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F8B" w:rsidRPr="00706C52" w:rsidRDefault="003467F4" w:rsidP="00706C52">
      <w:pPr>
        <w:widowControl w:val="0"/>
        <w:spacing w:after="0" w:line="240" w:lineRule="auto"/>
        <w:jc w:val="center"/>
        <w:rPr>
          <w:rFonts w:ascii="Times New Roman" w:hAnsi="Times New Roman"/>
          <w:b/>
          <w:i/>
        </w:rPr>
      </w:pPr>
      <w:bookmarkStart w:id="0" w:name="_Toc487063747"/>
      <w:r w:rsidRPr="00706C52">
        <w:rPr>
          <w:rFonts w:ascii="Times New Roman" w:hAnsi="Times New Roman"/>
          <w:b/>
        </w:rPr>
        <w:t>Термины и определения</w:t>
      </w:r>
      <w:bookmarkEnd w:id="0"/>
    </w:p>
    <w:p w:rsidR="00EA330A" w:rsidRPr="00BC34BC" w:rsidRDefault="00B93AC0" w:rsidP="001465D1">
      <w:pPr>
        <w:pStyle w:val="Default"/>
        <w:widowControl w:val="0"/>
        <w:ind w:firstLine="567"/>
        <w:jc w:val="both"/>
        <w:rPr>
          <w:color w:val="auto"/>
        </w:rPr>
      </w:pPr>
      <w:r w:rsidRPr="00BC34BC">
        <w:rPr>
          <w:color w:val="auto"/>
        </w:rPr>
        <w:t>Термины и определения, используемы</w:t>
      </w:r>
      <w:r w:rsidR="00803E66" w:rsidRPr="00BC34BC">
        <w:rPr>
          <w:color w:val="auto"/>
        </w:rPr>
        <w:t>е в настояще</w:t>
      </w:r>
      <w:r w:rsidR="00E22E17" w:rsidRPr="00BC34BC">
        <w:rPr>
          <w:color w:val="auto"/>
        </w:rPr>
        <w:t xml:space="preserve">м </w:t>
      </w:r>
      <w:r w:rsidR="00803E66" w:rsidRPr="00BC34BC">
        <w:rPr>
          <w:color w:val="auto"/>
        </w:rPr>
        <w:t>административн</w:t>
      </w:r>
      <w:r w:rsidR="00E22E17" w:rsidRPr="00BC34BC">
        <w:rPr>
          <w:color w:val="auto"/>
        </w:rPr>
        <w:t>ом</w:t>
      </w:r>
      <w:r w:rsidR="00803E66" w:rsidRPr="00BC34BC">
        <w:rPr>
          <w:color w:val="auto"/>
        </w:rPr>
        <w:t xml:space="preserve"> </w:t>
      </w:r>
      <w:r w:rsidR="00EA330A" w:rsidRPr="00BC34BC">
        <w:rPr>
          <w:color w:val="auto"/>
        </w:rPr>
        <w:t>регламент</w:t>
      </w:r>
      <w:r w:rsidR="00E22E17" w:rsidRPr="00BC34BC">
        <w:rPr>
          <w:color w:val="auto"/>
        </w:rPr>
        <w:t>е</w:t>
      </w:r>
      <w:r w:rsidR="00EA330A" w:rsidRPr="00BC34BC">
        <w:rPr>
          <w:color w:val="auto"/>
        </w:rPr>
        <w:t xml:space="preserve"> предоставления </w:t>
      </w:r>
      <w:r w:rsidR="00E22E17" w:rsidRPr="00BC34BC">
        <w:rPr>
          <w:color w:val="auto"/>
        </w:rPr>
        <w:t xml:space="preserve">муниципальной </w:t>
      </w:r>
      <w:r w:rsidR="00EA330A" w:rsidRPr="00BC34BC">
        <w:rPr>
          <w:color w:val="auto"/>
        </w:rPr>
        <w:t>услуг</w:t>
      </w:r>
      <w:r w:rsidR="00E22E17" w:rsidRPr="00BC34BC">
        <w:rPr>
          <w:color w:val="auto"/>
        </w:rPr>
        <w:t>и</w:t>
      </w:r>
      <w:r w:rsidR="00803E66" w:rsidRPr="00BC34BC">
        <w:rPr>
          <w:color w:val="auto"/>
        </w:rPr>
        <w:t>, оказываемой муниципальным учреждением допо</w:t>
      </w:r>
      <w:r w:rsidR="00803E66" w:rsidRPr="00BC34BC">
        <w:rPr>
          <w:color w:val="auto"/>
        </w:rPr>
        <w:t>л</w:t>
      </w:r>
      <w:r w:rsidR="00803E66" w:rsidRPr="00BC34BC">
        <w:rPr>
          <w:color w:val="auto"/>
        </w:rPr>
        <w:t xml:space="preserve">нительного образования </w:t>
      </w:r>
      <w:r w:rsidR="00E22E17" w:rsidRPr="00BC34BC">
        <w:rPr>
          <w:color w:val="auto"/>
        </w:rPr>
        <w:t>Фрязинская детская школа искусств</w:t>
      </w:r>
      <w:r w:rsidR="00803E66" w:rsidRPr="00BC34BC">
        <w:rPr>
          <w:color w:val="auto"/>
        </w:rPr>
        <w:t xml:space="preserve"> «Прием детей на </w:t>
      </w:r>
      <w:proofErr w:type="gramStart"/>
      <w:r w:rsidR="00803E66" w:rsidRPr="00BC34BC">
        <w:rPr>
          <w:color w:val="auto"/>
        </w:rPr>
        <w:t>обучение</w:t>
      </w:r>
      <w:proofErr w:type="gramEnd"/>
      <w:r w:rsidR="00803E66" w:rsidRPr="00BC34BC">
        <w:rPr>
          <w:color w:val="auto"/>
        </w:rPr>
        <w:t xml:space="preserve"> по дополнительным общеобразовательным программам»</w:t>
      </w:r>
      <w:r w:rsidR="00EA330A" w:rsidRPr="00BC34BC">
        <w:rPr>
          <w:color w:val="auto"/>
        </w:rPr>
        <w:t xml:space="preserve"> </w:t>
      </w:r>
      <w:r w:rsidR="00C546A0" w:rsidRPr="00BC34BC">
        <w:rPr>
          <w:color w:val="auto"/>
        </w:rPr>
        <w:t>(далее – Административный регл</w:t>
      </w:r>
      <w:r w:rsidR="00C546A0" w:rsidRPr="00BC34BC">
        <w:rPr>
          <w:color w:val="auto"/>
        </w:rPr>
        <w:t>а</w:t>
      </w:r>
      <w:r w:rsidR="00C546A0" w:rsidRPr="00BC34BC">
        <w:rPr>
          <w:color w:val="auto"/>
        </w:rPr>
        <w:t xml:space="preserve">мент) </w:t>
      </w:r>
      <w:r w:rsidRPr="00BC34BC">
        <w:rPr>
          <w:color w:val="auto"/>
        </w:rPr>
        <w:t xml:space="preserve">указаны в </w:t>
      </w:r>
      <w:hyperlink w:anchor="_Приложение_№_1." w:history="1">
        <w:r w:rsidR="00E22E17" w:rsidRPr="00BC34BC">
          <w:rPr>
            <w:rStyle w:val="a7"/>
            <w:color w:val="auto"/>
            <w:u w:val="none"/>
          </w:rPr>
          <w:t>п</w:t>
        </w:r>
        <w:r w:rsidRPr="00BC34BC">
          <w:rPr>
            <w:rStyle w:val="a7"/>
            <w:color w:val="auto"/>
            <w:u w:val="none"/>
          </w:rPr>
          <w:t xml:space="preserve">риложении </w:t>
        </w:r>
        <w:r w:rsidR="00951C6F" w:rsidRPr="00BC34BC">
          <w:rPr>
            <w:rStyle w:val="a7"/>
            <w:color w:val="auto"/>
            <w:u w:val="none"/>
          </w:rPr>
          <w:t>1</w:t>
        </w:r>
      </w:hyperlink>
      <w:r w:rsidR="006236C5" w:rsidRPr="00BC34BC">
        <w:rPr>
          <w:rStyle w:val="a7"/>
          <w:color w:val="auto"/>
          <w:u w:val="none"/>
        </w:rPr>
        <w:t xml:space="preserve"> к настоящему Административному регламенту</w:t>
      </w:r>
      <w:r w:rsidR="00E22E17" w:rsidRPr="00BC34BC">
        <w:rPr>
          <w:rStyle w:val="a7"/>
          <w:color w:val="auto"/>
          <w:u w:val="none"/>
        </w:rPr>
        <w:t>.</w:t>
      </w:r>
      <w:r w:rsidR="00EA330A" w:rsidRPr="00BC34BC">
        <w:rPr>
          <w:color w:val="auto"/>
        </w:rPr>
        <w:t xml:space="preserve"> </w:t>
      </w:r>
    </w:p>
    <w:p w:rsidR="00EA330A" w:rsidRPr="00BC34BC" w:rsidRDefault="00EA330A" w:rsidP="001465D1">
      <w:pPr>
        <w:pStyle w:val="Default"/>
        <w:widowControl w:val="0"/>
        <w:jc w:val="both"/>
        <w:rPr>
          <w:b/>
          <w:color w:val="auto"/>
        </w:rPr>
      </w:pPr>
    </w:p>
    <w:p w:rsidR="00F80AAD" w:rsidRPr="00BC34BC" w:rsidRDefault="00DB2A40" w:rsidP="0099359E">
      <w:pPr>
        <w:pStyle w:val="11"/>
        <w:keepNext w:val="0"/>
        <w:widowControl w:val="0"/>
        <w:jc w:val="center"/>
        <w:rPr>
          <w:i w:val="0"/>
        </w:rPr>
      </w:pPr>
      <w:bookmarkStart w:id="1" w:name="_РАЗДЕЛ_I._ОБЩИЕ"/>
      <w:bookmarkStart w:id="2" w:name="_Toc437973276"/>
      <w:bookmarkStart w:id="3" w:name="_Toc438110017"/>
      <w:bookmarkStart w:id="4" w:name="_Toc438376221"/>
      <w:bookmarkStart w:id="5" w:name="_Toc487063748"/>
      <w:bookmarkEnd w:id="1"/>
      <w:r w:rsidRPr="00BC34BC">
        <w:rPr>
          <w:i w:val="0"/>
          <w:lang w:val="en-US"/>
        </w:rPr>
        <w:t>I</w:t>
      </w:r>
      <w:r w:rsidRPr="00BC34BC">
        <w:rPr>
          <w:i w:val="0"/>
        </w:rPr>
        <w:t xml:space="preserve">. </w:t>
      </w:r>
      <w:bookmarkEnd w:id="2"/>
      <w:bookmarkEnd w:id="3"/>
      <w:bookmarkEnd w:id="4"/>
      <w:r w:rsidR="00E664EB" w:rsidRPr="00BC34BC">
        <w:rPr>
          <w:i w:val="0"/>
        </w:rPr>
        <w:t>Общие положения</w:t>
      </w:r>
      <w:bookmarkEnd w:id="5"/>
    </w:p>
    <w:p w:rsidR="004319E8" w:rsidRPr="004E3E70" w:rsidRDefault="00DB2A40" w:rsidP="0099359E">
      <w:pPr>
        <w:pStyle w:val="20"/>
        <w:keepNext w:val="0"/>
        <w:widowControl w:val="0"/>
        <w:numPr>
          <w:ilvl w:val="0"/>
          <w:numId w:val="22"/>
        </w:numPr>
        <w:spacing w:before="0" w:after="0"/>
        <w:ind w:left="0" w:firstLine="0"/>
        <w:jc w:val="center"/>
        <w:rPr>
          <w:rFonts w:ascii="Times New Roman" w:hAnsi="Times New Roman"/>
          <w:i w:val="0"/>
          <w:sz w:val="24"/>
          <w:szCs w:val="24"/>
        </w:rPr>
      </w:pPr>
      <w:bookmarkStart w:id="6" w:name="_Toc437973277"/>
      <w:bookmarkStart w:id="7" w:name="_Toc438110018"/>
      <w:bookmarkStart w:id="8" w:name="_Toc438376222"/>
      <w:bookmarkStart w:id="9" w:name="_Toc447277408"/>
      <w:bookmarkStart w:id="10" w:name="_Toc487063749"/>
      <w:r w:rsidRPr="00BC34BC">
        <w:rPr>
          <w:rFonts w:ascii="Times New Roman" w:hAnsi="Times New Roman"/>
          <w:i w:val="0"/>
          <w:sz w:val="24"/>
          <w:szCs w:val="24"/>
        </w:rPr>
        <w:t xml:space="preserve">Предмет регулирования </w:t>
      </w:r>
      <w:r w:rsidR="00725235" w:rsidRPr="00BC34BC">
        <w:rPr>
          <w:rFonts w:ascii="Times New Roman" w:hAnsi="Times New Roman"/>
          <w:i w:val="0"/>
          <w:sz w:val="24"/>
          <w:szCs w:val="24"/>
        </w:rPr>
        <w:t>Административного р</w:t>
      </w:r>
      <w:r w:rsidRPr="00BC34BC">
        <w:rPr>
          <w:rFonts w:ascii="Times New Roman" w:hAnsi="Times New Roman"/>
          <w:i w:val="0"/>
          <w:sz w:val="24"/>
          <w:szCs w:val="24"/>
        </w:rPr>
        <w:t>егламента</w:t>
      </w:r>
      <w:bookmarkEnd w:id="6"/>
      <w:bookmarkEnd w:id="7"/>
      <w:bookmarkEnd w:id="8"/>
      <w:bookmarkEnd w:id="9"/>
      <w:bookmarkEnd w:id="10"/>
    </w:p>
    <w:p w:rsidR="003467F4" w:rsidRPr="00BC34BC" w:rsidRDefault="003467F4" w:rsidP="001465D1">
      <w:pPr>
        <w:pStyle w:val="aff1"/>
        <w:widowControl w:val="0"/>
        <w:numPr>
          <w:ilvl w:val="1"/>
          <w:numId w:val="45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11" w:name="_Toc437973278"/>
      <w:bookmarkStart w:id="12" w:name="_Toc438110019"/>
      <w:bookmarkStart w:id="13" w:name="_Toc438376223"/>
      <w:proofErr w:type="gramStart"/>
      <w:r w:rsidRPr="00BC34BC">
        <w:rPr>
          <w:rFonts w:ascii="Times New Roman" w:hAnsi="Times New Roman"/>
          <w:sz w:val="24"/>
          <w:szCs w:val="24"/>
        </w:rPr>
        <w:t xml:space="preserve">Административный регламент устанавливает стандарт </w:t>
      </w:r>
      <w:r w:rsidR="00A0778D" w:rsidRPr="00BC34BC">
        <w:rPr>
          <w:rFonts w:ascii="Times New Roman" w:hAnsi="Times New Roman"/>
          <w:sz w:val="24"/>
          <w:szCs w:val="24"/>
        </w:rPr>
        <w:t xml:space="preserve">предоставления </w:t>
      </w:r>
      <w:r w:rsidR="00E22E17" w:rsidRPr="00BC34BC">
        <w:rPr>
          <w:rFonts w:ascii="Times New Roman" w:hAnsi="Times New Roman"/>
          <w:sz w:val="24"/>
          <w:szCs w:val="24"/>
        </w:rPr>
        <w:t>мун</w:t>
      </w:r>
      <w:r w:rsidR="00E22E17" w:rsidRPr="00BC34BC">
        <w:rPr>
          <w:rFonts w:ascii="Times New Roman" w:hAnsi="Times New Roman"/>
          <w:sz w:val="24"/>
          <w:szCs w:val="24"/>
        </w:rPr>
        <w:t>и</w:t>
      </w:r>
      <w:r w:rsidR="00E22E17" w:rsidRPr="00BC34BC">
        <w:rPr>
          <w:rFonts w:ascii="Times New Roman" w:hAnsi="Times New Roman"/>
          <w:sz w:val="24"/>
          <w:szCs w:val="24"/>
        </w:rPr>
        <w:t xml:space="preserve">ципальной </w:t>
      </w:r>
      <w:r w:rsidR="00A0778D" w:rsidRPr="00BC34BC">
        <w:rPr>
          <w:rFonts w:ascii="Times New Roman" w:hAnsi="Times New Roman"/>
          <w:sz w:val="24"/>
          <w:szCs w:val="24"/>
        </w:rPr>
        <w:t xml:space="preserve">услуги, </w:t>
      </w:r>
      <w:r w:rsidR="00E22E17" w:rsidRPr="00BC34BC">
        <w:rPr>
          <w:rFonts w:ascii="Times New Roman" w:hAnsi="Times New Roman"/>
          <w:sz w:val="24"/>
          <w:szCs w:val="24"/>
        </w:rPr>
        <w:t>оказываемой Муниципальным учреждением</w:t>
      </w:r>
      <w:r w:rsidR="00A0778D" w:rsidRPr="00BC34BC">
        <w:rPr>
          <w:rFonts w:ascii="Times New Roman" w:hAnsi="Times New Roman"/>
          <w:sz w:val="24"/>
          <w:szCs w:val="24"/>
        </w:rPr>
        <w:t xml:space="preserve"> дополнительного образов</w:t>
      </w:r>
      <w:r w:rsidR="00A0778D" w:rsidRPr="00BC34BC">
        <w:rPr>
          <w:rFonts w:ascii="Times New Roman" w:hAnsi="Times New Roman"/>
          <w:sz w:val="24"/>
          <w:szCs w:val="24"/>
        </w:rPr>
        <w:t>а</w:t>
      </w:r>
      <w:r w:rsidR="00A0778D" w:rsidRPr="00BC34BC">
        <w:rPr>
          <w:rFonts w:ascii="Times New Roman" w:hAnsi="Times New Roman"/>
          <w:sz w:val="24"/>
          <w:szCs w:val="24"/>
        </w:rPr>
        <w:t xml:space="preserve">ния </w:t>
      </w:r>
      <w:r w:rsidR="00E22E17" w:rsidRPr="00BC34BC">
        <w:rPr>
          <w:rFonts w:ascii="Times New Roman" w:hAnsi="Times New Roman"/>
          <w:sz w:val="24"/>
          <w:szCs w:val="24"/>
        </w:rPr>
        <w:t>Фрязинская детская школа искусств</w:t>
      </w:r>
      <w:r w:rsidR="00A0778D" w:rsidRPr="00BC34BC">
        <w:rPr>
          <w:rFonts w:ascii="Times New Roman" w:hAnsi="Times New Roman"/>
          <w:sz w:val="24"/>
          <w:szCs w:val="24"/>
        </w:rPr>
        <w:t xml:space="preserve"> </w:t>
      </w:r>
      <w:r w:rsidR="002540A0" w:rsidRPr="00BC34BC">
        <w:rPr>
          <w:rFonts w:ascii="Times New Roman" w:hAnsi="Times New Roman"/>
          <w:sz w:val="24"/>
          <w:szCs w:val="24"/>
        </w:rPr>
        <w:t>«Прием детей на обучение по дополнительным о</w:t>
      </w:r>
      <w:r w:rsidR="002540A0" w:rsidRPr="00BC34BC">
        <w:rPr>
          <w:rFonts w:ascii="Times New Roman" w:hAnsi="Times New Roman"/>
          <w:sz w:val="24"/>
          <w:szCs w:val="24"/>
        </w:rPr>
        <w:t>б</w:t>
      </w:r>
      <w:r w:rsidR="002540A0" w:rsidRPr="00BC34BC">
        <w:rPr>
          <w:rFonts w:ascii="Times New Roman" w:hAnsi="Times New Roman"/>
          <w:sz w:val="24"/>
          <w:szCs w:val="24"/>
        </w:rPr>
        <w:t xml:space="preserve">щеобразовательным программам» </w:t>
      </w:r>
      <w:r w:rsidRPr="00BC34BC">
        <w:rPr>
          <w:rFonts w:ascii="Times New Roman" w:hAnsi="Times New Roman"/>
          <w:sz w:val="24"/>
          <w:szCs w:val="24"/>
        </w:rPr>
        <w:t>(далее – Услуга), состав, последовательность и сроки в</w:t>
      </w:r>
      <w:r w:rsidRPr="00BC34BC">
        <w:rPr>
          <w:rFonts w:ascii="Times New Roman" w:hAnsi="Times New Roman"/>
          <w:sz w:val="24"/>
          <w:szCs w:val="24"/>
        </w:rPr>
        <w:t>ы</w:t>
      </w:r>
      <w:r w:rsidRPr="00BC34BC">
        <w:rPr>
          <w:rFonts w:ascii="Times New Roman" w:hAnsi="Times New Roman"/>
          <w:sz w:val="24"/>
          <w:szCs w:val="24"/>
        </w:rPr>
        <w:t>полнения административных процедур по предоставлению Услуги, требования к порядку их выполнения, в том числе особенности выполнения административных процедур в электро</w:t>
      </w:r>
      <w:r w:rsidRPr="00BC34BC">
        <w:rPr>
          <w:rFonts w:ascii="Times New Roman" w:hAnsi="Times New Roman"/>
          <w:sz w:val="24"/>
          <w:szCs w:val="24"/>
        </w:rPr>
        <w:t>н</w:t>
      </w:r>
      <w:r w:rsidRPr="00BC34BC">
        <w:rPr>
          <w:rFonts w:ascii="Times New Roman" w:hAnsi="Times New Roman"/>
          <w:sz w:val="24"/>
          <w:szCs w:val="24"/>
        </w:rPr>
        <w:t xml:space="preserve">ной форме, а также особенности выполнения административных процедур в </w:t>
      </w:r>
      <w:r w:rsidR="00A85A88" w:rsidRPr="00BC34BC">
        <w:rPr>
          <w:rFonts w:ascii="Times New Roman" w:hAnsi="Times New Roman"/>
          <w:sz w:val="24"/>
          <w:szCs w:val="24"/>
        </w:rPr>
        <w:t>Муниципальном учреждении</w:t>
      </w:r>
      <w:proofErr w:type="gramEnd"/>
      <w:r w:rsidR="00A85A88" w:rsidRPr="00BC34BC">
        <w:rPr>
          <w:rFonts w:ascii="Times New Roman" w:hAnsi="Times New Roman"/>
          <w:sz w:val="24"/>
          <w:szCs w:val="24"/>
        </w:rPr>
        <w:t xml:space="preserve"> дополнительного образования Фрязинская детская школа искусств</w:t>
      </w:r>
      <w:r w:rsidR="00A0778D" w:rsidRPr="00BC34BC">
        <w:rPr>
          <w:rFonts w:ascii="Times New Roman" w:hAnsi="Times New Roman"/>
          <w:sz w:val="24"/>
          <w:szCs w:val="24"/>
        </w:rPr>
        <w:t xml:space="preserve">, </w:t>
      </w:r>
      <w:r w:rsidRPr="00BC34BC">
        <w:rPr>
          <w:rFonts w:ascii="Times New Roman" w:hAnsi="Times New Roman"/>
          <w:sz w:val="24"/>
          <w:szCs w:val="24"/>
        </w:rPr>
        <w:t xml:space="preserve">формы </w:t>
      </w:r>
      <w:proofErr w:type="gramStart"/>
      <w:r w:rsidRPr="00BC34BC">
        <w:rPr>
          <w:rFonts w:ascii="Times New Roman" w:hAnsi="Times New Roman"/>
          <w:sz w:val="24"/>
          <w:szCs w:val="24"/>
        </w:rPr>
        <w:t>ко</w:t>
      </w:r>
      <w:r w:rsidRPr="00BC34BC">
        <w:rPr>
          <w:rFonts w:ascii="Times New Roman" w:hAnsi="Times New Roman"/>
          <w:sz w:val="24"/>
          <w:szCs w:val="24"/>
        </w:rPr>
        <w:t>н</w:t>
      </w:r>
      <w:r w:rsidRPr="00BC34BC">
        <w:rPr>
          <w:rFonts w:ascii="Times New Roman" w:hAnsi="Times New Roman"/>
          <w:sz w:val="24"/>
          <w:szCs w:val="24"/>
        </w:rPr>
        <w:t>трол</w:t>
      </w:r>
      <w:r w:rsidR="00E22E17" w:rsidRPr="00BC34BC">
        <w:rPr>
          <w:rFonts w:ascii="Times New Roman" w:hAnsi="Times New Roman"/>
          <w:sz w:val="24"/>
          <w:szCs w:val="24"/>
        </w:rPr>
        <w:t>я</w:t>
      </w:r>
      <w:r w:rsidRPr="00BC34BC">
        <w:rPr>
          <w:rFonts w:ascii="Times New Roman" w:hAnsi="Times New Roman"/>
          <w:sz w:val="24"/>
          <w:szCs w:val="24"/>
        </w:rPr>
        <w:t xml:space="preserve"> за</w:t>
      </w:r>
      <w:proofErr w:type="gramEnd"/>
      <w:r w:rsidRPr="00BC34BC">
        <w:rPr>
          <w:rFonts w:ascii="Times New Roman" w:hAnsi="Times New Roman"/>
          <w:sz w:val="24"/>
          <w:szCs w:val="24"/>
        </w:rPr>
        <w:t xml:space="preserve"> исполнением </w:t>
      </w:r>
      <w:r w:rsidR="004319E8" w:rsidRPr="00BC34BC">
        <w:rPr>
          <w:rFonts w:ascii="Times New Roman" w:hAnsi="Times New Roman"/>
          <w:sz w:val="24"/>
          <w:szCs w:val="24"/>
        </w:rPr>
        <w:t>настоящего</w:t>
      </w:r>
      <w:r w:rsidR="00E22E17" w:rsidRPr="00BC34BC">
        <w:rPr>
          <w:rFonts w:ascii="Times New Roman" w:hAnsi="Times New Roman"/>
          <w:sz w:val="24"/>
          <w:szCs w:val="24"/>
        </w:rPr>
        <w:t xml:space="preserve"> </w:t>
      </w:r>
      <w:r w:rsidRPr="00BC34BC">
        <w:rPr>
          <w:rFonts w:ascii="Times New Roman" w:hAnsi="Times New Roman"/>
          <w:sz w:val="24"/>
          <w:szCs w:val="24"/>
        </w:rPr>
        <w:t>Административного регламента, досудебный (внесуде</w:t>
      </w:r>
      <w:r w:rsidRPr="00BC34BC">
        <w:rPr>
          <w:rFonts w:ascii="Times New Roman" w:hAnsi="Times New Roman"/>
          <w:sz w:val="24"/>
          <w:szCs w:val="24"/>
        </w:rPr>
        <w:t>б</w:t>
      </w:r>
      <w:r w:rsidRPr="00BC34BC">
        <w:rPr>
          <w:rFonts w:ascii="Times New Roman" w:hAnsi="Times New Roman"/>
          <w:sz w:val="24"/>
          <w:szCs w:val="24"/>
        </w:rPr>
        <w:t>ный) порядок</w:t>
      </w:r>
      <w:r w:rsidR="004319E8" w:rsidRPr="00BC34BC">
        <w:rPr>
          <w:rFonts w:ascii="Times New Roman" w:hAnsi="Times New Roman"/>
          <w:sz w:val="24"/>
          <w:szCs w:val="24"/>
        </w:rPr>
        <w:t xml:space="preserve"> обжалования решений и действий </w:t>
      </w:r>
      <w:r w:rsidRPr="00BC34BC">
        <w:rPr>
          <w:rFonts w:ascii="Times New Roman" w:hAnsi="Times New Roman"/>
          <w:sz w:val="24"/>
          <w:szCs w:val="24"/>
        </w:rPr>
        <w:t>(бездействия)</w:t>
      </w:r>
      <w:r w:rsidR="00E22E17" w:rsidRPr="00BC34BC">
        <w:rPr>
          <w:rFonts w:ascii="Times New Roman" w:hAnsi="Times New Roman"/>
          <w:sz w:val="24"/>
          <w:szCs w:val="24"/>
        </w:rPr>
        <w:t xml:space="preserve"> </w:t>
      </w:r>
      <w:r w:rsidR="004319E8" w:rsidRPr="00BC34BC">
        <w:rPr>
          <w:rFonts w:ascii="Times New Roman" w:hAnsi="Times New Roman"/>
          <w:sz w:val="24"/>
          <w:szCs w:val="24"/>
        </w:rPr>
        <w:t>должностных лиц</w:t>
      </w:r>
      <w:r w:rsidR="00314F9A" w:rsidRPr="00BC34BC">
        <w:rPr>
          <w:rFonts w:ascii="Times New Roman" w:hAnsi="Times New Roman"/>
          <w:sz w:val="24"/>
          <w:szCs w:val="24"/>
        </w:rPr>
        <w:t xml:space="preserve"> Учрежд</w:t>
      </w:r>
      <w:r w:rsidR="00314F9A" w:rsidRPr="00BC34BC">
        <w:rPr>
          <w:rFonts w:ascii="Times New Roman" w:hAnsi="Times New Roman"/>
          <w:sz w:val="24"/>
          <w:szCs w:val="24"/>
        </w:rPr>
        <w:t>е</w:t>
      </w:r>
      <w:r w:rsidR="00314F9A" w:rsidRPr="00BC34BC">
        <w:rPr>
          <w:rFonts w:ascii="Times New Roman" w:hAnsi="Times New Roman"/>
          <w:sz w:val="24"/>
          <w:szCs w:val="24"/>
        </w:rPr>
        <w:t>ния</w:t>
      </w:r>
      <w:r w:rsidR="004A177D" w:rsidRPr="00BC34BC">
        <w:rPr>
          <w:rFonts w:ascii="Times New Roman" w:hAnsi="Times New Roman"/>
          <w:sz w:val="24"/>
          <w:szCs w:val="24"/>
        </w:rPr>
        <w:t xml:space="preserve"> осуществляет </w:t>
      </w:r>
      <w:r w:rsidR="00A414BB" w:rsidRPr="00BC34BC">
        <w:rPr>
          <w:rFonts w:ascii="Times New Roman" w:hAnsi="Times New Roman"/>
          <w:sz w:val="24"/>
          <w:szCs w:val="24"/>
        </w:rPr>
        <w:t>Управление культуры, физической культуры и спорта администрации г</w:t>
      </w:r>
      <w:r w:rsidR="00A414BB" w:rsidRPr="00BC34BC">
        <w:rPr>
          <w:rFonts w:ascii="Times New Roman" w:hAnsi="Times New Roman"/>
          <w:sz w:val="24"/>
          <w:szCs w:val="24"/>
        </w:rPr>
        <w:t>о</w:t>
      </w:r>
      <w:r w:rsidR="00A414BB" w:rsidRPr="00BC34BC">
        <w:rPr>
          <w:rFonts w:ascii="Times New Roman" w:hAnsi="Times New Roman"/>
          <w:sz w:val="24"/>
          <w:szCs w:val="24"/>
        </w:rPr>
        <w:t xml:space="preserve">рода Фрязино </w:t>
      </w:r>
      <w:r w:rsidR="00A0778D" w:rsidRPr="00BC34BC">
        <w:rPr>
          <w:rFonts w:ascii="Times New Roman" w:hAnsi="Times New Roman"/>
          <w:i/>
          <w:sz w:val="24"/>
          <w:szCs w:val="24"/>
        </w:rPr>
        <w:t xml:space="preserve"> </w:t>
      </w:r>
      <w:r w:rsidR="004A177D" w:rsidRPr="00BC34BC">
        <w:rPr>
          <w:rFonts w:ascii="Times New Roman" w:hAnsi="Times New Roman"/>
          <w:sz w:val="24"/>
          <w:szCs w:val="24"/>
        </w:rPr>
        <w:t>(далее – Подразделение).</w:t>
      </w:r>
    </w:p>
    <w:p w:rsidR="003467F4" w:rsidRPr="00BC34BC" w:rsidRDefault="003467F4" w:rsidP="001465D1">
      <w:pPr>
        <w:pStyle w:val="aff1"/>
        <w:widowControl w:val="0"/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EF1699" w:rsidRPr="00BC34BC" w:rsidRDefault="00E664EB" w:rsidP="0099359E">
      <w:pPr>
        <w:pStyle w:val="20"/>
        <w:keepNext w:val="0"/>
        <w:widowControl w:val="0"/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  <w:bookmarkStart w:id="14" w:name="_Toc444769863"/>
      <w:bookmarkStart w:id="15" w:name="_Toc445806162"/>
      <w:bookmarkStart w:id="16" w:name="_Toc447277409"/>
      <w:bookmarkStart w:id="17" w:name="_Toc487063750"/>
      <w:bookmarkEnd w:id="14"/>
      <w:bookmarkEnd w:id="15"/>
      <w:r w:rsidRPr="00BC34BC">
        <w:rPr>
          <w:rFonts w:ascii="Times New Roman" w:hAnsi="Times New Roman"/>
          <w:i w:val="0"/>
          <w:sz w:val="24"/>
          <w:szCs w:val="24"/>
        </w:rPr>
        <w:t xml:space="preserve">2. </w:t>
      </w:r>
      <w:r w:rsidR="00DB2A40" w:rsidRPr="00BC34BC">
        <w:rPr>
          <w:rFonts w:ascii="Times New Roman" w:hAnsi="Times New Roman"/>
          <w:i w:val="0"/>
          <w:sz w:val="24"/>
          <w:szCs w:val="24"/>
        </w:rPr>
        <w:t>Лица, имеющие право на получение Услуги</w:t>
      </w:r>
      <w:bookmarkEnd w:id="11"/>
      <w:bookmarkEnd w:id="12"/>
      <w:bookmarkEnd w:id="13"/>
      <w:bookmarkEnd w:id="16"/>
      <w:bookmarkEnd w:id="17"/>
    </w:p>
    <w:p w:rsidR="00A414BB" w:rsidRPr="00BC34BC" w:rsidRDefault="00554D60" w:rsidP="001465D1">
      <w:pPr>
        <w:pStyle w:val="114"/>
        <w:widowControl w:val="0"/>
        <w:spacing w:line="240" w:lineRule="auto"/>
        <w:ind w:firstLine="567"/>
        <w:rPr>
          <w:sz w:val="24"/>
          <w:szCs w:val="24"/>
        </w:rPr>
      </w:pPr>
      <w:bookmarkStart w:id="18" w:name="_Toc441572951"/>
      <w:bookmarkStart w:id="19" w:name="_Toc441583227"/>
      <w:bookmarkStart w:id="20" w:name="_Toc437973279"/>
      <w:bookmarkStart w:id="21" w:name="_Toc438110020"/>
      <w:bookmarkStart w:id="22" w:name="_Toc438376224"/>
      <w:bookmarkStart w:id="23" w:name="_Toc447277410"/>
      <w:bookmarkEnd w:id="18"/>
      <w:bookmarkEnd w:id="19"/>
      <w:r w:rsidRPr="00BC34BC">
        <w:rPr>
          <w:sz w:val="24"/>
          <w:szCs w:val="24"/>
        </w:rPr>
        <w:t xml:space="preserve">2.1. </w:t>
      </w:r>
      <w:r w:rsidR="005957AF" w:rsidRPr="00BC34BC">
        <w:rPr>
          <w:sz w:val="24"/>
          <w:szCs w:val="24"/>
        </w:rPr>
        <w:t>Право на получение Услуги имеют граждане</w:t>
      </w:r>
      <w:r w:rsidR="001465D1" w:rsidRPr="00BC34BC">
        <w:rPr>
          <w:sz w:val="24"/>
          <w:szCs w:val="24"/>
        </w:rPr>
        <w:t xml:space="preserve"> </w:t>
      </w:r>
      <w:r w:rsidR="005957AF" w:rsidRPr="00BC34BC">
        <w:rPr>
          <w:sz w:val="24"/>
          <w:szCs w:val="24"/>
        </w:rPr>
        <w:t xml:space="preserve">Российской Федерации иностранные граждане, лица без гражданства, являющиеся родителями (законными представителями) несовершеннолетних граждан </w:t>
      </w:r>
      <w:r w:rsidR="00A414BB" w:rsidRPr="00BC34BC">
        <w:rPr>
          <w:sz w:val="24"/>
          <w:szCs w:val="24"/>
        </w:rPr>
        <w:t>(далее – Заявители).</w:t>
      </w:r>
    </w:p>
    <w:p w:rsidR="00554D60" w:rsidRPr="00BC34BC" w:rsidRDefault="00554D60" w:rsidP="001465D1">
      <w:pPr>
        <w:pStyle w:val="aff1"/>
        <w:widowControl w:val="0"/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4E3E70" w:rsidRDefault="00A414BB" w:rsidP="0099359E">
      <w:pPr>
        <w:pStyle w:val="20"/>
        <w:keepNext w:val="0"/>
        <w:widowControl w:val="0"/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  <w:bookmarkStart w:id="24" w:name="_Toc487063751"/>
      <w:r w:rsidRPr="00BC34BC">
        <w:rPr>
          <w:rFonts w:ascii="Times New Roman" w:hAnsi="Times New Roman"/>
          <w:i w:val="0"/>
          <w:sz w:val="24"/>
          <w:szCs w:val="24"/>
        </w:rPr>
        <w:t>3.</w:t>
      </w:r>
      <w:r w:rsidR="00E7643C" w:rsidRPr="00BC34BC">
        <w:rPr>
          <w:rFonts w:ascii="Times New Roman" w:hAnsi="Times New Roman"/>
          <w:i w:val="0"/>
          <w:sz w:val="24"/>
          <w:szCs w:val="24"/>
        </w:rPr>
        <w:t>Т</w:t>
      </w:r>
      <w:r w:rsidR="00C625AF" w:rsidRPr="00BC34BC">
        <w:rPr>
          <w:rFonts w:ascii="Times New Roman" w:hAnsi="Times New Roman"/>
          <w:i w:val="0"/>
          <w:sz w:val="24"/>
          <w:szCs w:val="24"/>
        </w:rPr>
        <w:t>ребования к порядку информирования</w:t>
      </w:r>
      <w:r w:rsidR="005C22D9" w:rsidRPr="00BC34BC">
        <w:rPr>
          <w:rFonts w:ascii="Times New Roman" w:hAnsi="Times New Roman"/>
          <w:i w:val="0"/>
          <w:sz w:val="24"/>
          <w:szCs w:val="24"/>
        </w:rPr>
        <w:t xml:space="preserve"> граждан</w:t>
      </w:r>
      <w:r w:rsidR="00C625AF" w:rsidRPr="00BC34BC">
        <w:rPr>
          <w:rFonts w:ascii="Times New Roman" w:hAnsi="Times New Roman"/>
          <w:i w:val="0"/>
          <w:sz w:val="24"/>
          <w:szCs w:val="24"/>
        </w:rPr>
        <w:t xml:space="preserve"> о порядке предоставления </w:t>
      </w:r>
    </w:p>
    <w:p w:rsidR="003917BC" w:rsidRPr="00BC34BC" w:rsidRDefault="0091660B" w:rsidP="0099359E">
      <w:pPr>
        <w:pStyle w:val="20"/>
        <w:keepNext w:val="0"/>
        <w:widowControl w:val="0"/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  <w:r w:rsidRPr="00BC34BC">
        <w:rPr>
          <w:rFonts w:ascii="Times New Roman" w:hAnsi="Times New Roman"/>
          <w:i w:val="0"/>
          <w:sz w:val="24"/>
          <w:szCs w:val="24"/>
        </w:rPr>
        <w:t>Услуги</w:t>
      </w:r>
      <w:bookmarkEnd w:id="20"/>
      <w:bookmarkEnd w:id="21"/>
      <w:bookmarkEnd w:id="22"/>
      <w:bookmarkEnd w:id="23"/>
      <w:bookmarkEnd w:id="24"/>
    </w:p>
    <w:p w:rsidR="00E75FA7" w:rsidRPr="00BC34BC" w:rsidRDefault="00A46877" w:rsidP="001465D1">
      <w:pPr>
        <w:pStyle w:val="114"/>
        <w:widowControl w:val="0"/>
        <w:spacing w:line="240" w:lineRule="auto"/>
        <w:ind w:firstLine="709"/>
        <w:rPr>
          <w:sz w:val="24"/>
          <w:szCs w:val="24"/>
        </w:rPr>
      </w:pPr>
      <w:r w:rsidRPr="00BC34BC">
        <w:rPr>
          <w:sz w:val="24"/>
          <w:szCs w:val="24"/>
        </w:rPr>
        <w:t xml:space="preserve">3.1. </w:t>
      </w:r>
      <w:r w:rsidR="00B121BC" w:rsidRPr="00BC34BC">
        <w:rPr>
          <w:sz w:val="24"/>
          <w:szCs w:val="24"/>
        </w:rPr>
        <w:t>Информация о месте нахождения</w:t>
      </w:r>
      <w:r w:rsidR="006D1BB2" w:rsidRPr="00BC34BC">
        <w:rPr>
          <w:sz w:val="24"/>
          <w:szCs w:val="24"/>
        </w:rPr>
        <w:t xml:space="preserve"> Учреждения</w:t>
      </w:r>
      <w:r w:rsidR="00B121BC" w:rsidRPr="00BC34BC">
        <w:rPr>
          <w:sz w:val="24"/>
          <w:szCs w:val="24"/>
        </w:rPr>
        <w:t>, графике работы, контактных тел</w:t>
      </w:r>
      <w:r w:rsidR="00B121BC" w:rsidRPr="00BC34BC">
        <w:rPr>
          <w:sz w:val="24"/>
          <w:szCs w:val="24"/>
        </w:rPr>
        <w:t>е</w:t>
      </w:r>
      <w:r w:rsidR="00B121BC" w:rsidRPr="00BC34BC">
        <w:rPr>
          <w:sz w:val="24"/>
          <w:szCs w:val="24"/>
        </w:rPr>
        <w:t xml:space="preserve">фонах, </w:t>
      </w:r>
      <w:r w:rsidR="00870C66" w:rsidRPr="00BC34BC">
        <w:rPr>
          <w:sz w:val="24"/>
          <w:szCs w:val="24"/>
        </w:rPr>
        <w:t xml:space="preserve">адресах официальных сайтов в сети Интернет </w:t>
      </w:r>
      <w:r w:rsidR="00B121BC" w:rsidRPr="00BC34BC">
        <w:rPr>
          <w:sz w:val="24"/>
          <w:szCs w:val="24"/>
        </w:rPr>
        <w:t>и информировании о порядке пред</w:t>
      </w:r>
      <w:r w:rsidR="00B121BC" w:rsidRPr="00BC34BC">
        <w:rPr>
          <w:sz w:val="24"/>
          <w:szCs w:val="24"/>
        </w:rPr>
        <w:t>о</w:t>
      </w:r>
      <w:r w:rsidR="00B121BC" w:rsidRPr="00BC34BC">
        <w:rPr>
          <w:sz w:val="24"/>
          <w:szCs w:val="24"/>
        </w:rPr>
        <w:t xml:space="preserve">ставления Услуги приведены в </w:t>
      </w:r>
      <w:r w:rsidR="001465D1" w:rsidRPr="00BC34BC">
        <w:rPr>
          <w:sz w:val="24"/>
          <w:szCs w:val="24"/>
        </w:rPr>
        <w:t>п</w:t>
      </w:r>
      <w:r w:rsidR="00B121BC" w:rsidRPr="00BC34BC">
        <w:rPr>
          <w:sz w:val="24"/>
          <w:szCs w:val="24"/>
        </w:rPr>
        <w:t xml:space="preserve">риложении 2 к </w:t>
      </w:r>
      <w:r w:rsidR="00B75325" w:rsidRPr="00BC34BC">
        <w:rPr>
          <w:sz w:val="24"/>
          <w:szCs w:val="24"/>
        </w:rPr>
        <w:t xml:space="preserve">настоящему </w:t>
      </w:r>
      <w:r w:rsidR="00B121BC" w:rsidRPr="00BC34BC">
        <w:rPr>
          <w:sz w:val="24"/>
          <w:szCs w:val="24"/>
        </w:rPr>
        <w:t>Административному регламе</w:t>
      </w:r>
      <w:r w:rsidR="00B121BC" w:rsidRPr="00BC34BC">
        <w:rPr>
          <w:sz w:val="24"/>
          <w:szCs w:val="24"/>
        </w:rPr>
        <w:t>н</w:t>
      </w:r>
      <w:r w:rsidR="00B121BC" w:rsidRPr="00BC34BC">
        <w:rPr>
          <w:sz w:val="24"/>
          <w:szCs w:val="24"/>
        </w:rPr>
        <w:t>ту.</w:t>
      </w:r>
    </w:p>
    <w:p w:rsidR="003917BC" w:rsidRPr="00BC34BC" w:rsidRDefault="00A46877" w:rsidP="001465D1">
      <w:pPr>
        <w:pStyle w:val="114"/>
        <w:widowControl w:val="0"/>
        <w:spacing w:line="240" w:lineRule="auto"/>
        <w:ind w:firstLine="709"/>
        <w:rPr>
          <w:sz w:val="24"/>
          <w:szCs w:val="24"/>
        </w:rPr>
      </w:pPr>
      <w:r w:rsidRPr="00BC34BC">
        <w:rPr>
          <w:sz w:val="24"/>
          <w:szCs w:val="24"/>
        </w:rPr>
        <w:t xml:space="preserve">3.2. </w:t>
      </w:r>
      <w:r w:rsidR="00E75FA7" w:rsidRPr="00BC34BC">
        <w:rPr>
          <w:sz w:val="24"/>
          <w:szCs w:val="24"/>
        </w:rPr>
        <w:t>Порядок получения заинтересованными лицами информации по вопросам пред</w:t>
      </w:r>
      <w:r w:rsidR="00E75FA7" w:rsidRPr="00BC34BC">
        <w:rPr>
          <w:sz w:val="24"/>
          <w:szCs w:val="24"/>
        </w:rPr>
        <w:t>о</w:t>
      </w:r>
      <w:r w:rsidR="00E75FA7" w:rsidRPr="00BC34BC">
        <w:rPr>
          <w:sz w:val="24"/>
          <w:szCs w:val="24"/>
        </w:rPr>
        <w:t>ставления Услуги, сведений о ходе предоставления Услуги, порядке, форме и месте разм</w:t>
      </w:r>
      <w:r w:rsidR="00E75FA7" w:rsidRPr="00BC34BC">
        <w:rPr>
          <w:sz w:val="24"/>
          <w:szCs w:val="24"/>
        </w:rPr>
        <w:t>е</w:t>
      </w:r>
      <w:r w:rsidR="00E75FA7" w:rsidRPr="00BC34BC">
        <w:rPr>
          <w:sz w:val="24"/>
          <w:szCs w:val="24"/>
        </w:rPr>
        <w:t xml:space="preserve">щения информации и порядке предоставления Услуги </w:t>
      </w:r>
      <w:r w:rsidR="00DB2A40" w:rsidRPr="00BC34BC">
        <w:rPr>
          <w:sz w:val="24"/>
          <w:szCs w:val="24"/>
        </w:rPr>
        <w:t xml:space="preserve">приведены в </w:t>
      </w:r>
      <w:hyperlink w:anchor="_Приложение_№_3." w:history="1">
        <w:r w:rsidR="001465D1" w:rsidRPr="00BC34BC">
          <w:rPr>
            <w:rStyle w:val="a7"/>
            <w:color w:val="auto"/>
            <w:sz w:val="24"/>
            <w:szCs w:val="24"/>
            <w:u w:val="none"/>
          </w:rPr>
          <w:t>п</w:t>
        </w:r>
        <w:r w:rsidR="00DB2A40" w:rsidRPr="00BC34BC">
          <w:rPr>
            <w:rStyle w:val="a7"/>
            <w:color w:val="auto"/>
            <w:sz w:val="24"/>
            <w:szCs w:val="24"/>
            <w:u w:val="none"/>
          </w:rPr>
          <w:t xml:space="preserve">риложении </w:t>
        </w:r>
        <w:r w:rsidR="00ED5674" w:rsidRPr="00BC34BC">
          <w:rPr>
            <w:rStyle w:val="a7"/>
            <w:color w:val="auto"/>
            <w:sz w:val="24"/>
            <w:szCs w:val="24"/>
            <w:u w:val="none"/>
          </w:rPr>
          <w:t>3</w:t>
        </w:r>
      </w:hyperlink>
      <w:r w:rsidR="0032764F" w:rsidRPr="00BC34BC">
        <w:rPr>
          <w:sz w:val="24"/>
          <w:szCs w:val="24"/>
        </w:rPr>
        <w:t xml:space="preserve"> к </w:t>
      </w:r>
      <w:r w:rsidR="00B75325" w:rsidRPr="00BC34BC">
        <w:rPr>
          <w:sz w:val="24"/>
          <w:szCs w:val="24"/>
        </w:rPr>
        <w:t>насто</w:t>
      </w:r>
      <w:r w:rsidR="00B75325" w:rsidRPr="00BC34BC">
        <w:rPr>
          <w:sz w:val="24"/>
          <w:szCs w:val="24"/>
        </w:rPr>
        <w:t>я</w:t>
      </w:r>
      <w:r w:rsidR="00B75325" w:rsidRPr="00BC34BC">
        <w:rPr>
          <w:sz w:val="24"/>
          <w:szCs w:val="24"/>
        </w:rPr>
        <w:t xml:space="preserve">щему </w:t>
      </w:r>
      <w:r w:rsidR="00A84DC1" w:rsidRPr="00BC34BC">
        <w:rPr>
          <w:sz w:val="24"/>
          <w:szCs w:val="24"/>
        </w:rPr>
        <w:t>А</w:t>
      </w:r>
      <w:r w:rsidR="00E57BBB" w:rsidRPr="00BC34BC">
        <w:rPr>
          <w:sz w:val="24"/>
          <w:szCs w:val="24"/>
        </w:rPr>
        <w:t>дминистративному р</w:t>
      </w:r>
      <w:r w:rsidR="0032764F" w:rsidRPr="00BC34BC">
        <w:rPr>
          <w:sz w:val="24"/>
          <w:szCs w:val="24"/>
        </w:rPr>
        <w:t>егламенту</w:t>
      </w:r>
      <w:r w:rsidR="006D4215" w:rsidRPr="00BC34BC">
        <w:rPr>
          <w:sz w:val="24"/>
          <w:szCs w:val="24"/>
        </w:rPr>
        <w:t>.</w:t>
      </w:r>
    </w:p>
    <w:p w:rsidR="00EA6309" w:rsidRPr="00BC34BC" w:rsidRDefault="00736EDE" w:rsidP="0099359E">
      <w:pPr>
        <w:pStyle w:val="11"/>
        <w:keepNext w:val="0"/>
        <w:widowControl w:val="0"/>
        <w:jc w:val="center"/>
        <w:rPr>
          <w:i w:val="0"/>
        </w:rPr>
      </w:pPr>
      <w:bookmarkStart w:id="25" w:name="_Toc437973280"/>
      <w:bookmarkStart w:id="26" w:name="_Toc438110021"/>
      <w:bookmarkStart w:id="27" w:name="_Toc438376225"/>
      <w:bookmarkStart w:id="28" w:name="_Toc447277411"/>
      <w:bookmarkStart w:id="29" w:name="_Toc487063752"/>
      <w:r w:rsidRPr="00BC34BC">
        <w:rPr>
          <w:i w:val="0"/>
          <w:lang w:val="en-US"/>
        </w:rPr>
        <w:t>II</w:t>
      </w:r>
      <w:r w:rsidRPr="00BC34BC">
        <w:rPr>
          <w:i w:val="0"/>
        </w:rPr>
        <w:t xml:space="preserve">. </w:t>
      </w:r>
      <w:bookmarkEnd w:id="25"/>
      <w:bookmarkEnd w:id="26"/>
      <w:bookmarkEnd w:id="27"/>
      <w:r w:rsidRPr="00BC34BC">
        <w:rPr>
          <w:i w:val="0"/>
        </w:rPr>
        <w:t>Стандарт предоставления Услуги</w:t>
      </w:r>
      <w:bookmarkStart w:id="30" w:name="_Toc437973281"/>
      <w:bookmarkStart w:id="31" w:name="_Toc438110022"/>
      <w:bookmarkStart w:id="32" w:name="_Toc438376226"/>
      <w:bookmarkStart w:id="33" w:name="_Toc447277412"/>
      <w:bookmarkEnd w:id="28"/>
      <w:bookmarkEnd w:id="29"/>
    </w:p>
    <w:p w:rsidR="006F3156" w:rsidRPr="00BC34BC" w:rsidRDefault="003F489A" w:rsidP="001465D1">
      <w:pPr>
        <w:pStyle w:val="20"/>
        <w:keepNext w:val="0"/>
        <w:widowControl w:val="0"/>
        <w:spacing w:before="0" w:after="0"/>
        <w:ind w:firstLine="709"/>
        <w:jc w:val="center"/>
        <w:rPr>
          <w:rFonts w:ascii="Times New Roman" w:hAnsi="Times New Roman"/>
          <w:i w:val="0"/>
          <w:sz w:val="24"/>
          <w:szCs w:val="24"/>
        </w:rPr>
      </w:pPr>
      <w:bookmarkStart w:id="34" w:name="_Toc487063753"/>
      <w:r w:rsidRPr="00BC34BC">
        <w:rPr>
          <w:rFonts w:ascii="Times New Roman" w:hAnsi="Times New Roman"/>
          <w:i w:val="0"/>
          <w:sz w:val="24"/>
          <w:szCs w:val="24"/>
        </w:rPr>
        <w:t xml:space="preserve">4. </w:t>
      </w:r>
      <w:r w:rsidR="00DB2A40" w:rsidRPr="00BC34BC">
        <w:rPr>
          <w:rFonts w:ascii="Times New Roman" w:hAnsi="Times New Roman"/>
          <w:i w:val="0"/>
          <w:sz w:val="24"/>
          <w:szCs w:val="24"/>
        </w:rPr>
        <w:t>Наименование Услуги</w:t>
      </w:r>
      <w:bookmarkEnd w:id="30"/>
      <w:bookmarkEnd w:id="31"/>
      <w:bookmarkEnd w:id="32"/>
      <w:bookmarkEnd w:id="33"/>
      <w:bookmarkEnd w:id="34"/>
    </w:p>
    <w:p w:rsidR="00EA6309" w:rsidRPr="00BC34BC" w:rsidRDefault="00586268" w:rsidP="001465D1">
      <w:pPr>
        <w:pStyle w:val="114"/>
        <w:widowControl w:val="0"/>
        <w:spacing w:line="240" w:lineRule="auto"/>
        <w:ind w:firstLine="709"/>
        <w:rPr>
          <w:sz w:val="24"/>
          <w:szCs w:val="24"/>
        </w:rPr>
      </w:pPr>
      <w:bookmarkStart w:id="35" w:name="_Toc437973283"/>
      <w:bookmarkStart w:id="36" w:name="_Toc438110024"/>
      <w:bookmarkStart w:id="37" w:name="_Toc438376228"/>
      <w:r w:rsidRPr="00BC34BC">
        <w:rPr>
          <w:sz w:val="24"/>
          <w:szCs w:val="24"/>
        </w:rPr>
        <w:t xml:space="preserve">4.1. </w:t>
      </w:r>
      <w:r w:rsidR="00504852" w:rsidRPr="00BC34BC">
        <w:rPr>
          <w:sz w:val="24"/>
          <w:szCs w:val="24"/>
        </w:rPr>
        <w:t>Услуг</w:t>
      </w:r>
      <w:r w:rsidR="00282879" w:rsidRPr="00BC34BC">
        <w:rPr>
          <w:sz w:val="24"/>
          <w:szCs w:val="24"/>
        </w:rPr>
        <w:t xml:space="preserve">а </w:t>
      </w:r>
      <w:r w:rsidR="00B75325" w:rsidRPr="00BC34BC">
        <w:rPr>
          <w:sz w:val="24"/>
          <w:szCs w:val="24"/>
        </w:rPr>
        <w:t xml:space="preserve">«Прием детей на </w:t>
      </w:r>
      <w:proofErr w:type="gramStart"/>
      <w:r w:rsidR="00B75325" w:rsidRPr="00BC34BC">
        <w:rPr>
          <w:sz w:val="24"/>
          <w:szCs w:val="24"/>
        </w:rPr>
        <w:t>обучение</w:t>
      </w:r>
      <w:proofErr w:type="gramEnd"/>
      <w:r w:rsidR="00B75325" w:rsidRPr="00BC34BC">
        <w:rPr>
          <w:sz w:val="24"/>
          <w:szCs w:val="24"/>
        </w:rPr>
        <w:t xml:space="preserve"> по дополнительным общеобразовательным программам»</w:t>
      </w:r>
      <w:r w:rsidR="008F74D4" w:rsidRPr="00BC34BC">
        <w:rPr>
          <w:sz w:val="24"/>
          <w:szCs w:val="24"/>
        </w:rPr>
        <w:t>.</w:t>
      </w:r>
    </w:p>
    <w:p w:rsidR="00C404E2" w:rsidRPr="00BC34BC" w:rsidRDefault="003F489A" w:rsidP="0099359E">
      <w:pPr>
        <w:pStyle w:val="20"/>
        <w:keepNext w:val="0"/>
        <w:widowControl w:val="0"/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  <w:bookmarkStart w:id="38" w:name="_Toc437973284"/>
      <w:bookmarkStart w:id="39" w:name="_Toc438110025"/>
      <w:bookmarkStart w:id="40" w:name="_Toc438376229"/>
      <w:bookmarkStart w:id="41" w:name="_Toc447277414"/>
      <w:bookmarkStart w:id="42" w:name="_Toc487063754"/>
      <w:bookmarkEnd w:id="35"/>
      <w:bookmarkEnd w:id="36"/>
      <w:bookmarkEnd w:id="37"/>
      <w:r w:rsidRPr="00BC34BC">
        <w:rPr>
          <w:rFonts w:ascii="Times New Roman" w:hAnsi="Times New Roman"/>
          <w:i w:val="0"/>
          <w:sz w:val="24"/>
          <w:szCs w:val="24"/>
        </w:rPr>
        <w:t xml:space="preserve">5. </w:t>
      </w:r>
      <w:r w:rsidR="00E421DD" w:rsidRPr="00BC34BC">
        <w:rPr>
          <w:rFonts w:ascii="Times New Roman" w:hAnsi="Times New Roman"/>
          <w:i w:val="0"/>
          <w:sz w:val="24"/>
          <w:szCs w:val="24"/>
        </w:rPr>
        <w:t>Органы</w:t>
      </w:r>
      <w:r w:rsidR="00843A90" w:rsidRPr="00BC34BC">
        <w:rPr>
          <w:rFonts w:ascii="Times New Roman" w:hAnsi="Times New Roman"/>
          <w:i w:val="0"/>
          <w:sz w:val="24"/>
          <w:szCs w:val="24"/>
        </w:rPr>
        <w:t xml:space="preserve"> </w:t>
      </w:r>
      <w:r w:rsidR="001A3440" w:rsidRPr="00BC34BC">
        <w:rPr>
          <w:rFonts w:ascii="Times New Roman" w:hAnsi="Times New Roman"/>
          <w:i w:val="0"/>
          <w:sz w:val="24"/>
          <w:szCs w:val="24"/>
        </w:rPr>
        <w:t xml:space="preserve">и </w:t>
      </w:r>
      <w:r w:rsidR="00CA1E7B" w:rsidRPr="00BC34BC">
        <w:rPr>
          <w:rFonts w:ascii="Times New Roman" w:hAnsi="Times New Roman"/>
          <w:i w:val="0"/>
          <w:sz w:val="24"/>
          <w:szCs w:val="24"/>
        </w:rPr>
        <w:t>Учреждения</w:t>
      </w:r>
      <w:r w:rsidR="00C404E2" w:rsidRPr="00BC34BC">
        <w:rPr>
          <w:rFonts w:ascii="Times New Roman" w:hAnsi="Times New Roman"/>
          <w:i w:val="0"/>
          <w:sz w:val="24"/>
          <w:szCs w:val="24"/>
        </w:rPr>
        <w:t xml:space="preserve">, участвующие в </w:t>
      </w:r>
      <w:r w:rsidR="00B75325" w:rsidRPr="00BC34BC">
        <w:rPr>
          <w:rFonts w:ascii="Times New Roman" w:hAnsi="Times New Roman"/>
          <w:i w:val="0"/>
          <w:sz w:val="24"/>
          <w:szCs w:val="24"/>
        </w:rPr>
        <w:t xml:space="preserve">предоставлении </w:t>
      </w:r>
      <w:r w:rsidR="005A1E12" w:rsidRPr="00BC34BC">
        <w:rPr>
          <w:rFonts w:ascii="Times New Roman" w:hAnsi="Times New Roman"/>
          <w:i w:val="0"/>
          <w:sz w:val="24"/>
          <w:szCs w:val="24"/>
        </w:rPr>
        <w:t>У</w:t>
      </w:r>
      <w:r w:rsidR="00DB2A40" w:rsidRPr="00BC34BC">
        <w:rPr>
          <w:rFonts w:ascii="Times New Roman" w:hAnsi="Times New Roman"/>
          <w:i w:val="0"/>
          <w:sz w:val="24"/>
          <w:szCs w:val="24"/>
        </w:rPr>
        <w:t>слуги</w:t>
      </w:r>
      <w:bookmarkEnd w:id="38"/>
      <w:bookmarkEnd w:id="39"/>
      <w:bookmarkEnd w:id="40"/>
      <w:bookmarkEnd w:id="41"/>
      <w:bookmarkEnd w:id="42"/>
    </w:p>
    <w:p w:rsidR="00E94984" w:rsidRPr="00BC34BC" w:rsidRDefault="003F489A" w:rsidP="001465D1">
      <w:pPr>
        <w:pStyle w:val="114"/>
        <w:widowControl w:val="0"/>
        <w:spacing w:line="240" w:lineRule="auto"/>
        <w:ind w:firstLine="709"/>
        <w:rPr>
          <w:sz w:val="24"/>
          <w:szCs w:val="24"/>
        </w:rPr>
      </w:pPr>
      <w:bookmarkStart w:id="43" w:name="_Toc437973285"/>
      <w:bookmarkStart w:id="44" w:name="_Toc438110026"/>
      <w:bookmarkStart w:id="45" w:name="_Toc438376230"/>
      <w:r w:rsidRPr="00BC34BC">
        <w:rPr>
          <w:sz w:val="24"/>
          <w:szCs w:val="24"/>
        </w:rPr>
        <w:t xml:space="preserve">5.1. </w:t>
      </w:r>
      <w:r w:rsidR="008F3246" w:rsidRPr="00BC34BC">
        <w:rPr>
          <w:sz w:val="24"/>
          <w:szCs w:val="24"/>
        </w:rPr>
        <w:t>Организацией</w:t>
      </w:r>
      <w:r w:rsidR="001A3440" w:rsidRPr="00BC34BC">
        <w:rPr>
          <w:sz w:val="24"/>
          <w:szCs w:val="24"/>
        </w:rPr>
        <w:t>, ответственн</w:t>
      </w:r>
      <w:r w:rsidR="008F3246" w:rsidRPr="00BC34BC">
        <w:rPr>
          <w:sz w:val="24"/>
          <w:szCs w:val="24"/>
        </w:rPr>
        <w:t>ой</w:t>
      </w:r>
      <w:r w:rsidR="001A3440" w:rsidRPr="00BC34BC">
        <w:rPr>
          <w:sz w:val="24"/>
          <w:szCs w:val="24"/>
        </w:rPr>
        <w:t xml:space="preserve"> за предоставление Услуги является </w:t>
      </w:r>
      <w:r w:rsidR="00A414BB" w:rsidRPr="00BC34BC">
        <w:rPr>
          <w:sz w:val="24"/>
          <w:szCs w:val="24"/>
        </w:rPr>
        <w:t>Муниципально</w:t>
      </w:r>
      <w:r w:rsidR="004332F3" w:rsidRPr="00BC34BC">
        <w:rPr>
          <w:sz w:val="24"/>
          <w:szCs w:val="24"/>
        </w:rPr>
        <w:t>е</w:t>
      </w:r>
      <w:r w:rsidR="00A414BB" w:rsidRPr="00BC34BC">
        <w:rPr>
          <w:sz w:val="24"/>
          <w:szCs w:val="24"/>
        </w:rPr>
        <w:t xml:space="preserve"> учреждени</w:t>
      </w:r>
      <w:r w:rsidR="004332F3" w:rsidRPr="00BC34BC">
        <w:rPr>
          <w:sz w:val="24"/>
          <w:szCs w:val="24"/>
        </w:rPr>
        <w:t>е</w:t>
      </w:r>
      <w:r w:rsidR="00A0778D" w:rsidRPr="00BC34BC">
        <w:rPr>
          <w:sz w:val="24"/>
          <w:szCs w:val="24"/>
        </w:rPr>
        <w:t xml:space="preserve"> дополнительного образования </w:t>
      </w:r>
      <w:r w:rsidR="00A414BB" w:rsidRPr="00BC34BC">
        <w:rPr>
          <w:sz w:val="24"/>
          <w:szCs w:val="24"/>
        </w:rPr>
        <w:t>Фрязинская детская школа искусств</w:t>
      </w:r>
      <w:r w:rsidR="00BB2DE8" w:rsidRPr="00BC34BC">
        <w:rPr>
          <w:b/>
          <w:sz w:val="24"/>
          <w:szCs w:val="24"/>
        </w:rPr>
        <w:t>.</w:t>
      </w:r>
      <w:r w:rsidR="00BB2DE8" w:rsidRPr="00BC34BC">
        <w:rPr>
          <w:sz w:val="24"/>
          <w:szCs w:val="24"/>
        </w:rPr>
        <w:t xml:space="preserve"> </w:t>
      </w:r>
    </w:p>
    <w:p w:rsidR="001B52D0" w:rsidRPr="00BC34BC" w:rsidRDefault="003F489A" w:rsidP="001465D1">
      <w:pPr>
        <w:pStyle w:val="114"/>
        <w:widowControl w:val="0"/>
        <w:spacing w:line="240" w:lineRule="auto"/>
        <w:ind w:firstLine="709"/>
        <w:rPr>
          <w:sz w:val="24"/>
          <w:szCs w:val="24"/>
        </w:rPr>
      </w:pPr>
      <w:r w:rsidRPr="00BC34BC">
        <w:rPr>
          <w:sz w:val="24"/>
          <w:szCs w:val="24"/>
        </w:rPr>
        <w:t xml:space="preserve">5.2. </w:t>
      </w:r>
      <w:r w:rsidR="00CB60FE" w:rsidRPr="00BC34BC">
        <w:rPr>
          <w:sz w:val="24"/>
          <w:szCs w:val="24"/>
        </w:rPr>
        <w:t>Учреждени</w:t>
      </w:r>
      <w:r w:rsidR="00645216" w:rsidRPr="00BC34BC">
        <w:rPr>
          <w:sz w:val="24"/>
          <w:szCs w:val="24"/>
        </w:rPr>
        <w:t>е</w:t>
      </w:r>
      <w:r w:rsidR="00CB60FE" w:rsidRPr="00BC34BC">
        <w:rPr>
          <w:sz w:val="24"/>
          <w:szCs w:val="24"/>
        </w:rPr>
        <w:t xml:space="preserve"> </w:t>
      </w:r>
      <w:r w:rsidR="00526091" w:rsidRPr="00BC34BC">
        <w:rPr>
          <w:sz w:val="24"/>
          <w:szCs w:val="24"/>
        </w:rPr>
        <w:t xml:space="preserve">обеспечивает предоставление Услуги на базе </w:t>
      </w:r>
      <w:r w:rsidR="00B75325" w:rsidRPr="00BC34BC">
        <w:rPr>
          <w:sz w:val="24"/>
          <w:szCs w:val="24"/>
        </w:rPr>
        <w:t xml:space="preserve">регионального портала государственных и муниципальных услуг Московской области (далее </w:t>
      </w:r>
      <w:r w:rsidR="00E02DB0" w:rsidRPr="00BC34BC">
        <w:rPr>
          <w:sz w:val="24"/>
          <w:szCs w:val="24"/>
        </w:rPr>
        <w:t>–</w:t>
      </w:r>
      <w:r w:rsidR="00B75325" w:rsidRPr="00BC34BC">
        <w:rPr>
          <w:sz w:val="24"/>
          <w:szCs w:val="24"/>
        </w:rPr>
        <w:t xml:space="preserve"> РПГУ).</w:t>
      </w:r>
      <w:r w:rsidR="00D8707C" w:rsidRPr="00BC34BC">
        <w:rPr>
          <w:sz w:val="24"/>
          <w:szCs w:val="24"/>
        </w:rPr>
        <w:t xml:space="preserve"> </w:t>
      </w:r>
      <w:r w:rsidR="00A17EDA" w:rsidRPr="00BC34BC">
        <w:rPr>
          <w:sz w:val="24"/>
          <w:szCs w:val="24"/>
        </w:rPr>
        <w:t>В МФЦ З</w:t>
      </w:r>
      <w:r w:rsidR="00A17EDA" w:rsidRPr="00BC34BC">
        <w:rPr>
          <w:sz w:val="24"/>
          <w:szCs w:val="24"/>
        </w:rPr>
        <w:t>а</w:t>
      </w:r>
      <w:r w:rsidR="00A17EDA" w:rsidRPr="00BC34BC">
        <w:rPr>
          <w:sz w:val="24"/>
          <w:szCs w:val="24"/>
        </w:rPr>
        <w:t xml:space="preserve">явителю обеспечивается бесплатный доступ к РПГУ для обеспечения возможности подачи документов в электронном виде. Перечень МФЦ указан </w:t>
      </w:r>
      <w:r w:rsidR="004E2E82" w:rsidRPr="00BC34BC">
        <w:rPr>
          <w:sz w:val="24"/>
          <w:szCs w:val="24"/>
        </w:rPr>
        <w:t>в приложении</w:t>
      </w:r>
      <w:r w:rsidR="00A17EDA" w:rsidRPr="00BC34BC">
        <w:rPr>
          <w:sz w:val="24"/>
          <w:szCs w:val="24"/>
        </w:rPr>
        <w:t xml:space="preserve"> 2 к настоящему А</w:t>
      </w:r>
      <w:r w:rsidR="00A17EDA" w:rsidRPr="00BC34BC">
        <w:rPr>
          <w:sz w:val="24"/>
          <w:szCs w:val="24"/>
        </w:rPr>
        <w:t>д</w:t>
      </w:r>
      <w:r w:rsidR="00A17EDA" w:rsidRPr="00BC34BC">
        <w:rPr>
          <w:sz w:val="24"/>
          <w:szCs w:val="24"/>
        </w:rPr>
        <w:t xml:space="preserve">министративному регламенту. </w:t>
      </w:r>
    </w:p>
    <w:p w:rsidR="00526091" w:rsidRPr="00BC34BC" w:rsidRDefault="0099359E" w:rsidP="001465D1">
      <w:pPr>
        <w:pStyle w:val="a2"/>
        <w:widowControl w:val="0"/>
        <w:numPr>
          <w:ilvl w:val="0"/>
          <w:numId w:val="0"/>
        </w:numPr>
        <w:tabs>
          <w:tab w:val="clear" w:pos="992"/>
          <w:tab w:val="left" w:pos="426"/>
        </w:tabs>
        <w:ind w:firstLine="709"/>
      </w:pPr>
      <w:r>
        <w:t>5.3</w:t>
      </w:r>
      <w:r w:rsidR="003F489A" w:rsidRPr="00BC34BC">
        <w:t xml:space="preserve">. </w:t>
      </w:r>
      <w:r w:rsidR="006D7C11" w:rsidRPr="00BC34BC">
        <w:t>Учреждени</w:t>
      </w:r>
      <w:r w:rsidR="00645216" w:rsidRPr="00BC34BC">
        <w:t>е</w:t>
      </w:r>
      <w:r w:rsidR="00526091" w:rsidRPr="00BC34BC">
        <w:t xml:space="preserve"> не вправе требовать от Заявителя осуществления действий, в том </w:t>
      </w:r>
      <w:r w:rsidR="00526091" w:rsidRPr="00BC34BC">
        <w:lastRenderedPageBreak/>
        <w:t>числе согласований, необходимых для получения Услуги и связанных с обращением в иные Органы власти.</w:t>
      </w:r>
    </w:p>
    <w:p w:rsidR="00792407" w:rsidRDefault="0099359E" w:rsidP="001465D1">
      <w:pPr>
        <w:pStyle w:val="114"/>
        <w:widowControl w:val="0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5.4</w:t>
      </w:r>
      <w:r w:rsidR="003F489A" w:rsidRPr="00BC34BC">
        <w:rPr>
          <w:sz w:val="24"/>
          <w:szCs w:val="24"/>
        </w:rPr>
        <w:t xml:space="preserve">. </w:t>
      </w:r>
      <w:r w:rsidR="00526091" w:rsidRPr="00BC34BC">
        <w:rPr>
          <w:sz w:val="24"/>
          <w:szCs w:val="24"/>
        </w:rPr>
        <w:t xml:space="preserve">В целях предоставления Услуги </w:t>
      </w:r>
      <w:r w:rsidR="00B75325" w:rsidRPr="00BC34BC">
        <w:rPr>
          <w:sz w:val="24"/>
          <w:szCs w:val="24"/>
        </w:rPr>
        <w:t xml:space="preserve">взаимодействие </w:t>
      </w:r>
      <w:r w:rsidR="00526091" w:rsidRPr="00BC34BC">
        <w:rPr>
          <w:sz w:val="24"/>
          <w:szCs w:val="24"/>
        </w:rPr>
        <w:t>с органами</w:t>
      </w:r>
      <w:r w:rsidR="00B75325" w:rsidRPr="00BC34BC">
        <w:rPr>
          <w:sz w:val="24"/>
          <w:szCs w:val="24"/>
        </w:rPr>
        <w:t xml:space="preserve"> власти, органами</w:t>
      </w:r>
      <w:r w:rsidR="005624B1" w:rsidRPr="00BC34BC">
        <w:rPr>
          <w:sz w:val="24"/>
          <w:szCs w:val="24"/>
        </w:rPr>
        <w:t>, о</w:t>
      </w:r>
      <w:r w:rsidR="005624B1" w:rsidRPr="00BC34BC">
        <w:rPr>
          <w:sz w:val="24"/>
          <w:szCs w:val="24"/>
        </w:rPr>
        <w:t>р</w:t>
      </w:r>
      <w:r w:rsidR="005624B1" w:rsidRPr="00BC34BC">
        <w:rPr>
          <w:sz w:val="24"/>
          <w:szCs w:val="24"/>
        </w:rPr>
        <w:t>ганами местного самоуправления или организациями Учреждением не осуществляется.</w:t>
      </w:r>
    </w:p>
    <w:p w:rsidR="0099359E" w:rsidRPr="00BC34BC" w:rsidRDefault="0099359E" w:rsidP="001465D1">
      <w:pPr>
        <w:pStyle w:val="114"/>
        <w:widowControl w:val="0"/>
        <w:spacing w:line="240" w:lineRule="auto"/>
        <w:ind w:firstLine="709"/>
        <w:rPr>
          <w:sz w:val="24"/>
          <w:szCs w:val="24"/>
        </w:rPr>
      </w:pPr>
    </w:p>
    <w:p w:rsidR="003140C9" w:rsidRPr="00BC34BC" w:rsidRDefault="003F489A" w:rsidP="0099359E">
      <w:pPr>
        <w:pStyle w:val="20"/>
        <w:keepNext w:val="0"/>
        <w:widowControl w:val="0"/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  <w:bookmarkStart w:id="46" w:name="_Toc447277415"/>
      <w:bookmarkStart w:id="47" w:name="_Toc487063755"/>
      <w:r w:rsidRPr="00BC34BC">
        <w:rPr>
          <w:rFonts w:ascii="Times New Roman" w:hAnsi="Times New Roman"/>
          <w:i w:val="0"/>
          <w:sz w:val="24"/>
          <w:szCs w:val="24"/>
        </w:rPr>
        <w:t xml:space="preserve">6. </w:t>
      </w:r>
      <w:r w:rsidR="00393A77" w:rsidRPr="00BC34BC">
        <w:rPr>
          <w:rFonts w:ascii="Times New Roman" w:hAnsi="Times New Roman"/>
          <w:i w:val="0"/>
          <w:sz w:val="24"/>
          <w:szCs w:val="24"/>
        </w:rPr>
        <w:t>Основания для обращения</w:t>
      </w:r>
      <w:r w:rsidR="00D1357B" w:rsidRPr="00BC34BC">
        <w:rPr>
          <w:rFonts w:ascii="Times New Roman" w:hAnsi="Times New Roman"/>
          <w:i w:val="0"/>
          <w:sz w:val="24"/>
          <w:szCs w:val="24"/>
        </w:rPr>
        <w:t xml:space="preserve"> и р</w:t>
      </w:r>
      <w:r w:rsidR="003140C9" w:rsidRPr="00BC34BC">
        <w:rPr>
          <w:rFonts w:ascii="Times New Roman" w:hAnsi="Times New Roman"/>
          <w:i w:val="0"/>
          <w:sz w:val="24"/>
          <w:szCs w:val="24"/>
        </w:rPr>
        <w:t>езультат</w:t>
      </w:r>
      <w:r w:rsidR="00DB2A40" w:rsidRPr="00BC34BC">
        <w:rPr>
          <w:rFonts w:ascii="Times New Roman" w:hAnsi="Times New Roman"/>
          <w:i w:val="0"/>
          <w:sz w:val="24"/>
          <w:szCs w:val="24"/>
        </w:rPr>
        <w:t>ы предоставления Услуги</w:t>
      </w:r>
      <w:bookmarkEnd w:id="43"/>
      <w:bookmarkEnd w:id="44"/>
      <w:bookmarkEnd w:id="45"/>
      <w:bookmarkEnd w:id="46"/>
      <w:bookmarkEnd w:id="47"/>
    </w:p>
    <w:p w:rsidR="00B50165" w:rsidRPr="00BC34BC" w:rsidRDefault="003F489A" w:rsidP="001465D1">
      <w:pPr>
        <w:pStyle w:val="114"/>
        <w:widowControl w:val="0"/>
        <w:spacing w:line="240" w:lineRule="auto"/>
        <w:ind w:firstLine="709"/>
        <w:rPr>
          <w:sz w:val="24"/>
          <w:szCs w:val="24"/>
        </w:rPr>
      </w:pPr>
      <w:bookmarkStart w:id="48" w:name="_Toc437973287"/>
      <w:bookmarkStart w:id="49" w:name="_Toc438110028"/>
      <w:bookmarkStart w:id="50" w:name="_Toc438376232"/>
      <w:r w:rsidRPr="00BC34BC">
        <w:rPr>
          <w:sz w:val="24"/>
          <w:szCs w:val="24"/>
        </w:rPr>
        <w:t xml:space="preserve">6.1. </w:t>
      </w:r>
      <w:r w:rsidR="00B50165" w:rsidRPr="00BC34BC">
        <w:rPr>
          <w:sz w:val="24"/>
          <w:szCs w:val="24"/>
        </w:rPr>
        <w:t xml:space="preserve">Заявитель обращается в Учреждение, в том числе посредством РПГУ, за </w:t>
      </w:r>
      <w:r w:rsidR="009A0A4D" w:rsidRPr="00BC34BC">
        <w:rPr>
          <w:sz w:val="24"/>
          <w:szCs w:val="24"/>
        </w:rPr>
        <w:t xml:space="preserve">записью в Учреждения, осуществляющие </w:t>
      </w:r>
      <w:proofErr w:type="gramStart"/>
      <w:r w:rsidR="00B50165" w:rsidRPr="00BC34BC">
        <w:rPr>
          <w:sz w:val="24"/>
          <w:szCs w:val="24"/>
        </w:rPr>
        <w:t>обучение</w:t>
      </w:r>
      <w:proofErr w:type="gramEnd"/>
      <w:r w:rsidR="00B50165" w:rsidRPr="00BC34BC">
        <w:rPr>
          <w:sz w:val="24"/>
          <w:szCs w:val="24"/>
        </w:rPr>
        <w:t xml:space="preserve"> по дополнительным общеобразовательным пр</w:t>
      </w:r>
      <w:r w:rsidR="00B50165" w:rsidRPr="00BC34BC">
        <w:rPr>
          <w:sz w:val="24"/>
          <w:szCs w:val="24"/>
        </w:rPr>
        <w:t>о</w:t>
      </w:r>
      <w:r w:rsidR="00B50165" w:rsidRPr="00BC34BC">
        <w:rPr>
          <w:sz w:val="24"/>
          <w:szCs w:val="24"/>
        </w:rPr>
        <w:t>граммам на основании результатов индивидуального отбора в форме творческих испытаний.</w:t>
      </w:r>
    </w:p>
    <w:p w:rsidR="00F1630E" w:rsidRPr="00BC34BC" w:rsidRDefault="003F489A" w:rsidP="001465D1">
      <w:pPr>
        <w:pStyle w:val="114"/>
        <w:widowControl w:val="0"/>
        <w:spacing w:line="240" w:lineRule="auto"/>
        <w:ind w:firstLine="709"/>
        <w:rPr>
          <w:sz w:val="24"/>
          <w:szCs w:val="24"/>
        </w:rPr>
      </w:pPr>
      <w:r w:rsidRPr="00BC34BC">
        <w:rPr>
          <w:sz w:val="24"/>
          <w:szCs w:val="24"/>
        </w:rPr>
        <w:t xml:space="preserve">6.2. </w:t>
      </w:r>
      <w:r w:rsidR="00F1630E" w:rsidRPr="00BC34BC">
        <w:rPr>
          <w:sz w:val="24"/>
          <w:szCs w:val="24"/>
        </w:rPr>
        <w:t>Способы подачи Заявления о предоставлении Услуги приведены в пункте 16 настоящего Административного регламента.</w:t>
      </w:r>
    </w:p>
    <w:p w:rsidR="003F489A" w:rsidRPr="00BC34BC" w:rsidRDefault="003F489A" w:rsidP="001465D1">
      <w:pPr>
        <w:pStyle w:val="114"/>
        <w:widowControl w:val="0"/>
        <w:spacing w:line="240" w:lineRule="auto"/>
        <w:ind w:firstLine="709"/>
        <w:rPr>
          <w:sz w:val="24"/>
          <w:szCs w:val="24"/>
        </w:rPr>
      </w:pPr>
      <w:r w:rsidRPr="00BC34BC">
        <w:rPr>
          <w:sz w:val="24"/>
          <w:szCs w:val="24"/>
        </w:rPr>
        <w:t xml:space="preserve">6.3. </w:t>
      </w:r>
      <w:r w:rsidR="008F7A73" w:rsidRPr="00BC34BC">
        <w:rPr>
          <w:sz w:val="24"/>
          <w:szCs w:val="24"/>
        </w:rPr>
        <w:t>Р</w:t>
      </w:r>
      <w:r w:rsidR="00090249" w:rsidRPr="00BC34BC">
        <w:rPr>
          <w:sz w:val="24"/>
          <w:szCs w:val="24"/>
        </w:rPr>
        <w:t>езультато</w:t>
      </w:r>
      <w:r w:rsidR="004E40A1" w:rsidRPr="00BC34BC">
        <w:rPr>
          <w:sz w:val="24"/>
          <w:szCs w:val="24"/>
        </w:rPr>
        <w:t xml:space="preserve">м </w:t>
      </w:r>
      <w:r w:rsidR="00F1630E" w:rsidRPr="00BC34BC">
        <w:rPr>
          <w:sz w:val="24"/>
          <w:szCs w:val="24"/>
        </w:rPr>
        <w:t>предоставления</w:t>
      </w:r>
      <w:r w:rsidR="004E40A1" w:rsidRPr="00BC34BC">
        <w:rPr>
          <w:sz w:val="24"/>
          <w:szCs w:val="24"/>
        </w:rPr>
        <w:t>Услуги являются</w:t>
      </w:r>
      <w:r w:rsidR="00991384" w:rsidRPr="00BC34BC">
        <w:rPr>
          <w:sz w:val="24"/>
          <w:szCs w:val="24"/>
        </w:rPr>
        <w:t>:</w:t>
      </w:r>
    </w:p>
    <w:p w:rsidR="00F76422" w:rsidRPr="00BC34BC" w:rsidRDefault="003F489A" w:rsidP="001465D1">
      <w:pPr>
        <w:pStyle w:val="114"/>
        <w:widowControl w:val="0"/>
        <w:spacing w:line="240" w:lineRule="auto"/>
        <w:ind w:firstLine="709"/>
        <w:rPr>
          <w:sz w:val="24"/>
          <w:szCs w:val="24"/>
        </w:rPr>
      </w:pPr>
      <w:r w:rsidRPr="00BC34BC">
        <w:rPr>
          <w:sz w:val="24"/>
          <w:szCs w:val="24"/>
        </w:rPr>
        <w:t xml:space="preserve">6.3.1. </w:t>
      </w:r>
      <w:r w:rsidR="00030E27" w:rsidRPr="00BC34BC">
        <w:rPr>
          <w:sz w:val="24"/>
          <w:szCs w:val="24"/>
        </w:rPr>
        <w:t xml:space="preserve">Опубликованный на официальном сайте Учреждения </w:t>
      </w:r>
      <w:r w:rsidR="00E23363" w:rsidRPr="00BC34BC">
        <w:rPr>
          <w:sz w:val="24"/>
          <w:szCs w:val="24"/>
        </w:rPr>
        <w:t>Приказ о приеме в Учр</w:t>
      </w:r>
      <w:r w:rsidR="00E23363" w:rsidRPr="00BC34BC">
        <w:rPr>
          <w:sz w:val="24"/>
          <w:szCs w:val="24"/>
        </w:rPr>
        <w:t>е</w:t>
      </w:r>
      <w:r w:rsidR="00E23363" w:rsidRPr="00BC34BC">
        <w:rPr>
          <w:sz w:val="24"/>
          <w:szCs w:val="24"/>
        </w:rPr>
        <w:t>ждение</w:t>
      </w:r>
      <w:r w:rsidR="00AF4534" w:rsidRPr="00BC34BC">
        <w:rPr>
          <w:sz w:val="24"/>
          <w:szCs w:val="24"/>
        </w:rPr>
        <w:t>.</w:t>
      </w:r>
      <w:r w:rsidR="002E7C98" w:rsidRPr="00BC34BC">
        <w:rPr>
          <w:sz w:val="24"/>
          <w:szCs w:val="24"/>
        </w:rPr>
        <w:t xml:space="preserve"> </w:t>
      </w:r>
      <w:r w:rsidR="00E23363" w:rsidRPr="00BC34BC">
        <w:rPr>
          <w:sz w:val="24"/>
          <w:szCs w:val="24"/>
        </w:rPr>
        <w:t xml:space="preserve">Информация об опубликованном </w:t>
      </w:r>
      <w:proofErr w:type="gramStart"/>
      <w:r w:rsidR="00E23363" w:rsidRPr="00BC34BC">
        <w:rPr>
          <w:sz w:val="24"/>
          <w:szCs w:val="24"/>
        </w:rPr>
        <w:t>Приказе</w:t>
      </w:r>
      <w:proofErr w:type="gramEnd"/>
      <w:r w:rsidR="00E23363" w:rsidRPr="00BC34BC">
        <w:rPr>
          <w:sz w:val="24"/>
          <w:szCs w:val="24"/>
        </w:rPr>
        <w:t xml:space="preserve"> о приеме направляется специалистом Учреждения в форме уведомления о предоставлении Услуги, согласно Приложению 4 к настоящему Административному регламенту, в личный кабинет Заявителя на РПГУ</w:t>
      </w:r>
      <w:r w:rsidR="002E7C98" w:rsidRPr="00BC34BC">
        <w:rPr>
          <w:sz w:val="24"/>
          <w:szCs w:val="24"/>
        </w:rPr>
        <w:t xml:space="preserve"> </w:t>
      </w:r>
      <w:r w:rsidR="00030E27" w:rsidRPr="00BC34BC">
        <w:rPr>
          <w:sz w:val="24"/>
          <w:szCs w:val="24"/>
        </w:rPr>
        <w:t>(при наличии регистрации на РПГУ посредством ЕСИА при подаче заявления через Учреждение либо РПГУ)</w:t>
      </w:r>
      <w:r w:rsidR="00E23363" w:rsidRPr="00BC34BC">
        <w:rPr>
          <w:sz w:val="24"/>
          <w:szCs w:val="24"/>
        </w:rPr>
        <w:t xml:space="preserve"> посредством </w:t>
      </w:r>
      <w:r w:rsidR="00F76422" w:rsidRPr="00BC34BC">
        <w:rPr>
          <w:sz w:val="24"/>
          <w:szCs w:val="24"/>
        </w:rPr>
        <w:t>Единой информационной системы дополнительного образования, содержащей сведения о возможностях дополнительного образования на территории Моско</w:t>
      </w:r>
      <w:r w:rsidR="00F76422" w:rsidRPr="00BC34BC">
        <w:rPr>
          <w:sz w:val="24"/>
          <w:szCs w:val="24"/>
        </w:rPr>
        <w:t>в</w:t>
      </w:r>
      <w:r w:rsidR="00F76422" w:rsidRPr="00BC34BC">
        <w:rPr>
          <w:sz w:val="24"/>
          <w:szCs w:val="24"/>
        </w:rPr>
        <w:t>ской области (далее – ЕИСДОП)</w:t>
      </w:r>
      <w:r w:rsidR="00E23363" w:rsidRPr="00BC34BC">
        <w:rPr>
          <w:sz w:val="24"/>
          <w:szCs w:val="24"/>
        </w:rPr>
        <w:t>;</w:t>
      </w:r>
    </w:p>
    <w:p w:rsidR="00F76422" w:rsidRPr="00BC34BC" w:rsidRDefault="00DE1F3F" w:rsidP="004A076D">
      <w:pPr>
        <w:pStyle w:val="114"/>
        <w:widowControl w:val="0"/>
        <w:numPr>
          <w:ilvl w:val="2"/>
          <w:numId w:val="23"/>
        </w:numPr>
        <w:tabs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r w:rsidRPr="00BC34BC">
        <w:rPr>
          <w:sz w:val="24"/>
          <w:szCs w:val="24"/>
        </w:rPr>
        <w:t xml:space="preserve">Решение </w:t>
      </w:r>
      <w:r w:rsidR="00F76422" w:rsidRPr="00BC34BC">
        <w:rPr>
          <w:sz w:val="24"/>
          <w:szCs w:val="24"/>
        </w:rPr>
        <w:t>об отказе в предоставлении Услуги, оформленное в бумажном виде, подписанное уполномоченным должностным лицом Учреждения</w:t>
      </w:r>
      <w:r w:rsidR="00DE1320" w:rsidRPr="00BC34BC">
        <w:rPr>
          <w:sz w:val="24"/>
          <w:szCs w:val="24"/>
        </w:rPr>
        <w:t>, согласно Приложению 5 к настоящему Административному регламенту</w:t>
      </w:r>
      <w:r w:rsidR="00F76422" w:rsidRPr="00BC34BC">
        <w:rPr>
          <w:sz w:val="24"/>
          <w:szCs w:val="24"/>
        </w:rPr>
        <w:t>. Информация об отказе в предоставлении Услуги направляется специалистом Учреждения в форме уведомления об отказе в пред</w:t>
      </w:r>
      <w:r w:rsidR="00F76422" w:rsidRPr="00BC34BC">
        <w:rPr>
          <w:sz w:val="24"/>
          <w:szCs w:val="24"/>
        </w:rPr>
        <w:t>о</w:t>
      </w:r>
      <w:r w:rsidR="00F76422" w:rsidRPr="00BC34BC">
        <w:rPr>
          <w:sz w:val="24"/>
          <w:szCs w:val="24"/>
        </w:rPr>
        <w:t>ставлен</w:t>
      </w:r>
      <w:r w:rsidR="00DE1320" w:rsidRPr="00BC34BC">
        <w:rPr>
          <w:sz w:val="24"/>
          <w:szCs w:val="24"/>
        </w:rPr>
        <w:t>ии Услуги, согласно Приложению 6</w:t>
      </w:r>
      <w:r w:rsidR="00F76422" w:rsidRPr="00BC34BC">
        <w:rPr>
          <w:sz w:val="24"/>
          <w:szCs w:val="24"/>
        </w:rPr>
        <w:t xml:space="preserve"> к настоящему Административному регламенту, в личный кабинет Заявителя на РПГУ </w:t>
      </w:r>
      <w:r w:rsidR="00030E27" w:rsidRPr="00BC34BC">
        <w:rPr>
          <w:sz w:val="24"/>
          <w:szCs w:val="24"/>
        </w:rPr>
        <w:t xml:space="preserve">(при наличии регистрации на РПГУ посредством ЕСИА при подаче заявления через Учреждение либо РПГУ) </w:t>
      </w:r>
      <w:r w:rsidR="00F76422" w:rsidRPr="00BC34BC">
        <w:rPr>
          <w:sz w:val="24"/>
          <w:szCs w:val="24"/>
        </w:rPr>
        <w:t>посредством ЕИСДОП;</w:t>
      </w:r>
    </w:p>
    <w:p w:rsidR="00A14227" w:rsidRPr="00BC34BC" w:rsidRDefault="00D30388" w:rsidP="004A076D">
      <w:pPr>
        <w:pStyle w:val="affff3"/>
        <w:widowControl w:val="0"/>
        <w:numPr>
          <w:ilvl w:val="1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51" w:name="_Toc447277416"/>
      <w:bookmarkStart w:id="52" w:name="_Ref474168078"/>
      <w:r w:rsidRPr="00BC34BC">
        <w:rPr>
          <w:rFonts w:ascii="Times New Roman" w:hAnsi="Times New Roman"/>
          <w:sz w:val="24"/>
          <w:szCs w:val="24"/>
        </w:rPr>
        <w:t xml:space="preserve">В случае необходимости Заявитель может получить </w:t>
      </w:r>
      <w:r w:rsidR="00123104" w:rsidRPr="00BC34BC">
        <w:rPr>
          <w:rFonts w:ascii="Times New Roman" w:hAnsi="Times New Roman"/>
          <w:sz w:val="24"/>
          <w:szCs w:val="24"/>
        </w:rPr>
        <w:t xml:space="preserve">результат предоставления </w:t>
      </w:r>
      <w:r w:rsidR="00DE1320" w:rsidRPr="00BC34BC">
        <w:rPr>
          <w:rFonts w:ascii="Times New Roman" w:hAnsi="Times New Roman"/>
          <w:sz w:val="24"/>
          <w:szCs w:val="24"/>
        </w:rPr>
        <w:t xml:space="preserve">Услуги </w:t>
      </w:r>
      <w:proofErr w:type="gramStart"/>
      <w:r w:rsidR="00DE1320" w:rsidRPr="00BC34BC">
        <w:rPr>
          <w:rFonts w:ascii="Times New Roman" w:hAnsi="Times New Roman"/>
          <w:sz w:val="24"/>
          <w:szCs w:val="24"/>
        </w:rPr>
        <w:t>подписанное</w:t>
      </w:r>
      <w:proofErr w:type="gramEnd"/>
      <w:r w:rsidR="00DE1320" w:rsidRPr="00BC34BC">
        <w:rPr>
          <w:rFonts w:ascii="Times New Roman" w:hAnsi="Times New Roman"/>
          <w:sz w:val="24"/>
          <w:szCs w:val="24"/>
        </w:rPr>
        <w:t xml:space="preserve"> уполномоченным должностным лицом Учреждения в бумажном виде в Учреждении. </w:t>
      </w:r>
    </w:p>
    <w:p w:rsidR="00D30388" w:rsidRDefault="00D30388" w:rsidP="004A076D">
      <w:pPr>
        <w:pStyle w:val="affff3"/>
        <w:widowControl w:val="0"/>
        <w:numPr>
          <w:ilvl w:val="1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C34BC">
        <w:rPr>
          <w:rFonts w:ascii="Times New Roman" w:hAnsi="Times New Roman"/>
          <w:sz w:val="24"/>
          <w:szCs w:val="24"/>
        </w:rPr>
        <w:t>Фак</w:t>
      </w:r>
      <w:r w:rsidR="00080707" w:rsidRPr="00BC34BC">
        <w:rPr>
          <w:rFonts w:ascii="Times New Roman" w:hAnsi="Times New Roman"/>
          <w:sz w:val="24"/>
          <w:szCs w:val="24"/>
        </w:rPr>
        <w:t>т</w:t>
      </w:r>
      <w:r w:rsidRPr="00BC34BC">
        <w:rPr>
          <w:rFonts w:ascii="Times New Roman" w:hAnsi="Times New Roman"/>
          <w:sz w:val="24"/>
          <w:szCs w:val="24"/>
        </w:rPr>
        <w:t xml:space="preserve"> предоставления Услуги с приложением результата </w:t>
      </w:r>
      <w:r w:rsidR="00DE1320" w:rsidRPr="00BC34BC">
        <w:rPr>
          <w:rFonts w:ascii="Times New Roman" w:hAnsi="Times New Roman"/>
          <w:sz w:val="24"/>
          <w:szCs w:val="24"/>
        </w:rPr>
        <w:t xml:space="preserve">предоставления Услуги </w:t>
      </w:r>
      <w:r w:rsidRPr="00BC34BC">
        <w:rPr>
          <w:rFonts w:ascii="Times New Roman" w:hAnsi="Times New Roman"/>
          <w:sz w:val="24"/>
          <w:szCs w:val="24"/>
        </w:rPr>
        <w:t>фиксируется в ЕИСДОП.</w:t>
      </w:r>
    </w:p>
    <w:p w:rsidR="0099359E" w:rsidRPr="0099359E" w:rsidRDefault="0099359E" w:rsidP="0099359E">
      <w:pPr>
        <w:pStyle w:val="affff3"/>
        <w:widowControl w:val="0"/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</w:p>
    <w:p w:rsidR="00C72CB6" w:rsidRPr="0099359E" w:rsidRDefault="009E3ECE" w:rsidP="0099359E">
      <w:pPr>
        <w:pStyle w:val="20"/>
        <w:keepNext w:val="0"/>
        <w:widowControl w:val="0"/>
        <w:numPr>
          <w:ilvl w:val="0"/>
          <w:numId w:val="23"/>
        </w:numPr>
        <w:spacing w:before="0" w:after="0"/>
        <w:ind w:left="0" w:firstLine="0"/>
        <w:jc w:val="center"/>
        <w:rPr>
          <w:rFonts w:ascii="Times New Roman" w:hAnsi="Times New Roman"/>
          <w:i w:val="0"/>
          <w:sz w:val="24"/>
          <w:szCs w:val="24"/>
        </w:rPr>
      </w:pPr>
      <w:bookmarkStart w:id="53" w:name="_Срок_предоставления_Услуги"/>
      <w:bookmarkStart w:id="54" w:name="_Toc487063756"/>
      <w:bookmarkEnd w:id="53"/>
      <w:r w:rsidRPr="00BC34BC">
        <w:rPr>
          <w:rFonts w:ascii="Times New Roman" w:hAnsi="Times New Roman"/>
          <w:i w:val="0"/>
          <w:sz w:val="24"/>
          <w:szCs w:val="24"/>
        </w:rPr>
        <w:t>Срок регистрации Заявления на предоставление Услуги</w:t>
      </w:r>
      <w:bookmarkEnd w:id="54"/>
    </w:p>
    <w:p w:rsidR="00A14227" w:rsidRPr="00BC34BC" w:rsidRDefault="00A14227" w:rsidP="001465D1">
      <w:pPr>
        <w:pStyle w:val="114"/>
        <w:widowControl w:val="0"/>
        <w:spacing w:line="240" w:lineRule="auto"/>
        <w:ind w:firstLine="709"/>
        <w:rPr>
          <w:sz w:val="24"/>
          <w:szCs w:val="24"/>
        </w:rPr>
      </w:pPr>
      <w:r w:rsidRPr="00BC34BC">
        <w:rPr>
          <w:sz w:val="24"/>
          <w:szCs w:val="24"/>
        </w:rPr>
        <w:t xml:space="preserve">7.1. </w:t>
      </w:r>
      <w:r w:rsidR="003776F5" w:rsidRPr="00BC34BC">
        <w:rPr>
          <w:sz w:val="24"/>
          <w:szCs w:val="24"/>
        </w:rPr>
        <w:t>Заявление</w:t>
      </w:r>
      <w:r w:rsidR="00F44916" w:rsidRPr="00BC34BC">
        <w:rPr>
          <w:sz w:val="24"/>
          <w:szCs w:val="24"/>
        </w:rPr>
        <w:t>, поданное</w:t>
      </w:r>
      <w:r w:rsidR="00BE6334" w:rsidRPr="00BC34BC">
        <w:rPr>
          <w:sz w:val="24"/>
          <w:szCs w:val="24"/>
        </w:rPr>
        <w:t xml:space="preserve"> </w:t>
      </w:r>
      <w:r w:rsidR="003776F5" w:rsidRPr="00BC34BC">
        <w:rPr>
          <w:sz w:val="24"/>
          <w:szCs w:val="24"/>
        </w:rPr>
        <w:t>в Учреждение, регистриру</w:t>
      </w:r>
      <w:r w:rsidR="00B70F61" w:rsidRPr="00BC34BC">
        <w:rPr>
          <w:sz w:val="24"/>
          <w:szCs w:val="24"/>
        </w:rPr>
        <w:t>е</w:t>
      </w:r>
      <w:r w:rsidR="003776F5" w:rsidRPr="00BC34BC">
        <w:rPr>
          <w:sz w:val="24"/>
          <w:szCs w:val="24"/>
        </w:rPr>
        <w:t>тся</w:t>
      </w:r>
      <w:r w:rsidR="00F3323A" w:rsidRPr="00BC34BC">
        <w:rPr>
          <w:sz w:val="24"/>
          <w:szCs w:val="24"/>
        </w:rPr>
        <w:t xml:space="preserve"> </w:t>
      </w:r>
      <w:r w:rsidR="00CF646F" w:rsidRPr="00BC34BC">
        <w:rPr>
          <w:sz w:val="24"/>
          <w:szCs w:val="24"/>
        </w:rPr>
        <w:t xml:space="preserve">специалистом </w:t>
      </w:r>
      <w:r w:rsidR="003776F5" w:rsidRPr="00BC34BC">
        <w:rPr>
          <w:sz w:val="24"/>
          <w:szCs w:val="24"/>
        </w:rPr>
        <w:t>Учреждения в ЕИСДОП в</w:t>
      </w:r>
      <w:r w:rsidR="00F3323A" w:rsidRPr="00BC34BC">
        <w:rPr>
          <w:sz w:val="24"/>
          <w:szCs w:val="24"/>
        </w:rPr>
        <w:t xml:space="preserve"> </w:t>
      </w:r>
      <w:r w:rsidR="00CF646F" w:rsidRPr="00BC34BC">
        <w:rPr>
          <w:sz w:val="24"/>
          <w:szCs w:val="24"/>
        </w:rPr>
        <w:t>день подачи Заявления Заявителем.</w:t>
      </w:r>
    </w:p>
    <w:p w:rsidR="00CF646F" w:rsidRPr="00BC34BC" w:rsidRDefault="00A14227" w:rsidP="001465D1">
      <w:pPr>
        <w:pStyle w:val="114"/>
        <w:widowControl w:val="0"/>
        <w:spacing w:line="240" w:lineRule="auto"/>
        <w:ind w:firstLine="709"/>
        <w:rPr>
          <w:sz w:val="24"/>
          <w:szCs w:val="24"/>
        </w:rPr>
      </w:pPr>
      <w:r w:rsidRPr="00BC34BC">
        <w:rPr>
          <w:sz w:val="24"/>
          <w:szCs w:val="24"/>
        </w:rPr>
        <w:t xml:space="preserve">7.2. </w:t>
      </w:r>
      <w:r w:rsidR="00CF646F" w:rsidRPr="00BC34BC">
        <w:rPr>
          <w:sz w:val="24"/>
          <w:szCs w:val="24"/>
        </w:rPr>
        <w:t>Заявление, поданное в электронной форме через РПГУ до 16:00 рабочего дня, р</w:t>
      </w:r>
      <w:r w:rsidR="00CF646F" w:rsidRPr="00BC34BC">
        <w:rPr>
          <w:sz w:val="24"/>
          <w:szCs w:val="24"/>
        </w:rPr>
        <w:t>е</w:t>
      </w:r>
      <w:r w:rsidR="00CF646F" w:rsidRPr="00BC34BC">
        <w:rPr>
          <w:sz w:val="24"/>
          <w:szCs w:val="24"/>
        </w:rPr>
        <w:t xml:space="preserve">гистрируется в </w:t>
      </w:r>
      <w:r w:rsidR="00180099" w:rsidRPr="00BC34BC">
        <w:rPr>
          <w:sz w:val="24"/>
          <w:szCs w:val="24"/>
        </w:rPr>
        <w:t xml:space="preserve">Учреждении </w:t>
      </w:r>
      <w:r w:rsidR="00CF646F" w:rsidRPr="00BC34BC">
        <w:rPr>
          <w:sz w:val="24"/>
          <w:szCs w:val="24"/>
        </w:rPr>
        <w:t>в день его подачи. При подаче Заявления через РПГУ после 16:00 рабочего дня</w:t>
      </w:r>
      <w:r w:rsidR="003C71C8" w:rsidRPr="00BC34BC">
        <w:rPr>
          <w:sz w:val="24"/>
          <w:szCs w:val="24"/>
        </w:rPr>
        <w:t>,</w:t>
      </w:r>
      <w:r w:rsidR="00CF646F" w:rsidRPr="00BC34BC">
        <w:rPr>
          <w:sz w:val="24"/>
          <w:szCs w:val="24"/>
        </w:rPr>
        <w:t xml:space="preserve"> либо в нерабочий день, регистрируется в </w:t>
      </w:r>
      <w:r w:rsidR="00BA7AB6" w:rsidRPr="00BC34BC">
        <w:rPr>
          <w:sz w:val="24"/>
          <w:szCs w:val="24"/>
        </w:rPr>
        <w:t xml:space="preserve">Учреждении </w:t>
      </w:r>
      <w:r w:rsidR="00CF646F" w:rsidRPr="00BC34BC">
        <w:rPr>
          <w:sz w:val="24"/>
          <w:szCs w:val="24"/>
        </w:rPr>
        <w:t>на следующий р</w:t>
      </w:r>
      <w:r w:rsidR="00CF646F" w:rsidRPr="00BC34BC">
        <w:rPr>
          <w:sz w:val="24"/>
          <w:szCs w:val="24"/>
        </w:rPr>
        <w:t>а</w:t>
      </w:r>
      <w:r w:rsidR="00CF646F" w:rsidRPr="00BC34BC">
        <w:rPr>
          <w:sz w:val="24"/>
          <w:szCs w:val="24"/>
        </w:rPr>
        <w:t>бочий день.</w:t>
      </w:r>
    </w:p>
    <w:p w:rsidR="009E3ECE" w:rsidRPr="00BC34BC" w:rsidRDefault="009E3ECE" w:rsidP="001465D1">
      <w:pPr>
        <w:widowControl w:val="0"/>
        <w:spacing w:after="0"/>
        <w:ind w:left="1418" w:firstLine="709"/>
        <w:rPr>
          <w:rFonts w:ascii="Times New Roman" w:hAnsi="Times New Roman"/>
          <w:sz w:val="24"/>
          <w:szCs w:val="24"/>
          <w:lang w:eastAsia="ru-RU"/>
        </w:rPr>
      </w:pPr>
    </w:p>
    <w:p w:rsidR="00C72CB6" w:rsidRPr="0099359E" w:rsidRDefault="003140C9" w:rsidP="0099359E">
      <w:pPr>
        <w:pStyle w:val="20"/>
        <w:keepNext w:val="0"/>
        <w:widowControl w:val="0"/>
        <w:numPr>
          <w:ilvl w:val="0"/>
          <w:numId w:val="23"/>
        </w:numPr>
        <w:spacing w:before="0" w:after="0"/>
        <w:ind w:left="0" w:firstLine="0"/>
        <w:jc w:val="center"/>
        <w:rPr>
          <w:rFonts w:ascii="Times New Roman" w:hAnsi="Times New Roman"/>
          <w:i w:val="0"/>
          <w:sz w:val="24"/>
          <w:szCs w:val="24"/>
        </w:rPr>
      </w:pPr>
      <w:bookmarkStart w:id="55" w:name="_Toc487063757"/>
      <w:r w:rsidRPr="00BC34BC">
        <w:rPr>
          <w:rFonts w:ascii="Times New Roman" w:hAnsi="Times New Roman"/>
          <w:i w:val="0"/>
          <w:sz w:val="24"/>
          <w:szCs w:val="24"/>
        </w:rPr>
        <w:t xml:space="preserve">Срок предоставления </w:t>
      </w:r>
      <w:bookmarkEnd w:id="48"/>
      <w:bookmarkEnd w:id="49"/>
      <w:r w:rsidR="001C13BB" w:rsidRPr="00BC34BC">
        <w:rPr>
          <w:rFonts w:ascii="Times New Roman" w:hAnsi="Times New Roman"/>
          <w:i w:val="0"/>
          <w:sz w:val="24"/>
          <w:szCs w:val="24"/>
        </w:rPr>
        <w:t>У</w:t>
      </w:r>
      <w:r w:rsidR="002031AB" w:rsidRPr="00BC34BC">
        <w:rPr>
          <w:rFonts w:ascii="Times New Roman" w:hAnsi="Times New Roman"/>
          <w:i w:val="0"/>
          <w:sz w:val="24"/>
          <w:szCs w:val="24"/>
        </w:rPr>
        <w:t>слуги</w:t>
      </w:r>
      <w:bookmarkEnd w:id="50"/>
      <w:bookmarkEnd w:id="51"/>
      <w:bookmarkEnd w:id="52"/>
      <w:bookmarkEnd w:id="55"/>
    </w:p>
    <w:p w:rsidR="00F413F4" w:rsidRPr="00BC34BC" w:rsidRDefault="00C81033" w:rsidP="001465D1">
      <w:pPr>
        <w:pStyle w:val="114"/>
        <w:widowControl w:val="0"/>
        <w:spacing w:line="240" w:lineRule="auto"/>
        <w:ind w:firstLine="709"/>
        <w:rPr>
          <w:sz w:val="24"/>
          <w:szCs w:val="24"/>
        </w:rPr>
      </w:pPr>
      <w:bookmarkStart w:id="56" w:name="_Ref474168113"/>
      <w:bookmarkStart w:id="57" w:name="_Toc437973288"/>
      <w:bookmarkStart w:id="58" w:name="_Toc438110029"/>
      <w:bookmarkStart w:id="59" w:name="_Toc438376233"/>
      <w:r w:rsidRPr="00BC34BC">
        <w:rPr>
          <w:sz w:val="24"/>
          <w:szCs w:val="24"/>
        </w:rPr>
        <w:t xml:space="preserve">8.1. </w:t>
      </w:r>
      <w:r w:rsidR="004E40A1" w:rsidRPr="00BC34BC">
        <w:rPr>
          <w:sz w:val="24"/>
          <w:szCs w:val="24"/>
        </w:rPr>
        <w:t>Срок предоставления Услуги</w:t>
      </w:r>
      <w:r w:rsidR="00553C6C" w:rsidRPr="00BC34BC">
        <w:rPr>
          <w:sz w:val="24"/>
          <w:szCs w:val="24"/>
        </w:rPr>
        <w:t xml:space="preserve"> составляет не более 45 рабочих дне</w:t>
      </w:r>
      <w:r w:rsidRPr="00BC34BC">
        <w:rPr>
          <w:sz w:val="24"/>
          <w:szCs w:val="24"/>
        </w:rPr>
        <w:t>й</w:t>
      </w:r>
      <w:r w:rsidR="004C22B1" w:rsidRPr="00BC34BC">
        <w:rPr>
          <w:sz w:val="24"/>
          <w:szCs w:val="24"/>
        </w:rPr>
        <w:t>.</w:t>
      </w:r>
      <w:r w:rsidR="00BD7963" w:rsidRPr="00BC34BC">
        <w:rPr>
          <w:sz w:val="24"/>
          <w:szCs w:val="24"/>
        </w:rPr>
        <w:t xml:space="preserve"> </w:t>
      </w:r>
      <w:r w:rsidR="004C22B1" w:rsidRPr="00BC34BC">
        <w:rPr>
          <w:sz w:val="24"/>
          <w:szCs w:val="24"/>
        </w:rPr>
        <w:t>Учреждение самостоятельно устанавливает сроки подачи Заявлений и проведение индивидуального отб</w:t>
      </w:r>
      <w:r w:rsidR="004C22B1" w:rsidRPr="00BC34BC">
        <w:rPr>
          <w:sz w:val="24"/>
          <w:szCs w:val="24"/>
        </w:rPr>
        <w:t>о</w:t>
      </w:r>
      <w:r w:rsidR="004C22B1" w:rsidRPr="00BC34BC">
        <w:rPr>
          <w:sz w:val="24"/>
          <w:szCs w:val="24"/>
        </w:rPr>
        <w:t>ра в форме творческих испытаний</w:t>
      </w:r>
      <w:r w:rsidR="00C72CB6" w:rsidRPr="00BC34BC">
        <w:rPr>
          <w:sz w:val="24"/>
          <w:szCs w:val="24"/>
        </w:rPr>
        <w:t>, которые</w:t>
      </w:r>
      <w:r w:rsidR="00BD7963" w:rsidRPr="00BC34BC">
        <w:rPr>
          <w:sz w:val="24"/>
          <w:szCs w:val="24"/>
        </w:rPr>
        <w:t xml:space="preserve"> </w:t>
      </w:r>
      <w:r w:rsidR="00C72CB6" w:rsidRPr="00BC34BC">
        <w:rPr>
          <w:sz w:val="24"/>
          <w:szCs w:val="24"/>
        </w:rPr>
        <w:t>осуществляю</w:t>
      </w:r>
      <w:r w:rsidR="006726B7" w:rsidRPr="00BC34BC">
        <w:rPr>
          <w:sz w:val="24"/>
          <w:szCs w:val="24"/>
        </w:rPr>
        <w:t xml:space="preserve">тся </w:t>
      </w:r>
      <w:bookmarkEnd w:id="56"/>
      <w:r w:rsidR="006726B7" w:rsidRPr="00BC34BC">
        <w:rPr>
          <w:sz w:val="24"/>
          <w:szCs w:val="24"/>
        </w:rPr>
        <w:t>в рамках установленного пер</w:t>
      </w:r>
      <w:r w:rsidR="006726B7" w:rsidRPr="00BC34BC">
        <w:rPr>
          <w:sz w:val="24"/>
          <w:szCs w:val="24"/>
        </w:rPr>
        <w:t>и</w:t>
      </w:r>
      <w:r w:rsidR="006726B7" w:rsidRPr="00BC34BC">
        <w:rPr>
          <w:sz w:val="24"/>
          <w:szCs w:val="24"/>
        </w:rPr>
        <w:t>ода с 15 апреля по 15 июня в соответствующем году.</w:t>
      </w:r>
    </w:p>
    <w:p w:rsidR="00565C46" w:rsidRPr="00BC34BC" w:rsidRDefault="00C81033" w:rsidP="001465D1">
      <w:pPr>
        <w:pStyle w:val="114"/>
        <w:widowControl w:val="0"/>
        <w:spacing w:line="240" w:lineRule="auto"/>
        <w:ind w:firstLine="709"/>
        <w:rPr>
          <w:sz w:val="24"/>
          <w:szCs w:val="24"/>
        </w:rPr>
      </w:pPr>
      <w:r w:rsidRPr="00BC34BC">
        <w:rPr>
          <w:sz w:val="24"/>
          <w:szCs w:val="24"/>
        </w:rPr>
        <w:t xml:space="preserve">8.2. </w:t>
      </w:r>
      <w:r w:rsidR="00565C46" w:rsidRPr="00BC34BC">
        <w:rPr>
          <w:sz w:val="24"/>
          <w:szCs w:val="24"/>
        </w:rPr>
        <w:t>В случае наличия свободных мест, после проведения основного приема Заявлений и проведение индивидуального отбора в форме творческих испытаний Учреждение может осуществлять дополнительный прием Заявлений и проведение индивидуального отбора в форме творческих испытаний в пер</w:t>
      </w:r>
      <w:r w:rsidR="00C72CB6" w:rsidRPr="00BC34BC">
        <w:rPr>
          <w:sz w:val="24"/>
          <w:szCs w:val="24"/>
        </w:rPr>
        <w:t xml:space="preserve">иод с 20 августа по 29 августа </w:t>
      </w:r>
      <w:r w:rsidR="00565C46" w:rsidRPr="00BC34BC">
        <w:rPr>
          <w:sz w:val="24"/>
          <w:szCs w:val="24"/>
        </w:rPr>
        <w:t>в соответствующем году.</w:t>
      </w:r>
      <w:r w:rsidR="000233A1" w:rsidRPr="00BC34BC">
        <w:rPr>
          <w:sz w:val="24"/>
          <w:szCs w:val="24"/>
        </w:rPr>
        <w:t xml:space="preserve"> </w:t>
      </w:r>
      <w:r w:rsidRPr="00BC34BC">
        <w:rPr>
          <w:sz w:val="24"/>
          <w:szCs w:val="24"/>
        </w:rPr>
        <w:t>Срок предоставления Услуги составляет не более 7 рабочих дней.</w:t>
      </w:r>
    </w:p>
    <w:p w:rsidR="00602B3B" w:rsidRPr="00BC34BC" w:rsidRDefault="00883B7B" w:rsidP="004A076D">
      <w:pPr>
        <w:pStyle w:val="affff3"/>
        <w:widowControl w:val="0"/>
        <w:numPr>
          <w:ilvl w:val="1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C34BC">
        <w:rPr>
          <w:rFonts w:ascii="Times New Roman" w:hAnsi="Times New Roman"/>
          <w:sz w:val="24"/>
          <w:szCs w:val="24"/>
        </w:rPr>
        <w:lastRenderedPageBreak/>
        <w:t>П</w:t>
      </w:r>
      <w:r w:rsidR="00770DDA" w:rsidRPr="00BC34BC">
        <w:rPr>
          <w:rFonts w:ascii="Times New Roman" w:hAnsi="Times New Roman"/>
          <w:sz w:val="24"/>
          <w:szCs w:val="24"/>
        </w:rPr>
        <w:t xml:space="preserve">ри обращении Заявителя посредством РПГУ, в случае отсутствия оснований для отказа в приеме и регистрации документов, </w:t>
      </w:r>
      <w:r w:rsidR="006F1D1E" w:rsidRPr="00BC34BC">
        <w:rPr>
          <w:rFonts w:ascii="Times New Roman" w:hAnsi="Times New Roman"/>
          <w:sz w:val="24"/>
          <w:szCs w:val="24"/>
        </w:rPr>
        <w:t>указанных в пункте 12 настоящего Администр</w:t>
      </w:r>
      <w:r w:rsidR="006F1D1E" w:rsidRPr="00BC34BC">
        <w:rPr>
          <w:rFonts w:ascii="Times New Roman" w:hAnsi="Times New Roman"/>
          <w:sz w:val="24"/>
          <w:szCs w:val="24"/>
        </w:rPr>
        <w:t>а</w:t>
      </w:r>
      <w:r w:rsidR="006F1D1E" w:rsidRPr="00BC34BC">
        <w:rPr>
          <w:rFonts w:ascii="Times New Roman" w:hAnsi="Times New Roman"/>
          <w:sz w:val="24"/>
          <w:szCs w:val="24"/>
        </w:rPr>
        <w:t xml:space="preserve">тивного регламента, </w:t>
      </w:r>
      <w:r w:rsidR="00306DC5" w:rsidRPr="00BC34BC">
        <w:rPr>
          <w:rFonts w:ascii="Times New Roman" w:hAnsi="Times New Roman"/>
          <w:sz w:val="24"/>
          <w:szCs w:val="24"/>
        </w:rPr>
        <w:t xml:space="preserve">специалистом Учреждения </w:t>
      </w:r>
      <w:r w:rsidR="006F1D1E" w:rsidRPr="00BC34BC">
        <w:rPr>
          <w:rFonts w:ascii="Times New Roman" w:hAnsi="Times New Roman"/>
          <w:sz w:val="24"/>
          <w:szCs w:val="24"/>
        </w:rPr>
        <w:t>Заявителю направляется</w:t>
      </w:r>
      <w:r w:rsidR="00306DC5" w:rsidRPr="00BC34BC">
        <w:rPr>
          <w:rFonts w:ascii="Times New Roman" w:hAnsi="Times New Roman"/>
          <w:sz w:val="24"/>
          <w:szCs w:val="24"/>
        </w:rPr>
        <w:t xml:space="preserve"> уведомление</w:t>
      </w:r>
      <w:r w:rsidR="006F1D1E" w:rsidRPr="00BC34BC">
        <w:rPr>
          <w:rFonts w:ascii="Times New Roman" w:hAnsi="Times New Roman"/>
          <w:sz w:val="24"/>
          <w:szCs w:val="24"/>
        </w:rPr>
        <w:t xml:space="preserve"> о д</w:t>
      </w:r>
      <w:r w:rsidR="006F1D1E" w:rsidRPr="00BC34BC">
        <w:rPr>
          <w:rFonts w:ascii="Times New Roman" w:hAnsi="Times New Roman"/>
          <w:sz w:val="24"/>
          <w:szCs w:val="24"/>
        </w:rPr>
        <w:t>о</w:t>
      </w:r>
      <w:r w:rsidR="006F1D1E" w:rsidRPr="00BC34BC">
        <w:rPr>
          <w:rFonts w:ascii="Times New Roman" w:hAnsi="Times New Roman"/>
          <w:sz w:val="24"/>
          <w:szCs w:val="24"/>
        </w:rPr>
        <w:t xml:space="preserve">пуске </w:t>
      </w:r>
      <w:r w:rsidR="00306DC5" w:rsidRPr="00BC34BC">
        <w:rPr>
          <w:rFonts w:ascii="Times New Roman" w:hAnsi="Times New Roman"/>
          <w:sz w:val="24"/>
          <w:szCs w:val="24"/>
        </w:rPr>
        <w:t xml:space="preserve">ребенка </w:t>
      </w:r>
      <w:r w:rsidR="006F1D1E" w:rsidRPr="00BC34BC">
        <w:rPr>
          <w:rFonts w:ascii="Times New Roman" w:hAnsi="Times New Roman"/>
          <w:sz w:val="24"/>
          <w:szCs w:val="24"/>
        </w:rPr>
        <w:t>к прохождению творческих испытаний в</w:t>
      </w:r>
      <w:r w:rsidR="00306DC5" w:rsidRPr="00BC34BC">
        <w:rPr>
          <w:rFonts w:ascii="Times New Roman" w:hAnsi="Times New Roman"/>
          <w:sz w:val="24"/>
          <w:szCs w:val="24"/>
        </w:rPr>
        <w:t xml:space="preserve"> Учрежд</w:t>
      </w:r>
      <w:r w:rsidR="004C22B1" w:rsidRPr="00BC34BC">
        <w:rPr>
          <w:rFonts w:ascii="Times New Roman" w:hAnsi="Times New Roman"/>
          <w:sz w:val="24"/>
          <w:szCs w:val="24"/>
        </w:rPr>
        <w:t>ении</w:t>
      </w:r>
      <w:r w:rsidR="006F1D1E" w:rsidRPr="00BC34BC">
        <w:rPr>
          <w:rFonts w:ascii="Times New Roman" w:hAnsi="Times New Roman"/>
          <w:sz w:val="24"/>
          <w:szCs w:val="24"/>
        </w:rPr>
        <w:t>.</w:t>
      </w:r>
      <w:r w:rsidR="00602B3B" w:rsidRPr="00BC34BC">
        <w:rPr>
          <w:rFonts w:ascii="Times New Roman" w:hAnsi="Times New Roman"/>
          <w:sz w:val="24"/>
          <w:szCs w:val="24"/>
        </w:rPr>
        <w:t xml:space="preserve"> Уведомление напра</w:t>
      </w:r>
      <w:r w:rsidR="00602B3B" w:rsidRPr="00BC34BC">
        <w:rPr>
          <w:rFonts w:ascii="Times New Roman" w:hAnsi="Times New Roman"/>
          <w:sz w:val="24"/>
          <w:szCs w:val="24"/>
        </w:rPr>
        <w:t>в</w:t>
      </w:r>
      <w:r w:rsidR="00602B3B" w:rsidRPr="00BC34BC">
        <w:rPr>
          <w:rFonts w:ascii="Times New Roman" w:hAnsi="Times New Roman"/>
          <w:sz w:val="24"/>
          <w:szCs w:val="24"/>
        </w:rPr>
        <w:t>ляется Заяви</w:t>
      </w:r>
      <w:r w:rsidR="00306DC5" w:rsidRPr="00BC34BC">
        <w:rPr>
          <w:rFonts w:ascii="Times New Roman" w:hAnsi="Times New Roman"/>
          <w:sz w:val="24"/>
          <w:szCs w:val="24"/>
        </w:rPr>
        <w:t>телю в личный кабинет на РПГУ в день регистрации Заявления в Учреждении</w:t>
      </w:r>
      <w:r w:rsidR="00602B3B" w:rsidRPr="00BC34BC">
        <w:rPr>
          <w:rFonts w:ascii="Times New Roman" w:hAnsi="Times New Roman"/>
          <w:sz w:val="24"/>
          <w:szCs w:val="24"/>
        </w:rPr>
        <w:t>.</w:t>
      </w:r>
    </w:p>
    <w:p w:rsidR="00D523E8" w:rsidRPr="00BC34BC" w:rsidRDefault="0014001A" w:rsidP="0099359E">
      <w:pPr>
        <w:pStyle w:val="114"/>
        <w:widowControl w:val="0"/>
        <w:spacing w:line="240" w:lineRule="auto"/>
        <w:ind w:firstLine="708"/>
        <w:rPr>
          <w:sz w:val="24"/>
          <w:szCs w:val="24"/>
        </w:rPr>
      </w:pPr>
      <w:r w:rsidRPr="00BC34BC">
        <w:rPr>
          <w:sz w:val="24"/>
          <w:szCs w:val="24"/>
        </w:rPr>
        <w:t>Информация о дате, времени и месте проведения творческих испытаний размещается на информационном стенде и официальном сайте Учреждения не позднее, чем за 3 рабочих дня до даты пр</w:t>
      </w:r>
      <w:r w:rsidR="009C5602" w:rsidRPr="00BC34BC">
        <w:rPr>
          <w:sz w:val="24"/>
          <w:szCs w:val="24"/>
        </w:rPr>
        <w:t>оведения творческих испытаний.</w:t>
      </w:r>
    </w:p>
    <w:p w:rsidR="003A0455" w:rsidRPr="00BC34BC" w:rsidRDefault="003A0455" w:rsidP="001465D1">
      <w:pPr>
        <w:pStyle w:val="20"/>
        <w:keepNext w:val="0"/>
        <w:widowControl w:val="0"/>
        <w:numPr>
          <w:ilvl w:val="0"/>
          <w:numId w:val="23"/>
        </w:numPr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  <w:bookmarkStart w:id="60" w:name="_Toc445806172"/>
      <w:bookmarkStart w:id="61" w:name="_Правовые_основания_предоставления"/>
      <w:bookmarkStart w:id="62" w:name="_Toc447277413"/>
      <w:bookmarkStart w:id="63" w:name="_Toc487063758"/>
      <w:bookmarkStart w:id="64" w:name="_Toc447277417"/>
      <w:bookmarkEnd w:id="60"/>
      <w:bookmarkEnd w:id="61"/>
      <w:r w:rsidRPr="00BC34BC">
        <w:rPr>
          <w:rFonts w:ascii="Times New Roman" w:hAnsi="Times New Roman"/>
          <w:i w:val="0"/>
          <w:sz w:val="24"/>
          <w:szCs w:val="24"/>
        </w:rPr>
        <w:t>Правовые основания предоставления Услуги</w:t>
      </w:r>
      <w:bookmarkEnd w:id="62"/>
      <w:bookmarkEnd w:id="63"/>
    </w:p>
    <w:p w:rsidR="00CA0A69" w:rsidRPr="00BC34BC" w:rsidRDefault="00F65293" w:rsidP="0099359E">
      <w:pPr>
        <w:pStyle w:val="114"/>
        <w:widowControl w:val="0"/>
        <w:spacing w:line="240" w:lineRule="auto"/>
        <w:ind w:firstLine="675"/>
        <w:rPr>
          <w:sz w:val="24"/>
          <w:szCs w:val="24"/>
        </w:rPr>
      </w:pPr>
      <w:r w:rsidRPr="00BC34BC">
        <w:rPr>
          <w:sz w:val="24"/>
          <w:szCs w:val="24"/>
        </w:rPr>
        <w:t xml:space="preserve">9.1. </w:t>
      </w:r>
      <w:r w:rsidR="00CA0A69" w:rsidRPr="00BC34BC">
        <w:rPr>
          <w:sz w:val="24"/>
          <w:szCs w:val="24"/>
        </w:rPr>
        <w:t>Основным нормативным правовым актом, регулирующим предоставление Услуг, являются:</w:t>
      </w:r>
    </w:p>
    <w:p w:rsidR="00CA0A69" w:rsidRPr="00BC34BC" w:rsidRDefault="00F65293" w:rsidP="0099359E">
      <w:pPr>
        <w:pStyle w:val="114"/>
        <w:widowControl w:val="0"/>
        <w:spacing w:line="240" w:lineRule="auto"/>
        <w:ind w:firstLine="675"/>
        <w:rPr>
          <w:sz w:val="24"/>
          <w:szCs w:val="24"/>
        </w:rPr>
      </w:pPr>
      <w:r w:rsidRPr="00BC34BC">
        <w:rPr>
          <w:sz w:val="24"/>
          <w:szCs w:val="24"/>
        </w:rPr>
        <w:t xml:space="preserve">9.2. </w:t>
      </w:r>
      <w:r w:rsidR="00CA0A69" w:rsidRPr="00BC34BC">
        <w:rPr>
          <w:sz w:val="24"/>
          <w:szCs w:val="24"/>
        </w:rPr>
        <w:t>Федеральный закон от 29.12.2012 № 273-ФЗ «Об образовании в Российской Фед</w:t>
      </w:r>
      <w:r w:rsidR="00CA0A69" w:rsidRPr="00BC34BC">
        <w:rPr>
          <w:sz w:val="24"/>
          <w:szCs w:val="24"/>
        </w:rPr>
        <w:t>е</w:t>
      </w:r>
      <w:r w:rsidR="00CA0A69" w:rsidRPr="00BC34BC">
        <w:rPr>
          <w:sz w:val="24"/>
          <w:szCs w:val="24"/>
        </w:rPr>
        <w:t>рации».</w:t>
      </w:r>
    </w:p>
    <w:p w:rsidR="00CA0A69" w:rsidRPr="00BC34BC" w:rsidRDefault="00F65293" w:rsidP="0099359E">
      <w:pPr>
        <w:pStyle w:val="114"/>
        <w:widowControl w:val="0"/>
        <w:spacing w:line="240" w:lineRule="auto"/>
        <w:ind w:firstLine="675"/>
        <w:rPr>
          <w:sz w:val="24"/>
          <w:szCs w:val="24"/>
        </w:rPr>
      </w:pPr>
      <w:r w:rsidRPr="00BC34BC">
        <w:rPr>
          <w:sz w:val="24"/>
          <w:szCs w:val="24"/>
        </w:rPr>
        <w:t xml:space="preserve">9.3. </w:t>
      </w:r>
      <w:r w:rsidR="00CA0A69" w:rsidRPr="00BC34BC">
        <w:rPr>
          <w:sz w:val="24"/>
          <w:szCs w:val="24"/>
        </w:rPr>
        <w:t>Закон Московской области от 27.07.2013 № 94/2013-ОЗ «Об образовании».</w:t>
      </w:r>
    </w:p>
    <w:p w:rsidR="003A0455" w:rsidRPr="00BC34BC" w:rsidRDefault="00F65293" w:rsidP="0099359E">
      <w:pPr>
        <w:pStyle w:val="114"/>
        <w:widowControl w:val="0"/>
        <w:spacing w:line="240" w:lineRule="auto"/>
        <w:ind w:firstLine="675"/>
        <w:rPr>
          <w:sz w:val="24"/>
          <w:szCs w:val="24"/>
        </w:rPr>
      </w:pPr>
      <w:r w:rsidRPr="00BC34BC">
        <w:rPr>
          <w:sz w:val="24"/>
          <w:szCs w:val="24"/>
        </w:rPr>
        <w:t>9.4.</w:t>
      </w:r>
      <w:r w:rsidR="001F7026" w:rsidRPr="00BC34BC">
        <w:rPr>
          <w:sz w:val="24"/>
          <w:szCs w:val="24"/>
        </w:rPr>
        <w:t xml:space="preserve"> </w:t>
      </w:r>
      <w:r w:rsidR="003A0455" w:rsidRPr="00BC34BC">
        <w:rPr>
          <w:sz w:val="24"/>
          <w:szCs w:val="24"/>
        </w:rPr>
        <w:t xml:space="preserve">Список нормативных актов, </w:t>
      </w:r>
      <w:r w:rsidR="00FE09CC" w:rsidRPr="00BC34BC">
        <w:rPr>
          <w:sz w:val="24"/>
          <w:szCs w:val="24"/>
        </w:rPr>
        <w:t xml:space="preserve">применяемых при предоставлении </w:t>
      </w:r>
      <w:r w:rsidR="003A0455" w:rsidRPr="00BC34BC">
        <w:rPr>
          <w:sz w:val="24"/>
          <w:szCs w:val="24"/>
        </w:rPr>
        <w:t xml:space="preserve">Услуги, приведен в </w:t>
      </w:r>
      <w:hyperlink w:anchor="_Приложение_№_4." w:history="1">
        <w:r w:rsidR="00A955B9">
          <w:rPr>
            <w:rStyle w:val="a7"/>
            <w:color w:val="auto"/>
            <w:sz w:val="24"/>
            <w:szCs w:val="24"/>
            <w:u w:val="none"/>
          </w:rPr>
          <w:t xml:space="preserve">приложении </w:t>
        </w:r>
        <w:r w:rsidR="003A0455" w:rsidRPr="00BC34BC">
          <w:rPr>
            <w:rStyle w:val="a7"/>
            <w:color w:val="auto"/>
            <w:sz w:val="24"/>
            <w:szCs w:val="24"/>
            <w:u w:val="none"/>
          </w:rPr>
          <w:t xml:space="preserve"> </w:t>
        </w:r>
      </w:hyperlink>
      <w:r w:rsidR="00E72F92" w:rsidRPr="00BC34BC">
        <w:rPr>
          <w:rStyle w:val="a7"/>
          <w:color w:val="auto"/>
          <w:sz w:val="24"/>
          <w:szCs w:val="24"/>
          <w:u w:val="none"/>
        </w:rPr>
        <w:t>7</w:t>
      </w:r>
      <w:r w:rsidR="003A0455" w:rsidRPr="00BC34BC">
        <w:rPr>
          <w:sz w:val="24"/>
          <w:szCs w:val="24"/>
        </w:rPr>
        <w:t xml:space="preserve"> к </w:t>
      </w:r>
      <w:r w:rsidR="0031164A" w:rsidRPr="00BC34BC">
        <w:rPr>
          <w:sz w:val="24"/>
          <w:szCs w:val="24"/>
        </w:rPr>
        <w:t xml:space="preserve">настоящему </w:t>
      </w:r>
      <w:r w:rsidR="00BB1CEB" w:rsidRPr="00BC34BC">
        <w:rPr>
          <w:sz w:val="24"/>
          <w:szCs w:val="24"/>
        </w:rPr>
        <w:t>Административному р</w:t>
      </w:r>
      <w:r w:rsidR="003A0455" w:rsidRPr="00BC34BC">
        <w:rPr>
          <w:sz w:val="24"/>
          <w:szCs w:val="24"/>
        </w:rPr>
        <w:t>егламенту.</w:t>
      </w:r>
    </w:p>
    <w:p w:rsidR="00F65293" w:rsidRPr="00BC34BC" w:rsidRDefault="00F65293" w:rsidP="0099359E">
      <w:pPr>
        <w:pStyle w:val="114"/>
        <w:widowControl w:val="0"/>
        <w:spacing w:line="240" w:lineRule="auto"/>
        <w:ind w:firstLine="675"/>
        <w:rPr>
          <w:sz w:val="24"/>
          <w:szCs w:val="24"/>
        </w:rPr>
      </w:pPr>
    </w:p>
    <w:p w:rsidR="004747F0" w:rsidRPr="00BC34BC" w:rsidRDefault="004C1B63" w:rsidP="0099359E">
      <w:pPr>
        <w:pStyle w:val="20"/>
        <w:keepNext w:val="0"/>
        <w:widowControl w:val="0"/>
        <w:numPr>
          <w:ilvl w:val="0"/>
          <w:numId w:val="24"/>
        </w:numPr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  <w:bookmarkStart w:id="65" w:name="_Toc487063759"/>
      <w:r w:rsidRPr="00BC34BC">
        <w:rPr>
          <w:rFonts w:ascii="Times New Roman" w:hAnsi="Times New Roman"/>
          <w:i w:val="0"/>
          <w:sz w:val="24"/>
          <w:szCs w:val="24"/>
        </w:rPr>
        <w:t xml:space="preserve">Исчерпывающий перечень документов, необходимых </w:t>
      </w:r>
      <w:r w:rsidR="004A076D">
        <w:rPr>
          <w:rFonts w:ascii="Times New Roman" w:hAnsi="Times New Roman"/>
          <w:i w:val="0"/>
          <w:sz w:val="24"/>
          <w:szCs w:val="24"/>
        </w:rPr>
        <w:br/>
      </w:r>
      <w:r w:rsidRPr="00BC34BC">
        <w:rPr>
          <w:rFonts w:ascii="Times New Roman" w:hAnsi="Times New Roman"/>
          <w:i w:val="0"/>
          <w:sz w:val="24"/>
          <w:szCs w:val="24"/>
        </w:rPr>
        <w:t>для</w:t>
      </w:r>
      <w:bookmarkEnd w:id="57"/>
      <w:bookmarkEnd w:id="58"/>
      <w:bookmarkEnd w:id="59"/>
      <w:r w:rsidR="00CC3F52" w:rsidRPr="00BC34BC">
        <w:rPr>
          <w:rFonts w:ascii="Times New Roman" w:hAnsi="Times New Roman"/>
          <w:i w:val="0"/>
          <w:sz w:val="24"/>
          <w:szCs w:val="24"/>
        </w:rPr>
        <w:t xml:space="preserve"> </w:t>
      </w:r>
      <w:r w:rsidR="00FA201F" w:rsidRPr="00BC34BC">
        <w:rPr>
          <w:rFonts w:ascii="Times New Roman" w:hAnsi="Times New Roman"/>
          <w:i w:val="0"/>
          <w:sz w:val="24"/>
          <w:szCs w:val="24"/>
        </w:rPr>
        <w:t>предоставления Услуги</w:t>
      </w:r>
      <w:bookmarkStart w:id="66" w:name="_Toc437973289"/>
      <w:bookmarkStart w:id="67" w:name="_Toc438110030"/>
      <w:bookmarkStart w:id="68" w:name="_Toc438376234"/>
      <w:bookmarkEnd w:id="64"/>
      <w:bookmarkEnd w:id="65"/>
    </w:p>
    <w:p w:rsidR="002F4904" w:rsidRPr="00BC34BC" w:rsidRDefault="002F4904" w:rsidP="0099359E">
      <w:pPr>
        <w:pStyle w:val="affff3"/>
        <w:widowControl w:val="0"/>
        <w:numPr>
          <w:ilvl w:val="1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C34BC">
        <w:rPr>
          <w:rFonts w:ascii="Times New Roman" w:hAnsi="Times New Roman"/>
          <w:sz w:val="24"/>
          <w:szCs w:val="24"/>
        </w:rPr>
        <w:t xml:space="preserve">Список документов, обязательных для представления Заявителем перечислен </w:t>
      </w:r>
      <w:r w:rsidR="004E2E82" w:rsidRPr="00BC34BC">
        <w:rPr>
          <w:rFonts w:ascii="Times New Roman" w:hAnsi="Times New Roman"/>
          <w:sz w:val="24"/>
          <w:szCs w:val="24"/>
        </w:rPr>
        <w:t>в приложении</w:t>
      </w:r>
      <w:r w:rsidRPr="00BC34BC">
        <w:rPr>
          <w:rFonts w:ascii="Times New Roman" w:hAnsi="Times New Roman"/>
          <w:sz w:val="24"/>
          <w:szCs w:val="24"/>
        </w:rPr>
        <w:t xml:space="preserve"> 8 к настоящему Административному регламенту.</w:t>
      </w:r>
    </w:p>
    <w:p w:rsidR="00910F6B" w:rsidRPr="00BC34BC" w:rsidRDefault="00910F6B" w:rsidP="0099359E">
      <w:pPr>
        <w:pStyle w:val="aff1"/>
        <w:widowControl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BC34BC">
        <w:rPr>
          <w:rFonts w:ascii="Times New Roman" w:hAnsi="Times New Roman"/>
          <w:sz w:val="24"/>
          <w:szCs w:val="24"/>
        </w:rPr>
        <w:t>10.</w:t>
      </w:r>
      <w:r w:rsidR="002F4904" w:rsidRPr="00BC34BC">
        <w:rPr>
          <w:rFonts w:ascii="Times New Roman" w:hAnsi="Times New Roman"/>
          <w:sz w:val="24"/>
          <w:szCs w:val="24"/>
        </w:rPr>
        <w:t>2</w:t>
      </w:r>
      <w:r w:rsidRPr="00BC34BC">
        <w:rPr>
          <w:rFonts w:ascii="Times New Roman" w:hAnsi="Times New Roman"/>
          <w:sz w:val="24"/>
          <w:szCs w:val="24"/>
        </w:rPr>
        <w:t xml:space="preserve">. </w:t>
      </w:r>
      <w:r w:rsidRPr="00BC34BC">
        <w:rPr>
          <w:rFonts w:ascii="Times New Roman" w:hAnsi="Times New Roman"/>
          <w:sz w:val="24"/>
          <w:szCs w:val="24"/>
        </w:rPr>
        <w:tab/>
        <w:t>Документы, составленные на иностранном языке, подлежат переводу на ру</w:t>
      </w:r>
      <w:r w:rsidRPr="00BC34BC">
        <w:rPr>
          <w:rFonts w:ascii="Times New Roman" w:hAnsi="Times New Roman"/>
          <w:sz w:val="24"/>
          <w:szCs w:val="24"/>
        </w:rPr>
        <w:t>с</w:t>
      </w:r>
      <w:r w:rsidRPr="00BC34BC">
        <w:rPr>
          <w:rFonts w:ascii="Times New Roman" w:hAnsi="Times New Roman"/>
          <w:sz w:val="24"/>
          <w:szCs w:val="24"/>
        </w:rPr>
        <w:t>ский язык. Верность перевода и подлинность подписи переводчика свидетельствуются в п</w:t>
      </w:r>
      <w:r w:rsidRPr="00BC34BC">
        <w:rPr>
          <w:rFonts w:ascii="Times New Roman" w:hAnsi="Times New Roman"/>
          <w:sz w:val="24"/>
          <w:szCs w:val="24"/>
        </w:rPr>
        <w:t>о</w:t>
      </w:r>
      <w:r w:rsidRPr="00BC34BC">
        <w:rPr>
          <w:rFonts w:ascii="Times New Roman" w:hAnsi="Times New Roman"/>
          <w:sz w:val="24"/>
          <w:szCs w:val="24"/>
        </w:rPr>
        <w:t>рядке, установленном законодательством Российской Федерации о нотариате.</w:t>
      </w:r>
    </w:p>
    <w:p w:rsidR="006F3156" w:rsidRPr="00BC34BC" w:rsidRDefault="00910F6B" w:rsidP="0099359E">
      <w:pPr>
        <w:pStyle w:val="aff1"/>
        <w:widowControl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BC34BC">
        <w:rPr>
          <w:rFonts w:ascii="Times New Roman" w:hAnsi="Times New Roman"/>
          <w:sz w:val="24"/>
          <w:szCs w:val="24"/>
        </w:rPr>
        <w:t xml:space="preserve">10.6. </w:t>
      </w:r>
      <w:r w:rsidR="004747F0" w:rsidRPr="00BC34BC">
        <w:rPr>
          <w:rFonts w:ascii="Times New Roman" w:hAnsi="Times New Roman"/>
          <w:sz w:val="24"/>
          <w:szCs w:val="24"/>
        </w:rPr>
        <w:t xml:space="preserve">Описание </w:t>
      </w:r>
      <w:r w:rsidR="00F3306D" w:rsidRPr="00BC34BC">
        <w:rPr>
          <w:rFonts w:ascii="Times New Roman" w:hAnsi="Times New Roman"/>
          <w:sz w:val="24"/>
          <w:szCs w:val="24"/>
        </w:rPr>
        <w:t>документов, необходимых для предоставления Услуги</w:t>
      </w:r>
      <w:r w:rsidR="00A84DC1" w:rsidRPr="00BC34BC">
        <w:rPr>
          <w:rFonts w:ascii="Times New Roman" w:hAnsi="Times New Roman"/>
          <w:sz w:val="24"/>
          <w:szCs w:val="24"/>
        </w:rPr>
        <w:t>,</w:t>
      </w:r>
      <w:r w:rsidR="003F49C2" w:rsidRPr="00BC34BC">
        <w:rPr>
          <w:rFonts w:ascii="Times New Roman" w:hAnsi="Times New Roman"/>
          <w:sz w:val="24"/>
          <w:szCs w:val="24"/>
        </w:rPr>
        <w:t xml:space="preserve"> </w:t>
      </w:r>
      <w:r w:rsidR="00CF343B" w:rsidRPr="00BC34BC">
        <w:rPr>
          <w:rFonts w:ascii="Times New Roman" w:hAnsi="Times New Roman"/>
          <w:sz w:val="24"/>
          <w:szCs w:val="24"/>
        </w:rPr>
        <w:t>приведен</w:t>
      </w:r>
      <w:r w:rsidR="004747F0" w:rsidRPr="00BC34BC">
        <w:rPr>
          <w:rFonts w:ascii="Times New Roman" w:hAnsi="Times New Roman"/>
          <w:sz w:val="24"/>
          <w:szCs w:val="24"/>
        </w:rPr>
        <w:t>о</w:t>
      </w:r>
      <w:r w:rsidR="003F49C2" w:rsidRPr="00BC34BC">
        <w:rPr>
          <w:rFonts w:ascii="Times New Roman" w:hAnsi="Times New Roman"/>
          <w:sz w:val="24"/>
          <w:szCs w:val="24"/>
        </w:rPr>
        <w:t xml:space="preserve"> </w:t>
      </w:r>
      <w:r w:rsidR="002E7ECF" w:rsidRPr="00BC34BC">
        <w:rPr>
          <w:rFonts w:ascii="Times New Roman" w:hAnsi="Times New Roman"/>
          <w:sz w:val="24"/>
          <w:szCs w:val="24"/>
        </w:rPr>
        <w:t xml:space="preserve">в </w:t>
      </w:r>
      <w:r w:rsidR="008A2AAF" w:rsidRPr="00BC34BC">
        <w:rPr>
          <w:rStyle w:val="a7"/>
          <w:rFonts w:ascii="Times New Roman" w:hAnsi="Times New Roman"/>
          <w:color w:val="auto"/>
          <w:sz w:val="24"/>
          <w:szCs w:val="24"/>
          <w:u w:val="none"/>
        </w:rPr>
        <w:t xml:space="preserve">Приложение 9 </w:t>
      </w:r>
      <w:r w:rsidR="002E7ECF" w:rsidRPr="00BC34BC">
        <w:rPr>
          <w:rFonts w:ascii="Times New Roman" w:hAnsi="Times New Roman"/>
          <w:sz w:val="24"/>
          <w:szCs w:val="24"/>
        </w:rPr>
        <w:t xml:space="preserve">к </w:t>
      </w:r>
      <w:r w:rsidR="004747F0" w:rsidRPr="00BC34BC">
        <w:rPr>
          <w:rFonts w:ascii="Times New Roman" w:hAnsi="Times New Roman"/>
          <w:sz w:val="24"/>
          <w:szCs w:val="24"/>
        </w:rPr>
        <w:t xml:space="preserve">настоящему </w:t>
      </w:r>
      <w:r w:rsidR="005C533A" w:rsidRPr="00BC34BC">
        <w:rPr>
          <w:rFonts w:ascii="Times New Roman" w:hAnsi="Times New Roman"/>
          <w:sz w:val="24"/>
          <w:szCs w:val="24"/>
        </w:rPr>
        <w:t>Административному р</w:t>
      </w:r>
      <w:r w:rsidR="002E7ECF" w:rsidRPr="00BC34BC">
        <w:rPr>
          <w:rFonts w:ascii="Times New Roman" w:hAnsi="Times New Roman"/>
          <w:sz w:val="24"/>
          <w:szCs w:val="24"/>
        </w:rPr>
        <w:t>егламенту.</w:t>
      </w:r>
    </w:p>
    <w:p w:rsidR="00FB3399" w:rsidRPr="00BC34BC" w:rsidRDefault="00FB3399" w:rsidP="001465D1">
      <w:pPr>
        <w:pStyle w:val="1110"/>
        <w:widowControl w:val="0"/>
        <w:spacing w:line="240" w:lineRule="auto"/>
        <w:ind w:firstLine="709"/>
        <w:rPr>
          <w:sz w:val="24"/>
          <w:szCs w:val="24"/>
        </w:rPr>
      </w:pPr>
    </w:p>
    <w:p w:rsidR="00D423E7" w:rsidRPr="00BC34BC" w:rsidRDefault="00D423E7" w:rsidP="0099359E">
      <w:pPr>
        <w:pStyle w:val="20"/>
        <w:keepNext w:val="0"/>
        <w:widowControl w:val="0"/>
        <w:numPr>
          <w:ilvl w:val="0"/>
          <w:numId w:val="24"/>
        </w:numPr>
        <w:spacing w:before="0" w:after="0"/>
        <w:ind w:left="601" w:hanging="601"/>
        <w:jc w:val="center"/>
        <w:rPr>
          <w:rFonts w:ascii="Times New Roman" w:hAnsi="Times New Roman"/>
          <w:i w:val="0"/>
          <w:sz w:val="24"/>
          <w:szCs w:val="24"/>
        </w:rPr>
      </w:pPr>
      <w:bookmarkStart w:id="69" w:name="_Toc444523308"/>
      <w:bookmarkStart w:id="70" w:name="_Toc447277418"/>
      <w:bookmarkStart w:id="71" w:name="_Toc487063760"/>
      <w:r w:rsidRPr="00BC34BC">
        <w:rPr>
          <w:rFonts w:ascii="Times New Roman" w:hAnsi="Times New Roman"/>
          <w:i w:val="0"/>
          <w:sz w:val="24"/>
          <w:szCs w:val="24"/>
        </w:rPr>
        <w:t xml:space="preserve">Исчерпывающий перечень документов, необходимых </w:t>
      </w:r>
      <w:r w:rsidR="004A076D">
        <w:rPr>
          <w:rFonts w:ascii="Times New Roman" w:hAnsi="Times New Roman"/>
          <w:i w:val="0"/>
          <w:sz w:val="24"/>
          <w:szCs w:val="24"/>
        </w:rPr>
        <w:br/>
      </w:r>
      <w:r w:rsidRPr="00BC34BC">
        <w:rPr>
          <w:rFonts w:ascii="Times New Roman" w:hAnsi="Times New Roman"/>
          <w:i w:val="0"/>
          <w:sz w:val="24"/>
          <w:szCs w:val="24"/>
        </w:rPr>
        <w:t xml:space="preserve">для предоставления Услуги, которые находятся в распоряжении </w:t>
      </w:r>
      <w:r w:rsidR="004A076D">
        <w:rPr>
          <w:rFonts w:ascii="Times New Roman" w:hAnsi="Times New Roman"/>
          <w:i w:val="0"/>
          <w:sz w:val="24"/>
          <w:szCs w:val="24"/>
        </w:rPr>
        <w:br/>
      </w:r>
      <w:r w:rsidRPr="00BC34BC">
        <w:rPr>
          <w:rFonts w:ascii="Times New Roman" w:hAnsi="Times New Roman"/>
          <w:i w:val="0"/>
          <w:sz w:val="24"/>
          <w:szCs w:val="24"/>
        </w:rPr>
        <w:t>Органов власти</w:t>
      </w:r>
      <w:bookmarkEnd w:id="69"/>
      <w:bookmarkEnd w:id="70"/>
      <w:r w:rsidR="0059514B" w:rsidRPr="00BC34BC">
        <w:rPr>
          <w:rFonts w:ascii="Times New Roman" w:hAnsi="Times New Roman"/>
          <w:i w:val="0"/>
          <w:sz w:val="24"/>
          <w:szCs w:val="24"/>
        </w:rPr>
        <w:t>, Орг</w:t>
      </w:r>
      <w:r w:rsidR="00791D06" w:rsidRPr="00BC34BC">
        <w:rPr>
          <w:rFonts w:ascii="Times New Roman" w:hAnsi="Times New Roman"/>
          <w:i w:val="0"/>
          <w:sz w:val="24"/>
          <w:szCs w:val="24"/>
        </w:rPr>
        <w:t>анов местного самоуправления</w:t>
      </w:r>
      <w:r w:rsidR="00CC3F52" w:rsidRPr="00BC34BC">
        <w:rPr>
          <w:rFonts w:ascii="Times New Roman" w:hAnsi="Times New Roman"/>
          <w:i w:val="0"/>
          <w:sz w:val="24"/>
          <w:szCs w:val="24"/>
        </w:rPr>
        <w:t xml:space="preserve">, </w:t>
      </w:r>
      <w:r w:rsidR="00791D06" w:rsidRPr="00BC34BC">
        <w:rPr>
          <w:rFonts w:ascii="Times New Roman" w:hAnsi="Times New Roman"/>
          <w:i w:val="0"/>
          <w:sz w:val="24"/>
          <w:szCs w:val="24"/>
        </w:rPr>
        <w:t>учреждений</w:t>
      </w:r>
      <w:bookmarkEnd w:id="71"/>
      <w:r w:rsidR="004A076D">
        <w:rPr>
          <w:rFonts w:ascii="Times New Roman" w:hAnsi="Times New Roman"/>
          <w:i w:val="0"/>
          <w:sz w:val="24"/>
          <w:szCs w:val="24"/>
        </w:rPr>
        <w:br/>
      </w:r>
    </w:p>
    <w:p w:rsidR="006F3156" w:rsidRPr="00BC34BC" w:rsidRDefault="00D423E7" w:rsidP="001465D1">
      <w:pPr>
        <w:pStyle w:val="114"/>
        <w:widowControl w:val="0"/>
        <w:numPr>
          <w:ilvl w:val="1"/>
          <w:numId w:val="24"/>
        </w:numPr>
        <w:spacing w:line="240" w:lineRule="auto"/>
        <w:ind w:left="0" w:firstLine="709"/>
        <w:rPr>
          <w:sz w:val="24"/>
          <w:szCs w:val="24"/>
        </w:rPr>
      </w:pPr>
      <w:r w:rsidRPr="00BC34BC">
        <w:rPr>
          <w:sz w:val="24"/>
          <w:szCs w:val="24"/>
        </w:rPr>
        <w:t>Документы, необходимые для предоставления Услуги, ко</w:t>
      </w:r>
      <w:r w:rsidR="00260041" w:rsidRPr="00BC34BC">
        <w:rPr>
          <w:sz w:val="24"/>
          <w:szCs w:val="24"/>
        </w:rPr>
        <w:t xml:space="preserve">торые находятся в распоряжении </w:t>
      </w:r>
      <w:r w:rsidR="009170F7" w:rsidRPr="00BC34BC">
        <w:rPr>
          <w:sz w:val="24"/>
          <w:szCs w:val="24"/>
        </w:rPr>
        <w:t>Органов</w:t>
      </w:r>
      <w:r w:rsidRPr="00BC34BC">
        <w:rPr>
          <w:sz w:val="24"/>
          <w:szCs w:val="24"/>
        </w:rPr>
        <w:t xml:space="preserve"> власти, отсутствуют.</w:t>
      </w:r>
    </w:p>
    <w:p w:rsidR="002F4904" w:rsidRPr="00BC34BC" w:rsidRDefault="002F4904" w:rsidP="001465D1">
      <w:pPr>
        <w:pStyle w:val="114"/>
        <w:widowControl w:val="0"/>
        <w:spacing w:line="240" w:lineRule="auto"/>
        <w:ind w:left="709"/>
        <w:rPr>
          <w:sz w:val="24"/>
          <w:szCs w:val="24"/>
        </w:rPr>
      </w:pPr>
    </w:p>
    <w:p w:rsidR="00D77722" w:rsidRPr="00BC34BC" w:rsidRDefault="00D77722" w:rsidP="0099359E">
      <w:pPr>
        <w:pStyle w:val="20"/>
        <w:keepNext w:val="0"/>
        <w:widowControl w:val="0"/>
        <w:numPr>
          <w:ilvl w:val="0"/>
          <w:numId w:val="24"/>
        </w:numPr>
        <w:spacing w:before="0" w:after="0"/>
        <w:ind w:left="0" w:firstLine="0"/>
        <w:jc w:val="center"/>
        <w:rPr>
          <w:rFonts w:ascii="Times New Roman" w:hAnsi="Times New Roman"/>
          <w:i w:val="0"/>
          <w:sz w:val="24"/>
          <w:szCs w:val="24"/>
        </w:rPr>
      </w:pPr>
      <w:bookmarkStart w:id="72" w:name="_Toc444769876"/>
      <w:bookmarkStart w:id="73" w:name="_Toc445806176"/>
      <w:bookmarkStart w:id="74" w:name="_Toc447277421"/>
      <w:bookmarkStart w:id="75" w:name="_Toc487063761"/>
      <w:bookmarkStart w:id="76" w:name="_Toc437973291"/>
      <w:bookmarkStart w:id="77" w:name="_Toc438110032"/>
      <w:bookmarkStart w:id="78" w:name="_Toc438376236"/>
      <w:bookmarkStart w:id="79" w:name="_Toc447277420"/>
      <w:bookmarkEnd w:id="66"/>
      <w:bookmarkEnd w:id="67"/>
      <w:bookmarkEnd w:id="68"/>
      <w:bookmarkEnd w:id="72"/>
      <w:bookmarkEnd w:id="73"/>
      <w:r w:rsidRPr="00BC34BC">
        <w:rPr>
          <w:rFonts w:ascii="Times New Roman" w:hAnsi="Times New Roman"/>
          <w:i w:val="0"/>
          <w:sz w:val="24"/>
          <w:szCs w:val="24"/>
        </w:rPr>
        <w:t xml:space="preserve">Исчерпывающий перечень оснований для отказа в приеме и регистрации </w:t>
      </w:r>
      <w:r w:rsidR="004A076D">
        <w:rPr>
          <w:rFonts w:ascii="Times New Roman" w:hAnsi="Times New Roman"/>
          <w:i w:val="0"/>
          <w:sz w:val="24"/>
          <w:szCs w:val="24"/>
        </w:rPr>
        <w:br/>
      </w:r>
      <w:r w:rsidRPr="00BC34BC">
        <w:rPr>
          <w:rFonts w:ascii="Times New Roman" w:hAnsi="Times New Roman"/>
          <w:i w:val="0"/>
          <w:sz w:val="24"/>
          <w:szCs w:val="24"/>
        </w:rPr>
        <w:t>документов, необходимых для предоставления Услуги</w:t>
      </w:r>
      <w:bookmarkEnd w:id="74"/>
      <w:bookmarkEnd w:id="75"/>
    </w:p>
    <w:p w:rsidR="00D77722" w:rsidRPr="00BC34BC" w:rsidRDefault="008C3C12" w:rsidP="001465D1">
      <w:pPr>
        <w:pStyle w:val="114"/>
        <w:widowControl w:val="0"/>
        <w:spacing w:line="240" w:lineRule="auto"/>
        <w:ind w:firstLine="709"/>
        <w:rPr>
          <w:sz w:val="24"/>
          <w:szCs w:val="24"/>
        </w:rPr>
      </w:pPr>
      <w:bookmarkStart w:id="80" w:name="_Toc439068368"/>
      <w:bookmarkStart w:id="81" w:name="_Toc439084272"/>
      <w:bookmarkStart w:id="82" w:name="_Toc439151286"/>
      <w:bookmarkStart w:id="83" w:name="_Toc439151364"/>
      <w:bookmarkStart w:id="84" w:name="_Toc439151441"/>
      <w:bookmarkStart w:id="85" w:name="_Toc439151950"/>
      <w:bookmarkEnd w:id="80"/>
      <w:bookmarkEnd w:id="81"/>
      <w:bookmarkEnd w:id="82"/>
      <w:bookmarkEnd w:id="83"/>
      <w:bookmarkEnd w:id="84"/>
      <w:bookmarkEnd w:id="85"/>
      <w:r w:rsidRPr="00BC34BC">
        <w:rPr>
          <w:sz w:val="24"/>
          <w:szCs w:val="24"/>
        </w:rPr>
        <w:t xml:space="preserve">12.1 </w:t>
      </w:r>
      <w:r w:rsidR="00D77722" w:rsidRPr="00BC34BC">
        <w:rPr>
          <w:sz w:val="24"/>
          <w:szCs w:val="24"/>
        </w:rPr>
        <w:t xml:space="preserve">Основаниями для отказа в приеме документов, необходимых </w:t>
      </w:r>
      <w:r w:rsidR="006E3238">
        <w:rPr>
          <w:sz w:val="24"/>
          <w:szCs w:val="24"/>
        </w:rPr>
        <w:t xml:space="preserve"> </w:t>
      </w:r>
      <w:r w:rsidR="00D77722" w:rsidRPr="00BC34BC">
        <w:rPr>
          <w:sz w:val="24"/>
          <w:szCs w:val="24"/>
        </w:rPr>
        <w:t>для предоставления Услуги, являются:</w:t>
      </w:r>
    </w:p>
    <w:p w:rsidR="00D77722" w:rsidRPr="00BC34BC" w:rsidRDefault="008C3C12" w:rsidP="001465D1">
      <w:pPr>
        <w:pStyle w:val="1110"/>
        <w:widowControl w:val="0"/>
        <w:spacing w:line="240" w:lineRule="auto"/>
        <w:ind w:firstLine="709"/>
        <w:rPr>
          <w:sz w:val="24"/>
          <w:szCs w:val="24"/>
        </w:rPr>
      </w:pPr>
      <w:r w:rsidRPr="00BC34BC">
        <w:rPr>
          <w:sz w:val="24"/>
          <w:szCs w:val="24"/>
        </w:rPr>
        <w:t xml:space="preserve">12.1.1. </w:t>
      </w:r>
      <w:r w:rsidR="00D77722" w:rsidRPr="00BC34BC">
        <w:rPr>
          <w:sz w:val="24"/>
          <w:szCs w:val="24"/>
        </w:rPr>
        <w:t xml:space="preserve">Документы содержат </w:t>
      </w:r>
      <w:r w:rsidR="00F272F4" w:rsidRPr="00BC34BC">
        <w:rPr>
          <w:sz w:val="24"/>
          <w:szCs w:val="24"/>
        </w:rPr>
        <w:t xml:space="preserve">в тексте </w:t>
      </w:r>
      <w:r w:rsidR="0034387C" w:rsidRPr="00BC34BC">
        <w:rPr>
          <w:sz w:val="24"/>
          <w:szCs w:val="24"/>
        </w:rPr>
        <w:t xml:space="preserve">подчистки </w:t>
      </w:r>
      <w:r w:rsidR="00F272F4" w:rsidRPr="00BC34BC">
        <w:rPr>
          <w:sz w:val="24"/>
          <w:szCs w:val="24"/>
        </w:rPr>
        <w:t>и помарки</w:t>
      </w:r>
      <w:r w:rsidR="00D77722" w:rsidRPr="00BC34BC">
        <w:rPr>
          <w:sz w:val="24"/>
          <w:szCs w:val="24"/>
        </w:rPr>
        <w:t>.</w:t>
      </w:r>
    </w:p>
    <w:p w:rsidR="00713017" w:rsidRPr="00BC34BC" w:rsidRDefault="008C3C12" w:rsidP="001465D1">
      <w:pPr>
        <w:pStyle w:val="1110"/>
        <w:widowControl w:val="0"/>
        <w:spacing w:line="240" w:lineRule="auto"/>
        <w:ind w:firstLine="709"/>
        <w:rPr>
          <w:sz w:val="24"/>
          <w:szCs w:val="24"/>
        </w:rPr>
      </w:pPr>
      <w:r w:rsidRPr="00BC34BC">
        <w:rPr>
          <w:sz w:val="24"/>
          <w:szCs w:val="24"/>
        </w:rPr>
        <w:t xml:space="preserve">12.1.2. </w:t>
      </w:r>
      <w:r w:rsidR="00D77722" w:rsidRPr="00BC34BC">
        <w:rPr>
          <w:sz w:val="24"/>
          <w:szCs w:val="24"/>
        </w:rPr>
        <w:t xml:space="preserve">Документы содержат повреждения, наличие которых </w:t>
      </w:r>
      <w:r w:rsidR="006E3238">
        <w:rPr>
          <w:sz w:val="24"/>
          <w:szCs w:val="24"/>
        </w:rPr>
        <w:t xml:space="preserve"> </w:t>
      </w:r>
      <w:r w:rsidR="00D77722" w:rsidRPr="00BC34BC">
        <w:rPr>
          <w:sz w:val="24"/>
          <w:szCs w:val="24"/>
        </w:rPr>
        <w:t>не позволяет однозначно истолковать их содержание.</w:t>
      </w:r>
    </w:p>
    <w:p w:rsidR="00713017" w:rsidRPr="00BC34BC" w:rsidRDefault="008C3C12" w:rsidP="001465D1">
      <w:pPr>
        <w:pStyle w:val="1110"/>
        <w:widowControl w:val="0"/>
        <w:spacing w:line="240" w:lineRule="auto"/>
        <w:ind w:firstLine="709"/>
        <w:rPr>
          <w:sz w:val="24"/>
          <w:szCs w:val="24"/>
        </w:rPr>
      </w:pPr>
      <w:r w:rsidRPr="00BC34BC">
        <w:rPr>
          <w:sz w:val="24"/>
          <w:szCs w:val="24"/>
        </w:rPr>
        <w:t xml:space="preserve">12.1.3. </w:t>
      </w:r>
      <w:r w:rsidR="00D77722" w:rsidRPr="00BC34BC">
        <w:rPr>
          <w:sz w:val="24"/>
          <w:szCs w:val="24"/>
        </w:rPr>
        <w:t xml:space="preserve">Документы, указанные </w:t>
      </w:r>
      <w:r w:rsidR="004E2E82" w:rsidRPr="00BC34BC">
        <w:rPr>
          <w:sz w:val="24"/>
          <w:szCs w:val="24"/>
        </w:rPr>
        <w:t>в приложении</w:t>
      </w:r>
      <w:r w:rsidRPr="00BC34BC">
        <w:rPr>
          <w:sz w:val="24"/>
          <w:szCs w:val="24"/>
        </w:rPr>
        <w:t xml:space="preserve"> </w:t>
      </w:r>
      <w:hyperlink w:anchor="_Приложение_№_5." w:history="1">
        <w:r w:rsidR="005E3092" w:rsidRPr="00BC34BC">
          <w:rPr>
            <w:rStyle w:val="a7"/>
            <w:color w:val="auto"/>
            <w:sz w:val="24"/>
            <w:szCs w:val="24"/>
            <w:u w:val="none"/>
          </w:rPr>
          <w:t>9</w:t>
        </w:r>
      </w:hyperlink>
      <w:r w:rsidR="0034387C" w:rsidRPr="00BC34BC">
        <w:rPr>
          <w:rStyle w:val="a7"/>
          <w:color w:val="auto"/>
          <w:sz w:val="24"/>
          <w:szCs w:val="24"/>
          <w:u w:val="none"/>
        </w:rPr>
        <w:t xml:space="preserve"> к настоящему Административному р</w:t>
      </w:r>
      <w:r w:rsidR="0034387C" w:rsidRPr="00BC34BC">
        <w:rPr>
          <w:rStyle w:val="a7"/>
          <w:color w:val="auto"/>
          <w:sz w:val="24"/>
          <w:szCs w:val="24"/>
          <w:u w:val="none"/>
        </w:rPr>
        <w:t>е</w:t>
      </w:r>
      <w:r w:rsidR="0034387C" w:rsidRPr="00BC34BC">
        <w:rPr>
          <w:rStyle w:val="a7"/>
          <w:color w:val="auto"/>
          <w:sz w:val="24"/>
          <w:szCs w:val="24"/>
          <w:u w:val="none"/>
        </w:rPr>
        <w:t>гламенту</w:t>
      </w:r>
      <w:r w:rsidR="00D77722" w:rsidRPr="00BC34BC">
        <w:rPr>
          <w:sz w:val="24"/>
          <w:szCs w:val="24"/>
        </w:rPr>
        <w:t>, утратили силу на момент их предоставления.</w:t>
      </w:r>
    </w:p>
    <w:p w:rsidR="00713017" w:rsidRPr="00BC34BC" w:rsidRDefault="008C3C12" w:rsidP="001465D1">
      <w:pPr>
        <w:pStyle w:val="1110"/>
        <w:widowControl w:val="0"/>
        <w:spacing w:line="240" w:lineRule="auto"/>
        <w:ind w:firstLine="709"/>
        <w:rPr>
          <w:sz w:val="24"/>
          <w:szCs w:val="24"/>
        </w:rPr>
      </w:pPr>
      <w:r w:rsidRPr="00BC34BC">
        <w:rPr>
          <w:sz w:val="24"/>
          <w:szCs w:val="24"/>
        </w:rPr>
        <w:t xml:space="preserve">12.1.4. </w:t>
      </w:r>
      <w:r w:rsidR="00713017" w:rsidRPr="00BC34BC">
        <w:rPr>
          <w:sz w:val="24"/>
          <w:szCs w:val="24"/>
        </w:rPr>
        <w:t>Наличие у несовершеннолетних медицинских противопоказаний к посещению Учреждения и занятий в области искусств.</w:t>
      </w:r>
    </w:p>
    <w:p w:rsidR="00A63412" w:rsidRPr="00BC34BC" w:rsidRDefault="00314F9A" w:rsidP="001465D1">
      <w:pPr>
        <w:pStyle w:val="1110"/>
        <w:widowControl w:val="0"/>
        <w:spacing w:line="240" w:lineRule="auto"/>
        <w:ind w:firstLine="709"/>
        <w:rPr>
          <w:sz w:val="24"/>
          <w:szCs w:val="24"/>
        </w:rPr>
      </w:pPr>
      <w:r w:rsidRPr="00BC34BC">
        <w:rPr>
          <w:sz w:val="24"/>
          <w:szCs w:val="24"/>
        </w:rPr>
        <w:t>12.1.5.</w:t>
      </w:r>
      <w:r w:rsidR="00CC3F52" w:rsidRPr="00BC34BC">
        <w:rPr>
          <w:sz w:val="24"/>
          <w:szCs w:val="24"/>
        </w:rPr>
        <w:t> </w:t>
      </w:r>
      <w:r w:rsidR="000069E9" w:rsidRPr="00BC34BC">
        <w:rPr>
          <w:sz w:val="24"/>
          <w:szCs w:val="24"/>
        </w:rPr>
        <w:t>Несоблюдение</w:t>
      </w:r>
      <w:r w:rsidR="00A63412" w:rsidRPr="00BC34BC">
        <w:rPr>
          <w:sz w:val="24"/>
          <w:szCs w:val="24"/>
        </w:rPr>
        <w:t xml:space="preserve"> сроков</w:t>
      </w:r>
      <w:r w:rsidR="000069E9" w:rsidRPr="00BC34BC">
        <w:rPr>
          <w:sz w:val="24"/>
          <w:szCs w:val="24"/>
        </w:rPr>
        <w:t xml:space="preserve"> подачи Заявления и документов</w:t>
      </w:r>
      <w:r w:rsidR="00A63412" w:rsidRPr="00BC34BC">
        <w:rPr>
          <w:sz w:val="24"/>
          <w:szCs w:val="24"/>
        </w:rPr>
        <w:t>, установленных Учр</w:t>
      </w:r>
      <w:r w:rsidR="00A63412" w:rsidRPr="00BC34BC">
        <w:rPr>
          <w:sz w:val="24"/>
          <w:szCs w:val="24"/>
        </w:rPr>
        <w:t>е</w:t>
      </w:r>
      <w:r w:rsidR="00A63412" w:rsidRPr="00BC34BC">
        <w:rPr>
          <w:sz w:val="24"/>
          <w:szCs w:val="24"/>
        </w:rPr>
        <w:t>ждением.</w:t>
      </w:r>
    </w:p>
    <w:p w:rsidR="0044443E" w:rsidRPr="00BC34BC" w:rsidRDefault="0044443E" w:rsidP="001465D1">
      <w:pPr>
        <w:pStyle w:val="aff1"/>
        <w:widowControl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BC34BC">
        <w:rPr>
          <w:rFonts w:ascii="Times New Roman" w:hAnsi="Times New Roman"/>
          <w:sz w:val="24"/>
          <w:szCs w:val="24"/>
        </w:rPr>
        <w:t>12.1.</w:t>
      </w:r>
      <w:r w:rsidR="00314F9A" w:rsidRPr="00BC34BC">
        <w:rPr>
          <w:rFonts w:ascii="Times New Roman" w:hAnsi="Times New Roman"/>
          <w:sz w:val="24"/>
          <w:szCs w:val="24"/>
        </w:rPr>
        <w:t>6</w:t>
      </w:r>
      <w:r w:rsidRPr="00BC34BC">
        <w:rPr>
          <w:rFonts w:ascii="Times New Roman" w:hAnsi="Times New Roman"/>
          <w:sz w:val="24"/>
          <w:szCs w:val="24"/>
        </w:rPr>
        <w:t>. Отсутствие у ребенка регистрации по месту жительства (пребывания) в Мо</w:t>
      </w:r>
      <w:r w:rsidRPr="00BC34BC">
        <w:rPr>
          <w:rFonts w:ascii="Times New Roman" w:hAnsi="Times New Roman"/>
          <w:sz w:val="24"/>
          <w:szCs w:val="24"/>
        </w:rPr>
        <w:t>с</w:t>
      </w:r>
      <w:r w:rsidRPr="00BC34BC">
        <w:rPr>
          <w:rFonts w:ascii="Times New Roman" w:hAnsi="Times New Roman"/>
          <w:sz w:val="24"/>
          <w:szCs w:val="24"/>
        </w:rPr>
        <w:t>ковской области.</w:t>
      </w:r>
    </w:p>
    <w:p w:rsidR="00F74FC1" w:rsidRPr="00BC34BC" w:rsidRDefault="00F74FC1" w:rsidP="001465D1">
      <w:pPr>
        <w:pStyle w:val="aff1"/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C34BC">
        <w:rPr>
          <w:rFonts w:ascii="Times New Roman" w:hAnsi="Times New Roman"/>
          <w:sz w:val="24"/>
          <w:szCs w:val="24"/>
        </w:rPr>
        <w:t>12.1.</w:t>
      </w:r>
      <w:r w:rsidR="004702BF" w:rsidRPr="00BC34BC">
        <w:rPr>
          <w:rFonts w:ascii="Times New Roman" w:hAnsi="Times New Roman"/>
          <w:sz w:val="24"/>
          <w:szCs w:val="24"/>
        </w:rPr>
        <w:t>7</w:t>
      </w:r>
      <w:r w:rsidRPr="00BC34BC">
        <w:rPr>
          <w:rFonts w:ascii="Times New Roman" w:hAnsi="Times New Roman"/>
          <w:sz w:val="24"/>
          <w:szCs w:val="24"/>
        </w:rPr>
        <w:t>. Представлен неполный комплект документов, указа</w:t>
      </w:r>
      <w:r w:rsidR="00CA157B" w:rsidRPr="00BC34BC">
        <w:rPr>
          <w:rFonts w:ascii="Times New Roman" w:hAnsi="Times New Roman"/>
          <w:sz w:val="24"/>
          <w:szCs w:val="24"/>
        </w:rPr>
        <w:t xml:space="preserve">нных  в пункте 10 и </w:t>
      </w:r>
      <w:r w:rsidR="00A955B9">
        <w:rPr>
          <w:rFonts w:ascii="Times New Roman" w:hAnsi="Times New Roman"/>
          <w:sz w:val="24"/>
          <w:szCs w:val="24"/>
        </w:rPr>
        <w:t>пр</w:t>
      </w:r>
      <w:r w:rsidR="00A955B9">
        <w:rPr>
          <w:rFonts w:ascii="Times New Roman" w:hAnsi="Times New Roman"/>
          <w:sz w:val="24"/>
          <w:szCs w:val="24"/>
        </w:rPr>
        <w:t>и</w:t>
      </w:r>
      <w:r w:rsidR="00A955B9">
        <w:rPr>
          <w:rFonts w:ascii="Times New Roman" w:hAnsi="Times New Roman"/>
          <w:sz w:val="24"/>
          <w:szCs w:val="24"/>
        </w:rPr>
        <w:t xml:space="preserve">ложении </w:t>
      </w:r>
      <w:r w:rsidR="00CA157B" w:rsidRPr="00BC34BC">
        <w:rPr>
          <w:rFonts w:ascii="Times New Roman" w:hAnsi="Times New Roman"/>
          <w:sz w:val="24"/>
          <w:szCs w:val="24"/>
        </w:rPr>
        <w:t xml:space="preserve"> 9</w:t>
      </w:r>
      <w:r w:rsidRPr="00BC34BC">
        <w:rPr>
          <w:rFonts w:ascii="Times New Roman" w:hAnsi="Times New Roman"/>
          <w:sz w:val="24"/>
          <w:szCs w:val="24"/>
        </w:rPr>
        <w:t xml:space="preserve"> настоящего Административного</w:t>
      </w:r>
      <w:r w:rsidR="00DB2EBD" w:rsidRPr="00BC34BC">
        <w:rPr>
          <w:rFonts w:ascii="Times New Roman" w:hAnsi="Times New Roman"/>
          <w:sz w:val="24"/>
          <w:szCs w:val="24"/>
        </w:rPr>
        <w:t xml:space="preserve"> регламента.</w:t>
      </w:r>
    </w:p>
    <w:p w:rsidR="007F44EE" w:rsidRPr="00BC34BC" w:rsidRDefault="007F44EE" w:rsidP="00385DBC">
      <w:pPr>
        <w:pStyle w:val="aff1"/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C34BC">
        <w:rPr>
          <w:rFonts w:ascii="Times New Roman" w:hAnsi="Times New Roman"/>
          <w:sz w:val="24"/>
          <w:szCs w:val="24"/>
        </w:rPr>
        <w:lastRenderedPageBreak/>
        <w:t>12.2.</w:t>
      </w:r>
      <w:r w:rsidRPr="00BC34BC">
        <w:rPr>
          <w:rFonts w:ascii="Times New Roman" w:hAnsi="Times New Roman"/>
          <w:sz w:val="24"/>
          <w:szCs w:val="24"/>
        </w:rPr>
        <w:tab/>
        <w:t xml:space="preserve">Дополнительными основаниями для отказа в приеме документов, необходимых для предоставления </w:t>
      </w:r>
      <w:r w:rsidR="00323287" w:rsidRPr="00BC34BC">
        <w:rPr>
          <w:rFonts w:ascii="Times New Roman" w:hAnsi="Times New Roman"/>
          <w:sz w:val="24"/>
          <w:szCs w:val="24"/>
        </w:rPr>
        <w:t>У</w:t>
      </w:r>
      <w:r w:rsidRPr="00BC34BC">
        <w:rPr>
          <w:rFonts w:ascii="Times New Roman" w:hAnsi="Times New Roman"/>
          <w:sz w:val="24"/>
          <w:szCs w:val="24"/>
        </w:rPr>
        <w:t xml:space="preserve">слуги, при направлении обращения через РПГУ являются: </w:t>
      </w:r>
    </w:p>
    <w:p w:rsidR="007F44EE" w:rsidRPr="00BC34BC" w:rsidRDefault="007F44EE" w:rsidP="00385DBC">
      <w:pPr>
        <w:pStyle w:val="aff1"/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C34BC">
        <w:rPr>
          <w:rFonts w:ascii="Times New Roman" w:hAnsi="Times New Roman"/>
          <w:sz w:val="24"/>
          <w:szCs w:val="24"/>
        </w:rPr>
        <w:t>12.2.1.</w:t>
      </w:r>
      <w:r w:rsidR="00CC3F52" w:rsidRPr="00BC34BC">
        <w:rPr>
          <w:rFonts w:ascii="Times New Roman" w:hAnsi="Times New Roman"/>
          <w:sz w:val="24"/>
          <w:szCs w:val="24"/>
        </w:rPr>
        <w:t> </w:t>
      </w:r>
      <w:r w:rsidRPr="00BC34BC">
        <w:rPr>
          <w:rFonts w:ascii="Times New Roman" w:hAnsi="Times New Roman"/>
          <w:sz w:val="24"/>
          <w:szCs w:val="24"/>
        </w:rPr>
        <w:t>Некорректное заполнение обязательных полей в форме Заявления на РПГУ (отсутствие заполнения, недостоверное, неполное либо неправильное представление свед</w:t>
      </w:r>
      <w:r w:rsidRPr="00BC34BC">
        <w:rPr>
          <w:rFonts w:ascii="Times New Roman" w:hAnsi="Times New Roman"/>
          <w:sz w:val="24"/>
          <w:szCs w:val="24"/>
        </w:rPr>
        <w:t>е</w:t>
      </w:r>
      <w:r w:rsidRPr="00BC34BC">
        <w:rPr>
          <w:rFonts w:ascii="Times New Roman" w:hAnsi="Times New Roman"/>
          <w:sz w:val="24"/>
          <w:szCs w:val="24"/>
        </w:rPr>
        <w:t>ний, не соответствующих требованиям, установленным настоящим Административным р</w:t>
      </w:r>
      <w:r w:rsidRPr="00BC34BC">
        <w:rPr>
          <w:rFonts w:ascii="Times New Roman" w:hAnsi="Times New Roman"/>
          <w:sz w:val="24"/>
          <w:szCs w:val="24"/>
        </w:rPr>
        <w:t>е</w:t>
      </w:r>
      <w:r w:rsidRPr="00BC34BC">
        <w:rPr>
          <w:rFonts w:ascii="Times New Roman" w:hAnsi="Times New Roman"/>
          <w:sz w:val="24"/>
          <w:szCs w:val="24"/>
        </w:rPr>
        <w:t>гламентом).</w:t>
      </w:r>
    </w:p>
    <w:p w:rsidR="007F44EE" w:rsidRPr="00BC34BC" w:rsidRDefault="007F44EE" w:rsidP="00385DBC">
      <w:pPr>
        <w:pStyle w:val="aff1"/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C34BC">
        <w:rPr>
          <w:rFonts w:ascii="Times New Roman" w:hAnsi="Times New Roman"/>
          <w:sz w:val="24"/>
          <w:szCs w:val="24"/>
        </w:rPr>
        <w:t>12.2.2.</w:t>
      </w:r>
      <w:r w:rsidRPr="00BC34BC">
        <w:rPr>
          <w:rFonts w:ascii="Times New Roman" w:hAnsi="Times New Roman"/>
          <w:sz w:val="24"/>
          <w:szCs w:val="24"/>
        </w:rPr>
        <w:tab/>
        <w:t>Представление некачественных или недостоверных электронных копий (эле</w:t>
      </w:r>
      <w:r w:rsidRPr="00BC34BC">
        <w:rPr>
          <w:rFonts w:ascii="Times New Roman" w:hAnsi="Times New Roman"/>
          <w:sz w:val="24"/>
          <w:szCs w:val="24"/>
        </w:rPr>
        <w:t>к</w:t>
      </w:r>
      <w:r w:rsidRPr="00BC34BC">
        <w:rPr>
          <w:rFonts w:ascii="Times New Roman" w:hAnsi="Times New Roman"/>
          <w:sz w:val="24"/>
          <w:szCs w:val="24"/>
        </w:rPr>
        <w:t>тронных образов) документов, не позволяющих в полном объеме прочитать текст документа и/или распознать реквизиты документа.</w:t>
      </w:r>
    </w:p>
    <w:p w:rsidR="007F44EE" w:rsidRPr="00BC34BC" w:rsidRDefault="007F44EE" w:rsidP="00385DBC">
      <w:pPr>
        <w:pStyle w:val="aff1"/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C34BC">
        <w:rPr>
          <w:rFonts w:ascii="Times New Roman" w:hAnsi="Times New Roman"/>
          <w:sz w:val="24"/>
          <w:szCs w:val="24"/>
        </w:rPr>
        <w:t>12.3.</w:t>
      </w:r>
      <w:r w:rsidRPr="00BC34BC">
        <w:rPr>
          <w:rFonts w:ascii="Times New Roman" w:hAnsi="Times New Roman"/>
          <w:sz w:val="24"/>
          <w:szCs w:val="24"/>
        </w:rPr>
        <w:tab/>
        <w:t xml:space="preserve"> Решение об отказе в приеме и регистрации документов, необходимых для предоставления </w:t>
      </w:r>
      <w:r w:rsidR="00323287" w:rsidRPr="00BC34BC">
        <w:rPr>
          <w:rFonts w:ascii="Times New Roman" w:hAnsi="Times New Roman"/>
          <w:sz w:val="24"/>
          <w:szCs w:val="24"/>
        </w:rPr>
        <w:t>У</w:t>
      </w:r>
      <w:r w:rsidRPr="00BC34BC">
        <w:rPr>
          <w:rFonts w:ascii="Times New Roman" w:hAnsi="Times New Roman"/>
          <w:sz w:val="24"/>
          <w:szCs w:val="24"/>
        </w:rPr>
        <w:t>слуги, оформляется по форме согласно Приложению 10 к настоящему А</w:t>
      </w:r>
      <w:r w:rsidRPr="00BC34BC">
        <w:rPr>
          <w:rFonts w:ascii="Times New Roman" w:hAnsi="Times New Roman"/>
          <w:sz w:val="24"/>
          <w:szCs w:val="24"/>
        </w:rPr>
        <w:t>д</w:t>
      </w:r>
      <w:r w:rsidRPr="00BC34BC">
        <w:rPr>
          <w:rFonts w:ascii="Times New Roman" w:hAnsi="Times New Roman"/>
          <w:sz w:val="24"/>
          <w:szCs w:val="24"/>
        </w:rPr>
        <w:t>министративному регламенту:</w:t>
      </w:r>
    </w:p>
    <w:p w:rsidR="007F44EE" w:rsidRPr="00BC34BC" w:rsidRDefault="007F44EE" w:rsidP="00385DBC">
      <w:pPr>
        <w:pStyle w:val="aff1"/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C34BC">
        <w:rPr>
          <w:rFonts w:ascii="Times New Roman" w:hAnsi="Times New Roman"/>
          <w:sz w:val="24"/>
          <w:szCs w:val="24"/>
        </w:rPr>
        <w:t xml:space="preserve">12.3.1. При обращении в </w:t>
      </w:r>
      <w:r w:rsidR="00323287" w:rsidRPr="00BC34BC">
        <w:rPr>
          <w:rFonts w:ascii="Times New Roman" w:hAnsi="Times New Roman"/>
          <w:sz w:val="24"/>
          <w:szCs w:val="24"/>
        </w:rPr>
        <w:t xml:space="preserve">Учреждение </w:t>
      </w:r>
      <w:r w:rsidRPr="00BC34BC">
        <w:rPr>
          <w:rFonts w:ascii="Times New Roman" w:hAnsi="Times New Roman"/>
          <w:sz w:val="24"/>
          <w:szCs w:val="24"/>
        </w:rPr>
        <w:t>решение об отказе в приеме и регистрации д</w:t>
      </w:r>
      <w:r w:rsidRPr="00BC34BC">
        <w:rPr>
          <w:rFonts w:ascii="Times New Roman" w:hAnsi="Times New Roman"/>
          <w:sz w:val="24"/>
          <w:szCs w:val="24"/>
        </w:rPr>
        <w:t>о</w:t>
      </w:r>
      <w:r w:rsidRPr="00BC34BC">
        <w:rPr>
          <w:rFonts w:ascii="Times New Roman" w:hAnsi="Times New Roman"/>
          <w:sz w:val="24"/>
          <w:szCs w:val="24"/>
        </w:rPr>
        <w:t xml:space="preserve">кументов подписывается уполномоченным должностным лицом </w:t>
      </w:r>
      <w:r w:rsidR="00323287" w:rsidRPr="00BC34BC">
        <w:rPr>
          <w:rFonts w:ascii="Times New Roman" w:hAnsi="Times New Roman"/>
          <w:sz w:val="24"/>
          <w:szCs w:val="24"/>
        </w:rPr>
        <w:t xml:space="preserve">Учреждения </w:t>
      </w:r>
      <w:r w:rsidRPr="00BC34BC">
        <w:rPr>
          <w:rFonts w:ascii="Times New Roman" w:hAnsi="Times New Roman"/>
          <w:sz w:val="24"/>
          <w:szCs w:val="24"/>
        </w:rPr>
        <w:t>и выдается З</w:t>
      </w:r>
      <w:r w:rsidRPr="00BC34BC">
        <w:rPr>
          <w:rFonts w:ascii="Times New Roman" w:hAnsi="Times New Roman"/>
          <w:sz w:val="24"/>
          <w:szCs w:val="24"/>
        </w:rPr>
        <w:t>а</w:t>
      </w:r>
      <w:r w:rsidRPr="00BC34BC">
        <w:rPr>
          <w:rFonts w:ascii="Times New Roman" w:hAnsi="Times New Roman"/>
          <w:sz w:val="24"/>
          <w:szCs w:val="24"/>
        </w:rPr>
        <w:t>явителю с указанием причин отказа в срок не позднее 30 минут с момента получения от З</w:t>
      </w:r>
      <w:r w:rsidRPr="00BC34BC">
        <w:rPr>
          <w:rFonts w:ascii="Times New Roman" w:hAnsi="Times New Roman"/>
          <w:sz w:val="24"/>
          <w:szCs w:val="24"/>
        </w:rPr>
        <w:t>а</w:t>
      </w:r>
      <w:r w:rsidRPr="00BC34BC">
        <w:rPr>
          <w:rFonts w:ascii="Times New Roman" w:hAnsi="Times New Roman"/>
          <w:sz w:val="24"/>
          <w:szCs w:val="24"/>
        </w:rPr>
        <w:t>явителя документов.</w:t>
      </w:r>
    </w:p>
    <w:p w:rsidR="007F44EE" w:rsidRPr="00BC34BC" w:rsidRDefault="00392102" w:rsidP="00385DBC">
      <w:pPr>
        <w:pStyle w:val="aff1"/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12.3.2</w:t>
      </w:r>
      <w:r w:rsidR="007F44EE" w:rsidRPr="00BC34BC">
        <w:rPr>
          <w:rFonts w:ascii="Times New Roman" w:hAnsi="Times New Roman"/>
          <w:sz w:val="24"/>
          <w:szCs w:val="24"/>
        </w:rPr>
        <w:t>. При обращении через РПГУ, решение об отказе в приеме и регистрации док</w:t>
      </w:r>
      <w:r w:rsidR="007F44EE" w:rsidRPr="00BC34BC">
        <w:rPr>
          <w:rFonts w:ascii="Times New Roman" w:hAnsi="Times New Roman"/>
          <w:sz w:val="24"/>
          <w:szCs w:val="24"/>
        </w:rPr>
        <w:t>у</w:t>
      </w:r>
      <w:r w:rsidR="007F44EE" w:rsidRPr="00BC34BC">
        <w:rPr>
          <w:rFonts w:ascii="Times New Roman" w:hAnsi="Times New Roman"/>
          <w:sz w:val="24"/>
          <w:szCs w:val="24"/>
        </w:rPr>
        <w:t xml:space="preserve">ментов, </w:t>
      </w:r>
      <w:r w:rsidR="00B62B9A" w:rsidRPr="00BC34BC">
        <w:rPr>
          <w:rFonts w:ascii="Times New Roman" w:hAnsi="Times New Roman"/>
          <w:sz w:val="24"/>
          <w:szCs w:val="24"/>
        </w:rPr>
        <w:t>оформляется в бумажном виде, подписывается уполномоченны</w:t>
      </w:r>
      <w:r w:rsidR="00950387" w:rsidRPr="00BC34BC">
        <w:rPr>
          <w:rFonts w:ascii="Times New Roman" w:hAnsi="Times New Roman"/>
          <w:sz w:val="24"/>
          <w:szCs w:val="24"/>
        </w:rPr>
        <w:t>м должностным л</w:t>
      </w:r>
      <w:r w:rsidR="00950387" w:rsidRPr="00BC34BC">
        <w:rPr>
          <w:rFonts w:ascii="Times New Roman" w:hAnsi="Times New Roman"/>
          <w:sz w:val="24"/>
          <w:szCs w:val="24"/>
        </w:rPr>
        <w:t>и</w:t>
      </w:r>
      <w:r w:rsidR="00950387" w:rsidRPr="00BC34BC">
        <w:rPr>
          <w:rFonts w:ascii="Times New Roman" w:hAnsi="Times New Roman"/>
          <w:sz w:val="24"/>
          <w:szCs w:val="24"/>
        </w:rPr>
        <w:t xml:space="preserve">цом Учреждения. </w:t>
      </w:r>
      <w:r w:rsidR="00B62B9A" w:rsidRPr="00BC34BC">
        <w:rPr>
          <w:rFonts w:ascii="Times New Roman" w:hAnsi="Times New Roman"/>
          <w:sz w:val="24"/>
          <w:szCs w:val="24"/>
        </w:rPr>
        <w:t>Информация об отказе в предоставлении Услуги направляется специал</w:t>
      </w:r>
      <w:r w:rsidR="00B62B9A" w:rsidRPr="00BC34BC">
        <w:rPr>
          <w:rFonts w:ascii="Times New Roman" w:hAnsi="Times New Roman"/>
          <w:sz w:val="24"/>
          <w:szCs w:val="24"/>
        </w:rPr>
        <w:t>и</w:t>
      </w:r>
      <w:r w:rsidR="00B62B9A" w:rsidRPr="00BC34BC">
        <w:rPr>
          <w:rFonts w:ascii="Times New Roman" w:hAnsi="Times New Roman"/>
          <w:sz w:val="24"/>
          <w:szCs w:val="24"/>
        </w:rPr>
        <w:t xml:space="preserve">стом Учреждения в форме уведомления об отказе </w:t>
      </w:r>
      <w:r w:rsidR="00950387" w:rsidRPr="00BC34BC">
        <w:rPr>
          <w:rFonts w:ascii="Times New Roman" w:hAnsi="Times New Roman"/>
          <w:sz w:val="24"/>
          <w:szCs w:val="24"/>
        </w:rPr>
        <w:t>в приеме и регистрации документов</w:t>
      </w:r>
      <w:r w:rsidR="00FD6876" w:rsidRPr="00BC34BC">
        <w:rPr>
          <w:rFonts w:ascii="Times New Roman" w:hAnsi="Times New Roman"/>
          <w:sz w:val="24"/>
          <w:szCs w:val="24"/>
        </w:rPr>
        <w:t xml:space="preserve"> с</w:t>
      </w:r>
      <w:r w:rsidR="00FD6876" w:rsidRPr="00BC34BC">
        <w:rPr>
          <w:rFonts w:ascii="Times New Roman" w:hAnsi="Times New Roman"/>
          <w:sz w:val="24"/>
          <w:szCs w:val="24"/>
        </w:rPr>
        <w:t>о</w:t>
      </w:r>
      <w:r w:rsidR="00FD6876" w:rsidRPr="00BC34BC">
        <w:rPr>
          <w:rFonts w:ascii="Times New Roman" w:hAnsi="Times New Roman"/>
          <w:sz w:val="24"/>
          <w:szCs w:val="24"/>
        </w:rPr>
        <w:t>гласно Приложению 11</w:t>
      </w:r>
      <w:r w:rsidR="007F44EE" w:rsidRPr="00BC34BC">
        <w:rPr>
          <w:rFonts w:ascii="Times New Roman" w:hAnsi="Times New Roman"/>
          <w:sz w:val="24"/>
          <w:szCs w:val="24"/>
        </w:rPr>
        <w:t>, направляется в личный кабинет Заявителя на РПГУ не позднее пе</w:t>
      </w:r>
      <w:r w:rsidR="007F44EE" w:rsidRPr="00BC34BC">
        <w:rPr>
          <w:rFonts w:ascii="Times New Roman" w:hAnsi="Times New Roman"/>
          <w:sz w:val="24"/>
          <w:szCs w:val="24"/>
        </w:rPr>
        <w:t>р</w:t>
      </w:r>
      <w:r w:rsidR="007F44EE" w:rsidRPr="00BC34BC">
        <w:rPr>
          <w:rFonts w:ascii="Times New Roman" w:hAnsi="Times New Roman"/>
          <w:sz w:val="24"/>
          <w:szCs w:val="24"/>
        </w:rPr>
        <w:t>вого рабочего дня, следующего за днем подачи Заявления.</w:t>
      </w:r>
    </w:p>
    <w:p w:rsidR="00B62B9A" w:rsidRDefault="00B62B9A" w:rsidP="00385DBC">
      <w:pPr>
        <w:pStyle w:val="aff1"/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C34BC">
        <w:rPr>
          <w:rFonts w:ascii="Times New Roman" w:hAnsi="Times New Roman"/>
          <w:sz w:val="24"/>
          <w:szCs w:val="24"/>
        </w:rPr>
        <w:t>12.4. В случае необходимости Заявитель может получить решение об отказе в приеме и регистрации документов подписанное уполномоченным должностным лицом Учреждения в бумажном виде в Учреждении.</w:t>
      </w:r>
    </w:p>
    <w:p w:rsidR="00385DBC" w:rsidRPr="00BC34BC" w:rsidRDefault="00385DBC" w:rsidP="00385DBC">
      <w:pPr>
        <w:pStyle w:val="aff1"/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33A56" w:rsidRPr="00BC34BC" w:rsidRDefault="00DB2A40" w:rsidP="00385DBC">
      <w:pPr>
        <w:pStyle w:val="20"/>
        <w:keepNext w:val="0"/>
        <w:widowControl w:val="0"/>
        <w:numPr>
          <w:ilvl w:val="0"/>
          <w:numId w:val="24"/>
        </w:numPr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  <w:bookmarkStart w:id="86" w:name="_Toc487063762"/>
      <w:r w:rsidRPr="00BC34BC">
        <w:rPr>
          <w:rFonts w:ascii="Times New Roman" w:hAnsi="Times New Roman"/>
          <w:i w:val="0"/>
          <w:sz w:val="24"/>
          <w:szCs w:val="24"/>
        </w:rPr>
        <w:t xml:space="preserve">Исчерпывающий перечень оснований для отказа </w:t>
      </w:r>
      <w:r w:rsidR="006E3238">
        <w:rPr>
          <w:rFonts w:ascii="Times New Roman" w:hAnsi="Times New Roman"/>
          <w:i w:val="0"/>
          <w:sz w:val="24"/>
          <w:szCs w:val="24"/>
        </w:rPr>
        <w:t xml:space="preserve"> </w:t>
      </w:r>
      <w:r w:rsidRPr="00BC34BC">
        <w:rPr>
          <w:rFonts w:ascii="Times New Roman" w:hAnsi="Times New Roman"/>
          <w:i w:val="0"/>
          <w:sz w:val="24"/>
          <w:szCs w:val="24"/>
        </w:rPr>
        <w:t xml:space="preserve">в предоставлении </w:t>
      </w:r>
      <w:bookmarkEnd w:id="76"/>
      <w:bookmarkEnd w:id="77"/>
      <w:r w:rsidRPr="00BC34BC">
        <w:rPr>
          <w:rFonts w:ascii="Times New Roman" w:hAnsi="Times New Roman"/>
          <w:i w:val="0"/>
          <w:sz w:val="24"/>
          <w:szCs w:val="24"/>
        </w:rPr>
        <w:t>Услуги</w:t>
      </w:r>
      <w:bookmarkEnd w:id="78"/>
      <w:bookmarkEnd w:id="79"/>
      <w:bookmarkEnd w:id="86"/>
      <w:r w:rsidR="004A076D">
        <w:rPr>
          <w:rFonts w:ascii="Times New Roman" w:hAnsi="Times New Roman"/>
          <w:i w:val="0"/>
          <w:sz w:val="24"/>
          <w:szCs w:val="24"/>
        </w:rPr>
        <w:br/>
      </w:r>
    </w:p>
    <w:p w:rsidR="004E40A1" w:rsidRPr="00BC34BC" w:rsidRDefault="004E40A1" w:rsidP="00385DBC">
      <w:pPr>
        <w:pStyle w:val="114"/>
        <w:widowControl w:val="0"/>
        <w:numPr>
          <w:ilvl w:val="1"/>
          <w:numId w:val="24"/>
        </w:numPr>
        <w:spacing w:line="240" w:lineRule="auto"/>
        <w:rPr>
          <w:sz w:val="24"/>
          <w:szCs w:val="24"/>
        </w:rPr>
      </w:pPr>
      <w:bookmarkStart w:id="87" w:name="_Toc437973293"/>
      <w:bookmarkStart w:id="88" w:name="_Toc438110034"/>
      <w:bookmarkStart w:id="89" w:name="_Toc438376239"/>
      <w:r w:rsidRPr="00BC34BC">
        <w:rPr>
          <w:sz w:val="24"/>
          <w:szCs w:val="24"/>
        </w:rPr>
        <w:t>Основаниями для отказа в предоставлении Услуги являются:</w:t>
      </w:r>
    </w:p>
    <w:p w:rsidR="00233798" w:rsidRPr="00BC34BC" w:rsidRDefault="004E40A1" w:rsidP="00385DBC">
      <w:pPr>
        <w:pStyle w:val="1110"/>
        <w:widowControl w:val="0"/>
        <w:numPr>
          <w:ilvl w:val="2"/>
          <w:numId w:val="24"/>
        </w:numPr>
        <w:spacing w:line="240" w:lineRule="auto"/>
        <w:ind w:left="0" w:firstLine="709"/>
        <w:rPr>
          <w:sz w:val="24"/>
          <w:szCs w:val="24"/>
        </w:rPr>
      </w:pPr>
      <w:r w:rsidRPr="00BC34BC">
        <w:rPr>
          <w:sz w:val="24"/>
          <w:szCs w:val="24"/>
        </w:rPr>
        <w:t xml:space="preserve">Несоответствие </w:t>
      </w:r>
      <w:r w:rsidR="004702BF" w:rsidRPr="00BC34BC">
        <w:rPr>
          <w:sz w:val="24"/>
          <w:szCs w:val="24"/>
        </w:rPr>
        <w:t>поступающего</w:t>
      </w:r>
      <w:r w:rsidR="00CD3A4E" w:rsidRPr="00BC34BC">
        <w:rPr>
          <w:sz w:val="24"/>
          <w:szCs w:val="24"/>
        </w:rPr>
        <w:t xml:space="preserve"> </w:t>
      </w:r>
      <w:r w:rsidRPr="00BC34BC">
        <w:rPr>
          <w:sz w:val="24"/>
          <w:szCs w:val="24"/>
        </w:rPr>
        <w:t xml:space="preserve">критериям отбора </w:t>
      </w:r>
      <w:r w:rsidR="00010EB4" w:rsidRPr="00BC34BC">
        <w:rPr>
          <w:sz w:val="24"/>
          <w:szCs w:val="24"/>
        </w:rPr>
        <w:t>при прохождении творческих испытаний</w:t>
      </w:r>
      <w:r w:rsidR="006A5D91" w:rsidRPr="00BC34BC">
        <w:rPr>
          <w:sz w:val="24"/>
          <w:szCs w:val="24"/>
        </w:rPr>
        <w:t>.</w:t>
      </w:r>
    </w:p>
    <w:p w:rsidR="00314F9A" w:rsidRPr="00BC34BC" w:rsidRDefault="00314F9A" w:rsidP="00385DBC">
      <w:pPr>
        <w:pStyle w:val="1110"/>
        <w:widowControl w:val="0"/>
        <w:numPr>
          <w:ilvl w:val="2"/>
          <w:numId w:val="24"/>
        </w:numPr>
        <w:spacing w:line="240" w:lineRule="auto"/>
        <w:ind w:left="0" w:firstLine="709"/>
        <w:rPr>
          <w:sz w:val="24"/>
          <w:szCs w:val="24"/>
        </w:rPr>
      </w:pPr>
      <w:bookmarkStart w:id="90" w:name="_Toc437973294"/>
      <w:bookmarkStart w:id="91" w:name="_Toc438110035"/>
      <w:bookmarkStart w:id="92" w:name="_Toc438376240"/>
      <w:bookmarkEnd w:id="87"/>
      <w:bookmarkEnd w:id="88"/>
      <w:bookmarkEnd w:id="89"/>
      <w:r w:rsidRPr="00BC34BC">
        <w:rPr>
          <w:sz w:val="24"/>
          <w:szCs w:val="24"/>
        </w:rPr>
        <w:t xml:space="preserve">Несоответствие </w:t>
      </w:r>
      <w:r w:rsidR="004702BF" w:rsidRPr="00BC34BC">
        <w:rPr>
          <w:sz w:val="24"/>
          <w:szCs w:val="24"/>
        </w:rPr>
        <w:t>поступающего</w:t>
      </w:r>
      <w:r w:rsidRPr="00BC34BC">
        <w:rPr>
          <w:sz w:val="24"/>
          <w:szCs w:val="24"/>
        </w:rPr>
        <w:t xml:space="preserve"> по возрастным ограничениям, установленным правилами приема в Учреждение, а также предусмотренным </w:t>
      </w:r>
      <w:r w:rsidR="006E3238">
        <w:rPr>
          <w:sz w:val="24"/>
          <w:szCs w:val="24"/>
        </w:rPr>
        <w:t xml:space="preserve"> </w:t>
      </w:r>
      <w:r w:rsidRPr="00BC34BC">
        <w:rPr>
          <w:sz w:val="24"/>
          <w:szCs w:val="24"/>
        </w:rPr>
        <w:t>в федеральных государстве</w:t>
      </w:r>
      <w:r w:rsidRPr="00BC34BC">
        <w:rPr>
          <w:sz w:val="24"/>
          <w:szCs w:val="24"/>
        </w:rPr>
        <w:t>н</w:t>
      </w:r>
      <w:r w:rsidRPr="00BC34BC">
        <w:rPr>
          <w:sz w:val="24"/>
          <w:szCs w:val="24"/>
        </w:rPr>
        <w:t>ных требованиях, установленных к минимуму содержания, структуре и реализации дополн</w:t>
      </w:r>
      <w:r w:rsidRPr="00BC34BC">
        <w:rPr>
          <w:sz w:val="24"/>
          <w:szCs w:val="24"/>
        </w:rPr>
        <w:t>и</w:t>
      </w:r>
      <w:r w:rsidRPr="00BC34BC">
        <w:rPr>
          <w:sz w:val="24"/>
          <w:szCs w:val="24"/>
        </w:rPr>
        <w:t>тельных общеобразовательных программ.</w:t>
      </w:r>
    </w:p>
    <w:p w:rsidR="001026CD" w:rsidRPr="00BC34BC" w:rsidRDefault="00497D1A" w:rsidP="00385DBC">
      <w:pPr>
        <w:pStyle w:val="1110"/>
        <w:widowControl w:val="0"/>
        <w:numPr>
          <w:ilvl w:val="2"/>
          <w:numId w:val="24"/>
        </w:numPr>
        <w:spacing w:line="240" w:lineRule="auto"/>
        <w:ind w:left="0" w:firstLine="709"/>
        <w:rPr>
          <w:sz w:val="24"/>
          <w:szCs w:val="24"/>
        </w:rPr>
      </w:pPr>
      <w:proofErr w:type="gramStart"/>
      <w:r w:rsidRPr="00BC34BC">
        <w:rPr>
          <w:sz w:val="24"/>
          <w:szCs w:val="24"/>
        </w:rPr>
        <w:t>Неяв</w:t>
      </w:r>
      <w:r w:rsidR="003D6C30" w:rsidRPr="00BC34BC">
        <w:rPr>
          <w:sz w:val="24"/>
          <w:szCs w:val="24"/>
        </w:rPr>
        <w:t>к</w:t>
      </w:r>
      <w:r w:rsidRPr="00BC34BC">
        <w:rPr>
          <w:sz w:val="24"/>
          <w:szCs w:val="24"/>
        </w:rPr>
        <w:t xml:space="preserve">а поступающего </w:t>
      </w:r>
      <w:r w:rsidR="00CC3D83" w:rsidRPr="00BC34BC">
        <w:rPr>
          <w:sz w:val="24"/>
          <w:szCs w:val="24"/>
        </w:rPr>
        <w:t xml:space="preserve">в Учреждение для прохождения </w:t>
      </w:r>
      <w:r w:rsidRPr="00BC34BC">
        <w:rPr>
          <w:sz w:val="24"/>
          <w:szCs w:val="24"/>
        </w:rPr>
        <w:t>творчески</w:t>
      </w:r>
      <w:r w:rsidR="00CC3D83" w:rsidRPr="00BC34BC">
        <w:rPr>
          <w:sz w:val="24"/>
          <w:szCs w:val="24"/>
        </w:rPr>
        <w:t>х</w:t>
      </w:r>
      <w:r w:rsidRPr="00BC34BC">
        <w:rPr>
          <w:sz w:val="24"/>
          <w:szCs w:val="24"/>
        </w:rPr>
        <w:t xml:space="preserve"> испытани</w:t>
      </w:r>
      <w:r w:rsidR="00CC3D83" w:rsidRPr="00BC34BC">
        <w:rPr>
          <w:sz w:val="24"/>
          <w:szCs w:val="24"/>
        </w:rPr>
        <w:t>й</w:t>
      </w:r>
      <w:r w:rsidRPr="00BC34BC">
        <w:rPr>
          <w:sz w:val="24"/>
          <w:szCs w:val="24"/>
        </w:rPr>
        <w:t xml:space="preserve"> в назначенную Учреждением дату. </w:t>
      </w:r>
      <w:bookmarkStart w:id="93" w:name="_Toc447277422"/>
      <w:proofErr w:type="gramEnd"/>
    </w:p>
    <w:p w:rsidR="00314F9A" w:rsidRPr="00BC34BC" w:rsidRDefault="00314F9A" w:rsidP="00385DBC">
      <w:pPr>
        <w:pStyle w:val="1110"/>
        <w:widowControl w:val="0"/>
        <w:numPr>
          <w:ilvl w:val="2"/>
          <w:numId w:val="24"/>
        </w:numPr>
        <w:spacing w:line="240" w:lineRule="auto"/>
        <w:ind w:left="0" w:firstLine="709"/>
        <w:rPr>
          <w:sz w:val="24"/>
          <w:szCs w:val="24"/>
        </w:rPr>
      </w:pPr>
      <w:r w:rsidRPr="00BC34BC">
        <w:rPr>
          <w:sz w:val="24"/>
          <w:szCs w:val="24"/>
        </w:rPr>
        <w:t>Отсутствие свободных мест</w:t>
      </w:r>
      <w:r w:rsidR="00CD3A4E" w:rsidRPr="00BC34BC">
        <w:rPr>
          <w:sz w:val="24"/>
          <w:szCs w:val="24"/>
        </w:rPr>
        <w:t xml:space="preserve"> в</w:t>
      </w:r>
      <w:r w:rsidRPr="00BC34BC">
        <w:rPr>
          <w:sz w:val="24"/>
          <w:szCs w:val="24"/>
        </w:rPr>
        <w:t xml:space="preserve"> Учреждении.</w:t>
      </w:r>
    </w:p>
    <w:p w:rsidR="009C5602" w:rsidRPr="00BC34BC" w:rsidRDefault="009C5602" w:rsidP="00385DBC">
      <w:pPr>
        <w:pStyle w:val="1110"/>
        <w:widowControl w:val="0"/>
        <w:numPr>
          <w:ilvl w:val="2"/>
          <w:numId w:val="24"/>
        </w:numPr>
        <w:spacing w:line="240" w:lineRule="auto"/>
        <w:ind w:left="0" w:firstLine="709"/>
        <w:rPr>
          <w:sz w:val="24"/>
          <w:szCs w:val="24"/>
        </w:rPr>
      </w:pPr>
      <w:r w:rsidRPr="00BC34BC">
        <w:rPr>
          <w:sz w:val="24"/>
          <w:szCs w:val="24"/>
        </w:rPr>
        <w:t>Заявитель вправе отказаться от получения Услуги на основании личного пис</w:t>
      </w:r>
      <w:r w:rsidRPr="00BC34BC">
        <w:rPr>
          <w:sz w:val="24"/>
          <w:szCs w:val="24"/>
        </w:rPr>
        <w:t>ь</w:t>
      </w:r>
      <w:r w:rsidRPr="00BC34BC">
        <w:rPr>
          <w:sz w:val="24"/>
          <w:szCs w:val="24"/>
        </w:rPr>
        <w:t>менного заявления написанного в свободной форме направив по адресу электронной почты или обратившись в Учреждение.</w:t>
      </w:r>
    </w:p>
    <w:p w:rsidR="00314F9A" w:rsidRDefault="009C5602" w:rsidP="00385DBC">
      <w:pPr>
        <w:pStyle w:val="1110"/>
        <w:widowControl w:val="0"/>
        <w:numPr>
          <w:ilvl w:val="2"/>
          <w:numId w:val="24"/>
        </w:numPr>
        <w:spacing w:line="240" w:lineRule="auto"/>
        <w:ind w:left="0" w:firstLine="709"/>
        <w:rPr>
          <w:sz w:val="24"/>
          <w:szCs w:val="24"/>
        </w:rPr>
      </w:pPr>
      <w:r w:rsidRPr="00BC34BC">
        <w:rPr>
          <w:sz w:val="24"/>
          <w:szCs w:val="24"/>
        </w:rPr>
        <w:t xml:space="preserve">Отказ от предоставления </w:t>
      </w:r>
      <w:r w:rsidR="00A33257" w:rsidRPr="00BC34BC">
        <w:rPr>
          <w:sz w:val="24"/>
          <w:szCs w:val="24"/>
        </w:rPr>
        <w:t>У</w:t>
      </w:r>
      <w:r w:rsidRPr="00BC34BC">
        <w:rPr>
          <w:sz w:val="24"/>
          <w:szCs w:val="24"/>
        </w:rPr>
        <w:t>слуги не препятствует повторному обращению за предоставлением Услуги</w:t>
      </w:r>
      <w:r w:rsidR="00385DBC">
        <w:rPr>
          <w:sz w:val="24"/>
          <w:szCs w:val="24"/>
        </w:rPr>
        <w:t>.</w:t>
      </w:r>
    </w:p>
    <w:p w:rsidR="00385DBC" w:rsidRPr="00BC34BC" w:rsidRDefault="00385DBC" w:rsidP="00385DBC">
      <w:pPr>
        <w:pStyle w:val="1110"/>
        <w:widowControl w:val="0"/>
        <w:spacing w:line="240" w:lineRule="auto"/>
        <w:ind w:left="709"/>
        <w:rPr>
          <w:sz w:val="24"/>
          <w:szCs w:val="24"/>
        </w:rPr>
      </w:pPr>
    </w:p>
    <w:p w:rsidR="00092200" w:rsidRPr="00BC34BC" w:rsidRDefault="00092200" w:rsidP="00385DBC">
      <w:pPr>
        <w:pStyle w:val="20"/>
        <w:keepNext w:val="0"/>
        <w:widowControl w:val="0"/>
        <w:numPr>
          <w:ilvl w:val="0"/>
          <w:numId w:val="24"/>
        </w:numPr>
        <w:spacing w:before="0" w:after="0"/>
        <w:ind w:left="601" w:hanging="601"/>
        <w:jc w:val="center"/>
        <w:rPr>
          <w:rFonts w:ascii="Times New Roman" w:hAnsi="Times New Roman"/>
          <w:i w:val="0"/>
          <w:sz w:val="24"/>
          <w:szCs w:val="24"/>
        </w:rPr>
      </w:pPr>
      <w:bookmarkStart w:id="94" w:name="_Toc487063763"/>
      <w:r w:rsidRPr="00BC34BC">
        <w:rPr>
          <w:rFonts w:ascii="Times New Roman" w:hAnsi="Times New Roman"/>
          <w:i w:val="0"/>
          <w:sz w:val="24"/>
          <w:szCs w:val="24"/>
        </w:rPr>
        <w:t xml:space="preserve">Порядок, размер и основания взимания </w:t>
      </w:r>
      <w:r w:rsidR="006E3238">
        <w:rPr>
          <w:rFonts w:ascii="Times New Roman" w:hAnsi="Times New Roman"/>
          <w:i w:val="0"/>
          <w:sz w:val="24"/>
          <w:szCs w:val="24"/>
        </w:rPr>
        <w:t xml:space="preserve"> </w:t>
      </w:r>
      <w:r w:rsidRPr="00BC34BC">
        <w:rPr>
          <w:rFonts w:ascii="Times New Roman" w:hAnsi="Times New Roman"/>
          <w:i w:val="0"/>
          <w:sz w:val="24"/>
          <w:szCs w:val="24"/>
        </w:rPr>
        <w:t>государственной пошлины или иной платы, взимаемой за предоставление Услуги</w:t>
      </w:r>
      <w:bookmarkEnd w:id="94"/>
      <w:r w:rsidR="004A076D">
        <w:rPr>
          <w:rFonts w:ascii="Times New Roman" w:hAnsi="Times New Roman"/>
          <w:i w:val="0"/>
          <w:sz w:val="24"/>
          <w:szCs w:val="24"/>
        </w:rPr>
        <w:br/>
      </w:r>
    </w:p>
    <w:p w:rsidR="00092200" w:rsidRDefault="0055171C" w:rsidP="00385DBC">
      <w:pPr>
        <w:pStyle w:val="114"/>
        <w:widowControl w:val="0"/>
        <w:numPr>
          <w:ilvl w:val="1"/>
          <w:numId w:val="24"/>
        </w:numPr>
        <w:spacing w:line="240" w:lineRule="auto"/>
        <w:rPr>
          <w:sz w:val="24"/>
          <w:szCs w:val="24"/>
        </w:rPr>
      </w:pPr>
      <w:r w:rsidRPr="00BC34BC">
        <w:rPr>
          <w:sz w:val="24"/>
          <w:szCs w:val="24"/>
        </w:rPr>
        <w:t>У</w:t>
      </w:r>
      <w:r w:rsidR="00092200" w:rsidRPr="00BC34BC">
        <w:rPr>
          <w:sz w:val="24"/>
          <w:szCs w:val="24"/>
        </w:rPr>
        <w:t>слуга предоставляется бесплатно.</w:t>
      </w:r>
      <w:bookmarkStart w:id="95" w:name="_Toc473507595"/>
      <w:bookmarkStart w:id="96" w:name="_Toc478239470"/>
    </w:p>
    <w:p w:rsidR="004A076D" w:rsidRDefault="004A076D" w:rsidP="004A076D">
      <w:pPr>
        <w:pStyle w:val="114"/>
        <w:widowControl w:val="0"/>
        <w:spacing w:line="240" w:lineRule="auto"/>
        <w:rPr>
          <w:sz w:val="24"/>
          <w:szCs w:val="24"/>
        </w:rPr>
      </w:pPr>
    </w:p>
    <w:p w:rsidR="004A076D" w:rsidRDefault="004A076D" w:rsidP="004A076D">
      <w:pPr>
        <w:pStyle w:val="114"/>
        <w:widowControl w:val="0"/>
        <w:spacing w:line="240" w:lineRule="auto"/>
        <w:rPr>
          <w:sz w:val="24"/>
          <w:szCs w:val="24"/>
        </w:rPr>
      </w:pPr>
    </w:p>
    <w:p w:rsidR="00385DBC" w:rsidRPr="00BC34BC" w:rsidRDefault="00385DBC" w:rsidP="00385DBC">
      <w:pPr>
        <w:pStyle w:val="114"/>
        <w:widowControl w:val="0"/>
        <w:spacing w:line="240" w:lineRule="auto"/>
        <w:ind w:left="1430"/>
        <w:rPr>
          <w:sz w:val="24"/>
          <w:szCs w:val="24"/>
        </w:rPr>
      </w:pPr>
    </w:p>
    <w:p w:rsidR="00385DBC" w:rsidRPr="00385DBC" w:rsidRDefault="00092200" w:rsidP="00385DBC">
      <w:pPr>
        <w:pStyle w:val="114"/>
        <w:widowControl w:val="0"/>
        <w:numPr>
          <w:ilvl w:val="0"/>
          <w:numId w:val="24"/>
        </w:numPr>
        <w:spacing w:line="240" w:lineRule="auto"/>
        <w:jc w:val="center"/>
        <w:outlineLvl w:val="1"/>
        <w:rPr>
          <w:sz w:val="24"/>
          <w:szCs w:val="24"/>
          <w:lang w:eastAsia="ar-SA"/>
        </w:rPr>
      </w:pPr>
      <w:bookmarkStart w:id="97" w:name="_Toc487063764"/>
      <w:r w:rsidRPr="00BC34BC">
        <w:rPr>
          <w:b/>
          <w:sz w:val="24"/>
          <w:szCs w:val="24"/>
        </w:rPr>
        <w:lastRenderedPageBreak/>
        <w:t>Перечень услуг, необходимых и обязательных</w:t>
      </w:r>
    </w:p>
    <w:p w:rsidR="001026CD" w:rsidRPr="00BC34BC" w:rsidRDefault="00092200" w:rsidP="00385DBC">
      <w:pPr>
        <w:pStyle w:val="114"/>
        <w:widowControl w:val="0"/>
        <w:spacing w:line="240" w:lineRule="auto"/>
        <w:ind w:left="600"/>
        <w:jc w:val="center"/>
        <w:outlineLvl w:val="1"/>
        <w:rPr>
          <w:sz w:val="24"/>
          <w:szCs w:val="24"/>
          <w:lang w:eastAsia="ar-SA"/>
        </w:rPr>
      </w:pPr>
      <w:r w:rsidRPr="00BC34BC">
        <w:rPr>
          <w:b/>
          <w:sz w:val="24"/>
          <w:szCs w:val="24"/>
        </w:rPr>
        <w:t xml:space="preserve">для предоставления </w:t>
      </w:r>
      <w:r w:rsidR="00993B35" w:rsidRPr="00BC34BC">
        <w:rPr>
          <w:b/>
          <w:sz w:val="24"/>
          <w:szCs w:val="24"/>
        </w:rPr>
        <w:t>Услуги</w:t>
      </w:r>
      <w:r w:rsidRPr="00BC34BC">
        <w:rPr>
          <w:b/>
          <w:sz w:val="24"/>
          <w:szCs w:val="24"/>
        </w:rPr>
        <w:t>, в том числе порядок, размер и основания взимания платы за предоставление таких услуг</w:t>
      </w:r>
      <w:bookmarkEnd w:id="95"/>
      <w:bookmarkEnd w:id="96"/>
      <w:bookmarkEnd w:id="97"/>
    </w:p>
    <w:p w:rsidR="00CA157B" w:rsidRPr="00BC34BC" w:rsidRDefault="00CA157B" w:rsidP="00385DBC">
      <w:pPr>
        <w:pStyle w:val="114"/>
        <w:widowControl w:val="0"/>
        <w:spacing w:line="240" w:lineRule="auto"/>
        <w:jc w:val="center"/>
        <w:outlineLvl w:val="1"/>
        <w:rPr>
          <w:sz w:val="24"/>
          <w:szCs w:val="24"/>
          <w:lang w:eastAsia="ar-SA"/>
        </w:rPr>
      </w:pPr>
    </w:p>
    <w:p w:rsidR="00092200" w:rsidRPr="00BC34BC" w:rsidRDefault="00092200" w:rsidP="00385DBC">
      <w:pPr>
        <w:pStyle w:val="114"/>
        <w:widowControl w:val="0"/>
        <w:numPr>
          <w:ilvl w:val="1"/>
          <w:numId w:val="24"/>
        </w:numPr>
        <w:spacing w:line="240" w:lineRule="auto"/>
        <w:ind w:left="0" w:firstLine="709"/>
        <w:rPr>
          <w:sz w:val="24"/>
          <w:szCs w:val="24"/>
          <w:lang w:eastAsia="ar-SA"/>
        </w:rPr>
      </w:pPr>
      <w:r w:rsidRPr="00BC34BC">
        <w:rPr>
          <w:sz w:val="24"/>
          <w:szCs w:val="24"/>
          <w:lang w:eastAsia="ar-SA"/>
        </w:rPr>
        <w:t xml:space="preserve">Услуги, необходимые и обязательные для предоставления </w:t>
      </w:r>
      <w:r w:rsidR="0055171C" w:rsidRPr="00BC34BC">
        <w:rPr>
          <w:sz w:val="24"/>
          <w:szCs w:val="24"/>
        </w:rPr>
        <w:t>У</w:t>
      </w:r>
      <w:r w:rsidRPr="00BC34BC">
        <w:rPr>
          <w:sz w:val="24"/>
          <w:szCs w:val="24"/>
          <w:lang w:eastAsia="ar-SA"/>
        </w:rPr>
        <w:t>слуги, отсутств</w:t>
      </w:r>
      <w:r w:rsidRPr="00BC34BC">
        <w:rPr>
          <w:sz w:val="24"/>
          <w:szCs w:val="24"/>
          <w:lang w:eastAsia="ar-SA"/>
        </w:rPr>
        <w:t>у</w:t>
      </w:r>
      <w:r w:rsidRPr="00BC34BC">
        <w:rPr>
          <w:sz w:val="24"/>
          <w:szCs w:val="24"/>
          <w:lang w:eastAsia="ar-SA"/>
        </w:rPr>
        <w:t>ют.</w:t>
      </w:r>
    </w:p>
    <w:p w:rsidR="00385DBC" w:rsidRDefault="00523AE7" w:rsidP="00385DBC">
      <w:pPr>
        <w:pStyle w:val="20"/>
        <w:keepNext w:val="0"/>
        <w:widowControl w:val="0"/>
        <w:numPr>
          <w:ilvl w:val="0"/>
          <w:numId w:val="24"/>
        </w:numPr>
        <w:spacing w:before="0" w:after="0"/>
        <w:ind w:left="0" w:firstLine="1"/>
        <w:jc w:val="center"/>
        <w:rPr>
          <w:rFonts w:ascii="Times New Roman" w:hAnsi="Times New Roman"/>
          <w:i w:val="0"/>
          <w:sz w:val="24"/>
          <w:szCs w:val="24"/>
        </w:rPr>
      </w:pPr>
      <w:bookmarkStart w:id="98" w:name="_Toc487063765"/>
      <w:r w:rsidRPr="00BC34BC">
        <w:rPr>
          <w:rFonts w:ascii="Times New Roman" w:hAnsi="Times New Roman"/>
          <w:i w:val="0"/>
          <w:sz w:val="24"/>
          <w:szCs w:val="24"/>
        </w:rPr>
        <w:t xml:space="preserve">Способы предоставления </w:t>
      </w:r>
      <w:r w:rsidR="00FF6007" w:rsidRPr="00BC34BC">
        <w:rPr>
          <w:rFonts w:ascii="Times New Roman" w:hAnsi="Times New Roman"/>
          <w:i w:val="0"/>
          <w:sz w:val="24"/>
          <w:szCs w:val="24"/>
        </w:rPr>
        <w:t>Заявител</w:t>
      </w:r>
      <w:r w:rsidRPr="00BC34BC">
        <w:rPr>
          <w:rFonts w:ascii="Times New Roman" w:hAnsi="Times New Roman"/>
          <w:i w:val="0"/>
          <w:sz w:val="24"/>
          <w:szCs w:val="24"/>
        </w:rPr>
        <w:t>ем</w:t>
      </w:r>
      <w:r w:rsidR="006E3238">
        <w:rPr>
          <w:rFonts w:ascii="Times New Roman" w:hAnsi="Times New Roman"/>
          <w:i w:val="0"/>
          <w:sz w:val="24"/>
          <w:szCs w:val="24"/>
        </w:rPr>
        <w:t xml:space="preserve"> </w:t>
      </w:r>
      <w:r w:rsidRPr="00BC34BC">
        <w:rPr>
          <w:rFonts w:ascii="Times New Roman" w:hAnsi="Times New Roman"/>
          <w:i w:val="0"/>
          <w:sz w:val="24"/>
          <w:szCs w:val="24"/>
        </w:rPr>
        <w:t>документов,</w:t>
      </w:r>
    </w:p>
    <w:p w:rsidR="00CA157B" w:rsidRPr="00385DBC" w:rsidRDefault="00523AE7" w:rsidP="00385DBC">
      <w:pPr>
        <w:pStyle w:val="20"/>
        <w:keepNext w:val="0"/>
        <w:widowControl w:val="0"/>
        <w:spacing w:before="0" w:after="0"/>
        <w:ind w:firstLine="1"/>
        <w:jc w:val="center"/>
        <w:rPr>
          <w:rFonts w:ascii="Times New Roman" w:hAnsi="Times New Roman"/>
          <w:i w:val="0"/>
          <w:sz w:val="24"/>
          <w:szCs w:val="24"/>
        </w:rPr>
      </w:pPr>
      <w:proofErr w:type="gramStart"/>
      <w:r w:rsidRPr="00BC34BC">
        <w:rPr>
          <w:rFonts w:ascii="Times New Roman" w:hAnsi="Times New Roman"/>
          <w:i w:val="0"/>
          <w:sz w:val="24"/>
          <w:szCs w:val="24"/>
        </w:rPr>
        <w:t>необходимых</w:t>
      </w:r>
      <w:proofErr w:type="gramEnd"/>
      <w:r w:rsidRPr="00BC34BC">
        <w:rPr>
          <w:rFonts w:ascii="Times New Roman" w:hAnsi="Times New Roman"/>
          <w:i w:val="0"/>
          <w:sz w:val="24"/>
          <w:szCs w:val="24"/>
        </w:rPr>
        <w:t xml:space="preserve"> для получения Услуги</w:t>
      </w:r>
      <w:bookmarkEnd w:id="90"/>
      <w:bookmarkEnd w:id="91"/>
      <w:bookmarkEnd w:id="92"/>
      <w:bookmarkEnd w:id="93"/>
      <w:bookmarkEnd w:id="98"/>
      <w:r w:rsidR="004A076D">
        <w:rPr>
          <w:rFonts w:ascii="Times New Roman" w:hAnsi="Times New Roman"/>
          <w:i w:val="0"/>
          <w:sz w:val="24"/>
          <w:szCs w:val="24"/>
        </w:rPr>
        <w:br/>
      </w:r>
    </w:p>
    <w:p w:rsidR="00523AE7" w:rsidRPr="00BC34BC" w:rsidRDefault="00DB2A40" w:rsidP="004A076D">
      <w:pPr>
        <w:pStyle w:val="114"/>
        <w:widowControl w:val="0"/>
        <w:numPr>
          <w:ilvl w:val="1"/>
          <w:numId w:val="24"/>
        </w:numPr>
        <w:spacing w:line="240" w:lineRule="auto"/>
        <w:ind w:left="0" w:firstLine="709"/>
        <w:rPr>
          <w:sz w:val="24"/>
          <w:szCs w:val="24"/>
        </w:rPr>
      </w:pPr>
      <w:r w:rsidRPr="00BC34BC">
        <w:rPr>
          <w:sz w:val="24"/>
          <w:szCs w:val="24"/>
        </w:rPr>
        <w:t xml:space="preserve">Личное обращение Заявителяв </w:t>
      </w:r>
      <w:r w:rsidR="0013624C" w:rsidRPr="00BC34BC">
        <w:rPr>
          <w:sz w:val="24"/>
          <w:szCs w:val="24"/>
        </w:rPr>
        <w:t>Учреждение</w:t>
      </w:r>
      <w:r w:rsidR="00791D06" w:rsidRPr="00BC34BC">
        <w:rPr>
          <w:sz w:val="24"/>
          <w:szCs w:val="24"/>
        </w:rPr>
        <w:t>.</w:t>
      </w:r>
    </w:p>
    <w:p w:rsidR="00E77A33" w:rsidRPr="00BC34BC" w:rsidRDefault="002C0A92" w:rsidP="004A076D">
      <w:pPr>
        <w:widowControl w:val="0"/>
        <w:numPr>
          <w:ilvl w:val="2"/>
          <w:numId w:val="0"/>
        </w:num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C34BC">
        <w:rPr>
          <w:rFonts w:ascii="Times New Roman" w:hAnsi="Times New Roman"/>
          <w:sz w:val="24"/>
          <w:szCs w:val="24"/>
        </w:rPr>
        <w:t xml:space="preserve">16.1.1. </w:t>
      </w:r>
      <w:r w:rsidR="00E77A33" w:rsidRPr="00BC34BC">
        <w:rPr>
          <w:rFonts w:ascii="Times New Roman" w:hAnsi="Times New Roman"/>
          <w:sz w:val="24"/>
          <w:szCs w:val="24"/>
        </w:rPr>
        <w:t>Личный прием Заявителя в Учреждение осуществляется в часы приема Учр</w:t>
      </w:r>
      <w:r w:rsidR="00E77A33" w:rsidRPr="00BC34BC">
        <w:rPr>
          <w:rFonts w:ascii="Times New Roman" w:hAnsi="Times New Roman"/>
          <w:sz w:val="24"/>
          <w:szCs w:val="24"/>
        </w:rPr>
        <w:t>е</w:t>
      </w:r>
      <w:r w:rsidR="00E77A33" w:rsidRPr="00BC34BC">
        <w:rPr>
          <w:rFonts w:ascii="Times New Roman" w:hAnsi="Times New Roman"/>
          <w:sz w:val="24"/>
          <w:szCs w:val="24"/>
        </w:rPr>
        <w:t>ждени</w:t>
      </w:r>
      <w:r w:rsidR="004A076D">
        <w:rPr>
          <w:rFonts w:ascii="Times New Roman" w:hAnsi="Times New Roman"/>
          <w:sz w:val="24"/>
          <w:szCs w:val="24"/>
        </w:rPr>
        <w:t>я</w:t>
      </w:r>
      <w:r w:rsidR="00E77A33" w:rsidRPr="00BC34BC">
        <w:rPr>
          <w:rFonts w:ascii="Times New Roman" w:hAnsi="Times New Roman"/>
          <w:sz w:val="24"/>
          <w:szCs w:val="24"/>
        </w:rPr>
        <w:t xml:space="preserve">, указанные </w:t>
      </w:r>
      <w:r w:rsidR="004E2E82" w:rsidRPr="00BC34BC">
        <w:rPr>
          <w:rFonts w:ascii="Times New Roman" w:hAnsi="Times New Roman"/>
          <w:sz w:val="24"/>
          <w:szCs w:val="24"/>
        </w:rPr>
        <w:t>в приложении</w:t>
      </w:r>
      <w:r w:rsidR="00E77A33" w:rsidRPr="00BC34BC">
        <w:rPr>
          <w:rFonts w:ascii="Times New Roman" w:hAnsi="Times New Roman"/>
          <w:sz w:val="24"/>
          <w:szCs w:val="24"/>
        </w:rPr>
        <w:t xml:space="preserve"> 2 к настоящему Административному регламенту.</w:t>
      </w:r>
    </w:p>
    <w:p w:rsidR="00F74FC1" w:rsidRPr="00BC34BC" w:rsidRDefault="009C5602" w:rsidP="004A076D">
      <w:pPr>
        <w:widowControl w:val="0"/>
        <w:numPr>
          <w:ilvl w:val="2"/>
          <w:numId w:val="0"/>
        </w:num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C34BC">
        <w:rPr>
          <w:rFonts w:ascii="Times New Roman" w:hAnsi="Times New Roman"/>
          <w:sz w:val="24"/>
          <w:szCs w:val="24"/>
        </w:rPr>
        <w:t>16.1.2</w:t>
      </w:r>
      <w:r w:rsidR="00E77A33" w:rsidRPr="00BC34BC">
        <w:rPr>
          <w:rFonts w:ascii="Times New Roman" w:hAnsi="Times New Roman"/>
          <w:sz w:val="24"/>
          <w:szCs w:val="24"/>
        </w:rPr>
        <w:t xml:space="preserve">. </w:t>
      </w:r>
      <w:r w:rsidR="00F74FC1" w:rsidRPr="00BC34BC">
        <w:rPr>
          <w:rFonts w:ascii="Times New Roman" w:hAnsi="Times New Roman"/>
          <w:sz w:val="24"/>
          <w:szCs w:val="24"/>
        </w:rPr>
        <w:t xml:space="preserve">Для получения </w:t>
      </w:r>
      <w:r w:rsidR="002C0A92" w:rsidRPr="00BC34BC">
        <w:rPr>
          <w:rFonts w:ascii="Times New Roman" w:hAnsi="Times New Roman"/>
          <w:sz w:val="24"/>
          <w:szCs w:val="24"/>
        </w:rPr>
        <w:t>У</w:t>
      </w:r>
      <w:r w:rsidR="00F74FC1" w:rsidRPr="00BC34BC">
        <w:rPr>
          <w:rFonts w:ascii="Times New Roman" w:hAnsi="Times New Roman"/>
          <w:sz w:val="24"/>
          <w:szCs w:val="24"/>
        </w:rPr>
        <w:t xml:space="preserve">слуги Заявитель представляет в </w:t>
      </w:r>
      <w:r w:rsidR="002C0A92" w:rsidRPr="00BC34BC">
        <w:rPr>
          <w:rFonts w:ascii="Times New Roman" w:hAnsi="Times New Roman"/>
          <w:sz w:val="24"/>
          <w:szCs w:val="24"/>
        </w:rPr>
        <w:t xml:space="preserve">Учреждение </w:t>
      </w:r>
      <w:r w:rsidR="00F74FC1" w:rsidRPr="00BC34BC">
        <w:rPr>
          <w:rFonts w:ascii="Times New Roman" w:hAnsi="Times New Roman"/>
          <w:sz w:val="24"/>
          <w:szCs w:val="24"/>
        </w:rPr>
        <w:t>необходимые д</w:t>
      </w:r>
      <w:r w:rsidR="00F74FC1" w:rsidRPr="00BC34BC">
        <w:rPr>
          <w:rFonts w:ascii="Times New Roman" w:hAnsi="Times New Roman"/>
          <w:sz w:val="24"/>
          <w:szCs w:val="24"/>
        </w:rPr>
        <w:t>о</w:t>
      </w:r>
      <w:r w:rsidR="00F74FC1" w:rsidRPr="00BC34BC">
        <w:rPr>
          <w:rFonts w:ascii="Times New Roman" w:hAnsi="Times New Roman"/>
          <w:sz w:val="24"/>
          <w:szCs w:val="24"/>
        </w:rPr>
        <w:t>кументы, указанные в пункте 10 настоящего Административным регламента.</w:t>
      </w:r>
    </w:p>
    <w:p w:rsidR="00F74FC1" w:rsidRPr="00BC34BC" w:rsidRDefault="002C0A92" w:rsidP="004A076D">
      <w:pPr>
        <w:pStyle w:val="aff1"/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C34BC">
        <w:rPr>
          <w:rFonts w:ascii="Times New Roman" w:hAnsi="Times New Roman"/>
          <w:sz w:val="24"/>
          <w:szCs w:val="24"/>
        </w:rPr>
        <w:t>16.1.</w:t>
      </w:r>
      <w:r w:rsidR="004332F3" w:rsidRPr="00BC34BC">
        <w:rPr>
          <w:rFonts w:ascii="Times New Roman" w:hAnsi="Times New Roman"/>
          <w:sz w:val="24"/>
          <w:szCs w:val="24"/>
        </w:rPr>
        <w:t>3</w:t>
      </w:r>
      <w:r w:rsidRPr="00BC34BC">
        <w:rPr>
          <w:rFonts w:ascii="Times New Roman" w:hAnsi="Times New Roman"/>
          <w:sz w:val="24"/>
          <w:szCs w:val="24"/>
        </w:rPr>
        <w:t xml:space="preserve">. </w:t>
      </w:r>
      <w:r w:rsidR="00F74FC1" w:rsidRPr="00BC34BC">
        <w:rPr>
          <w:rFonts w:ascii="Times New Roman" w:hAnsi="Times New Roman"/>
          <w:sz w:val="24"/>
          <w:szCs w:val="24"/>
        </w:rPr>
        <w:t>В случае наличия оснований, предусмотренных пунктом 12 настоящего Адм</w:t>
      </w:r>
      <w:r w:rsidR="00F74FC1" w:rsidRPr="00BC34BC">
        <w:rPr>
          <w:rFonts w:ascii="Times New Roman" w:hAnsi="Times New Roman"/>
          <w:sz w:val="24"/>
          <w:szCs w:val="24"/>
        </w:rPr>
        <w:t>и</w:t>
      </w:r>
      <w:r w:rsidR="00F74FC1" w:rsidRPr="00BC34BC">
        <w:rPr>
          <w:rFonts w:ascii="Times New Roman" w:hAnsi="Times New Roman"/>
          <w:sz w:val="24"/>
          <w:szCs w:val="24"/>
        </w:rPr>
        <w:t xml:space="preserve">нистративного регламента, специалистом </w:t>
      </w:r>
      <w:r w:rsidR="00DB7FC3" w:rsidRPr="00BC34BC">
        <w:rPr>
          <w:rFonts w:ascii="Times New Roman" w:hAnsi="Times New Roman"/>
          <w:sz w:val="24"/>
          <w:szCs w:val="24"/>
        </w:rPr>
        <w:t xml:space="preserve">Учреждения </w:t>
      </w:r>
      <w:r w:rsidR="00F74FC1" w:rsidRPr="00BC34BC">
        <w:rPr>
          <w:rFonts w:ascii="Times New Roman" w:hAnsi="Times New Roman"/>
          <w:sz w:val="24"/>
          <w:szCs w:val="24"/>
        </w:rPr>
        <w:t>Заявителю выдается решение об отк</w:t>
      </w:r>
      <w:r w:rsidR="00F74FC1" w:rsidRPr="00BC34BC">
        <w:rPr>
          <w:rFonts w:ascii="Times New Roman" w:hAnsi="Times New Roman"/>
          <w:sz w:val="24"/>
          <w:szCs w:val="24"/>
        </w:rPr>
        <w:t>а</w:t>
      </w:r>
      <w:r w:rsidR="00F74FC1" w:rsidRPr="00BC34BC">
        <w:rPr>
          <w:rFonts w:ascii="Times New Roman" w:hAnsi="Times New Roman"/>
          <w:sz w:val="24"/>
          <w:szCs w:val="24"/>
        </w:rPr>
        <w:t>зе в приеме документов с указанием причин отказа в срок не позднее 30 минут с момента п</w:t>
      </w:r>
      <w:r w:rsidR="00F74FC1" w:rsidRPr="00BC34BC">
        <w:rPr>
          <w:rFonts w:ascii="Times New Roman" w:hAnsi="Times New Roman"/>
          <w:sz w:val="24"/>
          <w:szCs w:val="24"/>
        </w:rPr>
        <w:t>о</w:t>
      </w:r>
      <w:r w:rsidR="00F74FC1" w:rsidRPr="00BC34BC">
        <w:rPr>
          <w:rFonts w:ascii="Times New Roman" w:hAnsi="Times New Roman"/>
          <w:sz w:val="24"/>
          <w:szCs w:val="24"/>
        </w:rPr>
        <w:t>лучения от Заявителя документов.</w:t>
      </w:r>
      <w:r w:rsidR="00F74FC1" w:rsidRPr="00BC34BC">
        <w:rPr>
          <w:rFonts w:ascii="Times New Roman" w:hAnsi="Times New Roman"/>
          <w:sz w:val="24"/>
          <w:szCs w:val="24"/>
        </w:rPr>
        <w:tab/>
      </w:r>
    </w:p>
    <w:p w:rsidR="00F74FC1" w:rsidRPr="00BC34BC" w:rsidRDefault="002C0A92" w:rsidP="004A076D">
      <w:pPr>
        <w:pStyle w:val="aff1"/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C34BC">
        <w:rPr>
          <w:rFonts w:ascii="Times New Roman" w:hAnsi="Times New Roman"/>
          <w:sz w:val="24"/>
          <w:szCs w:val="24"/>
        </w:rPr>
        <w:t>16.1.</w:t>
      </w:r>
      <w:r w:rsidR="004332F3" w:rsidRPr="00BC34BC">
        <w:rPr>
          <w:rFonts w:ascii="Times New Roman" w:hAnsi="Times New Roman"/>
          <w:sz w:val="24"/>
          <w:szCs w:val="24"/>
        </w:rPr>
        <w:t>4</w:t>
      </w:r>
      <w:r w:rsidRPr="00BC34BC">
        <w:rPr>
          <w:rFonts w:ascii="Times New Roman" w:hAnsi="Times New Roman"/>
          <w:sz w:val="24"/>
          <w:szCs w:val="24"/>
        </w:rPr>
        <w:t xml:space="preserve">. </w:t>
      </w:r>
      <w:r w:rsidR="00F74FC1" w:rsidRPr="00BC34BC">
        <w:rPr>
          <w:rFonts w:ascii="Times New Roman" w:hAnsi="Times New Roman"/>
          <w:sz w:val="24"/>
          <w:szCs w:val="24"/>
        </w:rPr>
        <w:t xml:space="preserve">В случае отсутствия основания для отказа в приеме документов специалист </w:t>
      </w:r>
      <w:r w:rsidR="00DB7FC3" w:rsidRPr="00BC34BC">
        <w:rPr>
          <w:rFonts w:ascii="Times New Roman" w:hAnsi="Times New Roman"/>
          <w:sz w:val="24"/>
          <w:szCs w:val="24"/>
        </w:rPr>
        <w:t xml:space="preserve">Учреждения </w:t>
      </w:r>
      <w:r w:rsidR="00F74FC1" w:rsidRPr="00BC34BC">
        <w:rPr>
          <w:rFonts w:ascii="Times New Roman" w:hAnsi="Times New Roman"/>
          <w:sz w:val="24"/>
          <w:szCs w:val="24"/>
        </w:rPr>
        <w:t>принимает представленные Заявителем документы</w:t>
      </w:r>
      <w:r w:rsidR="0008352B" w:rsidRPr="00BC34BC">
        <w:rPr>
          <w:rFonts w:ascii="Times New Roman" w:hAnsi="Times New Roman"/>
          <w:sz w:val="24"/>
          <w:szCs w:val="24"/>
        </w:rPr>
        <w:t>,</w:t>
      </w:r>
      <w:r w:rsidR="009C5602" w:rsidRPr="00BC34BC">
        <w:rPr>
          <w:rFonts w:ascii="Times New Roman" w:hAnsi="Times New Roman"/>
          <w:sz w:val="24"/>
          <w:szCs w:val="24"/>
        </w:rPr>
        <w:t xml:space="preserve"> на основании которых</w:t>
      </w:r>
      <w:r w:rsidR="00F74FC1" w:rsidRPr="00BC34BC">
        <w:rPr>
          <w:rFonts w:ascii="Times New Roman" w:hAnsi="Times New Roman"/>
          <w:sz w:val="24"/>
          <w:szCs w:val="24"/>
        </w:rPr>
        <w:t xml:space="preserve"> з</w:t>
      </w:r>
      <w:r w:rsidR="00F74FC1" w:rsidRPr="00BC34BC">
        <w:rPr>
          <w:rFonts w:ascii="Times New Roman" w:hAnsi="Times New Roman"/>
          <w:sz w:val="24"/>
          <w:szCs w:val="24"/>
        </w:rPr>
        <w:t>а</w:t>
      </w:r>
      <w:r w:rsidR="00F74FC1" w:rsidRPr="00BC34BC">
        <w:rPr>
          <w:rFonts w:ascii="Times New Roman" w:hAnsi="Times New Roman"/>
          <w:sz w:val="24"/>
          <w:szCs w:val="24"/>
        </w:rPr>
        <w:t xml:space="preserve">полняет заявление. </w:t>
      </w:r>
    </w:p>
    <w:p w:rsidR="00F74FC1" w:rsidRPr="00BC34BC" w:rsidRDefault="002C0A92" w:rsidP="004A076D">
      <w:pPr>
        <w:pStyle w:val="aff1"/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C34BC">
        <w:rPr>
          <w:rFonts w:ascii="Times New Roman" w:hAnsi="Times New Roman"/>
          <w:sz w:val="24"/>
          <w:szCs w:val="24"/>
        </w:rPr>
        <w:t>16.1.</w:t>
      </w:r>
      <w:r w:rsidR="004332F3" w:rsidRPr="00BC34BC">
        <w:rPr>
          <w:rFonts w:ascii="Times New Roman" w:hAnsi="Times New Roman"/>
          <w:sz w:val="24"/>
          <w:szCs w:val="24"/>
        </w:rPr>
        <w:t>5</w:t>
      </w:r>
      <w:r w:rsidRPr="00BC34BC">
        <w:rPr>
          <w:rFonts w:ascii="Times New Roman" w:hAnsi="Times New Roman"/>
          <w:sz w:val="24"/>
          <w:szCs w:val="24"/>
        </w:rPr>
        <w:t xml:space="preserve">. </w:t>
      </w:r>
      <w:r w:rsidR="00F74FC1" w:rsidRPr="00BC34BC">
        <w:rPr>
          <w:rFonts w:ascii="Times New Roman" w:hAnsi="Times New Roman"/>
          <w:sz w:val="24"/>
          <w:szCs w:val="24"/>
        </w:rPr>
        <w:t xml:space="preserve">Специалист </w:t>
      </w:r>
      <w:r w:rsidR="00323287" w:rsidRPr="00BC34BC">
        <w:rPr>
          <w:rFonts w:ascii="Times New Roman" w:hAnsi="Times New Roman"/>
          <w:sz w:val="24"/>
          <w:szCs w:val="24"/>
        </w:rPr>
        <w:t xml:space="preserve">Учреждения </w:t>
      </w:r>
      <w:r w:rsidR="00F74FC1" w:rsidRPr="00BC34BC">
        <w:rPr>
          <w:rFonts w:ascii="Times New Roman" w:hAnsi="Times New Roman"/>
          <w:sz w:val="24"/>
          <w:szCs w:val="24"/>
        </w:rPr>
        <w:t>сканирует представленные Заявителем оригиналы д</w:t>
      </w:r>
      <w:r w:rsidR="00F74FC1" w:rsidRPr="00BC34BC">
        <w:rPr>
          <w:rFonts w:ascii="Times New Roman" w:hAnsi="Times New Roman"/>
          <w:sz w:val="24"/>
          <w:szCs w:val="24"/>
        </w:rPr>
        <w:t>о</w:t>
      </w:r>
      <w:r w:rsidR="00F74FC1" w:rsidRPr="00BC34BC">
        <w:rPr>
          <w:rFonts w:ascii="Times New Roman" w:hAnsi="Times New Roman"/>
          <w:sz w:val="24"/>
          <w:szCs w:val="24"/>
        </w:rPr>
        <w:t xml:space="preserve">кументов, формирует электронное дело в </w:t>
      </w:r>
      <w:r w:rsidR="00DB7FC3" w:rsidRPr="00BC34BC">
        <w:rPr>
          <w:rFonts w:ascii="Times New Roman" w:hAnsi="Times New Roman"/>
          <w:sz w:val="24"/>
          <w:szCs w:val="24"/>
        </w:rPr>
        <w:t>ЕИСДОП</w:t>
      </w:r>
      <w:r w:rsidR="00F74FC1" w:rsidRPr="00BC34BC">
        <w:rPr>
          <w:rFonts w:ascii="Times New Roman" w:hAnsi="Times New Roman"/>
          <w:sz w:val="24"/>
          <w:szCs w:val="24"/>
        </w:rPr>
        <w:t>.</w:t>
      </w:r>
    </w:p>
    <w:p w:rsidR="00F74FC1" w:rsidRPr="00BC34BC" w:rsidRDefault="002C0A92" w:rsidP="004A076D">
      <w:pPr>
        <w:pStyle w:val="aff1"/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C34BC">
        <w:rPr>
          <w:rFonts w:ascii="Times New Roman" w:hAnsi="Times New Roman"/>
          <w:sz w:val="24"/>
          <w:szCs w:val="24"/>
        </w:rPr>
        <w:t>16.1.</w:t>
      </w:r>
      <w:r w:rsidR="004332F3" w:rsidRPr="00BC34BC">
        <w:rPr>
          <w:rFonts w:ascii="Times New Roman" w:hAnsi="Times New Roman"/>
          <w:sz w:val="24"/>
          <w:szCs w:val="24"/>
        </w:rPr>
        <w:t>6</w:t>
      </w:r>
      <w:r w:rsidRPr="00BC34BC">
        <w:rPr>
          <w:rFonts w:ascii="Times New Roman" w:hAnsi="Times New Roman"/>
          <w:sz w:val="24"/>
          <w:szCs w:val="24"/>
        </w:rPr>
        <w:t xml:space="preserve">. </w:t>
      </w:r>
      <w:r w:rsidR="00F74FC1" w:rsidRPr="00BC34BC">
        <w:rPr>
          <w:rFonts w:ascii="Times New Roman" w:hAnsi="Times New Roman"/>
          <w:sz w:val="24"/>
          <w:szCs w:val="24"/>
        </w:rPr>
        <w:t xml:space="preserve">Специалист </w:t>
      </w:r>
      <w:r w:rsidR="00DB7FC3" w:rsidRPr="00BC34BC">
        <w:rPr>
          <w:rFonts w:ascii="Times New Roman" w:hAnsi="Times New Roman"/>
          <w:sz w:val="24"/>
          <w:szCs w:val="24"/>
        </w:rPr>
        <w:t>Учреждени</w:t>
      </w:r>
      <w:r w:rsidR="00FA23D5" w:rsidRPr="00BC34BC">
        <w:rPr>
          <w:rFonts w:ascii="Times New Roman" w:hAnsi="Times New Roman"/>
          <w:sz w:val="24"/>
          <w:szCs w:val="24"/>
        </w:rPr>
        <w:t>я</w:t>
      </w:r>
      <w:r w:rsidR="00F74FC1" w:rsidRPr="00BC34BC">
        <w:rPr>
          <w:rFonts w:ascii="Times New Roman" w:hAnsi="Times New Roman"/>
          <w:sz w:val="24"/>
          <w:szCs w:val="24"/>
        </w:rPr>
        <w:t xml:space="preserve">выдает Заявителю выписку о получении Заявления, документов с указанием их перечня и количества листов, входящего номера, даты получения и даты готовности результата предоставления </w:t>
      </w:r>
      <w:r w:rsidR="00C75305" w:rsidRPr="00BC34BC">
        <w:rPr>
          <w:rFonts w:ascii="Times New Roman" w:hAnsi="Times New Roman"/>
          <w:sz w:val="24"/>
          <w:szCs w:val="24"/>
        </w:rPr>
        <w:t>У</w:t>
      </w:r>
      <w:r w:rsidR="00F74FC1" w:rsidRPr="00BC34BC">
        <w:rPr>
          <w:rFonts w:ascii="Times New Roman" w:hAnsi="Times New Roman"/>
          <w:sz w:val="24"/>
          <w:szCs w:val="24"/>
        </w:rPr>
        <w:t>слуги</w:t>
      </w:r>
      <w:r w:rsidR="00323287" w:rsidRPr="00BC34BC">
        <w:rPr>
          <w:rFonts w:ascii="Times New Roman" w:hAnsi="Times New Roman"/>
          <w:sz w:val="24"/>
          <w:szCs w:val="24"/>
        </w:rPr>
        <w:t xml:space="preserve"> по форме, указанной в </w:t>
      </w:r>
      <w:r w:rsidR="00A955B9">
        <w:rPr>
          <w:rFonts w:ascii="Times New Roman" w:hAnsi="Times New Roman"/>
          <w:sz w:val="24"/>
          <w:szCs w:val="24"/>
        </w:rPr>
        <w:t xml:space="preserve">приложении </w:t>
      </w:r>
      <w:r w:rsidR="00F74FC1" w:rsidRPr="00BC34BC">
        <w:rPr>
          <w:rFonts w:ascii="Times New Roman" w:hAnsi="Times New Roman"/>
          <w:sz w:val="24"/>
          <w:szCs w:val="24"/>
        </w:rPr>
        <w:t xml:space="preserve"> 1</w:t>
      </w:r>
      <w:r w:rsidR="00FD6876" w:rsidRPr="00BC34BC">
        <w:rPr>
          <w:rFonts w:ascii="Times New Roman" w:hAnsi="Times New Roman"/>
          <w:sz w:val="24"/>
          <w:szCs w:val="24"/>
        </w:rPr>
        <w:t>2</w:t>
      </w:r>
      <w:r w:rsidR="00C75305" w:rsidRPr="00BC34BC">
        <w:rPr>
          <w:rFonts w:ascii="Times New Roman" w:hAnsi="Times New Roman"/>
          <w:sz w:val="24"/>
          <w:szCs w:val="24"/>
        </w:rPr>
        <w:t>.</w:t>
      </w:r>
    </w:p>
    <w:p w:rsidR="00F74FC1" w:rsidRPr="00BC34BC" w:rsidRDefault="002C0A92" w:rsidP="004A076D">
      <w:pPr>
        <w:pStyle w:val="aff1"/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C34BC">
        <w:rPr>
          <w:rFonts w:ascii="Times New Roman" w:hAnsi="Times New Roman"/>
          <w:sz w:val="24"/>
          <w:szCs w:val="24"/>
        </w:rPr>
        <w:t xml:space="preserve">16.2. </w:t>
      </w:r>
      <w:r w:rsidR="00F74FC1" w:rsidRPr="00BC34BC">
        <w:rPr>
          <w:rFonts w:ascii="Times New Roman" w:hAnsi="Times New Roman"/>
          <w:sz w:val="24"/>
          <w:szCs w:val="24"/>
        </w:rPr>
        <w:t>Обращение Заявителя посредством РПГУ.</w:t>
      </w:r>
    </w:p>
    <w:p w:rsidR="00F74FC1" w:rsidRPr="00BC34BC" w:rsidRDefault="002C0A92" w:rsidP="004A076D">
      <w:pPr>
        <w:pStyle w:val="aff1"/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C34BC">
        <w:rPr>
          <w:rFonts w:ascii="Times New Roman" w:hAnsi="Times New Roman"/>
          <w:sz w:val="24"/>
          <w:szCs w:val="24"/>
        </w:rPr>
        <w:t xml:space="preserve">16.2.1. </w:t>
      </w:r>
      <w:r w:rsidR="00F74FC1" w:rsidRPr="00BC34BC">
        <w:rPr>
          <w:rFonts w:ascii="Times New Roman" w:hAnsi="Times New Roman"/>
          <w:sz w:val="24"/>
          <w:szCs w:val="24"/>
        </w:rPr>
        <w:t xml:space="preserve">Для получения </w:t>
      </w:r>
      <w:r w:rsidR="00DB7FC3" w:rsidRPr="00BC34BC">
        <w:rPr>
          <w:rFonts w:ascii="Times New Roman" w:hAnsi="Times New Roman"/>
          <w:sz w:val="24"/>
          <w:szCs w:val="24"/>
        </w:rPr>
        <w:t>У</w:t>
      </w:r>
      <w:r w:rsidR="00F74FC1" w:rsidRPr="00BC34BC">
        <w:rPr>
          <w:rFonts w:ascii="Times New Roman" w:hAnsi="Times New Roman"/>
          <w:sz w:val="24"/>
          <w:szCs w:val="24"/>
        </w:rPr>
        <w:t xml:space="preserve">слуги Заявитель авторизуется в </w:t>
      </w:r>
      <w:r w:rsidR="00DB7FC3" w:rsidRPr="00BC34BC">
        <w:rPr>
          <w:rFonts w:ascii="Times New Roman" w:hAnsi="Times New Roman"/>
          <w:sz w:val="24"/>
          <w:szCs w:val="24"/>
        </w:rPr>
        <w:t>ЕИСДОП</w:t>
      </w:r>
      <w:r w:rsidR="00F74FC1" w:rsidRPr="00BC34BC">
        <w:rPr>
          <w:rFonts w:ascii="Times New Roman" w:hAnsi="Times New Roman"/>
          <w:sz w:val="24"/>
          <w:szCs w:val="24"/>
        </w:rPr>
        <w:t>, затем заполняет З</w:t>
      </w:r>
      <w:r w:rsidR="00F74FC1" w:rsidRPr="00BC34BC">
        <w:rPr>
          <w:rFonts w:ascii="Times New Roman" w:hAnsi="Times New Roman"/>
          <w:sz w:val="24"/>
          <w:szCs w:val="24"/>
        </w:rPr>
        <w:t>а</w:t>
      </w:r>
      <w:r w:rsidR="00F74FC1" w:rsidRPr="00BC34BC">
        <w:rPr>
          <w:rFonts w:ascii="Times New Roman" w:hAnsi="Times New Roman"/>
          <w:sz w:val="24"/>
          <w:szCs w:val="24"/>
        </w:rPr>
        <w:t xml:space="preserve">явление с использованием электронной формы заявления. Заполненное Заявление отправляет вместе с прикрепленными электронными образами документов, указанных в пункте 10 настоящего Административного регламента. При авторизации в </w:t>
      </w:r>
      <w:r w:rsidR="00F20565" w:rsidRPr="00BC34BC">
        <w:rPr>
          <w:rFonts w:ascii="Times New Roman" w:hAnsi="Times New Roman"/>
          <w:sz w:val="24"/>
          <w:szCs w:val="24"/>
        </w:rPr>
        <w:t xml:space="preserve">ЕИСДОП </w:t>
      </w:r>
      <w:r w:rsidR="00F74FC1" w:rsidRPr="00BC34BC">
        <w:rPr>
          <w:rFonts w:ascii="Times New Roman" w:hAnsi="Times New Roman"/>
          <w:sz w:val="24"/>
          <w:szCs w:val="24"/>
        </w:rPr>
        <w:t>Заявление счит</w:t>
      </w:r>
      <w:r w:rsidR="00F74FC1" w:rsidRPr="00BC34BC">
        <w:rPr>
          <w:rFonts w:ascii="Times New Roman" w:hAnsi="Times New Roman"/>
          <w:sz w:val="24"/>
          <w:szCs w:val="24"/>
        </w:rPr>
        <w:t>а</w:t>
      </w:r>
      <w:r w:rsidR="00F74FC1" w:rsidRPr="00BC34BC">
        <w:rPr>
          <w:rFonts w:ascii="Times New Roman" w:hAnsi="Times New Roman"/>
          <w:sz w:val="24"/>
          <w:szCs w:val="24"/>
        </w:rPr>
        <w:t xml:space="preserve">ется подписанным простой электронной подписью Заявителя. </w:t>
      </w:r>
    </w:p>
    <w:p w:rsidR="00F74FC1" w:rsidRPr="00BC34BC" w:rsidRDefault="002C427C" w:rsidP="004A076D">
      <w:pPr>
        <w:pStyle w:val="aff1"/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C34BC">
        <w:rPr>
          <w:rFonts w:ascii="Times New Roman" w:hAnsi="Times New Roman"/>
          <w:sz w:val="24"/>
          <w:szCs w:val="24"/>
        </w:rPr>
        <w:t xml:space="preserve">16.2.2. </w:t>
      </w:r>
      <w:r w:rsidR="00F74FC1" w:rsidRPr="00BC34BC">
        <w:rPr>
          <w:rFonts w:ascii="Times New Roman" w:hAnsi="Times New Roman"/>
          <w:sz w:val="24"/>
          <w:szCs w:val="24"/>
        </w:rPr>
        <w:t>Отправленное Заявление и документы поступают в ЕИСДОП</w:t>
      </w:r>
      <w:r w:rsidR="00437DDF" w:rsidRPr="00BC34BC">
        <w:rPr>
          <w:rFonts w:ascii="Times New Roman" w:hAnsi="Times New Roman"/>
          <w:sz w:val="24"/>
          <w:szCs w:val="24"/>
        </w:rPr>
        <w:t>.</w:t>
      </w:r>
    </w:p>
    <w:p w:rsidR="009C5602" w:rsidRDefault="00A37E09" w:rsidP="004A076D">
      <w:pPr>
        <w:pStyle w:val="aff1"/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C34BC">
        <w:rPr>
          <w:rFonts w:ascii="Times New Roman" w:hAnsi="Times New Roman"/>
          <w:sz w:val="24"/>
          <w:szCs w:val="24"/>
        </w:rPr>
        <w:t>16.3</w:t>
      </w:r>
      <w:r w:rsidR="009C5602" w:rsidRPr="00BC34BC">
        <w:rPr>
          <w:rFonts w:ascii="Times New Roman" w:hAnsi="Times New Roman"/>
          <w:sz w:val="24"/>
          <w:szCs w:val="24"/>
        </w:rPr>
        <w:t>.</w:t>
      </w:r>
      <w:r w:rsidR="009C5602" w:rsidRPr="00BC34BC">
        <w:rPr>
          <w:rFonts w:ascii="Times New Roman" w:hAnsi="Times New Roman"/>
          <w:sz w:val="24"/>
          <w:szCs w:val="24"/>
        </w:rPr>
        <w:tab/>
      </w:r>
      <w:r w:rsidR="007F3B9F" w:rsidRPr="00BC34BC">
        <w:rPr>
          <w:rFonts w:ascii="Times New Roman" w:hAnsi="Times New Roman"/>
          <w:sz w:val="24"/>
          <w:szCs w:val="24"/>
        </w:rPr>
        <w:t>В МФЦ Заявителю обеспечивается бесплатный доступ к РПГУ для обеспеч</w:t>
      </w:r>
      <w:r w:rsidR="007F3B9F" w:rsidRPr="00BC34BC">
        <w:rPr>
          <w:rFonts w:ascii="Times New Roman" w:hAnsi="Times New Roman"/>
          <w:sz w:val="24"/>
          <w:szCs w:val="24"/>
        </w:rPr>
        <w:t>е</w:t>
      </w:r>
      <w:r w:rsidR="007F3B9F" w:rsidRPr="00BC34BC">
        <w:rPr>
          <w:rFonts w:ascii="Times New Roman" w:hAnsi="Times New Roman"/>
          <w:sz w:val="24"/>
          <w:szCs w:val="24"/>
        </w:rPr>
        <w:t>ния возможности подачи документов в электронном виде, предусмотренном в пункте 16.2. настоящего Административного регламента.</w:t>
      </w:r>
    </w:p>
    <w:p w:rsidR="00385DBC" w:rsidRPr="00BC34BC" w:rsidRDefault="00385DBC" w:rsidP="004A076D">
      <w:pPr>
        <w:pStyle w:val="aff1"/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931A6" w:rsidRPr="00BC34BC" w:rsidRDefault="00E77A33" w:rsidP="004A076D">
      <w:pPr>
        <w:pStyle w:val="20"/>
        <w:keepNext w:val="0"/>
        <w:widowControl w:val="0"/>
        <w:spacing w:before="0" w:after="0"/>
        <w:ind w:firstLine="709"/>
        <w:jc w:val="center"/>
        <w:rPr>
          <w:rFonts w:ascii="Times New Roman" w:hAnsi="Times New Roman"/>
          <w:i w:val="0"/>
          <w:sz w:val="24"/>
          <w:szCs w:val="24"/>
        </w:rPr>
      </w:pPr>
      <w:bookmarkStart w:id="99" w:name="_Toc445806181"/>
      <w:bookmarkStart w:id="100" w:name="_Toc444769882"/>
      <w:bookmarkStart w:id="101" w:name="_Toc445806182"/>
      <w:bookmarkStart w:id="102" w:name="_Toc439151288"/>
      <w:bookmarkStart w:id="103" w:name="_Toc439151366"/>
      <w:bookmarkStart w:id="104" w:name="_Toc439151443"/>
      <w:bookmarkStart w:id="105" w:name="_Toc439151952"/>
      <w:bookmarkStart w:id="106" w:name="_Toc439151290"/>
      <w:bookmarkStart w:id="107" w:name="_Toc439151368"/>
      <w:bookmarkStart w:id="108" w:name="_Toc439151445"/>
      <w:bookmarkStart w:id="109" w:name="_Toc439151954"/>
      <w:bookmarkStart w:id="110" w:name="_Toc439151291"/>
      <w:bookmarkStart w:id="111" w:name="_Toc439151369"/>
      <w:bookmarkStart w:id="112" w:name="_Toc439151446"/>
      <w:bookmarkStart w:id="113" w:name="_Toc439151955"/>
      <w:bookmarkStart w:id="114" w:name="_Toc439151292"/>
      <w:bookmarkStart w:id="115" w:name="_Toc439151370"/>
      <w:bookmarkStart w:id="116" w:name="_Toc439151447"/>
      <w:bookmarkStart w:id="117" w:name="_Toc439151956"/>
      <w:bookmarkStart w:id="118" w:name="_Toc439151293"/>
      <w:bookmarkStart w:id="119" w:name="_Toc439151371"/>
      <w:bookmarkStart w:id="120" w:name="_Toc439151448"/>
      <w:bookmarkStart w:id="121" w:name="_Toc439151957"/>
      <w:bookmarkStart w:id="122" w:name="_Toc439151294"/>
      <w:bookmarkStart w:id="123" w:name="_Toc439151372"/>
      <w:bookmarkStart w:id="124" w:name="_Toc439151449"/>
      <w:bookmarkStart w:id="125" w:name="_Toc439151958"/>
      <w:bookmarkStart w:id="126" w:name="_Toc439151295"/>
      <w:bookmarkStart w:id="127" w:name="_Toc439151373"/>
      <w:bookmarkStart w:id="128" w:name="_Toc439151450"/>
      <w:bookmarkStart w:id="129" w:name="_Toc439151959"/>
      <w:bookmarkStart w:id="130" w:name="_Toc439151299"/>
      <w:bookmarkStart w:id="131" w:name="_Toc439151377"/>
      <w:bookmarkStart w:id="132" w:name="_Toc439151454"/>
      <w:bookmarkStart w:id="133" w:name="_Toc439151963"/>
      <w:bookmarkStart w:id="134" w:name="_Toc438110036"/>
      <w:bookmarkStart w:id="135" w:name="_Toc438376241"/>
      <w:bookmarkStart w:id="136" w:name="_Toc447277423"/>
      <w:bookmarkStart w:id="137" w:name="_Toc487063766"/>
      <w:bookmarkStart w:id="138" w:name="_Toc437973295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r w:rsidRPr="00BC34BC">
        <w:rPr>
          <w:rFonts w:ascii="Times New Roman" w:hAnsi="Times New Roman"/>
          <w:i w:val="0"/>
          <w:sz w:val="24"/>
          <w:szCs w:val="24"/>
        </w:rPr>
        <w:t>17. С</w:t>
      </w:r>
      <w:r w:rsidR="00DF43FA" w:rsidRPr="00BC34BC">
        <w:rPr>
          <w:rFonts w:ascii="Times New Roman" w:hAnsi="Times New Roman"/>
          <w:i w:val="0"/>
          <w:sz w:val="24"/>
          <w:szCs w:val="24"/>
        </w:rPr>
        <w:t>пособы получения Заявителем результатов предоставления Услуги</w:t>
      </w:r>
      <w:bookmarkEnd w:id="134"/>
      <w:bookmarkEnd w:id="135"/>
      <w:bookmarkEnd w:id="136"/>
      <w:bookmarkEnd w:id="137"/>
      <w:r w:rsidR="004A076D">
        <w:rPr>
          <w:rFonts w:ascii="Times New Roman" w:hAnsi="Times New Roman"/>
          <w:i w:val="0"/>
          <w:sz w:val="24"/>
          <w:szCs w:val="24"/>
        </w:rPr>
        <w:br/>
      </w:r>
    </w:p>
    <w:p w:rsidR="00561404" w:rsidRPr="00BC34BC" w:rsidRDefault="00E77A33" w:rsidP="001465D1">
      <w:pPr>
        <w:pStyle w:val="a2"/>
        <w:widowControl w:val="0"/>
        <w:numPr>
          <w:ilvl w:val="0"/>
          <w:numId w:val="0"/>
        </w:numPr>
        <w:tabs>
          <w:tab w:val="clear" w:pos="992"/>
          <w:tab w:val="clear" w:pos="1134"/>
          <w:tab w:val="clear" w:pos="9781"/>
          <w:tab w:val="left" w:pos="0"/>
        </w:tabs>
        <w:ind w:left="142" w:firstLine="567"/>
      </w:pPr>
      <w:bookmarkStart w:id="139" w:name="_Toc441945439"/>
      <w:bookmarkStart w:id="140" w:name="_Toc438110037"/>
      <w:bookmarkStart w:id="141" w:name="_Toc438376242"/>
      <w:r w:rsidRPr="00BC34BC">
        <w:t xml:space="preserve">17.1. </w:t>
      </w:r>
      <w:r w:rsidR="00561404" w:rsidRPr="00BC34BC">
        <w:t>Заявитель уведомляется о ходе рассмотрения и готовности результата пред</w:t>
      </w:r>
      <w:r w:rsidR="00561404" w:rsidRPr="00BC34BC">
        <w:t>о</w:t>
      </w:r>
      <w:r w:rsidR="00561404" w:rsidRPr="00BC34BC">
        <w:t xml:space="preserve">ставления </w:t>
      </w:r>
      <w:r w:rsidR="000D0685" w:rsidRPr="00BC34BC">
        <w:t>У</w:t>
      </w:r>
      <w:r w:rsidR="00561404" w:rsidRPr="00BC34BC">
        <w:t>слуги следующими способами:</w:t>
      </w:r>
    </w:p>
    <w:p w:rsidR="00561404" w:rsidRPr="00BC34BC" w:rsidRDefault="00E77A33" w:rsidP="001465D1">
      <w:pPr>
        <w:pStyle w:val="a2"/>
        <w:widowControl w:val="0"/>
        <w:numPr>
          <w:ilvl w:val="0"/>
          <w:numId w:val="0"/>
        </w:numPr>
        <w:tabs>
          <w:tab w:val="left" w:pos="567"/>
        </w:tabs>
        <w:ind w:firstLine="709"/>
      </w:pPr>
      <w:r w:rsidRPr="00BC34BC">
        <w:t xml:space="preserve">17.1.1. </w:t>
      </w:r>
      <w:r w:rsidR="00561404" w:rsidRPr="00BC34BC">
        <w:t>Через личный кабинет на РПГУ;</w:t>
      </w:r>
    </w:p>
    <w:p w:rsidR="00561404" w:rsidRPr="00BC34BC" w:rsidRDefault="00E77A33" w:rsidP="001465D1">
      <w:pPr>
        <w:pStyle w:val="a2"/>
        <w:widowControl w:val="0"/>
        <w:numPr>
          <w:ilvl w:val="0"/>
          <w:numId w:val="0"/>
        </w:numPr>
        <w:tabs>
          <w:tab w:val="left" w:pos="851"/>
        </w:tabs>
        <w:ind w:firstLine="709"/>
      </w:pPr>
      <w:r w:rsidRPr="00BC34BC">
        <w:t xml:space="preserve">17.1.2. </w:t>
      </w:r>
      <w:r w:rsidR="00561404" w:rsidRPr="00BC34BC">
        <w:t>По электронной почте.</w:t>
      </w:r>
    </w:p>
    <w:p w:rsidR="00561404" w:rsidRPr="00BC34BC" w:rsidRDefault="00E77A33" w:rsidP="001465D1">
      <w:pPr>
        <w:pStyle w:val="a2"/>
        <w:widowControl w:val="0"/>
        <w:numPr>
          <w:ilvl w:val="0"/>
          <w:numId w:val="0"/>
        </w:numPr>
        <w:tabs>
          <w:tab w:val="left" w:pos="851"/>
        </w:tabs>
        <w:ind w:firstLine="709"/>
      </w:pPr>
      <w:r w:rsidRPr="00BC34BC">
        <w:t>17.1.3.</w:t>
      </w:r>
      <w:r w:rsidR="00561404" w:rsidRPr="00BC34BC">
        <w:t xml:space="preserve"> Заявитель может самостоятельно получить информацию о готовности резул</w:t>
      </w:r>
      <w:r w:rsidR="00561404" w:rsidRPr="00BC34BC">
        <w:t>ь</w:t>
      </w:r>
      <w:r w:rsidR="00561404" w:rsidRPr="00BC34BC">
        <w:t xml:space="preserve">тата предоставления </w:t>
      </w:r>
      <w:r w:rsidR="000D0685" w:rsidRPr="00BC34BC">
        <w:t>У</w:t>
      </w:r>
      <w:r w:rsidR="00561404" w:rsidRPr="00BC34BC">
        <w:t>слуги по телефону «горячей линии» 8-800-550-50-30, или посредством сервиса РПГУ «Узнать статус Заявления».</w:t>
      </w:r>
    </w:p>
    <w:p w:rsidR="005D0134" w:rsidRPr="00BC34BC" w:rsidRDefault="00DB7FC3" w:rsidP="001465D1">
      <w:pPr>
        <w:pStyle w:val="a2"/>
        <w:widowControl w:val="0"/>
        <w:numPr>
          <w:ilvl w:val="0"/>
          <w:numId w:val="0"/>
        </w:numPr>
        <w:tabs>
          <w:tab w:val="left" w:pos="851"/>
        </w:tabs>
        <w:ind w:firstLine="851"/>
      </w:pPr>
      <w:r w:rsidRPr="00BC34BC">
        <w:t>17.2</w:t>
      </w:r>
      <w:r w:rsidR="00F76F20" w:rsidRPr="00BC34BC">
        <w:t xml:space="preserve">. </w:t>
      </w:r>
      <w:r w:rsidR="005D0134" w:rsidRPr="00BC34BC">
        <w:t>Результат предоставления Услуги может быть получен следующими способ</w:t>
      </w:r>
      <w:r w:rsidR="005D0134" w:rsidRPr="00BC34BC">
        <w:t>а</w:t>
      </w:r>
      <w:r w:rsidR="005D0134" w:rsidRPr="00BC34BC">
        <w:t>ми:</w:t>
      </w:r>
    </w:p>
    <w:p w:rsidR="005D0134" w:rsidRPr="00BC34BC" w:rsidRDefault="00A539AD" w:rsidP="001465D1">
      <w:pPr>
        <w:pStyle w:val="a2"/>
        <w:widowControl w:val="0"/>
        <w:numPr>
          <w:ilvl w:val="0"/>
          <w:numId w:val="0"/>
        </w:numPr>
        <w:tabs>
          <w:tab w:val="left" w:pos="851"/>
        </w:tabs>
        <w:ind w:firstLine="851"/>
      </w:pPr>
      <w:r w:rsidRPr="00BC34BC">
        <w:t xml:space="preserve">17.2.1. </w:t>
      </w:r>
      <w:r w:rsidR="005D0134" w:rsidRPr="00BC34BC">
        <w:t xml:space="preserve">Через личный кабинет на РПГУ в виде уведомления о предоставлении Услуги </w:t>
      </w:r>
      <w:r w:rsidR="005D0134" w:rsidRPr="00BC34BC">
        <w:lastRenderedPageBreak/>
        <w:t>либо уведомления об отказе в предоставлении Услуги, при подаче заявления через Учрежд</w:t>
      </w:r>
      <w:r w:rsidR="005D0134" w:rsidRPr="00BC34BC">
        <w:t>е</w:t>
      </w:r>
      <w:r w:rsidR="005D0134" w:rsidRPr="00BC34BC">
        <w:t>ние либо через РПГУ при наличии регистрации на РПГУ посредством</w:t>
      </w:r>
      <w:r w:rsidR="00187E1C" w:rsidRPr="00BC34BC">
        <w:t xml:space="preserve"> ЕСИА</w:t>
      </w:r>
      <w:r w:rsidR="005D0134" w:rsidRPr="00BC34BC">
        <w:t xml:space="preserve">; </w:t>
      </w:r>
    </w:p>
    <w:p w:rsidR="005D0134" w:rsidRPr="00BC34BC" w:rsidRDefault="00A539AD" w:rsidP="001465D1">
      <w:pPr>
        <w:pStyle w:val="a2"/>
        <w:widowControl w:val="0"/>
        <w:numPr>
          <w:ilvl w:val="0"/>
          <w:numId w:val="0"/>
        </w:numPr>
        <w:tabs>
          <w:tab w:val="left" w:pos="851"/>
        </w:tabs>
        <w:ind w:firstLine="851"/>
      </w:pPr>
      <w:r w:rsidRPr="00BC34BC">
        <w:t>17.2.2.</w:t>
      </w:r>
      <w:r w:rsidR="00BD3092" w:rsidRPr="00BC34BC">
        <w:t xml:space="preserve"> </w:t>
      </w:r>
      <w:r w:rsidR="005D0134" w:rsidRPr="00BC34BC">
        <w:t>Через Учреждение в виде уведомления о предоставлении Услуги либо реш</w:t>
      </w:r>
      <w:r w:rsidR="005D0134" w:rsidRPr="00BC34BC">
        <w:t>е</w:t>
      </w:r>
      <w:r w:rsidR="005D0134" w:rsidRPr="00BC34BC">
        <w:t xml:space="preserve">ния об отказе в предоставлении Услуги при подаче заявления в Учреждение либо через РПГУ при наличии регистрации на РПГУ посредством ЕСИА. </w:t>
      </w:r>
    </w:p>
    <w:p w:rsidR="005D0134" w:rsidRPr="00BC34BC" w:rsidRDefault="00A539AD" w:rsidP="001465D1">
      <w:pPr>
        <w:pStyle w:val="a2"/>
        <w:widowControl w:val="0"/>
        <w:numPr>
          <w:ilvl w:val="0"/>
          <w:numId w:val="0"/>
        </w:numPr>
        <w:tabs>
          <w:tab w:val="left" w:pos="851"/>
        </w:tabs>
        <w:ind w:firstLine="851"/>
      </w:pPr>
      <w:r w:rsidRPr="00BC34BC">
        <w:t>17.3.</w:t>
      </w:r>
      <w:r w:rsidR="008452AB" w:rsidRPr="00BC34BC">
        <w:t xml:space="preserve"> </w:t>
      </w:r>
      <w:r w:rsidR="005D0134" w:rsidRPr="00BC34BC">
        <w:t>Результат предоставления Услуги выдается Заявителю в Учреждении в сроки, установленные для подготовки результата предоставления Услуги, указанные в пункте 8 настоящего Административного регламента, при предъявлении документа,</w:t>
      </w:r>
      <w:r w:rsidR="008452AB" w:rsidRPr="00BC34BC">
        <w:t xml:space="preserve"> </w:t>
      </w:r>
      <w:r w:rsidR="005D0134" w:rsidRPr="00BC34BC">
        <w:t>удостоверяющего личность Заявителя.  Результат предоставления Государственной услуги предоставляется З</w:t>
      </w:r>
      <w:r w:rsidR="005D0134" w:rsidRPr="00BC34BC">
        <w:t>а</w:t>
      </w:r>
      <w:r w:rsidR="005D0134" w:rsidRPr="00BC34BC">
        <w:t>явителю способом, у</w:t>
      </w:r>
      <w:r w:rsidR="008452AB" w:rsidRPr="00BC34BC">
        <w:t>казанным Заявителем в Заявлении.</w:t>
      </w:r>
      <w:r w:rsidR="005D0134" w:rsidRPr="00BC34BC">
        <w:t xml:space="preserve"> </w:t>
      </w:r>
    </w:p>
    <w:bookmarkEnd w:id="139"/>
    <w:p w:rsidR="004509E5" w:rsidRPr="00BC34BC" w:rsidRDefault="004509E5" w:rsidP="001465D1">
      <w:pPr>
        <w:pStyle w:val="114"/>
        <w:widowControl w:val="0"/>
        <w:tabs>
          <w:tab w:val="left" w:pos="993"/>
        </w:tabs>
        <w:spacing w:line="240" w:lineRule="auto"/>
        <w:ind w:left="709" w:firstLine="709"/>
        <w:rPr>
          <w:rStyle w:val="21"/>
          <w:rFonts w:ascii="Times New Roman" w:eastAsia="Calibri" w:hAnsi="Times New Roman"/>
          <w:color w:val="auto"/>
          <w:sz w:val="24"/>
          <w:szCs w:val="24"/>
        </w:rPr>
      </w:pPr>
    </w:p>
    <w:p w:rsidR="00540148" w:rsidRPr="00BC34BC" w:rsidRDefault="00DB7FC3" w:rsidP="00385DBC">
      <w:pPr>
        <w:pStyle w:val="20"/>
        <w:keepNext w:val="0"/>
        <w:widowControl w:val="0"/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  <w:bookmarkStart w:id="142" w:name="_Toc439151302"/>
      <w:bookmarkStart w:id="143" w:name="_Toc439151380"/>
      <w:bookmarkStart w:id="144" w:name="_Toc439151457"/>
      <w:bookmarkStart w:id="145" w:name="_Toc439151966"/>
      <w:bookmarkStart w:id="146" w:name="_Toc437973296"/>
      <w:bookmarkStart w:id="147" w:name="_Toc438110038"/>
      <w:bookmarkStart w:id="148" w:name="_Toc438376243"/>
      <w:bookmarkStart w:id="149" w:name="_Toc447277425"/>
      <w:bookmarkStart w:id="150" w:name="_Toc487063767"/>
      <w:bookmarkEnd w:id="138"/>
      <w:bookmarkEnd w:id="140"/>
      <w:bookmarkEnd w:id="141"/>
      <w:bookmarkEnd w:id="142"/>
      <w:bookmarkEnd w:id="143"/>
      <w:bookmarkEnd w:id="144"/>
      <w:bookmarkEnd w:id="145"/>
      <w:r w:rsidRPr="00BC34BC">
        <w:rPr>
          <w:rFonts w:ascii="Times New Roman" w:hAnsi="Times New Roman"/>
          <w:i w:val="0"/>
          <w:sz w:val="24"/>
          <w:szCs w:val="24"/>
        </w:rPr>
        <w:t xml:space="preserve">18. </w:t>
      </w:r>
      <w:r w:rsidR="00DF43FA" w:rsidRPr="00BC34BC">
        <w:rPr>
          <w:rFonts w:ascii="Times New Roman" w:hAnsi="Times New Roman"/>
          <w:i w:val="0"/>
          <w:sz w:val="24"/>
          <w:szCs w:val="24"/>
        </w:rPr>
        <w:t>Максимальный срок ожидания в очереди</w:t>
      </w:r>
      <w:bookmarkEnd w:id="146"/>
      <w:bookmarkEnd w:id="147"/>
      <w:bookmarkEnd w:id="148"/>
      <w:bookmarkEnd w:id="149"/>
      <w:bookmarkEnd w:id="150"/>
      <w:r w:rsidR="00A955B9">
        <w:rPr>
          <w:rFonts w:ascii="Times New Roman" w:hAnsi="Times New Roman"/>
          <w:i w:val="0"/>
          <w:sz w:val="24"/>
          <w:szCs w:val="24"/>
        </w:rPr>
        <w:br/>
      </w:r>
    </w:p>
    <w:p w:rsidR="00E11158" w:rsidRDefault="00DB7FC3" w:rsidP="00385DBC">
      <w:pPr>
        <w:pStyle w:val="2-"/>
        <w:widowControl w:val="0"/>
        <w:tabs>
          <w:tab w:val="left" w:pos="0"/>
        </w:tabs>
        <w:spacing w:before="0" w:after="0"/>
        <w:ind w:left="-142" w:firstLine="851"/>
        <w:jc w:val="both"/>
        <w:outlineLvl w:val="9"/>
        <w:rPr>
          <w:b w:val="0"/>
          <w:i w:val="0"/>
          <w:sz w:val="24"/>
          <w:szCs w:val="24"/>
        </w:rPr>
      </w:pPr>
      <w:r w:rsidRPr="00BC34BC">
        <w:rPr>
          <w:b w:val="0"/>
          <w:i w:val="0"/>
          <w:sz w:val="24"/>
          <w:szCs w:val="24"/>
        </w:rPr>
        <w:t xml:space="preserve">18.1. </w:t>
      </w:r>
      <w:r w:rsidR="009B430D" w:rsidRPr="00BC34BC">
        <w:rPr>
          <w:b w:val="0"/>
          <w:i w:val="0"/>
          <w:sz w:val="24"/>
          <w:szCs w:val="24"/>
        </w:rPr>
        <w:t>Максимальный срок ожидания в очереди при личной подаче Заявления и при получении результата предоставления Услуги не должен превышать 15 минут.</w:t>
      </w:r>
      <w:bookmarkStart w:id="151" w:name="_Toc437973297"/>
      <w:bookmarkStart w:id="152" w:name="_Toc438110039"/>
      <w:bookmarkStart w:id="153" w:name="_Toc438376244"/>
      <w:bookmarkStart w:id="154" w:name="_Toc447277426"/>
      <w:bookmarkStart w:id="155" w:name="_Toc487063768"/>
    </w:p>
    <w:p w:rsidR="00385DBC" w:rsidRPr="00BC34BC" w:rsidRDefault="00385DBC" w:rsidP="00385DBC">
      <w:pPr>
        <w:pStyle w:val="2-"/>
        <w:widowControl w:val="0"/>
        <w:tabs>
          <w:tab w:val="left" w:pos="0"/>
        </w:tabs>
        <w:spacing w:before="0" w:after="0"/>
        <w:ind w:left="-142" w:firstLine="851"/>
        <w:jc w:val="both"/>
        <w:outlineLvl w:val="9"/>
        <w:rPr>
          <w:b w:val="0"/>
          <w:i w:val="0"/>
          <w:sz w:val="24"/>
          <w:szCs w:val="24"/>
        </w:rPr>
      </w:pPr>
    </w:p>
    <w:p w:rsidR="00540148" w:rsidRPr="00BC34BC" w:rsidRDefault="00DB7FC3" w:rsidP="00385DBC">
      <w:pPr>
        <w:pStyle w:val="2-"/>
        <w:widowControl w:val="0"/>
        <w:tabs>
          <w:tab w:val="left" w:pos="0"/>
        </w:tabs>
        <w:spacing w:before="0" w:after="0"/>
        <w:outlineLvl w:val="9"/>
        <w:rPr>
          <w:i w:val="0"/>
          <w:sz w:val="24"/>
          <w:szCs w:val="24"/>
        </w:rPr>
      </w:pPr>
      <w:r w:rsidRPr="00BC34BC">
        <w:rPr>
          <w:i w:val="0"/>
          <w:sz w:val="24"/>
          <w:szCs w:val="24"/>
        </w:rPr>
        <w:t xml:space="preserve">19. </w:t>
      </w:r>
      <w:r w:rsidR="00DF43FA" w:rsidRPr="00BC34BC">
        <w:rPr>
          <w:i w:val="0"/>
          <w:sz w:val="24"/>
          <w:szCs w:val="24"/>
        </w:rPr>
        <w:t>Требования к помещениям, в которых предоставляется Услуга</w:t>
      </w:r>
      <w:bookmarkEnd w:id="151"/>
      <w:bookmarkEnd w:id="152"/>
      <w:bookmarkEnd w:id="153"/>
      <w:bookmarkEnd w:id="154"/>
      <w:bookmarkEnd w:id="155"/>
      <w:r w:rsidR="00A955B9">
        <w:rPr>
          <w:i w:val="0"/>
          <w:sz w:val="24"/>
          <w:szCs w:val="24"/>
        </w:rPr>
        <w:br/>
      </w:r>
    </w:p>
    <w:p w:rsidR="00540148" w:rsidRPr="00BC34BC" w:rsidRDefault="00F20565" w:rsidP="00385DBC">
      <w:pPr>
        <w:pStyle w:val="114"/>
        <w:widowControl w:val="0"/>
        <w:spacing w:line="240" w:lineRule="auto"/>
        <w:ind w:firstLine="708"/>
        <w:rPr>
          <w:sz w:val="24"/>
          <w:szCs w:val="24"/>
        </w:rPr>
      </w:pPr>
      <w:r w:rsidRPr="00BC34BC">
        <w:rPr>
          <w:sz w:val="24"/>
          <w:szCs w:val="24"/>
        </w:rPr>
        <w:t xml:space="preserve">19.1. </w:t>
      </w:r>
      <w:r w:rsidR="00DF43FA" w:rsidRPr="00BC34BC">
        <w:rPr>
          <w:sz w:val="24"/>
          <w:szCs w:val="24"/>
        </w:rPr>
        <w:t>Требования к помещениям, в которых предоставляет</w:t>
      </w:r>
      <w:r w:rsidR="000E1FD0" w:rsidRPr="00BC34BC">
        <w:rPr>
          <w:sz w:val="24"/>
          <w:szCs w:val="24"/>
        </w:rPr>
        <w:t>ся</w:t>
      </w:r>
      <w:r w:rsidR="00DF43FA" w:rsidRPr="00BC34BC">
        <w:rPr>
          <w:sz w:val="24"/>
          <w:szCs w:val="24"/>
        </w:rPr>
        <w:t xml:space="preserve"> Услуга, приведены в </w:t>
      </w:r>
      <w:hyperlink w:anchor="_Приложение_№_6." w:history="1">
        <w:r w:rsidR="004E2E82" w:rsidRPr="00BC34BC">
          <w:rPr>
            <w:rStyle w:val="a7"/>
            <w:color w:val="auto"/>
            <w:sz w:val="24"/>
            <w:szCs w:val="24"/>
            <w:u w:val="none"/>
          </w:rPr>
          <w:t>п</w:t>
        </w:r>
        <w:r w:rsidR="00DF43FA" w:rsidRPr="00BC34BC">
          <w:rPr>
            <w:rStyle w:val="a7"/>
            <w:color w:val="auto"/>
            <w:sz w:val="24"/>
            <w:szCs w:val="24"/>
            <w:u w:val="none"/>
          </w:rPr>
          <w:t xml:space="preserve">риложении </w:t>
        </w:r>
      </w:hyperlink>
      <w:r w:rsidR="00323287" w:rsidRPr="00BC34BC">
        <w:rPr>
          <w:rStyle w:val="a7"/>
          <w:color w:val="auto"/>
          <w:sz w:val="24"/>
          <w:szCs w:val="24"/>
          <w:u w:val="none"/>
        </w:rPr>
        <w:t>1</w:t>
      </w:r>
      <w:r w:rsidR="00FD6876" w:rsidRPr="00BC34BC">
        <w:rPr>
          <w:rStyle w:val="a7"/>
          <w:color w:val="auto"/>
          <w:sz w:val="24"/>
          <w:szCs w:val="24"/>
          <w:u w:val="none"/>
        </w:rPr>
        <w:t>3</w:t>
      </w:r>
      <w:r w:rsidR="00F957EF" w:rsidRPr="00BC34BC">
        <w:rPr>
          <w:rStyle w:val="a7"/>
          <w:color w:val="auto"/>
          <w:sz w:val="24"/>
          <w:szCs w:val="24"/>
          <w:u w:val="none"/>
        </w:rPr>
        <w:t xml:space="preserve"> </w:t>
      </w:r>
      <w:r w:rsidR="00DF43FA" w:rsidRPr="00BC34BC">
        <w:rPr>
          <w:sz w:val="24"/>
          <w:szCs w:val="24"/>
        </w:rPr>
        <w:t xml:space="preserve">к </w:t>
      </w:r>
      <w:r w:rsidR="00683895" w:rsidRPr="00BC34BC">
        <w:rPr>
          <w:sz w:val="24"/>
          <w:szCs w:val="24"/>
        </w:rPr>
        <w:t xml:space="preserve">настоящему </w:t>
      </w:r>
      <w:r w:rsidR="00B7323F" w:rsidRPr="00BC34BC">
        <w:rPr>
          <w:sz w:val="24"/>
          <w:szCs w:val="24"/>
        </w:rPr>
        <w:t>Административному р</w:t>
      </w:r>
      <w:r w:rsidR="00DF43FA" w:rsidRPr="00BC34BC">
        <w:rPr>
          <w:sz w:val="24"/>
          <w:szCs w:val="24"/>
        </w:rPr>
        <w:t>егламенту</w:t>
      </w:r>
      <w:r w:rsidR="00540148" w:rsidRPr="00BC34BC">
        <w:rPr>
          <w:sz w:val="24"/>
          <w:szCs w:val="24"/>
        </w:rPr>
        <w:t>.</w:t>
      </w:r>
    </w:p>
    <w:p w:rsidR="00E11158" w:rsidRPr="00BC34BC" w:rsidRDefault="00E11158" w:rsidP="00385DBC">
      <w:pPr>
        <w:pStyle w:val="114"/>
        <w:widowControl w:val="0"/>
        <w:spacing w:line="240" w:lineRule="auto"/>
        <w:ind w:firstLine="708"/>
        <w:rPr>
          <w:sz w:val="24"/>
          <w:szCs w:val="24"/>
        </w:rPr>
      </w:pPr>
    </w:p>
    <w:p w:rsidR="00540148" w:rsidRPr="00BC34BC" w:rsidRDefault="00871223" w:rsidP="00385DBC">
      <w:pPr>
        <w:pStyle w:val="20"/>
        <w:keepNext w:val="0"/>
        <w:widowControl w:val="0"/>
        <w:spacing w:before="0" w:after="0"/>
        <w:ind w:left="2062"/>
        <w:rPr>
          <w:rFonts w:ascii="Times New Roman" w:hAnsi="Times New Roman"/>
          <w:i w:val="0"/>
          <w:sz w:val="24"/>
          <w:szCs w:val="24"/>
        </w:rPr>
      </w:pPr>
      <w:bookmarkStart w:id="156" w:name="_Toc437973298"/>
      <w:bookmarkStart w:id="157" w:name="_Toc438110040"/>
      <w:bookmarkStart w:id="158" w:name="_Toc438376245"/>
      <w:bookmarkStart w:id="159" w:name="_Toc447277427"/>
      <w:bookmarkStart w:id="160" w:name="_Toc487063769"/>
      <w:r w:rsidRPr="00BC34BC">
        <w:rPr>
          <w:rFonts w:ascii="Times New Roman" w:hAnsi="Times New Roman"/>
          <w:i w:val="0"/>
          <w:sz w:val="24"/>
          <w:szCs w:val="24"/>
        </w:rPr>
        <w:t xml:space="preserve">20. </w:t>
      </w:r>
      <w:r w:rsidR="00540148" w:rsidRPr="00BC34BC">
        <w:rPr>
          <w:rFonts w:ascii="Times New Roman" w:hAnsi="Times New Roman"/>
          <w:i w:val="0"/>
          <w:sz w:val="24"/>
          <w:szCs w:val="24"/>
        </w:rPr>
        <w:t>Показатели доступности и качества Услуги</w:t>
      </w:r>
      <w:bookmarkEnd w:id="156"/>
      <w:bookmarkEnd w:id="157"/>
      <w:bookmarkEnd w:id="158"/>
      <w:bookmarkEnd w:id="159"/>
      <w:bookmarkEnd w:id="160"/>
      <w:r w:rsidR="00A955B9">
        <w:rPr>
          <w:rFonts w:ascii="Times New Roman" w:hAnsi="Times New Roman"/>
          <w:i w:val="0"/>
          <w:sz w:val="24"/>
          <w:szCs w:val="24"/>
        </w:rPr>
        <w:br/>
      </w:r>
    </w:p>
    <w:p w:rsidR="009B430D" w:rsidRPr="00BC34BC" w:rsidRDefault="00871223" w:rsidP="00385DBC">
      <w:pPr>
        <w:pStyle w:val="affff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C34BC">
        <w:rPr>
          <w:rFonts w:ascii="Times New Roman" w:hAnsi="Times New Roman"/>
          <w:sz w:val="24"/>
          <w:szCs w:val="24"/>
        </w:rPr>
        <w:t xml:space="preserve">20.1. </w:t>
      </w:r>
      <w:r w:rsidR="009B430D" w:rsidRPr="00BC34BC">
        <w:rPr>
          <w:rFonts w:ascii="Times New Roman" w:hAnsi="Times New Roman"/>
          <w:sz w:val="24"/>
          <w:szCs w:val="24"/>
        </w:rPr>
        <w:t xml:space="preserve">Показатели доступности и качества Услуги приведены </w:t>
      </w:r>
      <w:r w:rsidR="004E2E82" w:rsidRPr="00BC34BC">
        <w:rPr>
          <w:rFonts w:ascii="Times New Roman" w:hAnsi="Times New Roman"/>
          <w:sz w:val="24"/>
          <w:szCs w:val="24"/>
        </w:rPr>
        <w:t>в приложении</w:t>
      </w:r>
      <w:r w:rsidR="009B430D" w:rsidRPr="00BC34BC">
        <w:rPr>
          <w:rFonts w:ascii="Times New Roman" w:hAnsi="Times New Roman"/>
          <w:sz w:val="24"/>
          <w:szCs w:val="24"/>
        </w:rPr>
        <w:t xml:space="preserve"> </w:t>
      </w:r>
      <w:r w:rsidR="00323287" w:rsidRPr="00BC34BC">
        <w:rPr>
          <w:rFonts w:ascii="Times New Roman" w:hAnsi="Times New Roman"/>
          <w:sz w:val="24"/>
          <w:szCs w:val="24"/>
        </w:rPr>
        <w:t>1</w:t>
      </w:r>
      <w:r w:rsidR="00FD6876" w:rsidRPr="00BC34BC">
        <w:rPr>
          <w:rFonts w:ascii="Times New Roman" w:hAnsi="Times New Roman"/>
          <w:sz w:val="24"/>
          <w:szCs w:val="24"/>
        </w:rPr>
        <w:t>4</w:t>
      </w:r>
      <w:r w:rsidR="00E11158" w:rsidRPr="00BC34BC">
        <w:rPr>
          <w:rFonts w:ascii="Times New Roman" w:hAnsi="Times New Roman"/>
          <w:sz w:val="24"/>
          <w:szCs w:val="24"/>
        </w:rPr>
        <w:t xml:space="preserve"> </w:t>
      </w:r>
      <w:r w:rsidR="009B430D" w:rsidRPr="00BC34BC">
        <w:rPr>
          <w:rFonts w:ascii="Times New Roman" w:hAnsi="Times New Roman"/>
          <w:sz w:val="24"/>
          <w:szCs w:val="24"/>
        </w:rPr>
        <w:t>к наст</w:t>
      </w:r>
      <w:r w:rsidR="009B430D" w:rsidRPr="00BC34BC">
        <w:rPr>
          <w:rFonts w:ascii="Times New Roman" w:hAnsi="Times New Roman"/>
          <w:sz w:val="24"/>
          <w:szCs w:val="24"/>
        </w:rPr>
        <w:t>о</w:t>
      </w:r>
      <w:r w:rsidR="009B430D" w:rsidRPr="00BC34BC">
        <w:rPr>
          <w:rFonts w:ascii="Times New Roman" w:hAnsi="Times New Roman"/>
          <w:sz w:val="24"/>
          <w:szCs w:val="24"/>
        </w:rPr>
        <w:t>ящему Административному регламенту.</w:t>
      </w:r>
    </w:p>
    <w:p w:rsidR="00E11158" w:rsidRPr="00BC34BC" w:rsidRDefault="00871223" w:rsidP="00385DB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C34BC">
        <w:rPr>
          <w:rFonts w:ascii="Times New Roman" w:hAnsi="Times New Roman"/>
          <w:sz w:val="24"/>
          <w:szCs w:val="24"/>
        </w:rPr>
        <w:t xml:space="preserve">20.2. </w:t>
      </w:r>
      <w:r w:rsidR="009B430D" w:rsidRPr="00BC34BC">
        <w:rPr>
          <w:rFonts w:ascii="Times New Roman" w:hAnsi="Times New Roman"/>
          <w:sz w:val="24"/>
          <w:szCs w:val="24"/>
        </w:rPr>
        <w:t xml:space="preserve">Требования к обеспечению доступности </w:t>
      </w:r>
      <w:r w:rsidRPr="00BC34BC">
        <w:rPr>
          <w:rFonts w:ascii="Times New Roman" w:hAnsi="Times New Roman"/>
          <w:sz w:val="24"/>
          <w:szCs w:val="24"/>
        </w:rPr>
        <w:t>У</w:t>
      </w:r>
      <w:r w:rsidR="009B430D" w:rsidRPr="00BC34BC">
        <w:rPr>
          <w:rFonts w:ascii="Times New Roman" w:hAnsi="Times New Roman"/>
          <w:sz w:val="24"/>
          <w:szCs w:val="24"/>
        </w:rPr>
        <w:t>слуги для лиц с ограниченными во</w:t>
      </w:r>
      <w:r w:rsidR="009B430D" w:rsidRPr="00BC34BC">
        <w:rPr>
          <w:rFonts w:ascii="Times New Roman" w:hAnsi="Times New Roman"/>
          <w:sz w:val="24"/>
          <w:szCs w:val="24"/>
        </w:rPr>
        <w:t>з</w:t>
      </w:r>
      <w:r w:rsidR="009B430D" w:rsidRPr="00BC34BC">
        <w:rPr>
          <w:rFonts w:ascii="Times New Roman" w:hAnsi="Times New Roman"/>
          <w:sz w:val="24"/>
          <w:szCs w:val="24"/>
        </w:rPr>
        <w:t xml:space="preserve">можностями здоровья приведены </w:t>
      </w:r>
      <w:r w:rsidR="004E2E82" w:rsidRPr="00BC34BC">
        <w:rPr>
          <w:rFonts w:ascii="Times New Roman" w:hAnsi="Times New Roman"/>
          <w:sz w:val="24"/>
          <w:szCs w:val="24"/>
        </w:rPr>
        <w:t>в приложении</w:t>
      </w:r>
      <w:r w:rsidR="009B430D" w:rsidRPr="00BC34BC">
        <w:rPr>
          <w:rFonts w:ascii="Times New Roman" w:hAnsi="Times New Roman"/>
          <w:sz w:val="24"/>
          <w:szCs w:val="24"/>
        </w:rPr>
        <w:t xml:space="preserve"> </w:t>
      </w:r>
      <w:r w:rsidR="00323287" w:rsidRPr="00BC34BC">
        <w:rPr>
          <w:rFonts w:ascii="Times New Roman" w:hAnsi="Times New Roman"/>
          <w:sz w:val="24"/>
          <w:szCs w:val="24"/>
        </w:rPr>
        <w:t>1</w:t>
      </w:r>
      <w:r w:rsidR="005807A5" w:rsidRPr="00BC34BC">
        <w:rPr>
          <w:rFonts w:ascii="Times New Roman" w:hAnsi="Times New Roman"/>
          <w:sz w:val="24"/>
          <w:szCs w:val="24"/>
        </w:rPr>
        <w:t>5</w:t>
      </w:r>
      <w:r w:rsidR="002B1610" w:rsidRPr="00BC34BC">
        <w:rPr>
          <w:rFonts w:ascii="Times New Roman" w:hAnsi="Times New Roman"/>
          <w:sz w:val="24"/>
          <w:szCs w:val="24"/>
        </w:rPr>
        <w:t xml:space="preserve"> </w:t>
      </w:r>
      <w:r w:rsidR="009B430D" w:rsidRPr="00BC34BC">
        <w:rPr>
          <w:rFonts w:ascii="Times New Roman" w:hAnsi="Times New Roman"/>
          <w:sz w:val="24"/>
          <w:szCs w:val="24"/>
        </w:rPr>
        <w:t>к настоящему Административному р</w:t>
      </w:r>
      <w:r w:rsidR="009B430D" w:rsidRPr="00BC34BC">
        <w:rPr>
          <w:rFonts w:ascii="Times New Roman" w:hAnsi="Times New Roman"/>
          <w:sz w:val="24"/>
          <w:szCs w:val="24"/>
        </w:rPr>
        <w:t>е</w:t>
      </w:r>
      <w:r w:rsidR="009B430D" w:rsidRPr="00BC34BC">
        <w:rPr>
          <w:rFonts w:ascii="Times New Roman" w:hAnsi="Times New Roman"/>
          <w:sz w:val="24"/>
          <w:szCs w:val="24"/>
        </w:rPr>
        <w:t>гламенту.</w:t>
      </w:r>
      <w:bookmarkStart w:id="161" w:name="_Toc437973299"/>
      <w:bookmarkStart w:id="162" w:name="_Toc438110041"/>
      <w:bookmarkStart w:id="163" w:name="_Toc438376246"/>
      <w:bookmarkStart w:id="164" w:name="_Toc447277428"/>
      <w:bookmarkStart w:id="165" w:name="_Toc487063770"/>
    </w:p>
    <w:p w:rsidR="00E11158" w:rsidRPr="00BC34BC" w:rsidRDefault="00E11158" w:rsidP="001465D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40148" w:rsidRPr="00BC34BC" w:rsidRDefault="005F53F8" w:rsidP="00385D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BC34BC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21. </w:t>
      </w:r>
      <w:r w:rsidR="00540148" w:rsidRPr="00BC34BC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Требования </w:t>
      </w:r>
      <w:r w:rsidR="00B31743" w:rsidRPr="00BC34BC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к </w:t>
      </w:r>
      <w:r w:rsidR="00540148" w:rsidRPr="00BC34BC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организации предоставления Услуги </w:t>
      </w:r>
      <w:r w:rsidR="006E3238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 </w:t>
      </w:r>
      <w:r w:rsidR="00540148" w:rsidRPr="00BC34BC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в электронной форме</w:t>
      </w:r>
      <w:bookmarkEnd w:id="161"/>
      <w:bookmarkEnd w:id="162"/>
      <w:bookmarkEnd w:id="163"/>
      <w:bookmarkEnd w:id="164"/>
      <w:bookmarkEnd w:id="165"/>
      <w:r w:rsidR="00A955B9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br/>
      </w:r>
    </w:p>
    <w:p w:rsidR="006F3156" w:rsidRPr="00BC34BC" w:rsidRDefault="005F53F8" w:rsidP="00385DBC">
      <w:pPr>
        <w:pStyle w:val="aff1"/>
        <w:widowControl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bookmarkStart w:id="166" w:name="_Ref437560670"/>
      <w:r w:rsidRPr="00BC34BC">
        <w:rPr>
          <w:rFonts w:ascii="Times New Roman" w:hAnsi="Times New Roman"/>
          <w:sz w:val="24"/>
          <w:szCs w:val="24"/>
        </w:rPr>
        <w:t xml:space="preserve">21.1. </w:t>
      </w:r>
      <w:r w:rsidR="0006648B" w:rsidRPr="00BC34BC">
        <w:rPr>
          <w:rFonts w:ascii="Times New Roman" w:hAnsi="Times New Roman"/>
          <w:sz w:val="24"/>
          <w:szCs w:val="24"/>
        </w:rPr>
        <w:t xml:space="preserve">В электронной форме документы, указанные в пункте </w:t>
      </w:r>
      <w:r w:rsidR="001026CD" w:rsidRPr="00BC34BC">
        <w:rPr>
          <w:rFonts w:ascii="Times New Roman" w:hAnsi="Times New Roman"/>
          <w:sz w:val="24"/>
          <w:szCs w:val="24"/>
        </w:rPr>
        <w:t>10</w:t>
      </w:r>
      <w:r w:rsidR="0045490E" w:rsidRPr="00BC34BC">
        <w:rPr>
          <w:rFonts w:ascii="Times New Roman" w:hAnsi="Times New Roman"/>
          <w:sz w:val="24"/>
          <w:szCs w:val="24"/>
        </w:rPr>
        <w:t>.1</w:t>
      </w:r>
      <w:r w:rsidR="008A06C4" w:rsidRPr="00BC34BC">
        <w:rPr>
          <w:rFonts w:ascii="Times New Roman" w:hAnsi="Times New Roman"/>
          <w:sz w:val="24"/>
          <w:szCs w:val="24"/>
        </w:rPr>
        <w:t xml:space="preserve"> </w:t>
      </w:r>
      <w:r w:rsidR="008D2ADC" w:rsidRPr="00BC34BC">
        <w:rPr>
          <w:rFonts w:ascii="Times New Roman" w:hAnsi="Times New Roman"/>
          <w:sz w:val="24"/>
          <w:szCs w:val="24"/>
        </w:rPr>
        <w:t xml:space="preserve">и </w:t>
      </w:r>
      <w:r w:rsidR="00BC34BC" w:rsidRPr="00BC34BC">
        <w:rPr>
          <w:rFonts w:ascii="Times New Roman" w:hAnsi="Times New Roman"/>
          <w:sz w:val="24"/>
          <w:szCs w:val="24"/>
        </w:rPr>
        <w:t>п</w:t>
      </w:r>
      <w:r w:rsidR="008D2ADC" w:rsidRPr="00BC34BC">
        <w:rPr>
          <w:rFonts w:ascii="Times New Roman" w:hAnsi="Times New Roman"/>
          <w:sz w:val="24"/>
          <w:szCs w:val="24"/>
        </w:rPr>
        <w:t xml:space="preserve">риложении </w:t>
      </w:r>
      <w:r w:rsidR="00B5006D" w:rsidRPr="00BC34BC">
        <w:rPr>
          <w:rFonts w:ascii="Times New Roman" w:hAnsi="Times New Roman"/>
          <w:sz w:val="24"/>
          <w:szCs w:val="24"/>
        </w:rPr>
        <w:t xml:space="preserve">9 </w:t>
      </w:r>
      <w:r w:rsidR="0018654A" w:rsidRPr="00BC34BC">
        <w:rPr>
          <w:rFonts w:ascii="Times New Roman" w:hAnsi="Times New Roman"/>
          <w:sz w:val="24"/>
          <w:szCs w:val="24"/>
        </w:rPr>
        <w:t xml:space="preserve">настоящего </w:t>
      </w:r>
      <w:r w:rsidR="00B7323F" w:rsidRPr="00BC34BC">
        <w:rPr>
          <w:rFonts w:ascii="Times New Roman" w:hAnsi="Times New Roman"/>
          <w:sz w:val="24"/>
          <w:szCs w:val="24"/>
        </w:rPr>
        <w:t>Административного регламента</w:t>
      </w:r>
      <w:r w:rsidR="0006648B" w:rsidRPr="00BC34BC">
        <w:rPr>
          <w:rFonts w:ascii="Times New Roman" w:hAnsi="Times New Roman"/>
          <w:sz w:val="24"/>
          <w:szCs w:val="24"/>
        </w:rPr>
        <w:t>, подаются посредством РПГУ.</w:t>
      </w:r>
    </w:p>
    <w:p w:rsidR="008D2ADC" w:rsidRPr="00BC34BC" w:rsidRDefault="005F53F8" w:rsidP="00385DBC">
      <w:pPr>
        <w:pStyle w:val="114"/>
        <w:widowControl w:val="0"/>
        <w:spacing w:line="240" w:lineRule="auto"/>
        <w:ind w:firstLine="709"/>
        <w:rPr>
          <w:sz w:val="24"/>
          <w:szCs w:val="24"/>
        </w:rPr>
      </w:pPr>
      <w:r w:rsidRPr="00BC34BC">
        <w:rPr>
          <w:sz w:val="24"/>
          <w:szCs w:val="24"/>
        </w:rPr>
        <w:t xml:space="preserve">21.2. </w:t>
      </w:r>
      <w:r w:rsidR="008D2ADC" w:rsidRPr="00BC34BC">
        <w:rPr>
          <w:sz w:val="24"/>
          <w:szCs w:val="24"/>
        </w:rPr>
        <w:t xml:space="preserve">При подаче документы, указанные в пункте 10.1. и </w:t>
      </w:r>
      <w:r w:rsidR="00A955B9">
        <w:rPr>
          <w:sz w:val="24"/>
          <w:szCs w:val="24"/>
        </w:rPr>
        <w:t xml:space="preserve">приложении </w:t>
      </w:r>
      <w:r w:rsidR="008D2ADC" w:rsidRPr="00BC34BC">
        <w:rPr>
          <w:sz w:val="24"/>
          <w:szCs w:val="24"/>
        </w:rPr>
        <w:t xml:space="preserve"> </w:t>
      </w:r>
      <w:r w:rsidR="00B5006D" w:rsidRPr="00BC34BC">
        <w:rPr>
          <w:sz w:val="24"/>
          <w:szCs w:val="24"/>
        </w:rPr>
        <w:t xml:space="preserve">9 </w:t>
      </w:r>
      <w:r w:rsidR="008D2ADC" w:rsidRPr="00BC34BC">
        <w:rPr>
          <w:sz w:val="24"/>
          <w:szCs w:val="24"/>
        </w:rPr>
        <w:t>настоящего Административного регламента, прилагаются к электронной форме Заявления в виде о</w:t>
      </w:r>
      <w:r w:rsidR="008D2ADC" w:rsidRPr="00BC34BC">
        <w:rPr>
          <w:sz w:val="24"/>
          <w:szCs w:val="24"/>
        </w:rPr>
        <w:t>т</w:t>
      </w:r>
      <w:r w:rsidR="008D2ADC" w:rsidRPr="00BC34BC">
        <w:rPr>
          <w:sz w:val="24"/>
          <w:szCs w:val="24"/>
        </w:rPr>
        <w:t xml:space="preserve">дельных файлов. Количество файлов должно соответствовать количеству документов, а наименование файла должно позволять идентифицировать документ и количество листов в документе. </w:t>
      </w:r>
    </w:p>
    <w:p w:rsidR="008D2ADC" w:rsidRPr="00BC34BC" w:rsidRDefault="005F53F8" w:rsidP="00385DBC">
      <w:pPr>
        <w:pStyle w:val="114"/>
        <w:widowControl w:val="0"/>
        <w:spacing w:line="240" w:lineRule="auto"/>
        <w:ind w:firstLine="709"/>
        <w:rPr>
          <w:sz w:val="24"/>
          <w:szCs w:val="24"/>
        </w:rPr>
      </w:pPr>
      <w:r w:rsidRPr="00BC34BC">
        <w:rPr>
          <w:sz w:val="24"/>
          <w:szCs w:val="24"/>
        </w:rPr>
        <w:t xml:space="preserve">21.3. </w:t>
      </w:r>
      <w:r w:rsidR="008D2ADC" w:rsidRPr="00BC34BC">
        <w:rPr>
          <w:sz w:val="24"/>
          <w:szCs w:val="24"/>
        </w:rPr>
        <w:t>Все документы должны быть отсканированы в одном из распространенных гр</w:t>
      </w:r>
      <w:r w:rsidR="008D2ADC" w:rsidRPr="00BC34BC">
        <w:rPr>
          <w:sz w:val="24"/>
          <w:szCs w:val="24"/>
        </w:rPr>
        <w:t>а</w:t>
      </w:r>
      <w:r w:rsidR="008D2ADC" w:rsidRPr="00BC34BC">
        <w:rPr>
          <w:sz w:val="24"/>
          <w:szCs w:val="24"/>
        </w:rPr>
        <w:t>фических форматах файлов в цветном режиме (разрешение сканирования – не менее 200 т</w:t>
      </w:r>
      <w:r w:rsidR="008D2ADC" w:rsidRPr="00BC34BC">
        <w:rPr>
          <w:sz w:val="24"/>
          <w:szCs w:val="24"/>
        </w:rPr>
        <w:t>о</w:t>
      </w:r>
      <w:r w:rsidR="008D2ADC" w:rsidRPr="00BC34BC">
        <w:rPr>
          <w:sz w:val="24"/>
          <w:szCs w:val="24"/>
        </w:rPr>
        <w:t xml:space="preserve">чек на дюйм), обеспечивающем сохранение всех аутентичных признаков подлинности, а именно: графической подписи лица, печати, углового штампа бланка. </w:t>
      </w:r>
    </w:p>
    <w:p w:rsidR="006F3156" w:rsidRPr="00BC34BC" w:rsidRDefault="005F53F8" w:rsidP="00385DBC">
      <w:pPr>
        <w:pStyle w:val="114"/>
        <w:widowControl w:val="0"/>
        <w:spacing w:line="240" w:lineRule="auto"/>
        <w:ind w:firstLine="709"/>
        <w:rPr>
          <w:sz w:val="24"/>
          <w:szCs w:val="24"/>
        </w:rPr>
      </w:pPr>
      <w:r w:rsidRPr="00BC34BC">
        <w:rPr>
          <w:sz w:val="24"/>
          <w:szCs w:val="24"/>
        </w:rPr>
        <w:t xml:space="preserve">21.4. </w:t>
      </w:r>
      <w:r w:rsidR="0006648B" w:rsidRPr="00BC34BC">
        <w:rPr>
          <w:sz w:val="24"/>
          <w:szCs w:val="24"/>
        </w:rPr>
        <w:t xml:space="preserve">Заявитель имеет возможность отслеживать ход обработки документов в Личном кабинете с помощью статусной модели РПГУ. </w:t>
      </w:r>
    </w:p>
    <w:p w:rsidR="00B5006D" w:rsidRPr="00BC34BC" w:rsidRDefault="00B5006D" w:rsidP="001465D1">
      <w:pPr>
        <w:pStyle w:val="114"/>
        <w:widowControl w:val="0"/>
        <w:spacing w:line="240" w:lineRule="auto"/>
        <w:ind w:firstLine="708"/>
        <w:rPr>
          <w:sz w:val="24"/>
          <w:szCs w:val="24"/>
        </w:rPr>
      </w:pPr>
    </w:p>
    <w:p w:rsidR="00B5006D" w:rsidRPr="00BC34BC" w:rsidRDefault="005A7767" w:rsidP="001465D1">
      <w:pPr>
        <w:widowControl w:val="0"/>
        <w:autoSpaceDE w:val="0"/>
        <w:autoSpaceDN w:val="0"/>
        <w:adjustRightInd w:val="0"/>
        <w:spacing w:before="360" w:after="24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bookmarkStart w:id="167" w:name="_Toc437973300"/>
      <w:bookmarkStart w:id="168" w:name="_Toc438110042"/>
      <w:bookmarkStart w:id="169" w:name="_Toc438376247"/>
      <w:bookmarkStart w:id="170" w:name="_Toc473507602"/>
      <w:bookmarkStart w:id="171" w:name="_Toc486277671"/>
      <w:bookmarkStart w:id="172" w:name="_Toc487063771"/>
      <w:bookmarkStart w:id="173" w:name="_Toc447277429"/>
      <w:bookmarkEnd w:id="166"/>
      <w:r w:rsidRPr="00BC34BC">
        <w:rPr>
          <w:rFonts w:ascii="Times New Roman" w:hAnsi="Times New Roman"/>
          <w:b/>
          <w:sz w:val="24"/>
          <w:szCs w:val="24"/>
        </w:rPr>
        <w:t xml:space="preserve">22. </w:t>
      </w:r>
      <w:r w:rsidR="00B5006D" w:rsidRPr="00BC34BC">
        <w:rPr>
          <w:rFonts w:ascii="Times New Roman" w:hAnsi="Times New Roman"/>
          <w:b/>
          <w:sz w:val="24"/>
          <w:szCs w:val="24"/>
        </w:rPr>
        <w:t xml:space="preserve">Требования к организации предоставления </w:t>
      </w:r>
      <w:r w:rsidR="005D2A6E" w:rsidRPr="00BC34BC">
        <w:rPr>
          <w:rFonts w:ascii="Times New Roman" w:hAnsi="Times New Roman"/>
          <w:b/>
          <w:sz w:val="24"/>
          <w:szCs w:val="24"/>
        </w:rPr>
        <w:t>У</w:t>
      </w:r>
      <w:r w:rsidR="00B5006D" w:rsidRPr="00BC34BC">
        <w:rPr>
          <w:rFonts w:ascii="Times New Roman" w:hAnsi="Times New Roman"/>
          <w:b/>
          <w:sz w:val="24"/>
          <w:szCs w:val="24"/>
        </w:rPr>
        <w:t>слуги в МФЦ</w:t>
      </w:r>
      <w:bookmarkEnd w:id="167"/>
      <w:bookmarkEnd w:id="168"/>
      <w:bookmarkEnd w:id="169"/>
      <w:bookmarkEnd w:id="170"/>
      <w:bookmarkEnd w:id="171"/>
      <w:bookmarkEnd w:id="172"/>
    </w:p>
    <w:bookmarkEnd w:id="173"/>
    <w:p w:rsidR="00B31D19" w:rsidRPr="00BC34BC" w:rsidRDefault="00E32EE8" w:rsidP="001465D1">
      <w:pPr>
        <w:widowControl w:val="0"/>
        <w:numPr>
          <w:ilvl w:val="1"/>
          <w:numId w:val="0"/>
        </w:numPr>
        <w:autoSpaceDE w:val="0"/>
        <w:autoSpaceDN w:val="0"/>
        <w:adjustRightInd w:val="0"/>
        <w:spacing w:after="0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BC34BC">
        <w:rPr>
          <w:rFonts w:ascii="Times New Roman" w:hAnsi="Times New Roman"/>
          <w:sz w:val="24"/>
          <w:szCs w:val="24"/>
        </w:rPr>
        <w:t>22.1.</w:t>
      </w:r>
      <w:r w:rsidRPr="00BC34BC">
        <w:rPr>
          <w:rFonts w:ascii="Times New Roman" w:hAnsi="Times New Roman"/>
          <w:sz w:val="24"/>
          <w:szCs w:val="24"/>
        </w:rPr>
        <w:tab/>
      </w:r>
      <w:r w:rsidR="00C165D8" w:rsidRPr="00BC34B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C34BC">
        <w:rPr>
          <w:rFonts w:ascii="Times New Roman" w:hAnsi="Times New Roman"/>
          <w:sz w:val="24"/>
          <w:szCs w:val="24"/>
        </w:rPr>
        <w:t>Обеспечение бесплатного доступа Заявителей (Представителей заявителей) к РПГУ на базе МФЦ осуществляется в соответствии с требованиями установленными п</w:t>
      </w:r>
      <w:r w:rsidRPr="00BC34BC">
        <w:rPr>
          <w:rFonts w:ascii="Times New Roman" w:hAnsi="Times New Roman"/>
          <w:sz w:val="24"/>
          <w:szCs w:val="24"/>
        </w:rPr>
        <w:t>о</w:t>
      </w:r>
      <w:r w:rsidRPr="00BC34BC">
        <w:rPr>
          <w:rFonts w:ascii="Times New Roman" w:hAnsi="Times New Roman"/>
          <w:sz w:val="24"/>
          <w:szCs w:val="24"/>
        </w:rPr>
        <w:lastRenderedPageBreak/>
        <w:t>становлением Правительства Российский Федерации от 22.12.2012 № 1376 «Об утвержд</w:t>
      </w:r>
      <w:r w:rsidRPr="00BC34BC">
        <w:rPr>
          <w:rFonts w:ascii="Times New Roman" w:hAnsi="Times New Roman"/>
          <w:sz w:val="24"/>
          <w:szCs w:val="24"/>
        </w:rPr>
        <w:t>е</w:t>
      </w:r>
      <w:r w:rsidRPr="00BC34BC">
        <w:rPr>
          <w:rFonts w:ascii="Times New Roman" w:hAnsi="Times New Roman"/>
          <w:sz w:val="24"/>
          <w:szCs w:val="24"/>
        </w:rPr>
        <w:t>нии Правил организации деятельности многофункциональных центров предоставления государственных и муниципальных услуг», распоряжением Министерства государственн</w:t>
      </w:r>
      <w:r w:rsidRPr="00BC34BC">
        <w:rPr>
          <w:rFonts w:ascii="Times New Roman" w:hAnsi="Times New Roman"/>
          <w:sz w:val="24"/>
          <w:szCs w:val="24"/>
        </w:rPr>
        <w:t>о</w:t>
      </w:r>
      <w:r w:rsidRPr="00BC34BC">
        <w:rPr>
          <w:rFonts w:ascii="Times New Roman" w:hAnsi="Times New Roman"/>
          <w:sz w:val="24"/>
          <w:szCs w:val="24"/>
        </w:rPr>
        <w:t>го управления, информационных технологий и связи от 21.07.2016 N 10-57/РВ «О реги</w:t>
      </w:r>
      <w:r w:rsidRPr="00BC34BC">
        <w:rPr>
          <w:rFonts w:ascii="Times New Roman" w:hAnsi="Times New Roman"/>
          <w:sz w:val="24"/>
          <w:szCs w:val="24"/>
        </w:rPr>
        <w:t>о</w:t>
      </w:r>
      <w:r w:rsidRPr="00BC34BC">
        <w:rPr>
          <w:rFonts w:ascii="Times New Roman" w:hAnsi="Times New Roman"/>
          <w:sz w:val="24"/>
          <w:szCs w:val="24"/>
        </w:rPr>
        <w:t>нальном стандарте организации деятельности многофункциональных центров предоставл</w:t>
      </w:r>
      <w:r w:rsidRPr="00BC34BC">
        <w:rPr>
          <w:rFonts w:ascii="Times New Roman" w:hAnsi="Times New Roman"/>
          <w:sz w:val="24"/>
          <w:szCs w:val="24"/>
        </w:rPr>
        <w:t>е</w:t>
      </w:r>
      <w:r w:rsidRPr="00BC34BC">
        <w:rPr>
          <w:rFonts w:ascii="Times New Roman" w:hAnsi="Times New Roman"/>
          <w:sz w:val="24"/>
          <w:szCs w:val="24"/>
        </w:rPr>
        <w:t>ния государственных и муниципальных</w:t>
      </w:r>
      <w:proofErr w:type="gramEnd"/>
      <w:r w:rsidRPr="00BC34BC">
        <w:rPr>
          <w:rFonts w:ascii="Times New Roman" w:hAnsi="Times New Roman"/>
          <w:sz w:val="24"/>
          <w:szCs w:val="24"/>
        </w:rPr>
        <w:t xml:space="preserve"> услуг в Московской области». </w:t>
      </w:r>
    </w:p>
    <w:p w:rsidR="00B31D19" w:rsidRDefault="00B31D19" w:rsidP="001465D1">
      <w:pPr>
        <w:pStyle w:val="114"/>
        <w:widowControl w:val="0"/>
        <w:ind w:firstLine="708"/>
        <w:rPr>
          <w:sz w:val="24"/>
          <w:szCs w:val="24"/>
        </w:rPr>
      </w:pPr>
    </w:p>
    <w:p w:rsidR="00CF152E" w:rsidRPr="00BC34BC" w:rsidRDefault="00CF152E" w:rsidP="00385DBC">
      <w:pPr>
        <w:pStyle w:val="11"/>
        <w:keepNext w:val="0"/>
        <w:widowControl w:val="0"/>
        <w:jc w:val="center"/>
        <w:rPr>
          <w:i w:val="0"/>
        </w:rPr>
      </w:pPr>
      <w:bookmarkStart w:id="174" w:name="_Toc437973301"/>
      <w:bookmarkStart w:id="175" w:name="_Toc438110043"/>
      <w:bookmarkStart w:id="176" w:name="_Toc438376249"/>
      <w:bookmarkStart w:id="177" w:name="_Toc447277430"/>
      <w:bookmarkStart w:id="178" w:name="_Toc487063772"/>
      <w:r w:rsidRPr="00BC34BC">
        <w:rPr>
          <w:i w:val="0"/>
          <w:lang w:val="en-US"/>
        </w:rPr>
        <w:t>III</w:t>
      </w:r>
      <w:r w:rsidR="000E6C84" w:rsidRPr="00BC34BC">
        <w:rPr>
          <w:i w:val="0"/>
        </w:rPr>
        <w:t>.</w:t>
      </w:r>
      <w:bookmarkEnd w:id="174"/>
      <w:bookmarkEnd w:id="175"/>
      <w:bookmarkEnd w:id="176"/>
      <w:bookmarkEnd w:id="177"/>
      <w:r w:rsidR="002B6412" w:rsidRPr="00BC34BC">
        <w:rPr>
          <w:i w:val="0"/>
        </w:rPr>
        <w:t xml:space="preserve"> </w:t>
      </w:r>
      <w:r w:rsidR="001767CE" w:rsidRPr="00BC34BC">
        <w:rPr>
          <w:i w:val="0"/>
        </w:rPr>
        <w:t>Состав, последовательность и сроки выполнения административных процедур, требования к порядку их выполнения</w:t>
      </w:r>
      <w:bookmarkEnd w:id="178"/>
    </w:p>
    <w:p w:rsidR="004509E5" w:rsidRPr="00BC34BC" w:rsidRDefault="004509E5" w:rsidP="00385DBC">
      <w:pPr>
        <w:widowControl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</w:p>
    <w:p w:rsidR="000E6C84" w:rsidRPr="00BC34BC" w:rsidRDefault="00951DA1" w:rsidP="00385DBC">
      <w:pPr>
        <w:pStyle w:val="20"/>
        <w:keepNext w:val="0"/>
        <w:widowControl w:val="0"/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  <w:bookmarkStart w:id="179" w:name="_Toc437973302"/>
      <w:bookmarkStart w:id="180" w:name="_Toc438110044"/>
      <w:bookmarkStart w:id="181" w:name="_Toc438376250"/>
      <w:bookmarkStart w:id="182" w:name="_Toc447277431"/>
      <w:bookmarkStart w:id="183" w:name="_Toc487063773"/>
      <w:r w:rsidRPr="00BC34BC">
        <w:rPr>
          <w:rFonts w:ascii="Times New Roman" w:hAnsi="Times New Roman"/>
          <w:i w:val="0"/>
          <w:sz w:val="24"/>
          <w:szCs w:val="24"/>
        </w:rPr>
        <w:t>23.</w:t>
      </w:r>
      <w:r w:rsidR="00DF43FA" w:rsidRPr="00BC34BC">
        <w:rPr>
          <w:rFonts w:ascii="Times New Roman" w:hAnsi="Times New Roman"/>
          <w:i w:val="0"/>
          <w:sz w:val="24"/>
          <w:szCs w:val="24"/>
        </w:rPr>
        <w:t>Состав, последовательность и сроки выполнения административных процедур</w:t>
      </w:r>
      <w:r w:rsidR="00A955B9">
        <w:rPr>
          <w:rFonts w:ascii="Times New Roman" w:hAnsi="Times New Roman"/>
          <w:i w:val="0"/>
          <w:sz w:val="24"/>
          <w:szCs w:val="24"/>
        </w:rPr>
        <w:br/>
      </w:r>
      <w:r w:rsidR="00DF43FA" w:rsidRPr="00BC34BC">
        <w:rPr>
          <w:rFonts w:ascii="Times New Roman" w:hAnsi="Times New Roman"/>
          <w:i w:val="0"/>
          <w:sz w:val="24"/>
          <w:szCs w:val="24"/>
        </w:rPr>
        <w:t xml:space="preserve"> </w:t>
      </w:r>
      <w:r w:rsidR="00447F31" w:rsidRPr="00BC34BC">
        <w:rPr>
          <w:rFonts w:ascii="Times New Roman" w:hAnsi="Times New Roman"/>
          <w:i w:val="0"/>
          <w:sz w:val="24"/>
          <w:szCs w:val="24"/>
        </w:rPr>
        <w:t>(дейст</w:t>
      </w:r>
      <w:r w:rsidR="00F80E5D" w:rsidRPr="00BC34BC">
        <w:rPr>
          <w:rFonts w:ascii="Times New Roman" w:hAnsi="Times New Roman"/>
          <w:i w:val="0"/>
          <w:sz w:val="24"/>
          <w:szCs w:val="24"/>
        </w:rPr>
        <w:t>в</w:t>
      </w:r>
      <w:r w:rsidR="00447F31" w:rsidRPr="00BC34BC">
        <w:rPr>
          <w:rFonts w:ascii="Times New Roman" w:hAnsi="Times New Roman"/>
          <w:i w:val="0"/>
          <w:sz w:val="24"/>
          <w:szCs w:val="24"/>
        </w:rPr>
        <w:t xml:space="preserve">ий) </w:t>
      </w:r>
      <w:r w:rsidR="00DF43FA" w:rsidRPr="00BC34BC">
        <w:rPr>
          <w:rFonts w:ascii="Times New Roman" w:hAnsi="Times New Roman"/>
          <w:i w:val="0"/>
          <w:sz w:val="24"/>
          <w:szCs w:val="24"/>
        </w:rPr>
        <w:t>при предоставлении Услуги</w:t>
      </w:r>
      <w:bookmarkEnd w:id="179"/>
      <w:bookmarkEnd w:id="180"/>
      <w:bookmarkEnd w:id="181"/>
      <w:bookmarkEnd w:id="182"/>
      <w:bookmarkEnd w:id="183"/>
      <w:r w:rsidR="00A955B9">
        <w:rPr>
          <w:rFonts w:ascii="Times New Roman" w:hAnsi="Times New Roman"/>
          <w:i w:val="0"/>
          <w:sz w:val="24"/>
          <w:szCs w:val="24"/>
        </w:rPr>
        <w:br/>
      </w:r>
    </w:p>
    <w:p w:rsidR="006F3156" w:rsidRPr="00BC34BC" w:rsidRDefault="00951DA1" w:rsidP="001465D1">
      <w:pPr>
        <w:pStyle w:val="114"/>
        <w:widowControl w:val="0"/>
        <w:spacing w:line="240" w:lineRule="auto"/>
        <w:ind w:left="709"/>
        <w:rPr>
          <w:sz w:val="24"/>
          <w:szCs w:val="24"/>
        </w:rPr>
      </w:pPr>
      <w:r w:rsidRPr="00BC34BC">
        <w:rPr>
          <w:sz w:val="24"/>
          <w:szCs w:val="24"/>
        </w:rPr>
        <w:t xml:space="preserve">23.1. </w:t>
      </w:r>
      <w:r w:rsidR="00DF43FA" w:rsidRPr="00BC34BC">
        <w:rPr>
          <w:sz w:val="24"/>
          <w:szCs w:val="24"/>
        </w:rPr>
        <w:t>Перечень административных процедур</w:t>
      </w:r>
      <w:r w:rsidR="00A6330E" w:rsidRPr="00BC34BC">
        <w:rPr>
          <w:sz w:val="24"/>
          <w:szCs w:val="24"/>
        </w:rPr>
        <w:t xml:space="preserve"> при предоставлении Услуги</w:t>
      </w:r>
      <w:r w:rsidR="00DF43FA" w:rsidRPr="00BC34BC">
        <w:rPr>
          <w:sz w:val="24"/>
          <w:szCs w:val="24"/>
        </w:rPr>
        <w:t>:</w:t>
      </w:r>
    </w:p>
    <w:p w:rsidR="00D4242F" w:rsidRPr="00BC34BC" w:rsidRDefault="00951DA1" w:rsidP="001465D1">
      <w:pPr>
        <w:pStyle w:val="10"/>
        <w:widowControl w:val="0"/>
        <w:numPr>
          <w:ilvl w:val="0"/>
          <w:numId w:val="0"/>
        </w:numPr>
        <w:spacing w:line="240" w:lineRule="auto"/>
        <w:ind w:left="142" w:firstLine="566"/>
        <w:rPr>
          <w:sz w:val="24"/>
          <w:szCs w:val="24"/>
        </w:rPr>
      </w:pPr>
      <w:r w:rsidRPr="00BC34BC">
        <w:rPr>
          <w:sz w:val="24"/>
          <w:szCs w:val="24"/>
        </w:rPr>
        <w:t xml:space="preserve">23.1.1. </w:t>
      </w:r>
      <w:r w:rsidR="002F60FB" w:rsidRPr="00BC34BC">
        <w:rPr>
          <w:sz w:val="24"/>
          <w:szCs w:val="24"/>
        </w:rPr>
        <w:t>Прием Заявления и документов</w:t>
      </w:r>
      <w:r w:rsidR="00766DC6" w:rsidRPr="00BC34BC">
        <w:rPr>
          <w:sz w:val="24"/>
          <w:szCs w:val="24"/>
        </w:rPr>
        <w:t>;</w:t>
      </w:r>
    </w:p>
    <w:p w:rsidR="000E6C84" w:rsidRPr="00BC34BC" w:rsidRDefault="00951DA1" w:rsidP="001465D1">
      <w:pPr>
        <w:pStyle w:val="10"/>
        <w:widowControl w:val="0"/>
        <w:numPr>
          <w:ilvl w:val="0"/>
          <w:numId w:val="0"/>
        </w:numPr>
        <w:spacing w:line="240" w:lineRule="auto"/>
        <w:ind w:left="-142" w:firstLine="851"/>
        <w:rPr>
          <w:sz w:val="24"/>
          <w:szCs w:val="24"/>
        </w:rPr>
      </w:pPr>
      <w:r w:rsidRPr="00BC34BC">
        <w:rPr>
          <w:sz w:val="24"/>
          <w:szCs w:val="24"/>
        </w:rPr>
        <w:t xml:space="preserve">23.1.2. </w:t>
      </w:r>
      <w:r w:rsidR="002F60FB" w:rsidRPr="00BC34BC">
        <w:rPr>
          <w:sz w:val="24"/>
          <w:szCs w:val="24"/>
        </w:rPr>
        <w:t>Обработка и предварительное рассмотрение документов</w:t>
      </w:r>
      <w:r w:rsidR="00DF43FA" w:rsidRPr="00BC34BC">
        <w:rPr>
          <w:sz w:val="24"/>
          <w:szCs w:val="24"/>
        </w:rPr>
        <w:t>;</w:t>
      </w:r>
    </w:p>
    <w:p w:rsidR="00BC2F48" w:rsidRPr="00BC34BC" w:rsidRDefault="00951DA1" w:rsidP="001465D1">
      <w:pPr>
        <w:pStyle w:val="10"/>
        <w:widowControl w:val="0"/>
        <w:numPr>
          <w:ilvl w:val="0"/>
          <w:numId w:val="0"/>
        </w:numPr>
        <w:spacing w:line="240" w:lineRule="auto"/>
        <w:ind w:left="709"/>
        <w:rPr>
          <w:sz w:val="24"/>
          <w:szCs w:val="24"/>
        </w:rPr>
      </w:pPr>
      <w:r w:rsidRPr="00BC34BC">
        <w:rPr>
          <w:sz w:val="24"/>
          <w:szCs w:val="24"/>
        </w:rPr>
        <w:t xml:space="preserve">23.1.3. </w:t>
      </w:r>
      <w:r w:rsidR="002F60FB" w:rsidRPr="00BC34BC">
        <w:rPr>
          <w:sz w:val="24"/>
          <w:szCs w:val="24"/>
        </w:rPr>
        <w:t>П</w:t>
      </w:r>
      <w:r w:rsidR="00F47500" w:rsidRPr="00BC34BC">
        <w:rPr>
          <w:sz w:val="24"/>
          <w:szCs w:val="24"/>
        </w:rPr>
        <w:t>роведение творческих испытаний;</w:t>
      </w:r>
    </w:p>
    <w:p w:rsidR="00221791" w:rsidRPr="00BC34BC" w:rsidRDefault="00951DA1" w:rsidP="001465D1">
      <w:pPr>
        <w:pStyle w:val="10"/>
        <w:widowControl w:val="0"/>
        <w:numPr>
          <w:ilvl w:val="0"/>
          <w:numId w:val="0"/>
        </w:numPr>
        <w:spacing w:line="240" w:lineRule="auto"/>
        <w:ind w:left="709"/>
        <w:rPr>
          <w:sz w:val="24"/>
          <w:szCs w:val="24"/>
        </w:rPr>
      </w:pPr>
      <w:r w:rsidRPr="00BC34BC">
        <w:rPr>
          <w:sz w:val="24"/>
          <w:szCs w:val="24"/>
        </w:rPr>
        <w:t>23.1.4.</w:t>
      </w:r>
      <w:r w:rsidR="00AD5D70" w:rsidRPr="00BC34BC">
        <w:rPr>
          <w:sz w:val="24"/>
          <w:szCs w:val="24"/>
        </w:rPr>
        <w:t xml:space="preserve"> </w:t>
      </w:r>
      <w:r w:rsidR="002F60FB" w:rsidRPr="00BC34BC">
        <w:rPr>
          <w:sz w:val="24"/>
          <w:szCs w:val="24"/>
        </w:rPr>
        <w:t>Принятие решения;</w:t>
      </w:r>
    </w:p>
    <w:p w:rsidR="00FD4588" w:rsidRPr="00BC34BC" w:rsidRDefault="00951DA1" w:rsidP="001465D1">
      <w:pPr>
        <w:pStyle w:val="10"/>
        <w:widowControl w:val="0"/>
        <w:numPr>
          <w:ilvl w:val="0"/>
          <w:numId w:val="0"/>
        </w:numPr>
        <w:spacing w:line="240" w:lineRule="auto"/>
        <w:ind w:left="709"/>
        <w:rPr>
          <w:sz w:val="24"/>
          <w:szCs w:val="24"/>
        </w:rPr>
      </w:pPr>
      <w:r w:rsidRPr="00BC34BC">
        <w:rPr>
          <w:sz w:val="24"/>
          <w:szCs w:val="24"/>
        </w:rPr>
        <w:t xml:space="preserve">23.1.5. </w:t>
      </w:r>
      <w:r w:rsidR="002F60FB" w:rsidRPr="00BC34BC">
        <w:rPr>
          <w:sz w:val="24"/>
          <w:szCs w:val="24"/>
        </w:rPr>
        <w:t xml:space="preserve">Направление (выдача) результата. </w:t>
      </w:r>
    </w:p>
    <w:p w:rsidR="00F87CCF" w:rsidRPr="00BC34BC" w:rsidRDefault="00077410" w:rsidP="001465D1">
      <w:pPr>
        <w:pStyle w:val="114"/>
        <w:widowControl w:val="0"/>
        <w:spacing w:line="240" w:lineRule="auto"/>
        <w:ind w:firstLine="708"/>
        <w:rPr>
          <w:sz w:val="24"/>
          <w:szCs w:val="24"/>
        </w:rPr>
      </w:pPr>
      <w:r w:rsidRPr="00BC34BC">
        <w:rPr>
          <w:sz w:val="24"/>
          <w:szCs w:val="24"/>
        </w:rPr>
        <w:t xml:space="preserve">23.2. </w:t>
      </w:r>
      <w:r w:rsidR="00221791" w:rsidRPr="00BC34BC">
        <w:rPr>
          <w:sz w:val="24"/>
          <w:szCs w:val="24"/>
        </w:rPr>
        <w:t>Каждая административная процедура состоит из административных действий. Перечень и содержание административных действий, составляющих каждую администр</w:t>
      </w:r>
      <w:r w:rsidR="00221791" w:rsidRPr="00BC34BC">
        <w:rPr>
          <w:sz w:val="24"/>
          <w:szCs w:val="24"/>
        </w:rPr>
        <w:t>а</w:t>
      </w:r>
      <w:r w:rsidR="00221791" w:rsidRPr="00BC34BC">
        <w:rPr>
          <w:sz w:val="24"/>
          <w:szCs w:val="24"/>
        </w:rPr>
        <w:t xml:space="preserve">тивную процедуру, </w:t>
      </w:r>
      <w:proofErr w:type="gramStart"/>
      <w:r w:rsidR="00221791" w:rsidRPr="00BC34BC">
        <w:rPr>
          <w:sz w:val="24"/>
          <w:szCs w:val="24"/>
        </w:rPr>
        <w:t>приведены</w:t>
      </w:r>
      <w:proofErr w:type="gramEnd"/>
      <w:r w:rsidR="00221791" w:rsidRPr="00BC34BC">
        <w:rPr>
          <w:sz w:val="24"/>
          <w:szCs w:val="24"/>
        </w:rPr>
        <w:t xml:space="preserve"> в </w:t>
      </w:r>
      <w:r w:rsidR="00B11904" w:rsidRPr="00BC34BC">
        <w:rPr>
          <w:sz w:val="24"/>
          <w:szCs w:val="24"/>
        </w:rPr>
        <w:t xml:space="preserve">Приложение </w:t>
      </w:r>
      <w:r w:rsidR="005807A5" w:rsidRPr="00BC34BC">
        <w:rPr>
          <w:sz w:val="24"/>
          <w:szCs w:val="24"/>
        </w:rPr>
        <w:t>16</w:t>
      </w:r>
      <w:r w:rsidR="002B1610" w:rsidRPr="00BC34BC">
        <w:rPr>
          <w:sz w:val="24"/>
          <w:szCs w:val="24"/>
        </w:rPr>
        <w:t xml:space="preserve"> </w:t>
      </w:r>
      <w:r w:rsidR="00221791" w:rsidRPr="00BC34BC">
        <w:rPr>
          <w:sz w:val="24"/>
          <w:szCs w:val="24"/>
        </w:rPr>
        <w:t>к настоящему Административному регл</w:t>
      </w:r>
      <w:r w:rsidR="00221791" w:rsidRPr="00BC34BC">
        <w:rPr>
          <w:sz w:val="24"/>
          <w:szCs w:val="24"/>
        </w:rPr>
        <w:t>а</w:t>
      </w:r>
      <w:r w:rsidR="00221791" w:rsidRPr="00BC34BC">
        <w:rPr>
          <w:sz w:val="24"/>
          <w:szCs w:val="24"/>
        </w:rPr>
        <w:t>менту.</w:t>
      </w:r>
    </w:p>
    <w:p w:rsidR="005367E0" w:rsidRPr="00BC34BC" w:rsidRDefault="00077410" w:rsidP="001465D1">
      <w:pPr>
        <w:pStyle w:val="114"/>
        <w:widowControl w:val="0"/>
        <w:spacing w:line="240" w:lineRule="auto"/>
        <w:ind w:firstLine="708"/>
        <w:rPr>
          <w:sz w:val="24"/>
          <w:szCs w:val="24"/>
        </w:rPr>
      </w:pPr>
      <w:r w:rsidRPr="00BC34BC">
        <w:rPr>
          <w:sz w:val="24"/>
          <w:szCs w:val="24"/>
        </w:rPr>
        <w:t>23.3</w:t>
      </w:r>
      <w:r w:rsidR="00703394" w:rsidRPr="00BC34BC">
        <w:rPr>
          <w:sz w:val="24"/>
          <w:szCs w:val="24"/>
        </w:rPr>
        <w:t>.</w:t>
      </w:r>
      <w:r w:rsidRPr="00BC34BC">
        <w:rPr>
          <w:sz w:val="24"/>
          <w:szCs w:val="24"/>
        </w:rPr>
        <w:t xml:space="preserve"> </w:t>
      </w:r>
      <w:r w:rsidR="005367E0" w:rsidRPr="00BC34BC">
        <w:rPr>
          <w:sz w:val="24"/>
          <w:szCs w:val="24"/>
        </w:rPr>
        <w:t xml:space="preserve">Блок-схема предоставления Услуги приведена в </w:t>
      </w:r>
      <w:hyperlink w:anchor="_Приложение_№_9._1" w:history="1">
        <w:r w:rsidR="00A955B9">
          <w:rPr>
            <w:rStyle w:val="a7"/>
            <w:color w:val="auto"/>
            <w:sz w:val="24"/>
            <w:szCs w:val="24"/>
            <w:u w:val="none"/>
          </w:rPr>
          <w:t xml:space="preserve">приложении </w:t>
        </w:r>
        <w:r w:rsidR="00323287" w:rsidRPr="00BC34BC">
          <w:rPr>
            <w:rStyle w:val="a7"/>
            <w:color w:val="auto"/>
            <w:sz w:val="24"/>
            <w:szCs w:val="24"/>
            <w:u w:val="none"/>
          </w:rPr>
          <w:t xml:space="preserve"> </w:t>
        </w:r>
        <w:r w:rsidR="005807A5" w:rsidRPr="00BC34BC">
          <w:rPr>
            <w:rStyle w:val="a7"/>
            <w:color w:val="auto"/>
            <w:sz w:val="24"/>
            <w:szCs w:val="24"/>
            <w:u w:val="none"/>
          </w:rPr>
          <w:t>17</w:t>
        </w:r>
      </w:hyperlink>
      <w:r w:rsidR="002B1610" w:rsidRPr="00BC34BC">
        <w:rPr>
          <w:sz w:val="24"/>
          <w:szCs w:val="24"/>
        </w:rPr>
        <w:t xml:space="preserve"> </w:t>
      </w:r>
      <w:r w:rsidR="005367E0" w:rsidRPr="00BC34BC">
        <w:rPr>
          <w:sz w:val="24"/>
          <w:szCs w:val="24"/>
        </w:rPr>
        <w:t>к настоящему Административному регламенту</w:t>
      </w:r>
      <w:r w:rsidR="00706EA4" w:rsidRPr="00BC34BC">
        <w:rPr>
          <w:sz w:val="24"/>
          <w:szCs w:val="24"/>
        </w:rPr>
        <w:t>.</w:t>
      </w:r>
    </w:p>
    <w:p w:rsidR="006F3156" w:rsidRPr="00BC34BC" w:rsidRDefault="006F3156" w:rsidP="001465D1">
      <w:pPr>
        <w:pStyle w:val="114"/>
        <w:widowControl w:val="0"/>
        <w:spacing w:line="240" w:lineRule="auto"/>
        <w:ind w:left="709" w:firstLine="709"/>
        <w:rPr>
          <w:sz w:val="24"/>
          <w:szCs w:val="24"/>
        </w:rPr>
      </w:pPr>
    </w:p>
    <w:p w:rsidR="00DF731A" w:rsidRPr="00BC34BC" w:rsidRDefault="00DF731A" w:rsidP="001465D1">
      <w:pPr>
        <w:pStyle w:val="11"/>
        <w:keepNext w:val="0"/>
        <w:widowControl w:val="0"/>
        <w:jc w:val="center"/>
        <w:rPr>
          <w:i w:val="0"/>
        </w:rPr>
      </w:pPr>
      <w:bookmarkStart w:id="184" w:name="_Toc437973303"/>
      <w:bookmarkStart w:id="185" w:name="_Toc438110045"/>
      <w:bookmarkStart w:id="186" w:name="_Toc438376251"/>
      <w:bookmarkStart w:id="187" w:name="_Toc447277432"/>
      <w:bookmarkStart w:id="188" w:name="_Toc487063774"/>
      <w:r w:rsidRPr="00BC34BC">
        <w:rPr>
          <w:i w:val="0"/>
          <w:lang w:val="en-US"/>
        </w:rPr>
        <w:t>IV</w:t>
      </w:r>
      <w:r w:rsidRPr="00BC34BC">
        <w:rPr>
          <w:i w:val="0"/>
        </w:rPr>
        <w:t xml:space="preserve">. </w:t>
      </w:r>
      <w:bookmarkEnd w:id="184"/>
      <w:bookmarkEnd w:id="185"/>
      <w:bookmarkEnd w:id="186"/>
      <w:bookmarkEnd w:id="187"/>
      <w:r w:rsidR="000B5409" w:rsidRPr="00BC34BC">
        <w:rPr>
          <w:i w:val="0"/>
        </w:rPr>
        <w:t>Порядок и формы контроля за исполнением Административного регламента</w:t>
      </w:r>
      <w:bookmarkEnd w:id="188"/>
    </w:p>
    <w:p w:rsidR="00DF731A" w:rsidRPr="00BC34BC" w:rsidRDefault="00077410" w:rsidP="001465D1">
      <w:pPr>
        <w:pStyle w:val="20"/>
        <w:keepNext w:val="0"/>
        <w:widowControl w:val="0"/>
        <w:jc w:val="center"/>
        <w:rPr>
          <w:rFonts w:ascii="Times New Roman" w:hAnsi="Times New Roman"/>
          <w:i w:val="0"/>
          <w:sz w:val="24"/>
          <w:szCs w:val="24"/>
        </w:rPr>
      </w:pPr>
      <w:bookmarkStart w:id="189" w:name="_Toc438376252"/>
      <w:bookmarkStart w:id="190" w:name="_Toc447277433"/>
      <w:bookmarkStart w:id="191" w:name="_Toc487063775"/>
      <w:r w:rsidRPr="00BC34BC">
        <w:rPr>
          <w:rFonts w:ascii="Times New Roman" w:hAnsi="Times New Roman"/>
          <w:i w:val="0"/>
          <w:sz w:val="24"/>
          <w:szCs w:val="24"/>
        </w:rPr>
        <w:t xml:space="preserve">24. </w:t>
      </w:r>
      <w:r w:rsidR="00DF43FA" w:rsidRPr="00BC34BC">
        <w:rPr>
          <w:rFonts w:ascii="Times New Roman" w:hAnsi="Times New Roman"/>
          <w:i w:val="0"/>
          <w:sz w:val="24"/>
          <w:szCs w:val="24"/>
        </w:rPr>
        <w:t xml:space="preserve">Порядок осуществления </w:t>
      </w:r>
      <w:proofErr w:type="gramStart"/>
      <w:r w:rsidR="00DF43FA" w:rsidRPr="00BC34BC">
        <w:rPr>
          <w:rFonts w:ascii="Times New Roman" w:hAnsi="Times New Roman"/>
          <w:i w:val="0"/>
          <w:sz w:val="24"/>
          <w:szCs w:val="24"/>
        </w:rPr>
        <w:t>контроля за</w:t>
      </w:r>
      <w:proofErr w:type="gramEnd"/>
      <w:r w:rsidR="00DF43FA" w:rsidRPr="00BC34BC">
        <w:rPr>
          <w:rFonts w:ascii="Times New Roman" w:hAnsi="Times New Roman"/>
          <w:i w:val="0"/>
          <w:sz w:val="24"/>
          <w:szCs w:val="24"/>
        </w:rPr>
        <w:t xml:space="preserve"> соблюдением </w:t>
      </w:r>
      <w:r w:rsidR="006E3238">
        <w:rPr>
          <w:rFonts w:ascii="Times New Roman" w:hAnsi="Times New Roman"/>
          <w:i w:val="0"/>
          <w:sz w:val="24"/>
          <w:szCs w:val="24"/>
        </w:rPr>
        <w:t xml:space="preserve"> </w:t>
      </w:r>
      <w:r w:rsidR="00DF43FA" w:rsidRPr="00BC34BC">
        <w:rPr>
          <w:rFonts w:ascii="Times New Roman" w:hAnsi="Times New Roman"/>
          <w:i w:val="0"/>
          <w:sz w:val="24"/>
          <w:szCs w:val="24"/>
        </w:rPr>
        <w:t xml:space="preserve">и исполнением должностными лицами </w:t>
      </w:r>
      <w:r w:rsidR="000B5409" w:rsidRPr="00BC34BC">
        <w:rPr>
          <w:rFonts w:ascii="Times New Roman" w:hAnsi="Times New Roman"/>
          <w:i w:val="0"/>
          <w:sz w:val="24"/>
          <w:szCs w:val="24"/>
        </w:rPr>
        <w:t xml:space="preserve">Учреждения </w:t>
      </w:r>
      <w:r w:rsidR="00DF43FA" w:rsidRPr="00BC34BC">
        <w:rPr>
          <w:rFonts w:ascii="Times New Roman" w:hAnsi="Times New Roman"/>
          <w:i w:val="0"/>
          <w:sz w:val="24"/>
          <w:szCs w:val="24"/>
        </w:rPr>
        <w:t xml:space="preserve">положений </w:t>
      </w:r>
      <w:r w:rsidR="006E3238">
        <w:rPr>
          <w:rFonts w:ascii="Times New Roman" w:hAnsi="Times New Roman"/>
          <w:i w:val="0"/>
          <w:sz w:val="24"/>
          <w:szCs w:val="24"/>
        </w:rPr>
        <w:t xml:space="preserve"> </w:t>
      </w:r>
      <w:r w:rsidR="00327D2C" w:rsidRPr="00BC34BC">
        <w:rPr>
          <w:rFonts w:ascii="Times New Roman" w:hAnsi="Times New Roman"/>
          <w:i w:val="0"/>
          <w:sz w:val="24"/>
          <w:szCs w:val="24"/>
        </w:rPr>
        <w:t>Административного р</w:t>
      </w:r>
      <w:r w:rsidR="00DF43FA" w:rsidRPr="00BC34BC">
        <w:rPr>
          <w:rFonts w:ascii="Times New Roman" w:hAnsi="Times New Roman"/>
          <w:i w:val="0"/>
          <w:sz w:val="24"/>
          <w:szCs w:val="24"/>
        </w:rPr>
        <w:t>егламента и иных нормативных правовых актов, устанавливающих требования к предоставлению Услуги, а также принятием ими решений</w:t>
      </w:r>
      <w:bookmarkEnd w:id="189"/>
      <w:bookmarkEnd w:id="190"/>
      <w:bookmarkEnd w:id="191"/>
    </w:p>
    <w:p w:rsidR="002F60FB" w:rsidRPr="00BC34BC" w:rsidRDefault="002F60FB" w:rsidP="00385DBC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B2106" w:rsidRPr="00BC34BC" w:rsidRDefault="00077410" w:rsidP="00385DBC">
      <w:pPr>
        <w:pStyle w:val="114"/>
        <w:widowControl w:val="0"/>
        <w:spacing w:line="240" w:lineRule="auto"/>
        <w:ind w:firstLine="709"/>
        <w:rPr>
          <w:sz w:val="24"/>
          <w:szCs w:val="24"/>
        </w:rPr>
      </w:pPr>
      <w:r w:rsidRPr="00BC34BC">
        <w:rPr>
          <w:sz w:val="24"/>
          <w:szCs w:val="24"/>
        </w:rPr>
        <w:t xml:space="preserve">24.1. </w:t>
      </w:r>
      <w:proofErr w:type="gramStart"/>
      <w:r w:rsidR="007B2106" w:rsidRPr="00BC34BC">
        <w:rPr>
          <w:sz w:val="24"/>
          <w:szCs w:val="24"/>
        </w:rPr>
        <w:t>Контроль за</w:t>
      </w:r>
      <w:proofErr w:type="gramEnd"/>
      <w:r w:rsidR="007B2106" w:rsidRPr="00BC34BC">
        <w:rPr>
          <w:sz w:val="24"/>
          <w:szCs w:val="24"/>
        </w:rPr>
        <w:t xml:space="preserve"> соблюдением должностными лицами Учреждения положений А</w:t>
      </w:r>
      <w:r w:rsidR="007B2106" w:rsidRPr="00BC34BC">
        <w:rPr>
          <w:sz w:val="24"/>
          <w:szCs w:val="24"/>
        </w:rPr>
        <w:t>д</w:t>
      </w:r>
      <w:r w:rsidR="007B2106" w:rsidRPr="00BC34BC">
        <w:rPr>
          <w:sz w:val="24"/>
          <w:szCs w:val="24"/>
        </w:rPr>
        <w:t>министративного регламента и иных нормативных правовых актов, устанавливающих треб</w:t>
      </w:r>
      <w:r w:rsidR="007B2106" w:rsidRPr="00BC34BC">
        <w:rPr>
          <w:sz w:val="24"/>
          <w:szCs w:val="24"/>
        </w:rPr>
        <w:t>о</w:t>
      </w:r>
      <w:r w:rsidR="007B2106" w:rsidRPr="00BC34BC">
        <w:rPr>
          <w:sz w:val="24"/>
          <w:szCs w:val="24"/>
        </w:rPr>
        <w:t>вания к предоставлению Услуги, осуществляется в форме:</w:t>
      </w:r>
    </w:p>
    <w:p w:rsidR="007B2106" w:rsidRPr="00BC34BC" w:rsidRDefault="00077410" w:rsidP="00385DBC">
      <w:pPr>
        <w:pStyle w:val="affff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C34BC">
        <w:rPr>
          <w:rFonts w:ascii="Times New Roman" w:hAnsi="Times New Roman"/>
          <w:sz w:val="24"/>
          <w:szCs w:val="24"/>
        </w:rPr>
        <w:t xml:space="preserve">24.1.1. </w:t>
      </w:r>
      <w:r w:rsidR="007B2106" w:rsidRPr="00BC34BC">
        <w:rPr>
          <w:rFonts w:ascii="Times New Roman" w:hAnsi="Times New Roman"/>
          <w:sz w:val="24"/>
          <w:szCs w:val="24"/>
        </w:rPr>
        <w:t xml:space="preserve">текущего </w:t>
      </w:r>
      <w:proofErr w:type="gramStart"/>
      <w:r w:rsidR="007B2106" w:rsidRPr="00BC34BC">
        <w:rPr>
          <w:rFonts w:ascii="Times New Roman" w:hAnsi="Times New Roman"/>
          <w:sz w:val="24"/>
          <w:szCs w:val="24"/>
        </w:rPr>
        <w:t>контроля за</w:t>
      </w:r>
      <w:proofErr w:type="gramEnd"/>
      <w:r w:rsidR="007B2106" w:rsidRPr="00BC34BC">
        <w:rPr>
          <w:rFonts w:ascii="Times New Roman" w:hAnsi="Times New Roman"/>
          <w:sz w:val="24"/>
          <w:szCs w:val="24"/>
        </w:rPr>
        <w:t xml:space="preserve"> соблюдением полноты и качества предоставления Усл</w:t>
      </w:r>
      <w:r w:rsidR="007B2106" w:rsidRPr="00BC34BC">
        <w:rPr>
          <w:rFonts w:ascii="Times New Roman" w:hAnsi="Times New Roman"/>
          <w:sz w:val="24"/>
          <w:szCs w:val="24"/>
        </w:rPr>
        <w:t>у</w:t>
      </w:r>
      <w:r w:rsidR="007B2106" w:rsidRPr="00BC34BC">
        <w:rPr>
          <w:rFonts w:ascii="Times New Roman" w:hAnsi="Times New Roman"/>
          <w:sz w:val="24"/>
          <w:szCs w:val="24"/>
        </w:rPr>
        <w:t xml:space="preserve">ги (далее </w:t>
      </w:r>
      <w:r w:rsidR="00DE26C7" w:rsidRPr="00BC34BC">
        <w:rPr>
          <w:rFonts w:ascii="Times New Roman" w:hAnsi="Times New Roman"/>
          <w:sz w:val="24"/>
          <w:szCs w:val="24"/>
        </w:rPr>
        <w:t>–</w:t>
      </w:r>
      <w:r w:rsidR="007B2106" w:rsidRPr="00BC34BC">
        <w:rPr>
          <w:rFonts w:ascii="Times New Roman" w:hAnsi="Times New Roman"/>
          <w:sz w:val="24"/>
          <w:szCs w:val="24"/>
        </w:rPr>
        <w:t xml:space="preserve"> Текущий контроль);</w:t>
      </w:r>
    </w:p>
    <w:p w:rsidR="007B2106" w:rsidRPr="00BC34BC" w:rsidRDefault="00077410" w:rsidP="00385D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C34BC">
        <w:rPr>
          <w:rFonts w:ascii="Times New Roman" w:hAnsi="Times New Roman"/>
          <w:sz w:val="24"/>
          <w:szCs w:val="24"/>
        </w:rPr>
        <w:t xml:space="preserve">24.1.2. </w:t>
      </w:r>
      <w:proofErr w:type="gramStart"/>
      <w:r w:rsidR="007B2106" w:rsidRPr="00BC34BC">
        <w:rPr>
          <w:rFonts w:ascii="Times New Roman" w:hAnsi="Times New Roman"/>
          <w:sz w:val="24"/>
          <w:szCs w:val="24"/>
        </w:rPr>
        <w:t>контроля за</w:t>
      </w:r>
      <w:proofErr w:type="gramEnd"/>
      <w:r w:rsidR="007B2106" w:rsidRPr="00BC34BC">
        <w:rPr>
          <w:rFonts w:ascii="Times New Roman" w:hAnsi="Times New Roman"/>
          <w:sz w:val="24"/>
          <w:szCs w:val="24"/>
        </w:rPr>
        <w:t xml:space="preserve"> соблюдением порядка предоставления Услуги.</w:t>
      </w:r>
    </w:p>
    <w:p w:rsidR="007B2106" w:rsidRPr="00BC34BC" w:rsidRDefault="00077410" w:rsidP="00385DBC">
      <w:pPr>
        <w:pStyle w:val="affff5"/>
        <w:widowControl w:val="0"/>
        <w:suppressAutoHyphens w:val="0"/>
        <w:spacing w:line="240" w:lineRule="auto"/>
        <w:ind w:firstLine="708"/>
        <w:rPr>
          <w:sz w:val="24"/>
          <w:szCs w:val="24"/>
        </w:rPr>
      </w:pPr>
      <w:r w:rsidRPr="00BC34BC">
        <w:rPr>
          <w:sz w:val="24"/>
          <w:szCs w:val="24"/>
        </w:rPr>
        <w:t xml:space="preserve">24.2. </w:t>
      </w:r>
      <w:r w:rsidR="00ED154E" w:rsidRPr="00BC34BC">
        <w:rPr>
          <w:sz w:val="24"/>
          <w:szCs w:val="24"/>
        </w:rPr>
        <w:t>Т</w:t>
      </w:r>
      <w:r w:rsidR="00DE26C7" w:rsidRPr="00BC34BC">
        <w:rPr>
          <w:sz w:val="24"/>
          <w:szCs w:val="24"/>
        </w:rPr>
        <w:t xml:space="preserve">екущий контроль осуществляет </w:t>
      </w:r>
      <w:r w:rsidR="009836B7" w:rsidRPr="00BC34BC">
        <w:rPr>
          <w:sz w:val="24"/>
          <w:szCs w:val="24"/>
        </w:rPr>
        <w:t>У</w:t>
      </w:r>
      <w:r w:rsidR="00DE26C7" w:rsidRPr="00BC34BC">
        <w:rPr>
          <w:sz w:val="24"/>
          <w:szCs w:val="24"/>
        </w:rPr>
        <w:t xml:space="preserve">чреждение </w:t>
      </w:r>
      <w:r w:rsidR="007B2106" w:rsidRPr="00BC34BC">
        <w:rPr>
          <w:sz w:val="24"/>
          <w:szCs w:val="24"/>
        </w:rPr>
        <w:t xml:space="preserve">и уполномоченные </w:t>
      </w:r>
      <w:r w:rsidR="00013FD3" w:rsidRPr="00BC34BC">
        <w:rPr>
          <w:sz w:val="24"/>
          <w:szCs w:val="24"/>
        </w:rPr>
        <w:t>им</w:t>
      </w:r>
      <w:r w:rsidR="007B2106" w:rsidRPr="00BC34BC">
        <w:rPr>
          <w:sz w:val="24"/>
          <w:szCs w:val="24"/>
        </w:rPr>
        <w:t xml:space="preserve"> должнос</w:t>
      </w:r>
      <w:r w:rsidR="007B2106" w:rsidRPr="00BC34BC">
        <w:rPr>
          <w:sz w:val="24"/>
          <w:szCs w:val="24"/>
        </w:rPr>
        <w:t>т</w:t>
      </w:r>
      <w:r w:rsidR="007B2106" w:rsidRPr="00BC34BC">
        <w:rPr>
          <w:sz w:val="24"/>
          <w:szCs w:val="24"/>
        </w:rPr>
        <w:t xml:space="preserve">ные лица. </w:t>
      </w:r>
    </w:p>
    <w:p w:rsidR="00B965B6" w:rsidRPr="00BC34BC" w:rsidRDefault="00077410" w:rsidP="00385DBC">
      <w:pPr>
        <w:pStyle w:val="114"/>
        <w:widowControl w:val="0"/>
        <w:spacing w:line="240" w:lineRule="auto"/>
        <w:ind w:firstLine="709"/>
        <w:rPr>
          <w:sz w:val="24"/>
          <w:szCs w:val="24"/>
        </w:rPr>
      </w:pPr>
      <w:r w:rsidRPr="00BC34BC">
        <w:rPr>
          <w:sz w:val="24"/>
          <w:szCs w:val="24"/>
        </w:rPr>
        <w:t xml:space="preserve">24.3. </w:t>
      </w:r>
      <w:r w:rsidR="00B965B6" w:rsidRPr="00BC34BC">
        <w:rPr>
          <w:sz w:val="24"/>
          <w:szCs w:val="24"/>
        </w:rPr>
        <w:t>Перечень должностных лиц, осуществляющих текущий контроль, устанавлив</w:t>
      </w:r>
      <w:r w:rsidR="00B965B6" w:rsidRPr="00BC34BC">
        <w:rPr>
          <w:sz w:val="24"/>
          <w:szCs w:val="24"/>
        </w:rPr>
        <w:t>а</w:t>
      </w:r>
      <w:r w:rsidR="00B965B6" w:rsidRPr="00BC34BC">
        <w:rPr>
          <w:sz w:val="24"/>
          <w:szCs w:val="24"/>
        </w:rPr>
        <w:t xml:space="preserve">ется правовым актом </w:t>
      </w:r>
      <w:r w:rsidR="009836B7" w:rsidRPr="00BC34BC">
        <w:rPr>
          <w:sz w:val="24"/>
          <w:szCs w:val="24"/>
        </w:rPr>
        <w:t>Учреждения</w:t>
      </w:r>
      <w:r w:rsidR="00B965B6" w:rsidRPr="00BC34BC">
        <w:rPr>
          <w:sz w:val="24"/>
          <w:szCs w:val="24"/>
        </w:rPr>
        <w:t>.</w:t>
      </w:r>
    </w:p>
    <w:p w:rsidR="00B965B6" w:rsidRPr="00BC34BC" w:rsidRDefault="00077410" w:rsidP="00385DBC">
      <w:pPr>
        <w:pStyle w:val="114"/>
        <w:widowControl w:val="0"/>
        <w:spacing w:line="240" w:lineRule="auto"/>
        <w:ind w:firstLine="709"/>
        <w:rPr>
          <w:sz w:val="24"/>
          <w:szCs w:val="24"/>
        </w:rPr>
      </w:pPr>
      <w:r w:rsidRPr="00BC34BC">
        <w:rPr>
          <w:sz w:val="24"/>
          <w:szCs w:val="24"/>
        </w:rPr>
        <w:t xml:space="preserve">24.4. </w:t>
      </w:r>
      <w:r w:rsidR="007B2106" w:rsidRPr="00BC34BC">
        <w:rPr>
          <w:sz w:val="24"/>
          <w:szCs w:val="24"/>
        </w:rPr>
        <w:t xml:space="preserve">Текущий контроль осуществляется в порядке, установленном </w:t>
      </w:r>
      <w:r w:rsidR="00B965B6" w:rsidRPr="00BC34BC">
        <w:rPr>
          <w:sz w:val="24"/>
          <w:szCs w:val="24"/>
        </w:rPr>
        <w:t xml:space="preserve">руководителем </w:t>
      </w:r>
      <w:r w:rsidR="009836B7" w:rsidRPr="00BC34BC">
        <w:rPr>
          <w:sz w:val="24"/>
          <w:szCs w:val="24"/>
        </w:rPr>
        <w:t>Учреждения</w:t>
      </w:r>
      <w:r w:rsidR="007B2106" w:rsidRPr="00BC34BC">
        <w:rPr>
          <w:sz w:val="24"/>
          <w:szCs w:val="24"/>
        </w:rPr>
        <w:t xml:space="preserve">для </w:t>
      </w:r>
      <w:proofErr w:type="gramStart"/>
      <w:r w:rsidR="007B2106" w:rsidRPr="00BC34BC">
        <w:rPr>
          <w:sz w:val="24"/>
          <w:szCs w:val="24"/>
        </w:rPr>
        <w:t>контроля за</w:t>
      </w:r>
      <w:proofErr w:type="gramEnd"/>
      <w:r w:rsidR="007B2106" w:rsidRPr="00BC34BC">
        <w:rPr>
          <w:sz w:val="24"/>
          <w:szCs w:val="24"/>
        </w:rPr>
        <w:t xml:space="preserve"> исполнением правовых актов </w:t>
      </w:r>
      <w:r w:rsidR="00B965B6" w:rsidRPr="00BC34BC">
        <w:rPr>
          <w:sz w:val="24"/>
          <w:szCs w:val="24"/>
        </w:rPr>
        <w:t>муниципального образования</w:t>
      </w:r>
      <w:r w:rsidR="007B2106" w:rsidRPr="00BC34BC">
        <w:rPr>
          <w:sz w:val="24"/>
          <w:szCs w:val="24"/>
        </w:rPr>
        <w:t>.</w:t>
      </w:r>
    </w:p>
    <w:p w:rsidR="00B965B6" w:rsidRPr="00BC34BC" w:rsidRDefault="00B965B6" w:rsidP="001465D1">
      <w:pPr>
        <w:pStyle w:val="114"/>
        <w:widowControl w:val="0"/>
        <w:ind w:left="709" w:firstLine="709"/>
        <w:rPr>
          <w:sz w:val="24"/>
          <w:szCs w:val="24"/>
        </w:rPr>
      </w:pPr>
    </w:p>
    <w:p w:rsidR="00DF731A" w:rsidRPr="00BC34BC" w:rsidRDefault="00077410" w:rsidP="001465D1">
      <w:pPr>
        <w:pStyle w:val="20"/>
        <w:keepNext w:val="0"/>
        <w:widowControl w:val="0"/>
        <w:spacing w:before="0" w:after="120"/>
        <w:ind w:firstLine="142"/>
        <w:jc w:val="center"/>
        <w:rPr>
          <w:rFonts w:ascii="Times New Roman" w:hAnsi="Times New Roman"/>
          <w:i w:val="0"/>
          <w:sz w:val="24"/>
          <w:szCs w:val="24"/>
        </w:rPr>
      </w:pPr>
      <w:bookmarkStart w:id="192" w:name="_Toc438376253"/>
      <w:bookmarkStart w:id="193" w:name="_Toc447277434"/>
      <w:bookmarkStart w:id="194" w:name="_Toc487063776"/>
      <w:r w:rsidRPr="00BC34BC">
        <w:rPr>
          <w:rFonts w:ascii="Times New Roman" w:hAnsi="Times New Roman"/>
          <w:i w:val="0"/>
          <w:sz w:val="24"/>
          <w:szCs w:val="24"/>
        </w:rPr>
        <w:t xml:space="preserve">25. </w:t>
      </w:r>
      <w:r w:rsidR="00DB2A40" w:rsidRPr="00BC34BC">
        <w:rPr>
          <w:rFonts w:ascii="Times New Roman" w:hAnsi="Times New Roman"/>
          <w:i w:val="0"/>
          <w:sz w:val="24"/>
          <w:szCs w:val="24"/>
        </w:rPr>
        <w:t xml:space="preserve">Порядок и периодичность осуществления </w:t>
      </w:r>
      <w:r w:rsidR="00C57F86" w:rsidRPr="00BC34BC">
        <w:rPr>
          <w:rFonts w:ascii="Times New Roman" w:hAnsi="Times New Roman"/>
          <w:i w:val="0"/>
          <w:sz w:val="24"/>
          <w:szCs w:val="24"/>
        </w:rPr>
        <w:t>т</w:t>
      </w:r>
      <w:r w:rsidR="00447F31" w:rsidRPr="00BC34BC">
        <w:rPr>
          <w:rFonts w:ascii="Times New Roman" w:hAnsi="Times New Roman"/>
          <w:i w:val="0"/>
          <w:sz w:val="24"/>
          <w:szCs w:val="24"/>
        </w:rPr>
        <w:t>екущего контроля полноты и качества предоста</w:t>
      </w:r>
      <w:r w:rsidR="009A09C6" w:rsidRPr="00BC34BC">
        <w:rPr>
          <w:rFonts w:ascii="Times New Roman" w:hAnsi="Times New Roman"/>
          <w:i w:val="0"/>
          <w:sz w:val="24"/>
          <w:szCs w:val="24"/>
        </w:rPr>
        <w:t>в</w:t>
      </w:r>
      <w:r w:rsidR="00447F31" w:rsidRPr="00BC34BC">
        <w:rPr>
          <w:rFonts w:ascii="Times New Roman" w:hAnsi="Times New Roman"/>
          <w:i w:val="0"/>
          <w:sz w:val="24"/>
          <w:szCs w:val="24"/>
        </w:rPr>
        <w:t xml:space="preserve">ления </w:t>
      </w:r>
      <w:r w:rsidR="00DB2A40" w:rsidRPr="00BC34BC">
        <w:rPr>
          <w:rFonts w:ascii="Times New Roman" w:hAnsi="Times New Roman"/>
          <w:i w:val="0"/>
          <w:sz w:val="24"/>
          <w:szCs w:val="24"/>
        </w:rPr>
        <w:t>Услуги</w:t>
      </w:r>
      <w:bookmarkEnd w:id="192"/>
      <w:bookmarkEnd w:id="193"/>
      <w:r w:rsidR="009A09C6" w:rsidRPr="00BC34BC">
        <w:rPr>
          <w:rFonts w:ascii="Times New Roman" w:hAnsi="Times New Roman"/>
          <w:i w:val="0"/>
          <w:sz w:val="24"/>
          <w:szCs w:val="24"/>
        </w:rPr>
        <w:t xml:space="preserve"> и </w:t>
      </w:r>
      <w:proofErr w:type="gramStart"/>
      <w:r w:rsidR="009A09C6" w:rsidRPr="00BC34BC">
        <w:rPr>
          <w:rFonts w:ascii="Times New Roman" w:hAnsi="Times New Roman"/>
          <w:i w:val="0"/>
          <w:sz w:val="24"/>
          <w:szCs w:val="24"/>
        </w:rPr>
        <w:t>Контроля за</w:t>
      </w:r>
      <w:proofErr w:type="gramEnd"/>
      <w:r w:rsidR="009A09C6" w:rsidRPr="00BC34BC">
        <w:rPr>
          <w:rFonts w:ascii="Times New Roman" w:hAnsi="Times New Roman"/>
          <w:i w:val="0"/>
          <w:sz w:val="24"/>
          <w:szCs w:val="24"/>
        </w:rPr>
        <w:t xml:space="preserve"> соблюдением порядка предоставления Услуги</w:t>
      </w:r>
      <w:bookmarkEnd w:id="194"/>
    </w:p>
    <w:p w:rsidR="005C2131" w:rsidRPr="00BC34BC" w:rsidRDefault="00077410" w:rsidP="00385DBC">
      <w:pPr>
        <w:pStyle w:val="114"/>
        <w:widowControl w:val="0"/>
        <w:spacing w:line="240" w:lineRule="auto"/>
        <w:ind w:firstLine="709"/>
        <w:rPr>
          <w:sz w:val="24"/>
          <w:szCs w:val="24"/>
        </w:rPr>
      </w:pPr>
      <w:r w:rsidRPr="00BC34BC">
        <w:rPr>
          <w:sz w:val="24"/>
          <w:szCs w:val="24"/>
        </w:rPr>
        <w:t xml:space="preserve">25.1. </w:t>
      </w:r>
      <w:r w:rsidR="00B965B6" w:rsidRPr="00BC34BC">
        <w:rPr>
          <w:sz w:val="24"/>
          <w:szCs w:val="24"/>
        </w:rPr>
        <w:t xml:space="preserve">Текущий контроль осуществляется в форме проверки решений и действий, </w:t>
      </w:r>
      <w:r w:rsidR="00B965B6" w:rsidRPr="00BC34BC">
        <w:rPr>
          <w:sz w:val="24"/>
          <w:szCs w:val="24"/>
        </w:rPr>
        <w:lastRenderedPageBreak/>
        <w:t xml:space="preserve">участвующих в предоставлении Услуги должностных лиц Учреждения, а также в форме внутренних проверок в </w:t>
      </w:r>
      <w:r w:rsidR="00DE26C7" w:rsidRPr="00BC34BC">
        <w:rPr>
          <w:sz w:val="24"/>
          <w:szCs w:val="24"/>
        </w:rPr>
        <w:t xml:space="preserve">Учреждении </w:t>
      </w:r>
      <w:r w:rsidR="006E3238">
        <w:rPr>
          <w:sz w:val="24"/>
          <w:szCs w:val="24"/>
        </w:rPr>
        <w:t xml:space="preserve"> </w:t>
      </w:r>
      <w:r w:rsidR="00B965B6" w:rsidRPr="00BC34BC">
        <w:rPr>
          <w:sz w:val="24"/>
          <w:szCs w:val="24"/>
        </w:rPr>
        <w:t>по Заявлениям, обращениям и жалобам граждан, их объединений и организаций на решения, а также действия (бездействие) должностных лиц, участвующих в предоставлении Услуги.</w:t>
      </w:r>
    </w:p>
    <w:p w:rsidR="005C2131" w:rsidRPr="00BC34BC" w:rsidRDefault="00077410" w:rsidP="00385DBC">
      <w:pPr>
        <w:pStyle w:val="114"/>
        <w:widowControl w:val="0"/>
        <w:spacing w:line="240" w:lineRule="auto"/>
        <w:ind w:firstLine="709"/>
        <w:rPr>
          <w:sz w:val="24"/>
          <w:szCs w:val="24"/>
        </w:rPr>
      </w:pPr>
      <w:r w:rsidRPr="00BC34BC">
        <w:rPr>
          <w:sz w:val="24"/>
          <w:szCs w:val="24"/>
        </w:rPr>
        <w:t>25.</w:t>
      </w:r>
      <w:r w:rsidR="00C57CA7" w:rsidRPr="00BC34BC">
        <w:rPr>
          <w:sz w:val="24"/>
          <w:szCs w:val="24"/>
        </w:rPr>
        <w:t xml:space="preserve">2. </w:t>
      </w:r>
      <w:r w:rsidR="005C2131" w:rsidRPr="00BC34BC">
        <w:rPr>
          <w:sz w:val="24"/>
          <w:szCs w:val="24"/>
        </w:rPr>
        <w:t xml:space="preserve">Порядок осуществления Текущего контроля в </w:t>
      </w:r>
      <w:r w:rsidR="00DE26C7" w:rsidRPr="00BC34BC">
        <w:rPr>
          <w:sz w:val="24"/>
          <w:szCs w:val="24"/>
        </w:rPr>
        <w:t>Учреждении</w:t>
      </w:r>
      <w:r w:rsidR="005C2131" w:rsidRPr="00BC34BC">
        <w:rPr>
          <w:sz w:val="24"/>
          <w:szCs w:val="24"/>
        </w:rPr>
        <w:t xml:space="preserve"> устанавливается уполномоченным лицом </w:t>
      </w:r>
      <w:r w:rsidR="00DE26C7" w:rsidRPr="00BC34BC">
        <w:rPr>
          <w:sz w:val="24"/>
          <w:szCs w:val="24"/>
        </w:rPr>
        <w:t>Учреждения.</w:t>
      </w:r>
    </w:p>
    <w:p w:rsidR="0036569D" w:rsidRPr="00BC34BC" w:rsidRDefault="00C57CA7" w:rsidP="001465D1">
      <w:pPr>
        <w:pStyle w:val="114"/>
        <w:widowControl w:val="0"/>
        <w:spacing w:line="240" w:lineRule="auto"/>
        <w:ind w:firstLine="708"/>
        <w:rPr>
          <w:sz w:val="24"/>
          <w:szCs w:val="24"/>
        </w:rPr>
      </w:pPr>
      <w:r w:rsidRPr="00BC34BC">
        <w:rPr>
          <w:sz w:val="24"/>
          <w:szCs w:val="24"/>
        </w:rPr>
        <w:t xml:space="preserve">25.3. </w:t>
      </w:r>
      <w:r w:rsidR="005C2131" w:rsidRPr="00BC34BC">
        <w:rPr>
          <w:sz w:val="24"/>
          <w:szCs w:val="24"/>
        </w:rPr>
        <w:t>К</w:t>
      </w:r>
      <w:r w:rsidR="0036569D" w:rsidRPr="00BC34BC">
        <w:rPr>
          <w:sz w:val="24"/>
          <w:szCs w:val="24"/>
        </w:rPr>
        <w:t xml:space="preserve">онтроль за соблюдением порядка предоставления Услуги осуществляется уполномоченными должностными лицами </w:t>
      </w:r>
      <w:r w:rsidR="00E13299">
        <w:rPr>
          <w:sz w:val="24"/>
          <w:szCs w:val="24"/>
        </w:rPr>
        <w:t>Учреждения</w:t>
      </w:r>
      <w:r w:rsidR="0036569D" w:rsidRPr="00BC34BC">
        <w:rPr>
          <w:sz w:val="24"/>
          <w:szCs w:val="24"/>
        </w:rPr>
        <w:t xml:space="preserve"> посредством проведения плановых и внеплановых проверок исполнения уполномоченными должностными лицами </w:t>
      </w:r>
      <w:proofErr w:type="gramStart"/>
      <w:r w:rsidR="0036569D" w:rsidRPr="00BC34BC">
        <w:rPr>
          <w:sz w:val="24"/>
          <w:szCs w:val="24"/>
        </w:rPr>
        <w:t>Учреждения обязательных требований порядка предоставления Услуги</w:t>
      </w:r>
      <w:proofErr w:type="gramEnd"/>
      <w:r w:rsidR="0036569D" w:rsidRPr="00BC34BC">
        <w:rPr>
          <w:sz w:val="24"/>
          <w:szCs w:val="24"/>
        </w:rPr>
        <w:t xml:space="preserve"> и требований, установленных настоящим Административным регламентом.</w:t>
      </w:r>
    </w:p>
    <w:p w:rsidR="006F3156" w:rsidRPr="00BC34BC" w:rsidRDefault="00C57CA7" w:rsidP="001465D1">
      <w:pPr>
        <w:pStyle w:val="114"/>
        <w:widowControl w:val="0"/>
        <w:spacing w:line="240" w:lineRule="auto"/>
        <w:ind w:firstLine="708"/>
        <w:rPr>
          <w:sz w:val="24"/>
          <w:szCs w:val="24"/>
        </w:rPr>
      </w:pPr>
      <w:r w:rsidRPr="00BC34BC">
        <w:rPr>
          <w:sz w:val="24"/>
          <w:szCs w:val="24"/>
        </w:rPr>
        <w:t xml:space="preserve">25.4. </w:t>
      </w:r>
      <w:r w:rsidR="00DB2A40" w:rsidRPr="00BC34BC">
        <w:rPr>
          <w:sz w:val="24"/>
          <w:szCs w:val="24"/>
        </w:rPr>
        <w:t xml:space="preserve">Плановые проверки проводятся </w:t>
      </w:r>
      <w:r w:rsidR="0036569D" w:rsidRPr="00BC34BC">
        <w:rPr>
          <w:sz w:val="24"/>
          <w:szCs w:val="24"/>
        </w:rPr>
        <w:t xml:space="preserve">уполномоченными должностными лицами </w:t>
      </w:r>
      <w:r w:rsidR="00A73BE0" w:rsidRPr="00BC34BC">
        <w:rPr>
          <w:sz w:val="24"/>
          <w:szCs w:val="24"/>
        </w:rPr>
        <w:t>По</w:t>
      </w:r>
      <w:r w:rsidR="00A73BE0" w:rsidRPr="00BC34BC">
        <w:rPr>
          <w:sz w:val="24"/>
          <w:szCs w:val="24"/>
        </w:rPr>
        <w:t>д</w:t>
      </w:r>
      <w:r w:rsidR="00A73BE0" w:rsidRPr="00BC34BC">
        <w:rPr>
          <w:sz w:val="24"/>
          <w:szCs w:val="24"/>
        </w:rPr>
        <w:t>разделени</w:t>
      </w:r>
      <w:r w:rsidR="00142ACC" w:rsidRPr="00BC34BC">
        <w:rPr>
          <w:sz w:val="24"/>
          <w:szCs w:val="24"/>
        </w:rPr>
        <w:t xml:space="preserve">й </w:t>
      </w:r>
      <w:r w:rsidR="00DB2A40" w:rsidRPr="00BC34BC">
        <w:rPr>
          <w:sz w:val="24"/>
          <w:szCs w:val="24"/>
        </w:rPr>
        <w:t>не реже одного раза в три года. Порядок осуществления плановых провер</w:t>
      </w:r>
      <w:r w:rsidR="001026CD" w:rsidRPr="00BC34BC">
        <w:rPr>
          <w:sz w:val="24"/>
          <w:szCs w:val="24"/>
        </w:rPr>
        <w:t xml:space="preserve">ок устанавливаются </w:t>
      </w:r>
      <w:r w:rsidR="00A73BE0" w:rsidRPr="00BC34BC">
        <w:rPr>
          <w:sz w:val="24"/>
          <w:szCs w:val="24"/>
        </w:rPr>
        <w:t>Подразделением</w:t>
      </w:r>
      <w:r w:rsidR="00ED154E" w:rsidRPr="00BC34BC">
        <w:rPr>
          <w:sz w:val="24"/>
          <w:szCs w:val="24"/>
        </w:rPr>
        <w:t>.</w:t>
      </w:r>
      <w:r w:rsidR="00DB2A40" w:rsidRPr="00BC34BC">
        <w:rPr>
          <w:sz w:val="24"/>
          <w:szCs w:val="24"/>
        </w:rPr>
        <w:t xml:space="preserve"> При проверке могут рассматриваться все вопросы, св</w:t>
      </w:r>
      <w:r w:rsidR="00DB2A40" w:rsidRPr="00BC34BC">
        <w:rPr>
          <w:sz w:val="24"/>
          <w:szCs w:val="24"/>
        </w:rPr>
        <w:t>я</w:t>
      </w:r>
      <w:r w:rsidR="00DB2A40" w:rsidRPr="00BC34BC">
        <w:rPr>
          <w:sz w:val="24"/>
          <w:szCs w:val="24"/>
        </w:rPr>
        <w:t>занные с предоставлением Услуги (комплексные проверки), или отдельный вопрос, связа</w:t>
      </w:r>
      <w:r w:rsidR="00DB2A40" w:rsidRPr="00BC34BC">
        <w:rPr>
          <w:sz w:val="24"/>
          <w:szCs w:val="24"/>
        </w:rPr>
        <w:t>н</w:t>
      </w:r>
      <w:r w:rsidR="00DB2A40" w:rsidRPr="00BC34BC">
        <w:rPr>
          <w:sz w:val="24"/>
          <w:szCs w:val="24"/>
        </w:rPr>
        <w:t>ный с предоставлением Услуги (тематические проверки).</w:t>
      </w:r>
    </w:p>
    <w:p w:rsidR="006F3156" w:rsidRDefault="00C57CA7" w:rsidP="001465D1">
      <w:pPr>
        <w:pStyle w:val="114"/>
        <w:widowControl w:val="0"/>
        <w:spacing w:line="240" w:lineRule="auto"/>
        <w:ind w:firstLine="708"/>
        <w:rPr>
          <w:sz w:val="24"/>
          <w:szCs w:val="24"/>
        </w:rPr>
      </w:pPr>
      <w:r w:rsidRPr="00BC34BC">
        <w:rPr>
          <w:sz w:val="24"/>
          <w:szCs w:val="24"/>
        </w:rPr>
        <w:t xml:space="preserve">25.5. </w:t>
      </w:r>
      <w:r w:rsidR="00DB2A40" w:rsidRPr="00BC34BC">
        <w:rPr>
          <w:sz w:val="24"/>
          <w:szCs w:val="24"/>
        </w:rPr>
        <w:t>Внеплановые проверки проводятся в связи с проверкой устранения ранее выя</w:t>
      </w:r>
      <w:r w:rsidR="00DB2A40" w:rsidRPr="00BC34BC">
        <w:rPr>
          <w:sz w:val="24"/>
          <w:szCs w:val="24"/>
        </w:rPr>
        <w:t>в</w:t>
      </w:r>
      <w:r w:rsidR="00DB2A40" w:rsidRPr="00BC34BC">
        <w:rPr>
          <w:sz w:val="24"/>
          <w:szCs w:val="24"/>
        </w:rPr>
        <w:t>ленных нарушений, а также в случае получения жалоб на действия (бездействие) сотрудн</w:t>
      </w:r>
      <w:r w:rsidR="00DB2A40" w:rsidRPr="00BC34BC">
        <w:rPr>
          <w:sz w:val="24"/>
          <w:szCs w:val="24"/>
        </w:rPr>
        <w:t>и</w:t>
      </w:r>
      <w:r w:rsidR="00DB2A40" w:rsidRPr="00BC34BC">
        <w:rPr>
          <w:sz w:val="24"/>
          <w:szCs w:val="24"/>
        </w:rPr>
        <w:t xml:space="preserve">ков </w:t>
      </w:r>
      <w:r w:rsidR="000B054C" w:rsidRPr="00BC34BC">
        <w:rPr>
          <w:sz w:val="24"/>
          <w:szCs w:val="24"/>
        </w:rPr>
        <w:t>Учреждения</w:t>
      </w:r>
      <w:r w:rsidR="00DB2A40" w:rsidRPr="00BC34BC">
        <w:rPr>
          <w:sz w:val="24"/>
          <w:szCs w:val="24"/>
        </w:rPr>
        <w:t>, ответственных за предоставление Услуги.</w:t>
      </w:r>
    </w:p>
    <w:p w:rsidR="00A955B9" w:rsidRPr="00BC34BC" w:rsidRDefault="00A955B9" w:rsidP="001465D1">
      <w:pPr>
        <w:pStyle w:val="114"/>
        <w:widowControl w:val="0"/>
        <w:spacing w:line="240" w:lineRule="auto"/>
        <w:ind w:firstLine="708"/>
        <w:rPr>
          <w:sz w:val="24"/>
          <w:szCs w:val="24"/>
        </w:rPr>
      </w:pPr>
    </w:p>
    <w:p w:rsidR="00DF731A" w:rsidRDefault="00C57CA7" w:rsidP="00A955B9">
      <w:pPr>
        <w:pStyle w:val="20"/>
        <w:keepNext w:val="0"/>
        <w:widowControl w:val="0"/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  <w:bookmarkStart w:id="195" w:name="_Toc438376254"/>
      <w:bookmarkStart w:id="196" w:name="_Toc447277435"/>
      <w:bookmarkStart w:id="197" w:name="_Toc487063777"/>
      <w:r w:rsidRPr="00BC34BC">
        <w:rPr>
          <w:rFonts w:ascii="Times New Roman" w:hAnsi="Times New Roman"/>
          <w:i w:val="0"/>
          <w:sz w:val="24"/>
          <w:szCs w:val="24"/>
        </w:rPr>
        <w:t xml:space="preserve">26. </w:t>
      </w:r>
      <w:r w:rsidR="00DB2A40" w:rsidRPr="00BC34BC">
        <w:rPr>
          <w:rFonts w:ascii="Times New Roman" w:hAnsi="Times New Roman"/>
          <w:i w:val="0"/>
          <w:sz w:val="24"/>
          <w:szCs w:val="24"/>
        </w:rPr>
        <w:t>Ответственн</w:t>
      </w:r>
      <w:r w:rsidR="008A62C9">
        <w:rPr>
          <w:rFonts w:ascii="Times New Roman" w:hAnsi="Times New Roman"/>
          <w:i w:val="0"/>
          <w:sz w:val="24"/>
          <w:szCs w:val="24"/>
        </w:rPr>
        <w:t>ость должностных лиц за решения</w:t>
      </w:r>
      <w:r w:rsidR="00A955B9">
        <w:rPr>
          <w:rFonts w:ascii="Times New Roman" w:hAnsi="Times New Roman"/>
          <w:i w:val="0"/>
          <w:sz w:val="24"/>
          <w:szCs w:val="24"/>
        </w:rPr>
        <w:t xml:space="preserve"> </w:t>
      </w:r>
      <w:r w:rsidR="006E3238">
        <w:rPr>
          <w:rFonts w:ascii="Times New Roman" w:hAnsi="Times New Roman"/>
          <w:i w:val="0"/>
          <w:sz w:val="24"/>
          <w:szCs w:val="24"/>
        </w:rPr>
        <w:t xml:space="preserve"> </w:t>
      </w:r>
      <w:r w:rsidR="00DB2A40" w:rsidRPr="00BC34BC">
        <w:rPr>
          <w:rFonts w:ascii="Times New Roman" w:hAnsi="Times New Roman"/>
          <w:i w:val="0"/>
          <w:sz w:val="24"/>
          <w:szCs w:val="24"/>
        </w:rPr>
        <w:t xml:space="preserve">и действия (бездействие), </w:t>
      </w:r>
      <w:r w:rsidR="00A955B9">
        <w:rPr>
          <w:rFonts w:ascii="Times New Roman" w:hAnsi="Times New Roman"/>
          <w:i w:val="0"/>
          <w:sz w:val="24"/>
          <w:szCs w:val="24"/>
        </w:rPr>
        <w:br/>
      </w:r>
      <w:r w:rsidR="00DB2A40" w:rsidRPr="00BC34BC">
        <w:rPr>
          <w:rFonts w:ascii="Times New Roman" w:hAnsi="Times New Roman"/>
          <w:i w:val="0"/>
          <w:sz w:val="24"/>
          <w:szCs w:val="24"/>
        </w:rPr>
        <w:t>принимаемые (осуществляемые) ими в ходе предоставления Услуги</w:t>
      </w:r>
      <w:bookmarkEnd w:id="195"/>
      <w:bookmarkEnd w:id="196"/>
      <w:bookmarkEnd w:id="197"/>
    </w:p>
    <w:p w:rsidR="00A955B9" w:rsidRPr="00A955B9" w:rsidRDefault="00A955B9" w:rsidP="00A955B9">
      <w:pPr>
        <w:spacing w:after="0" w:line="240" w:lineRule="auto"/>
        <w:rPr>
          <w:lang w:eastAsia="ru-RU"/>
        </w:rPr>
      </w:pPr>
    </w:p>
    <w:p w:rsidR="00917E8A" w:rsidRPr="00BC34BC" w:rsidRDefault="00C57CA7" w:rsidP="00A955B9">
      <w:pPr>
        <w:pStyle w:val="114"/>
        <w:widowControl w:val="0"/>
        <w:spacing w:line="240" w:lineRule="auto"/>
        <w:ind w:firstLine="708"/>
        <w:rPr>
          <w:sz w:val="24"/>
          <w:szCs w:val="24"/>
        </w:rPr>
      </w:pPr>
      <w:r w:rsidRPr="00BC34BC">
        <w:rPr>
          <w:sz w:val="24"/>
          <w:szCs w:val="24"/>
        </w:rPr>
        <w:t xml:space="preserve">26.1. </w:t>
      </w:r>
      <w:r w:rsidR="00917E8A" w:rsidRPr="00BC34BC">
        <w:rPr>
          <w:sz w:val="24"/>
          <w:szCs w:val="24"/>
        </w:rPr>
        <w:t xml:space="preserve">Должностные лица, ответственные за предоставление Услуги и участвующие в предоставлении Услуги, несут ответственность за принимаемые (осуществляемые) в ходе предоставления </w:t>
      </w:r>
      <w:r w:rsidR="005D2A81" w:rsidRPr="00BC34BC">
        <w:rPr>
          <w:sz w:val="24"/>
          <w:szCs w:val="24"/>
        </w:rPr>
        <w:t>У</w:t>
      </w:r>
      <w:r w:rsidR="00917E8A" w:rsidRPr="00BC34BC">
        <w:rPr>
          <w:sz w:val="24"/>
          <w:szCs w:val="24"/>
        </w:rPr>
        <w:t>слуги решения и действия (бездействие) в соответствии с требованиями законодательства Российской Федерации и Московской области.</w:t>
      </w:r>
    </w:p>
    <w:p w:rsidR="00917E8A" w:rsidRPr="00BC34BC" w:rsidRDefault="00C57CA7" w:rsidP="001465D1">
      <w:pPr>
        <w:pStyle w:val="114"/>
        <w:widowControl w:val="0"/>
        <w:ind w:firstLine="708"/>
        <w:rPr>
          <w:sz w:val="24"/>
          <w:szCs w:val="24"/>
        </w:rPr>
      </w:pPr>
      <w:r w:rsidRPr="00BC34BC">
        <w:rPr>
          <w:sz w:val="24"/>
          <w:szCs w:val="24"/>
        </w:rPr>
        <w:t xml:space="preserve">26.2. </w:t>
      </w:r>
      <w:r w:rsidR="00917E8A" w:rsidRPr="00BC34BC">
        <w:rPr>
          <w:sz w:val="24"/>
          <w:szCs w:val="24"/>
        </w:rPr>
        <w:t xml:space="preserve">Неполное или некачественное предоставление </w:t>
      </w:r>
      <w:r w:rsidR="005D2A81" w:rsidRPr="00BC34BC">
        <w:rPr>
          <w:sz w:val="24"/>
          <w:szCs w:val="24"/>
        </w:rPr>
        <w:t>У</w:t>
      </w:r>
      <w:r w:rsidR="00917E8A" w:rsidRPr="00BC34BC">
        <w:rPr>
          <w:sz w:val="24"/>
          <w:szCs w:val="24"/>
        </w:rPr>
        <w:t>слуги, выявленное в процессе Текущего контроля, влечёт применение дисциплинарного взыскания в соответствии с зак</w:t>
      </w:r>
      <w:r w:rsidR="00917E8A" w:rsidRPr="00BC34BC">
        <w:rPr>
          <w:sz w:val="24"/>
          <w:szCs w:val="24"/>
        </w:rPr>
        <w:t>о</w:t>
      </w:r>
      <w:r w:rsidR="00917E8A" w:rsidRPr="00BC34BC">
        <w:rPr>
          <w:sz w:val="24"/>
          <w:szCs w:val="24"/>
        </w:rPr>
        <w:t>нодательством Российской Федерации.</w:t>
      </w:r>
    </w:p>
    <w:p w:rsidR="00086526" w:rsidRPr="00BC34BC" w:rsidRDefault="00C57CA7" w:rsidP="001465D1">
      <w:pPr>
        <w:pStyle w:val="114"/>
        <w:widowControl w:val="0"/>
        <w:ind w:firstLine="708"/>
        <w:rPr>
          <w:sz w:val="24"/>
          <w:szCs w:val="24"/>
        </w:rPr>
      </w:pPr>
      <w:r w:rsidRPr="00BC34BC">
        <w:rPr>
          <w:sz w:val="24"/>
          <w:szCs w:val="24"/>
        </w:rPr>
        <w:t xml:space="preserve">26.3. </w:t>
      </w:r>
      <w:r w:rsidR="00917E8A" w:rsidRPr="00BC34BC">
        <w:rPr>
          <w:sz w:val="24"/>
          <w:szCs w:val="24"/>
        </w:rPr>
        <w:t xml:space="preserve">Нарушение порядка предоставления </w:t>
      </w:r>
      <w:r w:rsidR="005D2A81" w:rsidRPr="00BC34BC">
        <w:rPr>
          <w:sz w:val="24"/>
          <w:szCs w:val="24"/>
        </w:rPr>
        <w:t>У</w:t>
      </w:r>
      <w:r w:rsidR="00917E8A" w:rsidRPr="00BC34BC">
        <w:rPr>
          <w:sz w:val="24"/>
          <w:szCs w:val="24"/>
        </w:rPr>
        <w:t>слуги, повлекшее не</w:t>
      </w:r>
      <w:r w:rsidR="004F5219" w:rsidRPr="00BC34BC">
        <w:rPr>
          <w:sz w:val="24"/>
          <w:szCs w:val="24"/>
        </w:rPr>
        <w:t xml:space="preserve"> </w:t>
      </w:r>
      <w:r w:rsidR="00917E8A" w:rsidRPr="00BC34BC">
        <w:rPr>
          <w:sz w:val="24"/>
          <w:szCs w:val="24"/>
        </w:rPr>
        <w:t>предоставление</w:t>
      </w:r>
      <w:r w:rsidR="004332F3" w:rsidRPr="00BC34BC">
        <w:rPr>
          <w:sz w:val="24"/>
          <w:szCs w:val="24"/>
        </w:rPr>
        <w:t xml:space="preserve"> </w:t>
      </w:r>
      <w:r w:rsidR="005D2A81" w:rsidRPr="00BC34BC">
        <w:rPr>
          <w:sz w:val="24"/>
          <w:szCs w:val="24"/>
        </w:rPr>
        <w:t>У</w:t>
      </w:r>
      <w:r w:rsidR="00917E8A" w:rsidRPr="00BC34BC">
        <w:rPr>
          <w:sz w:val="24"/>
          <w:szCs w:val="24"/>
        </w:rPr>
        <w:t>слуги Заявителю</w:t>
      </w:r>
      <w:r w:rsidR="009973C3" w:rsidRPr="00BC34BC">
        <w:rPr>
          <w:sz w:val="24"/>
          <w:szCs w:val="24"/>
        </w:rPr>
        <w:t>,</w:t>
      </w:r>
      <w:r w:rsidR="004332F3" w:rsidRPr="00BC34BC">
        <w:rPr>
          <w:sz w:val="24"/>
          <w:szCs w:val="24"/>
        </w:rPr>
        <w:t xml:space="preserve"> </w:t>
      </w:r>
      <w:r w:rsidR="00917E8A" w:rsidRPr="00BC34BC">
        <w:rPr>
          <w:sz w:val="24"/>
          <w:szCs w:val="24"/>
        </w:rPr>
        <w:t xml:space="preserve">либо предоставление </w:t>
      </w:r>
      <w:r w:rsidR="005D2A81" w:rsidRPr="00BC34BC">
        <w:rPr>
          <w:sz w:val="24"/>
          <w:szCs w:val="24"/>
        </w:rPr>
        <w:t>У</w:t>
      </w:r>
      <w:r w:rsidR="00917E8A" w:rsidRPr="00BC34BC">
        <w:rPr>
          <w:sz w:val="24"/>
          <w:szCs w:val="24"/>
        </w:rPr>
        <w:t>слуги Заявителю</w:t>
      </w:r>
      <w:r w:rsidR="004332F3" w:rsidRPr="00BC34BC">
        <w:rPr>
          <w:sz w:val="24"/>
          <w:szCs w:val="24"/>
        </w:rPr>
        <w:t xml:space="preserve"> </w:t>
      </w:r>
      <w:r w:rsidR="00917E8A" w:rsidRPr="00BC34BC">
        <w:rPr>
          <w:sz w:val="24"/>
          <w:szCs w:val="24"/>
        </w:rPr>
        <w:t>с нарушением установленных сроков, предусматривает административную ответственность должностного лица, осущест</w:t>
      </w:r>
      <w:r w:rsidR="00917E8A" w:rsidRPr="00BC34BC">
        <w:rPr>
          <w:sz w:val="24"/>
          <w:szCs w:val="24"/>
        </w:rPr>
        <w:t>в</w:t>
      </w:r>
      <w:r w:rsidR="00917E8A" w:rsidRPr="00BC34BC">
        <w:rPr>
          <w:sz w:val="24"/>
          <w:szCs w:val="24"/>
        </w:rPr>
        <w:t>ляющего исполнительно-распорядительные полномочия в соответствии с Законом Моско</w:t>
      </w:r>
      <w:r w:rsidR="00917E8A" w:rsidRPr="00BC34BC">
        <w:rPr>
          <w:sz w:val="24"/>
          <w:szCs w:val="24"/>
        </w:rPr>
        <w:t>в</w:t>
      </w:r>
      <w:r w:rsidR="00917E8A" w:rsidRPr="00BC34BC">
        <w:rPr>
          <w:sz w:val="24"/>
          <w:szCs w:val="24"/>
        </w:rPr>
        <w:t>ской области от 4 мая 2016 года № 37/2016-ОЗ «Кодекс Московской области об администр</w:t>
      </w:r>
      <w:r w:rsidR="00917E8A" w:rsidRPr="00BC34BC">
        <w:rPr>
          <w:sz w:val="24"/>
          <w:szCs w:val="24"/>
        </w:rPr>
        <w:t>а</w:t>
      </w:r>
      <w:r w:rsidR="00917E8A" w:rsidRPr="00BC34BC">
        <w:rPr>
          <w:sz w:val="24"/>
          <w:szCs w:val="24"/>
        </w:rPr>
        <w:t>тивных правонарушениях».</w:t>
      </w:r>
    </w:p>
    <w:p w:rsidR="00917E8A" w:rsidRPr="00BC34BC" w:rsidRDefault="00C57CA7" w:rsidP="001465D1">
      <w:pPr>
        <w:pStyle w:val="114"/>
        <w:widowControl w:val="0"/>
        <w:ind w:firstLine="708"/>
        <w:rPr>
          <w:sz w:val="24"/>
          <w:szCs w:val="24"/>
        </w:rPr>
      </w:pPr>
      <w:r w:rsidRPr="00BC34BC">
        <w:rPr>
          <w:sz w:val="24"/>
          <w:szCs w:val="24"/>
        </w:rPr>
        <w:t xml:space="preserve">26.3.1. </w:t>
      </w:r>
      <w:r w:rsidR="00917E8A" w:rsidRPr="00BC34BC">
        <w:rPr>
          <w:sz w:val="24"/>
          <w:szCs w:val="24"/>
        </w:rPr>
        <w:t xml:space="preserve">К нарушениям порядка предоставления </w:t>
      </w:r>
      <w:r w:rsidR="005D2A81" w:rsidRPr="00BC34BC">
        <w:rPr>
          <w:sz w:val="24"/>
          <w:szCs w:val="24"/>
        </w:rPr>
        <w:t>У</w:t>
      </w:r>
      <w:r w:rsidR="00917E8A" w:rsidRPr="00BC34BC">
        <w:rPr>
          <w:sz w:val="24"/>
          <w:szCs w:val="24"/>
        </w:rPr>
        <w:t>слуги, установленного настоящим Административным регламентом в соответствии с Федеральным законом от 27.07.2010 № 210-ФЗ «Об организации предоставления государственных и муниципальных услуг» отн</w:t>
      </w:r>
      <w:r w:rsidR="00917E8A" w:rsidRPr="00BC34BC">
        <w:rPr>
          <w:sz w:val="24"/>
          <w:szCs w:val="24"/>
        </w:rPr>
        <w:t>о</w:t>
      </w:r>
      <w:r w:rsidR="00917E8A" w:rsidRPr="00BC34BC">
        <w:rPr>
          <w:sz w:val="24"/>
          <w:szCs w:val="24"/>
        </w:rPr>
        <w:t>сится:</w:t>
      </w:r>
    </w:p>
    <w:p w:rsidR="003C3B10" w:rsidRPr="00BC34BC" w:rsidRDefault="003C3B10" w:rsidP="001465D1">
      <w:pPr>
        <w:pStyle w:val="114"/>
        <w:widowControl w:val="0"/>
        <w:rPr>
          <w:sz w:val="24"/>
          <w:szCs w:val="24"/>
        </w:rPr>
      </w:pPr>
      <w:r w:rsidRPr="00BC34BC">
        <w:rPr>
          <w:sz w:val="24"/>
          <w:szCs w:val="24"/>
        </w:rPr>
        <w:tab/>
        <w:t>26.3.</w:t>
      </w:r>
      <w:r w:rsidR="00C57CA7" w:rsidRPr="00BC34BC">
        <w:rPr>
          <w:sz w:val="24"/>
          <w:szCs w:val="24"/>
        </w:rPr>
        <w:t>1</w:t>
      </w:r>
      <w:r w:rsidRPr="00BC34BC">
        <w:rPr>
          <w:sz w:val="24"/>
          <w:szCs w:val="24"/>
        </w:rPr>
        <w:t xml:space="preserve">.1. </w:t>
      </w:r>
      <w:r w:rsidR="00917E8A" w:rsidRPr="00BC34BC">
        <w:rPr>
          <w:sz w:val="24"/>
          <w:szCs w:val="24"/>
        </w:rPr>
        <w:t>требование от Заявителя представления документов и информации или ос</w:t>
      </w:r>
      <w:r w:rsidR="00917E8A" w:rsidRPr="00BC34BC">
        <w:rPr>
          <w:sz w:val="24"/>
          <w:szCs w:val="24"/>
        </w:rPr>
        <w:t>у</w:t>
      </w:r>
      <w:r w:rsidR="00917E8A" w:rsidRPr="00BC34BC">
        <w:rPr>
          <w:sz w:val="24"/>
          <w:szCs w:val="24"/>
        </w:rPr>
        <w:t>ществления действий, представление или осуществление которых не предусмотрено насто</w:t>
      </w:r>
      <w:r w:rsidR="00917E8A" w:rsidRPr="00BC34BC">
        <w:rPr>
          <w:sz w:val="24"/>
          <w:szCs w:val="24"/>
        </w:rPr>
        <w:t>я</w:t>
      </w:r>
      <w:r w:rsidR="00917E8A" w:rsidRPr="00BC34BC">
        <w:rPr>
          <w:sz w:val="24"/>
          <w:szCs w:val="24"/>
        </w:rPr>
        <w:t>щим Административным регламентом, иными нормативными правовыми актами, регулир</w:t>
      </w:r>
      <w:r w:rsidR="00917E8A" w:rsidRPr="00BC34BC">
        <w:rPr>
          <w:sz w:val="24"/>
          <w:szCs w:val="24"/>
        </w:rPr>
        <w:t>у</w:t>
      </w:r>
      <w:r w:rsidR="00917E8A" w:rsidRPr="00BC34BC">
        <w:rPr>
          <w:sz w:val="24"/>
          <w:szCs w:val="24"/>
        </w:rPr>
        <w:t xml:space="preserve">ющими отношения, возникающие в связи с предоставлением </w:t>
      </w:r>
      <w:r w:rsidR="005D2A81" w:rsidRPr="00BC34BC">
        <w:rPr>
          <w:sz w:val="24"/>
          <w:szCs w:val="24"/>
        </w:rPr>
        <w:t>У</w:t>
      </w:r>
      <w:r w:rsidRPr="00BC34BC">
        <w:rPr>
          <w:sz w:val="24"/>
          <w:szCs w:val="24"/>
        </w:rPr>
        <w:t>слуги;</w:t>
      </w:r>
    </w:p>
    <w:p w:rsidR="00917E8A" w:rsidRPr="00BC34BC" w:rsidRDefault="003C3B10" w:rsidP="001465D1">
      <w:pPr>
        <w:pStyle w:val="114"/>
        <w:widowControl w:val="0"/>
        <w:rPr>
          <w:sz w:val="24"/>
          <w:szCs w:val="24"/>
        </w:rPr>
      </w:pPr>
      <w:r w:rsidRPr="00BC34BC">
        <w:rPr>
          <w:sz w:val="24"/>
          <w:szCs w:val="24"/>
        </w:rPr>
        <w:tab/>
        <w:t>26.3.</w:t>
      </w:r>
      <w:r w:rsidR="00C57CA7" w:rsidRPr="00BC34BC">
        <w:rPr>
          <w:sz w:val="24"/>
          <w:szCs w:val="24"/>
        </w:rPr>
        <w:t>1</w:t>
      </w:r>
      <w:r w:rsidRPr="00BC34BC">
        <w:rPr>
          <w:sz w:val="24"/>
          <w:szCs w:val="24"/>
        </w:rPr>
        <w:t xml:space="preserve">.2. </w:t>
      </w:r>
      <w:r w:rsidR="00917E8A" w:rsidRPr="00BC34BC">
        <w:rPr>
          <w:sz w:val="24"/>
          <w:szCs w:val="24"/>
        </w:rPr>
        <w:t xml:space="preserve">требование от Заявителя представления документов и информации, в том числе подтверждающих внесение заявителем платы за предоставление </w:t>
      </w:r>
      <w:r w:rsidR="005D2A81" w:rsidRPr="00BC34BC">
        <w:rPr>
          <w:sz w:val="24"/>
          <w:szCs w:val="24"/>
        </w:rPr>
        <w:t>У</w:t>
      </w:r>
      <w:r w:rsidR="00917E8A" w:rsidRPr="00BC34BC">
        <w:rPr>
          <w:sz w:val="24"/>
          <w:szCs w:val="24"/>
        </w:rPr>
        <w:t xml:space="preserve">слуги, которые находятся в распоряжении органов, предоставляющих </w:t>
      </w:r>
      <w:r w:rsidR="005D2A81" w:rsidRPr="00BC34BC">
        <w:rPr>
          <w:sz w:val="24"/>
          <w:szCs w:val="24"/>
        </w:rPr>
        <w:t>У</w:t>
      </w:r>
      <w:r w:rsidR="00917E8A" w:rsidRPr="00BC34BC">
        <w:rPr>
          <w:sz w:val="24"/>
          <w:szCs w:val="24"/>
        </w:rPr>
        <w:t>слугу, иных государственных орг</w:t>
      </w:r>
      <w:r w:rsidR="00917E8A" w:rsidRPr="00BC34BC">
        <w:rPr>
          <w:sz w:val="24"/>
          <w:szCs w:val="24"/>
        </w:rPr>
        <w:t>а</w:t>
      </w:r>
      <w:r w:rsidR="00917E8A" w:rsidRPr="00BC34BC">
        <w:rPr>
          <w:sz w:val="24"/>
          <w:szCs w:val="24"/>
        </w:rPr>
        <w:t>нов, органов местного самоуправления</w:t>
      </w:r>
      <w:r w:rsidR="009973C3" w:rsidRPr="00BC34BC">
        <w:rPr>
          <w:sz w:val="24"/>
          <w:szCs w:val="24"/>
        </w:rPr>
        <w:t>,</w:t>
      </w:r>
      <w:r w:rsidR="00917E8A" w:rsidRPr="00BC34BC">
        <w:rPr>
          <w:sz w:val="24"/>
          <w:szCs w:val="24"/>
        </w:rPr>
        <w:t xml:space="preserve"> либо подведомственных организаций, участвующих </w:t>
      </w:r>
      <w:r w:rsidR="00917E8A" w:rsidRPr="00BC34BC">
        <w:rPr>
          <w:sz w:val="24"/>
          <w:szCs w:val="24"/>
        </w:rPr>
        <w:lastRenderedPageBreak/>
        <w:t xml:space="preserve">в предоставлении </w:t>
      </w:r>
      <w:r w:rsidR="005D2A81" w:rsidRPr="00BC34BC">
        <w:rPr>
          <w:sz w:val="24"/>
          <w:szCs w:val="24"/>
        </w:rPr>
        <w:t>У</w:t>
      </w:r>
      <w:r w:rsidR="00917E8A" w:rsidRPr="00BC34BC">
        <w:rPr>
          <w:sz w:val="24"/>
          <w:szCs w:val="24"/>
        </w:rPr>
        <w:t>слуги в соответствии с настоящим Административным регламентом;</w:t>
      </w:r>
    </w:p>
    <w:p w:rsidR="00917E8A" w:rsidRPr="00BC34BC" w:rsidRDefault="003C3B10" w:rsidP="001465D1">
      <w:pPr>
        <w:pStyle w:val="114"/>
        <w:widowControl w:val="0"/>
        <w:ind w:firstLine="708"/>
        <w:rPr>
          <w:sz w:val="24"/>
          <w:szCs w:val="24"/>
        </w:rPr>
      </w:pPr>
      <w:r w:rsidRPr="00BC34BC">
        <w:rPr>
          <w:sz w:val="24"/>
          <w:szCs w:val="24"/>
        </w:rPr>
        <w:t>26.3.</w:t>
      </w:r>
      <w:r w:rsidR="00C57CA7" w:rsidRPr="00BC34BC">
        <w:rPr>
          <w:sz w:val="24"/>
          <w:szCs w:val="24"/>
        </w:rPr>
        <w:t>1</w:t>
      </w:r>
      <w:r w:rsidRPr="00BC34BC">
        <w:rPr>
          <w:sz w:val="24"/>
          <w:szCs w:val="24"/>
        </w:rPr>
        <w:t>.3. т</w:t>
      </w:r>
      <w:r w:rsidR="00917E8A" w:rsidRPr="00BC34BC">
        <w:rPr>
          <w:sz w:val="24"/>
          <w:szCs w:val="24"/>
        </w:rPr>
        <w:t xml:space="preserve">ребование от Заявителя осуществления действий, в том числе согласований, необходимых для получения </w:t>
      </w:r>
      <w:r w:rsidR="005D2A81" w:rsidRPr="00BC34BC">
        <w:rPr>
          <w:sz w:val="24"/>
          <w:szCs w:val="24"/>
        </w:rPr>
        <w:t>У</w:t>
      </w:r>
      <w:r w:rsidR="00917E8A" w:rsidRPr="00BC34BC">
        <w:rPr>
          <w:sz w:val="24"/>
          <w:szCs w:val="24"/>
        </w:rPr>
        <w:t>слуги и связанных с обращением в иные государственные о</w:t>
      </w:r>
      <w:r w:rsidR="00917E8A" w:rsidRPr="00BC34BC">
        <w:rPr>
          <w:sz w:val="24"/>
          <w:szCs w:val="24"/>
        </w:rPr>
        <w:t>р</w:t>
      </w:r>
      <w:r w:rsidR="00917E8A" w:rsidRPr="00BC34BC">
        <w:rPr>
          <w:sz w:val="24"/>
          <w:szCs w:val="24"/>
        </w:rPr>
        <w:t xml:space="preserve">ганы, органы местного самоуправления, для предоставления </w:t>
      </w:r>
      <w:r w:rsidR="005D2A81" w:rsidRPr="00BC34BC">
        <w:rPr>
          <w:sz w:val="24"/>
          <w:szCs w:val="24"/>
        </w:rPr>
        <w:t>У</w:t>
      </w:r>
      <w:r w:rsidR="00917E8A" w:rsidRPr="00BC34BC">
        <w:rPr>
          <w:sz w:val="24"/>
          <w:szCs w:val="24"/>
        </w:rPr>
        <w:t>слуги не предусмотренных настоящим Административным регламентом;</w:t>
      </w:r>
    </w:p>
    <w:p w:rsidR="00C57CA7" w:rsidRPr="00BC34BC" w:rsidRDefault="003C3B10" w:rsidP="001465D1">
      <w:pPr>
        <w:pStyle w:val="114"/>
        <w:widowControl w:val="0"/>
        <w:ind w:firstLine="708"/>
        <w:rPr>
          <w:sz w:val="24"/>
          <w:szCs w:val="24"/>
        </w:rPr>
      </w:pPr>
      <w:r w:rsidRPr="00BC34BC">
        <w:rPr>
          <w:sz w:val="24"/>
          <w:szCs w:val="24"/>
        </w:rPr>
        <w:t>26.3.</w:t>
      </w:r>
      <w:r w:rsidR="00C57CA7" w:rsidRPr="00BC34BC">
        <w:rPr>
          <w:sz w:val="24"/>
          <w:szCs w:val="24"/>
        </w:rPr>
        <w:t>1</w:t>
      </w:r>
      <w:r w:rsidRPr="00BC34BC">
        <w:rPr>
          <w:sz w:val="24"/>
          <w:szCs w:val="24"/>
        </w:rPr>
        <w:t xml:space="preserve">.4. </w:t>
      </w:r>
      <w:r w:rsidR="00917E8A" w:rsidRPr="00BC34BC">
        <w:rPr>
          <w:sz w:val="24"/>
          <w:szCs w:val="24"/>
        </w:rPr>
        <w:t xml:space="preserve">нарушение срока регистрации Заявления Заявителя о предоставлении </w:t>
      </w:r>
      <w:r w:rsidR="005D2A81" w:rsidRPr="00BC34BC">
        <w:rPr>
          <w:sz w:val="24"/>
          <w:szCs w:val="24"/>
        </w:rPr>
        <w:t>У</w:t>
      </w:r>
      <w:r w:rsidR="00917E8A" w:rsidRPr="00BC34BC">
        <w:rPr>
          <w:sz w:val="24"/>
          <w:szCs w:val="24"/>
        </w:rPr>
        <w:t xml:space="preserve">слуги, установленного </w:t>
      </w:r>
      <w:r w:rsidR="005D2A81" w:rsidRPr="00BC34BC">
        <w:rPr>
          <w:sz w:val="24"/>
          <w:szCs w:val="24"/>
        </w:rPr>
        <w:t xml:space="preserve">настоящим </w:t>
      </w:r>
      <w:r w:rsidR="00917E8A" w:rsidRPr="00BC34BC">
        <w:rPr>
          <w:sz w:val="24"/>
          <w:szCs w:val="24"/>
        </w:rPr>
        <w:t>Административным регламентом;</w:t>
      </w:r>
    </w:p>
    <w:p w:rsidR="00917E8A" w:rsidRPr="00BC34BC" w:rsidRDefault="00C57CA7" w:rsidP="003A191F">
      <w:pPr>
        <w:pStyle w:val="114"/>
        <w:widowControl w:val="0"/>
        <w:spacing w:line="240" w:lineRule="auto"/>
        <w:ind w:firstLine="709"/>
        <w:rPr>
          <w:sz w:val="24"/>
          <w:szCs w:val="24"/>
        </w:rPr>
      </w:pPr>
      <w:r w:rsidRPr="00BC34BC">
        <w:rPr>
          <w:sz w:val="24"/>
          <w:szCs w:val="24"/>
        </w:rPr>
        <w:t>26.3.1.5.</w:t>
      </w:r>
      <w:r w:rsidR="00367A79" w:rsidRPr="00BC34BC">
        <w:rPr>
          <w:sz w:val="24"/>
          <w:szCs w:val="24"/>
        </w:rPr>
        <w:t xml:space="preserve"> </w:t>
      </w:r>
      <w:r w:rsidR="00917E8A" w:rsidRPr="00BC34BC">
        <w:rPr>
          <w:sz w:val="24"/>
          <w:szCs w:val="24"/>
        </w:rPr>
        <w:t xml:space="preserve">нарушение срока предоставления </w:t>
      </w:r>
      <w:r w:rsidR="005D2A81" w:rsidRPr="00BC34BC">
        <w:rPr>
          <w:sz w:val="24"/>
          <w:szCs w:val="24"/>
        </w:rPr>
        <w:t>У</w:t>
      </w:r>
      <w:r w:rsidR="00917E8A" w:rsidRPr="00BC34BC">
        <w:rPr>
          <w:sz w:val="24"/>
          <w:szCs w:val="24"/>
        </w:rPr>
        <w:t xml:space="preserve">слуги, установленного </w:t>
      </w:r>
      <w:r w:rsidR="005D2A81" w:rsidRPr="00BC34BC">
        <w:rPr>
          <w:sz w:val="24"/>
          <w:szCs w:val="24"/>
        </w:rPr>
        <w:t xml:space="preserve">настоящим </w:t>
      </w:r>
      <w:r w:rsidR="00917E8A" w:rsidRPr="00BC34BC">
        <w:rPr>
          <w:sz w:val="24"/>
          <w:szCs w:val="24"/>
        </w:rPr>
        <w:t>Адм</w:t>
      </w:r>
      <w:r w:rsidR="00917E8A" w:rsidRPr="00BC34BC">
        <w:rPr>
          <w:sz w:val="24"/>
          <w:szCs w:val="24"/>
        </w:rPr>
        <w:t>и</w:t>
      </w:r>
      <w:r w:rsidR="00917E8A" w:rsidRPr="00BC34BC">
        <w:rPr>
          <w:sz w:val="24"/>
          <w:szCs w:val="24"/>
        </w:rPr>
        <w:t>нистративным регламентом;</w:t>
      </w:r>
    </w:p>
    <w:p w:rsidR="00917E8A" w:rsidRPr="00BC34BC" w:rsidRDefault="003C3B10" w:rsidP="003A191F">
      <w:pPr>
        <w:pStyle w:val="114"/>
        <w:widowControl w:val="0"/>
        <w:spacing w:line="240" w:lineRule="auto"/>
        <w:ind w:firstLine="709"/>
        <w:rPr>
          <w:sz w:val="24"/>
          <w:szCs w:val="24"/>
        </w:rPr>
      </w:pPr>
      <w:r w:rsidRPr="00BC34BC">
        <w:rPr>
          <w:sz w:val="24"/>
          <w:szCs w:val="24"/>
        </w:rPr>
        <w:t>26</w:t>
      </w:r>
      <w:r w:rsidR="00F31FA9" w:rsidRPr="00BC34BC">
        <w:rPr>
          <w:sz w:val="24"/>
          <w:szCs w:val="24"/>
        </w:rPr>
        <w:t>.3.</w:t>
      </w:r>
      <w:r w:rsidR="00C57CA7" w:rsidRPr="00BC34BC">
        <w:rPr>
          <w:sz w:val="24"/>
          <w:szCs w:val="24"/>
        </w:rPr>
        <w:t>1</w:t>
      </w:r>
      <w:r w:rsidR="00F31FA9" w:rsidRPr="00BC34BC">
        <w:rPr>
          <w:sz w:val="24"/>
          <w:szCs w:val="24"/>
        </w:rPr>
        <w:t xml:space="preserve">.6. </w:t>
      </w:r>
      <w:r w:rsidR="00917E8A" w:rsidRPr="00BC34BC">
        <w:rPr>
          <w:sz w:val="24"/>
          <w:szCs w:val="24"/>
        </w:rPr>
        <w:t>отказ в приеме документов у Заявителя, если основания отказа не предусмо</w:t>
      </w:r>
      <w:r w:rsidR="00917E8A" w:rsidRPr="00BC34BC">
        <w:rPr>
          <w:sz w:val="24"/>
          <w:szCs w:val="24"/>
        </w:rPr>
        <w:t>т</w:t>
      </w:r>
      <w:r w:rsidR="00917E8A" w:rsidRPr="00BC34BC">
        <w:rPr>
          <w:sz w:val="24"/>
          <w:szCs w:val="24"/>
        </w:rPr>
        <w:t xml:space="preserve">рены </w:t>
      </w:r>
      <w:r w:rsidR="005D2A81" w:rsidRPr="00BC34BC">
        <w:rPr>
          <w:sz w:val="24"/>
          <w:szCs w:val="24"/>
        </w:rPr>
        <w:t xml:space="preserve">настоящим </w:t>
      </w:r>
      <w:r w:rsidR="00917E8A" w:rsidRPr="00BC34BC">
        <w:rPr>
          <w:sz w:val="24"/>
          <w:szCs w:val="24"/>
        </w:rPr>
        <w:t>Административным регламентом;</w:t>
      </w:r>
    </w:p>
    <w:p w:rsidR="00917E8A" w:rsidRPr="00BC34BC" w:rsidRDefault="003C3B10" w:rsidP="003A191F">
      <w:pPr>
        <w:pStyle w:val="114"/>
        <w:widowControl w:val="0"/>
        <w:spacing w:line="240" w:lineRule="auto"/>
        <w:ind w:firstLine="709"/>
        <w:rPr>
          <w:sz w:val="24"/>
          <w:szCs w:val="24"/>
        </w:rPr>
      </w:pPr>
      <w:r w:rsidRPr="00BC34BC">
        <w:rPr>
          <w:sz w:val="24"/>
          <w:szCs w:val="24"/>
        </w:rPr>
        <w:t>26</w:t>
      </w:r>
      <w:r w:rsidR="00F31FA9" w:rsidRPr="00BC34BC">
        <w:rPr>
          <w:sz w:val="24"/>
          <w:szCs w:val="24"/>
        </w:rPr>
        <w:t>.3.</w:t>
      </w:r>
      <w:r w:rsidR="00C57CA7" w:rsidRPr="00BC34BC">
        <w:rPr>
          <w:sz w:val="24"/>
          <w:szCs w:val="24"/>
        </w:rPr>
        <w:t>1</w:t>
      </w:r>
      <w:r w:rsidR="00F31FA9" w:rsidRPr="00BC34BC">
        <w:rPr>
          <w:sz w:val="24"/>
          <w:szCs w:val="24"/>
        </w:rPr>
        <w:t xml:space="preserve">.7. </w:t>
      </w:r>
      <w:r w:rsidR="00917E8A" w:rsidRPr="00BC34BC">
        <w:rPr>
          <w:sz w:val="24"/>
          <w:szCs w:val="24"/>
        </w:rPr>
        <w:t xml:space="preserve">отказ в предоставлении </w:t>
      </w:r>
      <w:r w:rsidR="005D2A81" w:rsidRPr="00BC34BC">
        <w:rPr>
          <w:sz w:val="24"/>
          <w:szCs w:val="24"/>
        </w:rPr>
        <w:t>У</w:t>
      </w:r>
      <w:r w:rsidR="00917E8A" w:rsidRPr="00BC34BC">
        <w:rPr>
          <w:sz w:val="24"/>
          <w:szCs w:val="24"/>
        </w:rPr>
        <w:t xml:space="preserve">слуги, если основания отказа не предусмотрены </w:t>
      </w:r>
      <w:r w:rsidR="005D2A81" w:rsidRPr="00BC34BC">
        <w:rPr>
          <w:sz w:val="24"/>
          <w:szCs w:val="24"/>
        </w:rPr>
        <w:t xml:space="preserve">настоящим </w:t>
      </w:r>
      <w:r w:rsidR="00917E8A" w:rsidRPr="00BC34BC">
        <w:rPr>
          <w:sz w:val="24"/>
          <w:szCs w:val="24"/>
        </w:rPr>
        <w:t>Административным регламентом;</w:t>
      </w:r>
    </w:p>
    <w:p w:rsidR="00917E8A" w:rsidRPr="00BC34BC" w:rsidRDefault="003C3B10" w:rsidP="003A191F">
      <w:pPr>
        <w:pStyle w:val="114"/>
        <w:widowControl w:val="0"/>
        <w:spacing w:line="240" w:lineRule="auto"/>
        <w:ind w:firstLine="709"/>
        <w:rPr>
          <w:sz w:val="24"/>
          <w:szCs w:val="24"/>
        </w:rPr>
      </w:pPr>
      <w:r w:rsidRPr="00BC34BC">
        <w:rPr>
          <w:sz w:val="24"/>
          <w:szCs w:val="24"/>
        </w:rPr>
        <w:t>26</w:t>
      </w:r>
      <w:r w:rsidR="00F31FA9" w:rsidRPr="00BC34BC">
        <w:rPr>
          <w:sz w:val="24"/>
          <w:szCs w:val="24"/>
        </w:rPr>
        <w:t>.3.</w:t>
      </w:r>
      <w:r w:rsidR="00C57CA7" w:rsidRPr="00BC34BC">
        <w:rPr>
          <w:sz w:val="24"/>
          <w:szCs w:val="24"/>
        </w:rPr>
        <w:t>1</w:t>
      </w:r>
      <w:r w:rsidR="00F31FA9" w:rsidRPr="00BC34BC">
        <w:rPr>
          <w:sz w:val="24"/>
          <w:szCs w:val="24"/>
        </w:rPr>
        <w:t xml:space="preserve">.8. </w:t>
      </w:r>
      <w:r w:rsidR="00917E8A" w:rsidRPr="00BC34BC">
        <w:rPr>
          <w:sz w:val="24"/>
          <w:szCs w:val="24"/>
        </w:rPr>
        <w:t xml:space="preserve">немотивированный отказ в предоставлении </w:t>
      </w:r>
      <w:r w:rsidR="005D2A81" w:rsidRPr="00BC34BC">
        <w:rPr>
          <w:sz w:val="24"/>
          <w:szCs w:val="24"/>
        </w:rPr>
        <w:t>У</w:t>
      </w:r>
      <w:r w:rsidR="00917E8A" w:rsidRPr="00BC34BC">
        <w:rPr>
          <w:sz w:val="24"/>
          <w:szCs w:val="24"/>
        </w:rPr>
        <w:t>слуги, в случае отсутствия о</w:t>
      </w:r>
      <w:r w:rsidR="00917E8A" w:rsidRPr="00BC34BC">
        <w:rPr>
          <w:sz w:val="24"/>
          <w:szCs w:val="24"/>
        </w:rPr>
        <w:t>с</w:t>
      </w:r>
      <w:r w:rsidR="00917E8A" w:rsidRPr="00BC34BC">
        <w:rPr>
          <w:sz w:val="24"/>
          <w:szCs w:val="24"/>
        </w:rPr>
        <w:t xml:space="preserve">нований для отказа в предоставлении </w:t>
      </w:r>
      <w:r w:rsidR="005D2A81" w:rsidRPr="00BC34BC">
        <w:rPr>
          <w:sz w:val="24"/>
          <w:szCs w:val="24"/>
        </w:rPr>
        <w:t>У</w:t>
      </w:r>
      <w:r w:rsidR="00917E8A" w:rsidRPr="00BC34BC">
        <w:rPr>
          <w:sz w:val="24"/>
          <w:szCs w:val="24"/>
        </w:rPr>
        <w:t>слуги;</w:t>
      </w:r>
    </w:p>
    <w:p w:rsidR="00917E8A" w:rsidRPr="00BC34BC" w:rsidRDefault="003C3B10" w:rsidP="003A191F">
      <w:pPr>
        <w:pStyle w:val="114"/>
        <w:widowControl w:val="0"/>
        <w:spacing w:line="240" w:lineRule="auto"/>
        <w:ind w:firstLine="709"/>
        <w:rPr>
          <w:sz w:val="24"/>
          <w:szCs w:val="24"/>
        </w:rPr>
      </w:pPr>
      <w:r w:rsidRPr="00BC34BC">
        <w:rPr>
          <w:sz w:val="24"/>
          <w:szCs w:val="24"/>
        </w:rPr>
        <w:t>26</w:t>
      </w:r>
      <w:r w:rsidR="00F31FA9" w:rsidRPr="00BC34BC">
        <w:rPr>
          <w:sz w:val="24"/>
          <w:szCs w:val="24"/>
        </w:rPr>
        <w:t>.3.</w:t>
      </w:r>
      <w:r w:rsidR="00C57CA7" w:rsidRPr="00BC34BC">
        <w:rPr>
          <w:sz w:val="24"/>
          <w:szCs w:val="24"/>
        </w:rPr>
        <w:t>1</w:t>
      </w:r>
      <w:r w:rsidR="00F31FA9" w:rsidRPr="00BC34BC">
        <w:rPr>
          <w:sz w:val="24"/>
          <w:szCs w:val="24"/>
        </w:rPr>
        <w:t xml:space="preserve">.9. </w:t>
      </w:r>
      <w:r w:rsidR="00917E8A" w:rsidRPr="00BC34BC">
        <w:rPr>
          <w:sz w:val="24"/>
          <w:szCs w:val="24"/>
        </w:rPr>
        <w:t>отказ в исправлении допущенных опечаток и ошибок в выданных в результ</w:t>
      </w:r>
      <w:r w:rsidR="00917E8A" w:rsidRPr="00BC34BC">
        <w:rPr>
          <w:sz w:val="24"/>
          <w:szCs w:val="24"/>
        </w:rPr>
        <w:t>а</w:t>
      </w:r>
      <w:r w:rsidR="00917E8A" w:rsidRPr="00BC34BC">
        <w:rPr>
          <w:sz w:val="24"/>
          <w:szCs w:val="24"/>
        </w:rPr>
        <w:t xml:space="preserve">те предоставления </w:t>
      </w:r>
      <w:r w:rsidR="005D2A81" w:rsidRPr="00BC34BC">
        <w:rPr>
          <w:sz w:val="24"/>
          <w:szCs w:val="24"/>
        </w:rPr>
        <w:t>У</w:t>
      </w:r>
      <w:r w:rsidR="00917E8A" w:rsidRPr="00BC34BC">
        <w:rPr>
          <w:sz w:val="24"/>
          <w:szCs w:val="24"/>
        </w:rPr>
        <w:t>слуги документах либо нарушение установленного срока таких испра</w:t>
      </w:r>
      <w:r w:rsidR="00917E8A" w:rsidRPr="00BC34BC">
        <w:rPr>
          <w:sz w:val="24"/>
          <w:szCs w:val="24"/>
        </w:rPr>
        <w:t>в</w:t>
      </w:r>
      <w:r w:rsidR="00917E8A" w:rsidRPr="00BC34BC">
        <w:rPr>
          <w:sz w:val="24"/>
          <w:szCs w:val="24"/>
        </w:rPr>
        <w:t>лений.</w:t>
      </w:r>
    </w:p>
    <w:p w:rsidR="00917E8A" w:rsidRPr="00BC34BC" w:rsidRDefault="00C57CA7" w:rsidP="003A191F">
      <w:pPr>
        <w:pStyle w:val="114"/>
        <w:widowControl w:val="0"/>
        <w:spacing w:line="240" w:lineRule="auto"/>
        <w:ind w:firstLine="709"/>
        <w:rPr>
          <w:sz w:val="24"/>
          <w:szCs w:val="24"/>
        </w:rPr>
      </w:pPr>
      <w:r w:rsidRPr="00BC34BC">
        <w:rPr>
          <w:sz w:val="24"/>
          <w:szCs w:val="24"/>
        </w:rPr>
        <w:t xml:space="preserve">26.4. </w:t>
      </w:r>
      <w:r w:rsidR="00917E8A" w:rsidRPr="00BC34BC">
        <w:rPr>
          <w:sz w:val="24"/>
          <w:szCs w:val="24"/>
        </w:rPr>
        <w:t xml:space="preserve">Должностными лицами </w:t>
      </w:r>
      <w:r w:rsidR="007305B0" w:rsidRPr="00BC34BC">
        <w:rPr>
          <w:sz w:val="24"/>
          <w:szCs w:val="24"/>
        </w:rPr>
        <w:t>Учреждений</w:t>
      </w:r>
      <w:r w:rsidR="005D2A81" w:rsidRPr="00BC34BC">
        <w:rPr>
          <w:sz w:val="24"/>
          <w:szCs w:val="24"/>
        </w:rPr>
        <w:t xml:space="preserve">, </w:t>
      </w:r>
      <w:r w:rsidR="00917E8A" w:rsidRPr="00BC34BC">
        <w:rPr>
          <w:sz w:val="24"/>
          <w:szCs w:val="24"/>
        </w:rPr>
        <w:t xml:space="preserve">ответственными за соблюдение порядка предоставления </w:t>
      </w:r>
      <w:r w:rsidR="005D2A81" w:rsidRPr="00BC34BC">
        <w:rPr>
          <w:sz w:val="24"/>
          <w:szCs w:val="24"/>
        </w:rPr>
        <w:t>Услуги,</w:t>
      </w:r>
      <w:r w:rsidR="00367A79" w:rsidRPr="00BC34BC">
        <w:rPr>
          <w:sz w:val="24"/>
          <w:szCs w:val="24"/>
        </w:rPr>
        <w:t xml:space="preserve"> являе</w:t>
      </w:r>
      <w:r w:rsidR="00917E8A" w:rsidRPr="00BC34BC">
        <w:rPr>
          <w:sz w:val="24"/>
          <w:szCs w:val="24"/>
        </w:rPr>
        <w:t>тся руководител</w:t>
      </w:r>
      <w:r w:rsidR="00367A79" w:rsidRPr="00BC34BC">
        <w:rPr>
          <w:sz w:val="24"/>
          <w:szCs w:val="24"/>
        </w:rPr>
        <w:t>ь</w:t>
      </w:r>
      <w:r w:rsidR="00917E8A" w:rsidRPr="00BC34BC">
        <w:rPr>
          <w:sz w:val="24"/>
          <w:szCs w:val="24"/>
        </w:rPr>
        <w:t xml:space="preserve"> </w:t>
      </w:r>
      <w:r w:rsidR="007305B0" w:rsidRPr="00BC34BC">
        <w:rPr>
          <w:sz w:val="24"/>
          <w:szCs w:val="24"/>
        </w:rPr>
        <w:t>Учреждени</w:t>
      </w:r>
      <w:r w:rsidR="00367A79" w:rsidRPr="00BC34BC">
        <w:rPr>
          <w:sz w:val="24"/>
          <w:szCs w:val="24"/>
        </w:rPr>
        <w:t>я</w:t>
      </w:r>
      <w:r w:rsidR="00917E8A" w:rsidRPr="00BC34BC">
        <w:rPr>
          <w:sz w:val="24"/>
          <w:szCs w:val="24"/>
        </w:rPr>
        <w:t>.</w:t>
      </w:r>
    </w:p>
    <w:p w:rsidR="00DF731A" w:rsidRPr="00BC34BC" w:rsidRDefault="0041378A" w:rsidP="001465D1">
      <w:pPr>
        <w:pStyle w:val="20"/>
        <w:keepNext w:val="0"/>
        <w:widowControl w:val="0"/>
        <w:jc w:val="center"/>
        <w:rPr>
          <w:rFonts w:ascii="Times New Roman" w:hAnsi="Times New Roman"/>
          <w:i w:val="0"/>
          <w:sz w:val="24"/>
          <w:szCs w:val="24"/>
        </w:rPr>
      </w:pPr>
      <w:bookmarkStart w:id="198" w:name="_Toc438376255"/>
      <w:bookmarkStart w:id="199" w:name="_Toc447277436"/>
      <w:bookmarkStart w:id="200" w:name="_Toc487063778"/>
      <w:r w:rsidRPr="00BC34BC">
        <w:rPr>
          <w:rFonts w:ascii="Times New Roman" w:hAnsi="Times New Roman"/>
          <w:i w:val="0"/>
          <w:sz w:val="24"/>
          <w:szCs w:val="24"/>
        </w:rPr>
        <w:t xml:space="preserve">27. </w:t>
      </w:r>
      <w:r w:rsidR="00DB2A40" w:rsidRPr="00BC34BC">
        <w:rPr>
          <w:rFonts w:ascii="Times New Roman" w:hAnsi="Times New Roman"/>
          <w:i w:val="0"/>
          <w:sz w:val="24"/>
          <w:szCs w:val="24"/>
        </w:rPr>
        <w:t xml:space="preserve">Положения, характеризующие требования к порядку и формам </w:t>
      </w:r>
      <w:proofErr w:type="gramStart"/>
      <w:r w:rsidR="00DB2A40" w:rsidRPr="00BC34BC">
        <w:rPr>
          <w:rFonts w:ascii="Times New Roman" w:hAnsi="Times New Roman"/>
          <w:i w:val="0"/>
          <w:sz w:val="24"/>
          <w:szCs w:val="24"/>
        </w:rPr>
        <w:t xml:space="preserve">контроля </w:t>
      </w:r>
      <w:r w:rsidR="00003F97">
        <w:rPr>
          <w:rFonts w:ascii="Times New Roman" w:hAnsi="Times New Roman"/>
          <w:i w:val="0"/>
          <w:sz w:val="24"/>
          <w:szCs w:val="24"/>
        </w:rPr>
        <w:br/>
      </w:r>
      <w:r w:rsidR="00DB2A40" w:rsidRPr="00BC34BC">
        <w:rPr>
          <w:rFonts w:ascii="Times New Roman" w:hAnsi="Times New Roman"/>
          <w:i w:val="0"/>
          <w:sz w:val="24"/>
          <w:szCs w:val="24"/>
        </w:rPr>
        <w:t>за</w:t>
      </w:r>
      <w:proofErr w:type="gramEnd"/>
      <w:r w:rsidR="00DB2A40" w:rsidRPr="00BC34BC">
        <w:rPr>
          <w:rFonts w:ascii="Times New Roman" w:hAnsi="Times New Roman"/>
          <w:i w:val="0"/>
          <w:sz w:val="24"/>
          <w:szCs w:val="24"/>
        </w:rPr>
        <w:t xml:space="preserve"> предоставлением Услуги, в том числе со стороны граждан, </w:t>
      </w:r>
      <w:r w:rsidR="00003F97">
        <w:rPr>
          <w:rFonts w:ascii="Times New Roman" w:hAnsi="Times New Roman"/>
          <w:i w:val="0"/>
          <w:sz w:val="24"/>
          <w:szCs w:val="24"/>
        </w:rPr>
        <w:br/>
      </w:r>
      <w:r w:rsidR="00632203" w:rsidRPr="00BC34BC">
        <w:rPr>
          <w:rFonts w:ascii="Times New Roman" w:hAnsi="Times New Roman"/>
          <w:i w:val="0"/>
          <w:sz w:val="24"/>
          <w:szCs w:val="24"/>
        </w:rPr>
        <w:t>и</w:t>
      </w:r>
      <w:r w:rsidR="00DB2A40" w:rsidRPr="00BC34BC">
        <w:rPr>
          <w:rFonts w:ascii="Times New Roman" w:hAnsi="Times New Roman"/>
          <w:i w:val="0"/>
          <w:sz w:val="24"/>
          <w:szCs w:val="24"/>
        </w:rPr>
        <w:t>х объединений и организаций</w:t>
      </w:r>
      <w:bookmarkEnd w:id="198"/>
      <w:bookmarkEnd w:id="199"/>
      <w:bookmarkEnd w:id="200"/>
    </w:p>
    <w:p w:rsidR="00DF731A" w:rsidRPr="00BC34BC" w:rsidRDefault="0041378A" w:rsidP="001465D1">
      <w:pPr>
        <w:pStyle w:val="114"/>
        <w:widowControl w:val="0"/>
        <w:spacing w:line="240" w:lineRule="auto"/>
        <w:ind w:firstLine="708"/>
        <w:rPr>
          <w:sz w:val="24"/>
          <w:szCs w:val="24"/>
        </w:rPr>
      </w:pPr>
      <w:r w:rsidRPr="00BC34BC">
        <w:rPr>
          <w:sz w:val="24"/>
          <w:szCs w:val="24"/>
        </w:rPr>
        <w:t xml:space="preserve">27.1. </w:t>
      </w:r>
      <w:r w:rsidR="00DB2A40" w:rsidRPr="00BC34BC">
        <w:rPr>
          <w:sz w:val="24"/>
          <w:szCs w:val="24"/>
        </w:rPr>
        <w:t xml:space="preserve">Требованиями к порядку и формам </w:t>
      </w:r>
      <w:proofErr w:type="gramStart"/>
      <w:r w:rsidR="00DB2A40" w:rsidRPr="00BC34BC">
        <w:rPr>
          <w:sz w:val="24"/>
          <w:szCs w:val="24"/>
        </w:rPr>
        <w:t>контроля за</w:t>
      </w:r>
      <w:proofErr w:type="gramEnd"/>
      <w:r w:rsidR="00DB2A40" w:rsidRPr="00BC34BC">
        <w:rPr>
          <w:sz w:val="24"/>
          <w:szCs w:val="24"/>
        </w:rPr>
        <w:t xml:space="preserve"> предоставлением Услуги явл</w:t>
      </w:r>
      <w:r w:rsidR="00DB2A40" w:rsidRPr="00BC34BC">
        <w:rPr>
          <w:sz w:val="24"/>
          <w:szCs w:val="24"/>
        </w:rPr>
        <w:t>я</w:t>
      </w:r>
      <w:r w:rsidR="00DB2A40" w:rsidRPr="00BC34BC">
        <w:rPr>
          <w:sz w:val="24"/>
          <w:szCs w:val="24"/>
        </w:rPr>
        <w:t>ются:</w:t>
      </w:r>
    </w:p>
    <w:p w:rsidR="00E7570F" w:rsidRPr="00BC34BC" w:rsidRDefault="003C3B10" w:rsidP="001465D1">
      <w:pPr>
        <w:pStyle w:val="10"/>
        <w:widowControl w:val="0"/>
        <w:numPr>
          <w:ilvl w:val="0"/>
          <w:numId w:val="0"/>
        </w:numPr>
        <w:spacing w:line="240" w:lineRule="auto"/>
        <w:ind w:left="1211" w:hanging="502"/>
        <w:rPr>
          <w:sz w:val="24"/>
          <w:szCs w:val="24"/>
        </w:rPr>
      </w:pPr>
      <w:r w:rsidRPr="00BC34BC">
        <w:rPr>
          <w:sz w:val="24"/>
          <w:szCs w:val="24"/>
        </w:rPr>
        <w:t>27</w:t>
      </w:r>
      <w:r w:rsidR="00F31FA9" w:rsidRPr="00BC34BC">
        <w:rPr>
          <w:sz w:val="24"/>
          <w:szCs w:val="24"/>
        </w:rPr>
        <w:t xml:space="preserve">.1.1. </w:t>
      </w:r>
      <w:r w:rsidR="00DB2A40" w:rsidRPr="00BC34BC">
        <w:rPr>
          <w:sz w:val="24"/>
          <w:szCs w:val="24"/>
        </w:rPr>
        <w:t>независимость;</w:t>
      </w:r>
    </w:p>
    <w:p w:rsidR="000A1C6A" w:rsidRPr="00BC34BC" w:rsidRDefault="003C3B10" w:rsidP="001465D1">
      <w:pPr>
        <w:pStyle w:val="10"/>
        <w:widowControl w:val="0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BC34BC">
        <w:rPr>
          <w:sz w:val="24"/>
          <w:szCs w:val="24"/>
        </w:rPr>
        <w:t>27</w:t>
      </w:r>
      <w:r w:rsidR="00F31FA9" w:rsidRPr="00BC34BC">
        <w:rPr>
          <w:sz w:val="24"/>
          <w:szCs w:val="24"/>
        </w:rPr>
        <w:t xml:space="preserve">.1.2. </w:t>
      </w:r>
      <w:r w:rsidR="00DB2A40" w:rsidRPr="00BC34BC">
        <w:rPr>
          <w:sz w:val="24"/>
          <w:szCs w:val="24"/>
        </w:rPr>
        <w:t>тщательность.</w:t>
      </w:r>
    </w:p>
    <w:p w:rsidR="00DF731A" w:rsidRPr="00BC34BC" w:rsidRDefault="0041378A" w:rsidP="001465D1">
      <w:pPr>
        <w:pStyle w:val="10"/>
        <w:widowControl w:val="0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BC34BC">
        <w:rPr>
          <w:sz w:val="24"/>
          <w:szCs w:val="24"/>
        </w:rPr>
        <w:t xml:space="preserve">27.2. </w:t>
      </w:r>
      <w:r w:rsidR="00DB2A40" w:rsidRPr="00BC34BC">
        <w:rPr>
          <w:sz w:val="24"/>
          <w:szCs w:val="24"/>
        </w:rPr>
        <w:t xml:space="preserve">Должностные лица, осуществляющие </w:t>
      </w:r>
      <w:proofErr w:type="gramStart"/>
      <w:r w:rsidR="00DB2A40" w:rsidRPr="00BC34BC">
        <w:rPr>
          <w:sz w:val="24"/>
          <w:szCs w:val="24"/>
        </w:rPr>
        <w:t>контроль за</w:t>
      </w:r>
      <w:proofErr w:type="gramEnd"/>
      <w:r w:rsidR="00DB2A40" w:rsidRPr="00BC34BC">
        <w:rPr>
          <w:sz w:val="24"/>
          <w:szCs w:val="24"/>
        </w:rPr>
        <w:t xml:space="preserve"> предоставлением Услуги, должны принимать меры по предотвращению конфликта интересов при предоставлении Услуги.</w:t>
      </w:r>
    </w:p>
    <w:p w:rsidR="00DF731A" w:rsidRPr="00BC34BC" w:rsidRDefault="0041378A" w:rsidP="001465D1">
      <w:pPr>
        <w:pStyle w:val="114"/>
        <w:widowControl w:val="0"/>
        <w:spacing w:line="240" w:lineRule="auto"/>
        <w:ind w:firstLine="710"/>
        <w:rPr>
          <w:sz w:val="24"/>
          <w:szCs w:val="24"/>
        </w:rPr>
      </w:pPr>
      <w:r w:rsidRPr="00BC34BC">
        <w:rPr>
          <w:sz w:val="24"/>
          <w:szCs w:val="24"/>
        </w:rPr>
        <w:t xml:space="preserve">27.3. </w:t>
      </w:r>
      <w:r w:rsidR="00DB2A40" w:rsidRPr="00BC34BC">
        <w:rPr>
          <w:sz w:val="24"/>
          <w:szCs w:val="24"/>
        </w:rPr>
        <w:t xml:space="preserve">Тщательность осуществления </w:t>
      </w:r>
      <w:proofErr w:type="gramStart"/>
      <w:r w:rsidR="00DB2A40" w:rsidRPr="00BC34BC">
        <w:rPr>
          <w:sz w:val="24"/>
          <w:szCs w:val="24"/>
        </w:rPr>
        <w:t>контроля за</w:t>
      </w:r>
      <w:proofErr w:type="gramEnd"/>
      <w:r w:rsidR="00DB2A40" w:rsidRPr="00BC34BC">
        <w:rPr>
          <w:sz w:val="24"/>
          <w:szCs w:val="24"/>
        </w:rPr>
        <w:t xml:space="preserve"> предоставлением Услуги состоит в своевременном и точном исполнении уполномоченными лицами обязанностей, предусмо</w:t>
      </w:r>
      <w:r w:rsidR="00DB2A40" w:rsidRPr="00BC34BC">
        <w:rPr>
          <w:sz w:val="24"/>
          <w:szCs w:val="24"/>
        </w:rPr>
        <w:t>т</w:t>
      </w:r>
      <w:r w:rsidR="00DB2A40" w:rsidRPr="00BC34BC">
        <w:rPr>
          <w:sz w:val="24"/>
          <w:szCs w:val="24"/>
        </w:rPr>
        <w:t>ренных настоящим разделом.</w:t>
      </w:r>
    </w:p>
    <w:p w:rsidR="009F1183" w:rsidRPr="00BC34BC" w:rsidRDefault="0041378A" w:rsidP="001465D1">
      <w:pPr>
        <w:pStyle w:val="114"/>
        <w:widowControl w:val="0"/>
        <w:ind w:firstLine="709"/>
        <w:rPr>
          <w:sz w:val="24"/>
          <w:szCs w:val="24"/>
        </w:rPr>
      </w:pPr>
      <w:r w:rsidRPr="00BC34BC">
        <w:rPr>
          <w:sz w:val="24"/>
          <w:szCs w:val="24"/>
        </w:rPr>
        <w:t xml:space="preserve">27.4. </w:t>
      </w:r>
      <w:r w:rsidR="009F1183" w:rsidRPr="00BC34BC">
        <w:rPr>
          <w:sz w:val="24"/>
          <w:szCs w:val="24"/>
        </w:rPr>
        <w:t xml:space="preserve">Граждане, их объединения </w:t>
      </w:r>
      <w:r w:rsidR="005807A5" w:rsidRPr="00BC34BC">
        <w:rPr>
          <w:sz w:val="24"/>
          <w:szCs w:val="24"/>
        </w:rPr>
        <w:t xml:space="preserve">и организации </w:t>
      </w:r>
      <w:r w:rsidR="009F1183" w:rsidRPr="00BC34BC">
        <w:rPr>
          <w:sz w:val="24"/>
          <w:szCs w:val="24"/>
        </w:rPr>
        <w:t xml:space="preserve">для осуществления </w:t>
      </w:r>
      <w:proofErr w:type="gramStart"/>
      <w:r w:rsidR="009F1183" w:rsidRPr="00BC34BC">
        <w:rPr>
          <w:sz w:val="24"/>
          <w:szCs w:val="24"/>
        </w:rPr>
        <w:t>контроля за</w:t>
      </w:r>
      <w:proofErr w:type="gramEnd"/>
      <w:r w:rsidR="009F1183" w:rsidRPr="00BC34BC">
        <w:rPr>
          <w:sz w:val="24"/>
          <w:szCs w:val="24"/>
        </w:rPr>
        <w:t xml:space="preserve"> пред</w:t>
      </w:r>
      <w:r w:rsidR="009F1183" w:rsidRPr="00BC34BC">
        <w:rPr>
          <w:sz w:val="24"/>
          <w:szCs w:val="24"/>
        </w:rPr>
        <w:t>о</w:t>
      </w:r>
      <w:r w:rsidR="009F1183" w:rsidRPr="00BC34BC">
        <w:rPr>
          <w:sz w:val="24"/>
          <w:szCs w:val="24"/>
        </w:rPr>
        <w:t xml:space="preserve">ставлением Услуги с целью соблюдения порядка ее предоставления имеют право направлять в </w:t>
      </w:r>
      <w:r w:rsidR="00AC1F64" w:rsidRPr="00BC34BC">
        <w:rPr>
          <w:sz w:val="24"/>
          <w:szCs w:val="24"/>
        </w:rPr>
        <w:t>Подразделение</w:t>
      </w:r>
      <w:r w:rsidR="009F1183" w:rsidRPr="00BC34BC">
        <w:rPr>
          <w:sz w:val="24"/>
          <w:szCs w:val="24"/>
        </w:rPr>
        <w:t xml:space="preserve"> жалобы на нарушение должностными лицами порядка предоставления Услуги, повлекшее ее непредставление или предоставление с нарушением срока, устано</w:t>
      </w:r>
      <w:r w:rsidR="009F1183" w:rsidRPr="00BC34BC">
        <w:rPr>
          <w:sz w:val="24"/>
          <w:szCs w:val="24"/>
        </w:rPr>
        <w:t>в</w:t>
      </w:r>
      <w:r w:rsidR="009F1183" w:rsidRPr="00BC34BC">
        <w:rPr>
          <w:sz w:val="24"/>
          <w:szCs w:val="24"/>
        </w:rPr>
        <w:t>ленного настоящим Административным регламентом.</w:t>
      </w:r>
    </w:p>
    <w:p w:rsidR="009F1183" w:rsidRPr="00BC34BC" w:rsidRDefault="0041378A" w:rsidP="001465D1">
      <w:pPr>
        <w:pStyle w:val="114"/>
        <w:widowControl w:val="0"/>
        <w:ind w:firstLine="709"/>
        <w:rPr>
          <w:sz w:val="24"/>
          <w:szCs w:val="24"/>
        </w:rPr>
      </w:pPr>
      <w:r w:rsidRPr="00BC34BC">
        <w:rPr>
          <w:sz w:val="24"/>
          <w:szCs w:val="24"/>
        </w:rPr>
        <w:t xml:space="preserve">27.5. </w:t>
      </w:r>
      <w:r w:rsidR="009F1183" w:rsidRPr="00BC34BC">
        <w:rPr>
          <w:sz w:val="24"/>
          <w:szCs w:val="24"/>
        </w:rPr>
        <w:t xml:space="preserve">Граждане, их объединения </w:t>
      </w:r>
      <w:r w:rsidR="005807A5" w:rsidRPr="00BC34BC">
        <w:rPr>
          <w:sz w:val="24"/>
          <w:szCs w:val="24"/>
        </w:rPr>
        <w:t xml:space="preserve">и организации </w:t>
      </w:r>
      <w:r w:rsidR="009F1183" w:rsidRPr="00BC34BC">
        <w:rPr>
          <w:sz w:val="24"/>
          <w:szCs w:val="24"/>
        </w:rPr>
        <w:t xml:space="preserve">для осуществления </w:t>
      </w:r>
      <w:proofErr w:type="gramStart"/>
      <w:r w:rsidR="009F1183" w:rsidRPr="00BC34BC">
        <w:rPr>
          <w:sz w:val="24"/>
          <w:szCs w:val="24"/>
        </w:rPr>
        <w:t>контроля за</w:t>
      </w:r>
      <w:proofErr w:type="gramEnd"/>
      <w:r w:rsidR="009F1183" w:rsidRPr="00BC34BC">
        <w:rPr>
          <w:sz w:val="24"/>
          <w:szCs w:val="24"/>
        </w:rPr>
        <w:t xml:space="preserve"> пред</w:t>
      </w:r>
      <w:r w:rsidR="009F1183" w:rsidRPr="00BC34BC">
        <w:rPr>
          <w:sz w:val="24"/>
          <w:szCs w:val="24"/>
        </w:rPr>
        <w:t>о</w:t>
      </w:r>
      <w:r w:rsidR="009F1183" w:rsidRPr="00BC34BC">
        <w:rPr>
          <w:sz w:val="24"/>
          <w:szCs w:val="24"/>
        </w:rPr>
        <w:t xml:space="preserve">ставлением Услуги имеют право направлять в </w:t>
      </w:r>
      <w:r w:rsidR="00AC1F64" w:rsidRPr="00BC34BC">
        <w:rPr>
          <w:sz w:val="24"/>
          <w:szCs w:val="24"/>
        </w:rPr>
        <w:t>Подразделение</w:t>
      </w:r>
      <w:r w:rsidR="009F1183" w:rsidRPr="00BC34BC">
        <w:rPr>
          <w:sz w:val="24"/>
          <w:szCs w:val="24"/>
        </w:rPr>
        <w:t xml:space="preserve"> индивидуальные и коллекти</w:t>
      </w:r>
      <w:r w:rsidR="009F1183" w:rsidRPr="00BC34BC">
        <w:rPr>
          <w:sz w:val="24"/>
          <w:szCs w:val="24"/>
        </w:rPr>
        <w:t>в</w:t>
      </w:r>
      <w:r w:rsidR="009F1183" w:rsidRPr="00BC34BC">
        <w:rPr>
          <w:sz w:val="24"/>
          <w:szCs w:val="24"/>
        </w:rPr>
        <w:t>ные обращения с предложениями по совершенствованию порядка предоставления Услуги, а также жалобы и Заявления на действия (бездействие) должностных лиц Учреждения и пр</w:t>
      </w:r>
      <w:r w:rsidR="009F1183" w:rsidRPr="00BC34BC">
        <w:rPr>
          <w:sz w:val="24"/>
          <w:szCs w:val="24"/>
        </w:rPr>
        <w:t>и</w:t>
      </w:r>
      <w:r w:rsidR="009F1183" w:rsidRPr="00BC34BC">
        <w:rPr>
          <w:sz w:val="24"/>
          <w:szCs w:val="24"/>
        </w:rPr>
        <w:t>нятые ими решения, связанные с предоставлением Услуги.</w:t>
      </w:r>
    </w:p>
    <w:p w:rsidR="008F5765" w:rsidRPr="00BC34BC" w:rsidRDefault="0041378A" w:rsidP="001465D1">
      <w:pPr>
        <w:pStyle w:val="114"/>
        <w:widowControl w:val="0"/>
        <w:spacing w:line="240" w:lineRule="auto"/>
        <w:ind w:firstLine="708"/>
        <w:rPr>
          <w:sz w:val="24"/>
          <w:szCs w:val="24"/>
        </w:rPr>
      </w:pPr>
      <w:r w:rsidRPr="00BC34BC">
        <w:rPr>
          <w:sz w:val="24"/>
          <w:szCs w:val="24"/>
        </w:rPr>
        <w:t xml:space="preserve">27.6. </w:t>
      </w:r>
      <w:r w:rsidR="00DB2A40" w:rsidRPr="00BC34BC">
        <w:rPr>
          <w:sz w:val="24"/>
          <w:szCs w:val="24"/>
        </w:rPr>
        <w:t>Заявители могут контролировать предоставление Услуги путем получения и</w:t>
      </w:r>
      <w:r w:rsidR="00DB2A40" w:rsidRPr="00BC34BC">
        <w:rPr>
          <w:sz w:val="24"/>
          <w:szCs w:val="24"/>
        </w:rPr>
        <w:t>н</w:t>
      </w:r>
      <w:r w:rsidR="00DB2A40" w:rsidRPr="00BC34BC">
        <w:rPr>
          <w:sz w:val="24"/>
          <w:szCs w:val="24"/>
        </w:rPr>
        <w:t>формации о ходе предоставлении услуги, в том числе о сроках завершения администрати</w:t>
      </w:r>
      <w:r w:rsidR="00DB2A40" w:rsidRPr="00BC34BC">
        <w:rPr>
          <w:sz w:val="24"/>
          <w:szCs w:val="24"/>
        </w:rPr>
        <w:t>в</w:t>
      </w:r>
      <w:r w:rsidR="00DB2A40" w:rsidRPr="00BC34BC">
        <w:rPr>
          <w:sz w:val="24"/>
          <w:szCs w:val="24"/>
        </w:rPr>
        <w:t>ных процедур (действий) по телефону, письменного обращения, в том числе по электронной почте и через РПГУ.</w:t>
      </w:r>
      <w:bookmarkStart w:id="201" w:name="_Toc444769897"/>
      <w:bookmarkStart w:id="202" w:name="_Toc445806197"/>
      <w:bookmarkStart w:id="203" w:name="_Toc447276043"/>
      <w:bookmarkStart w:id="204" w:name="_Toc437973304"/>
      <w:bookmarkStart w:id="205" w:name="_Toc438110046"/>
      <w:bookmarkStart w:id="206" w:name="_Toc438376256"/>
      <w:bookmarkStart w:id="207" w:name="_Toc447277437"/>
      <w:bookmarkEnd w:id="201"/>
      <w:bookmarkEnd w:id="202"/>
      <w:bookmarkEnd w:id="203"/>
    </w:p>
    <w:p w:rsidR="003A191F" w:rsidRDefault="00086526" w:rsidP="003A191F">
      <w:pPr>
        <w:widowControl w:val="0"/>
        <w:spacing w:after="0" w:line="240" w:lineRule="auto"/>
        <w:ind w:left="142" w:firstLine="709"/>
        <w:jc w:val="center"/>
        <w:outlineLvl w:val="0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bookmarkStart w:id="208" w:name="_Toc438727105"/>
      <w:bookmarkStart w:id="209" w:name="_Toc473507610"/>
      <w:bookmarkStart w:id="210" w:name="_Toc486277679"/>
      <w:bookmarkStart w:id="211" w:name="_Toc487063779"/>
      <w:r w:rsidRPr="00BC34BC">
        <w:rPr>
          <w:rFonts w:ascii="Times New Roman" w:eastAsia="Times New Roman" w:hAnsi="Times New Roman"/>
          <w:b/>
          <w:bCs/>
          <w:iCs/>
          <w:sz w:val="24"/>
          <w:szCs w:val="24"/>
          <w:lang w:val="en-US" w:eastAsia="ru-RU"/>
        </w:rPr>
        <w:lastRenderedPageBreak/>
        <w:t>V</w:t>
      </w:r>
      <w:r w:rsidRPr="00BC34BC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. </w:t>
      </w:r>
      <w:bookmarkEnd w:id="208"/>
      <w:r w:rsidRPr="00BC34BC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Досудебный (внесудебный) порядок обжалования решений и действий (бе</w:t>
      </w:r>
      <w:r w:rsidRPr="00BC34BC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з</w:t>
      </w:r>
      <w:r w:rsidRPr="00BC34BC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действия) должностных лиц,</w:t>
      </w:r>
      <w:r w:rsidR="00902C24" w:rsidRPr="00BC34BC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 </w:t>
      </w:r>
      <w:r w:rsidRPr="00BC34BC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специалистов </w:t>
      </w:r>
      <w:r w:rsidR="00B4264B" w:rsidRPr="00BC34BC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Учреждения</w:t>
      </w:r>
      <w:r w:rsidRPr="00BC34BC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, участвующих </w:t>
      </w:r>
    </w:p>
    <w:p w:rsidR="00086526" w:rsidRPr="00BC34BC" w:rsidRDefault="00086526" w:rsidP="003A191F">
      <w:pPr>
        <w:widowControl w:val="0"/>
        <w:spacing w:after="240" w:line="240" w:lineRule="auto"/>
        <w:ind w:left="142" w:firstLine="709"/>
        <w:jc w:val="center"/>
        <w:outlineLvl w:val="0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BC34BC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в предоставлении </w:t>
      </w:r>
      <w:r w:rsidR="00B4264B" w:rsidRPr="00BC34BC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У</w:t>
      </w:r>
      <w:r w:rsidRPr="00BC34BC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слуг</w:t>
      </w:r>
      <w:bookmarkStart w:id="212" w:name="_Toc463206300"/>
      <w:bookmarkStart w:id="213" w:name="_Toc463207597"/>
      <w:bookmarkStart w:id="214" w:name="_Toc463520485"/>
      <w:bookmarkStart w:id="215" w:name="_Toc464210541"/>
      <w:bookmarkEnd w:id="212"/>
      <w:bookmarkEnd w:id="213"/>
      <w:bookmarkEnd w:id="214"/>
      <w:bookmarkEnd w:id="215"/>
      <w:r w:rsidRPr="00BC34BC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и</w:t>
      </w:r>
      <w:bookmarkEnd w:id="209"/>
      <w:bookmarkEnd w:id="210"/>
      <w:bookmarkEnd w:id="211"/>
    </w:p>
    <w:p w:rsidR="00086526" w:rsidRPr="00BC34BC" w:rsidRDefault="00902C24" w:rsidP="001465D1">
      <w:pPr>
        <w:pStyle w:val="2-"/>
        <w:widowControl w:val="0"/>
        <w:numPr>
          <w:ilvl w:val="0"/>
          <w:numId w:val="39"/>
        </w:numPr>
        <w:rPr>
          <w:b w:val="0"/>
          <w:i w:val="0"/>
          <w:sz w:val="24"/>
          <w:szCs w:val="24"/>
        </w:rPr>
      </w:pPr>
      <w:bookmarkStart w:id="216" w:name="_Toc465268303"/>
      <w:bookmarkStart w:id="217" w:name="_Toc465273790"/>
      <w:bookmarkStart w:id="218" w:name="_Toc465274173"/>
      <w:bookmarkStart w:id="219" w:name="_Toc465340316"/>
      <w:bookmarkStart w:id="220" w:name="_Toc465341757"/>
      <w:bookmarkStart w:id="221" w:name="_Toc473507611"/>
      <w:bookmarkStart w:id="222" w:name="_Toc486277680"/>
      <w:bookmarkStart w:id="223" w:name="_Toc487063780"/>
      <w:bookmarkEnd w:id="216"/>
      <w:bookmarkEnd w:id="217"/>
      <w:bookmarkEnd w:id="218"/>
      <w:bookmarkEnd w:id="219"/>
      <w:bookmarkEnd w:id="220"/>
      <w:r w:rsidRPr="00BC34BC">
        <w:rPr>
          <w:i w:val="0"/>
          <w:sz w:val="24"/>
          <w:szCs w:val="24"/>
        </w:rPr>
        <w:t xml:space="preserve"> </w:t>
      </w:r>
      <w:r w:rsidR="00086526" w:rsidRPr="00BC34BC">
        <w:rPr>
          <w:i w:val="0"/>
          <w:sz w:val="24"/>
          <w:szCs w:val="24"/>
        </w:rPr>
        <w:t>Досудебный (внесудебный) порядок обжалования решений и действий (бе</w:t>
      </w:r>
      <w:r w:rsidR="00086526" w:rsidRPr="00BC34BC">
        <w:rPr>
          <w:i w:val="0"/>
          <w:sz w:val="24"/>
          <w:szCs w:val="24"/>
        </w:rPr>
        <w:t>з</w:t>
      </w:r>
      <w:r w:rsidR="00086526" w:rsidRPr="00BC34BC">
        <w:rPr>
          <w:i w:val="0"/>
          <w:sz w:val="24"/>
          <w:szCs w:val="24"/>
        </w:rPr>
        <w:t xml:space="preserve">действия) </w:t>
      </w:r>
      <w:r w:rsidR="00B4264B" w:rsidRPr="00BC34BC">
        <w:rPr>
          <w:rFonts w:eastAsia="Times New Roman"/>
          <w:bCs/>
          <w:i w:val="0"/>
          <w:iCs/>
          <w:sz w:val="24"/>
          <w:szCs w:val="24"/>
          <w:lang w:eastAsia="ru-RU"/>
        </w:rPr>
        <w:t>должностных лиц,</w:t>
      </w:r>
      <w:r w:rsidR="00D65CBE" w:rsidRPr="00BC34BC">
        <w:rPr>
          <w:rFonts w:eastAsia="Times New Roman"/>
          <w:bCs/>
          <w:i w:val="0"/>
          <w:iCs/>
          <w:sz w:val="24"/>
          <w:szCs w:val="24"/>
          <w:lang w:eastAsia="ru-RU"/>
        </w:rPr>
        <w:t xml:space="preserve"> </w:t>
      </w:r>
      <w:r w:rsidR="00E13299">
        <w:rPr>
          <w:rFonts w:eastAsia="Times New Roman"/>
          <w:bCs/>
          <w:i w:val="0"/>
          <w:iCs/>
          <w:sz w:val="24"/>
          <w:szCs w:val="24"/>
          <w:lang w:eastAsia="ru-RU"/>
        </w:rPr>
        <w:t>специалистов</w:t>
      </w:r>
      <w:r w:rsidR="00B4264B" w:rsidRPr="00BC34BC">
        <w:rPr>
          <w:rFonts w:eastAsia="Times New Roman"/>
          <w:bCs/>
          <w:i w:val="0"/>
          <w:iCs/>
          <w:sz w:val="24"/>
          <w:szCs w:val="24"/>
          <w:lang w:eastAsia="ru-RU"/>
        </w:rPr>
        <w:t xml:space="preserve"> Учреждения, участвующих в предоставлении Услуги</w:t>
      </w:r>
      <w:bookmarkStart w:id="224" w:name="_Toc468462713"/>
      <w:bookmarkEnd w:id="221"/>
      <w:bookmarkEnd w:id="222"/>
      <w:bookmarkEnd w:id="223"/>
      <w:bookmarkEnd w:id="224"/>
    </w:p>
    <w:p w:rsidR="00086526" w:rsidRPr="00BC34BC" w:rsidRDefault="00086526" w:rsidP="0003585C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C34BC">
        <w:rPr>
          <w:rFonts w:ascii="Times New Roman" w:eastAsia="Times New Roman" w:hAnsi="Times New Roman"/>
          <w:sz w:val="24"/>
          <w:szCs w:val="24"/>
          <w:lang w:eastAsia="ar-SA"/>
        </w:rPr>
        <w:t xml:space="preserve">28.1. Заявитель имеет право обратиться в </w:t>
      </w:r>
      <w:r w:rsidR="00B4264B" w:rsidRPr="00BC34BC">
        <w:rPr>
          <w:rFonts w:ascii="Times New Roman" w:eastAsia="Times New Roman" w:hAnsi="Times New Roman"/>
          <w:sz w:val="24"/>
          <w:szCs w:val="24"/>
          <w:lang w:eastAsia="ar-SA"/>
        </w:rPr>
        <w:t>Подразделение</w:t>
      </w:r>
      <w:r w:rsidRPr="00BC34BC">
        <w:rPr>
          <w:rFonts w:ascii="Times New Roman" w:eastAsia="Times New Roman" w:hAnsi="Times New Roman"/>
          <w:sz w:val="24"/>
          <w:szCs w:val="24"/>
          <w:lang w:eastAsia="ar-SA"/>
        </w:rPr>
        <w:t xml:space="preserve">, </w:t>
      </w:r>
      <w:r w:rsidR="00B4264B" w:rsidRPr="00BC34BC">
        <w:rPr>
          <w:rFonts w:ascii="Times New Roman" w:eastAsia="Times New Roman" w:hAnsi="Times New Roman"/>
          <w:sz w:val="24"/>
          <w:szCs w:val="24"/>
          <w:lang w:eastAsia="ar-SA"/>
        </w:rPr>
        <w:t>Учреждение</w:t>
      </w:r>
      <w:r w:rsidRPr="00BC34BC">
        <w:rPr>
          <w:rFonts w:ascii="Times New Roman" w:eastAsia="Times New Roman" w:hAnsi="Times New Roman"/>
          <w:sz w:val="24"/>
          <w:szCs w:val="24"/>
          <w:lang w:eastAsia="ar-SA"/>
        </w:rPr>
        <w:t>, с жалобой, в том числе в следующих случаях:</w:t>
      </w:r>
    </w:p>
    <w:p w:rsidR="00086526" w:rsidRPr="00BC34BC" w:rsidRDefault="00086526" w:rsidP="0003585C">
      <w:pPr>
        <w:widowControl w:val="0"/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BC34BC">
        <w:rPr>
          <w:rFonts w:ascii="Times New Roman" w:hAnsi="Times New Roman"/>
          <w:sz w:val="24"/>
          <w:szCs w:val="24"/>
          <w:lang w:eastAsia="ar-SA"/>
        </w:rPr>
        <w:t xml:space="preserve">нарушение срока регистрации Заявления Заявителя о предоставлении </w:t>
      </w:r>
      <w:r w:rsidR="00B4264B" w:rsidRPr="00BC34BC">
        <w:rPr>
          <w:rFonts w:ascii="Times New Roman" w:hAnsi="Times New Roman"/>
          <w:sz w:val="24"/>
          <w:szCs w:val="24"/>
          <w:lang w:eastAsia="ar-SA"/>
        </w:rPr>
        <w:t>У</w:t>
      </w:r>
      <w:r w:rsidRPr="00BC34BC">
        <w:rPr>
          <w:rFonts w:ascii="Times New Roman" w:hAnsi="Times New Roman"/>
          <w:sz w:val="24"/>
          <w:szCs w:val="24"/>
          <w:lang w:eastAsia="ar-SA"/>
        </w:rPr>
        <w:t xml:space="preserve">слуги, установленного </w:t>
      </w:r>
      <w:r w:rsidR="00B4264B" w:rsidRPr="00BC34BC">
        <w:rPr>
          <w:rFonts w:ascii="Times New Roman" w:hAnsi="Times New Roman"/>
          <w:sz w:val="24"/>
          <w:szCs w:val="24"/>
          <w:lang w:eastAsia="ar-SA"/>
        </w:rPr>
        <w:t xml:space="preserve">настоящим </w:t>
      </w:r>
      <w:r w:rsidRPr="00BC34BC">
        <w:rPr>
          <w:rFonts w:ascii="Times New Roman" w:hAnsi="Times New Roman"/>
          <w:sz w:val="24"/>
          <w:szCs w:val="24"/>
          <w:lang w:eastAsia="ar-SA"/>
        </w:rPr>
        <w:t>Административным регламентом;</w:t>
      </w:r>
    </w:p>
    <w:p w:rsidR="00086526" w:rsidRPr="00BC34BC" w:rsidRDefault="00086526" w:rsidP="0003585C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BC34BC">
        <w:rPr>
          <w:rFonts w:ascii="Times New Roman" w:hAnsi="Times New Roman"/>
          <w:sz w:val="24"/>
          <w:szCs w:val="24"/>
          <w:lang w:eastAsia="ar-SA"/>
        </w:rPr>
        <w:t>нарушение срока предоставления</w:t>
      </w:r>
      <w:r w:rsidR="00F322A2" w:rsidRPr="00BC34BC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B4264B" w:rsidRPr="00BC34BC">
        <w:rPr>
          <w:rFonts w:ascii="Times New Roman" w:hAnsi="Times New Roman"/>
          <w:sz w:val="24"/>
          <w:szCs w:val="24"/>
        </w:rPr>
        <w:t>У</w:t>
      </w:r>
      <w:r w:rsidRPr="00BC34BC">
        <w:rPr>
          <w:rFonts w:ascii="Times New Roman" w:hAnsi="Times New Roman"/>
          <w:sz w:val="24"/>
          <w:szCs w:val="24"/>
          <w:lang w:eastAsia="ar-SA"/>
        </w:rPr>
        <w:t xml:space="preserve">слуги, установленного </w:t>
      </w:r>
      <w:r w:rsidR="00B4264B" w:rsidRPr="00BC34BC">
        <w:rPr>
          <w:rFonts w:ascii="Times New Roman" w:hAnsi="Times New Roman"/>
          <w:sz w:val="24"/>
          <w:szCs w:val="24"/>
          <w:lang w:eastAsia="ar-SA"/>
        </w:rPr>
        <w:t xml:space="preserve">настоящим </w:t>
      </w:r>
      <w:r w:rsidRPr="00BC34BC">
        <w:rPr>
          <w:rFonts w:ascii="Times New Roman" w:hAnsi="Times New Roman"/>
          <w:sz w:val="24"/>
          <w:szCs w:val="24"/>
          <w:lang w:eastAsia="ar-SA"/>
        </w:rPr>
        <w:t>Администр</w:t>
      </w:r>
      <w:r w:rsidRPr="00BC34BC">
        <w:rPr>
          <w:rFonts w:ascii="Times New Roman" w:hAnsi="Times New Roman"/>
          <w:sz w:val="24"/>
          <w:szCs w:val="24"/>
          <w:lang w:eastAsia="ar-SA"/>
        </w:rPr>
        <w:t>а</w:t>
      </w:r>
      <w:r w:rsidRPr="00BC34BC">
        <w:rPr>
          <w:rFonts w:ascii="Times New Roman" w:hAnsi="Times New Roman"/>
          <w:sz w:val="24"/>
          <w:szCs w:val="24"/>
          <w:lang w:eastAsia="ar-SA"/>
        </w:rPr>
        <w:t>тивным регламентом;</w:t>
      </w:r>
    </w:p>
    <w:p w:rsidR="00086526" w:rsidRPr="00BC34BC" w:rsidRDefault="00086526" w:rsidP="0003585C">
      <w:pPr>
        <w:pStyle w:val="10"/>
        <w:widowControl w:val="0"/>
        <w:tabs>
          <w:tab w:val="left" w:pos="993"/>
        </w:tabs>
        <w:ind w:left="0" w:firstLine="709"/>
        <w:rPr>
          <w:sz w:val="24"/>
          <w:szCs w:val="24"/>
          <w:lang w:eastAsia="ar-SA"/>
        </w:rPr>
      </w:pPr>
      <w:r w:rsidRPr="00BC34BC">
        <w:rPr>
          <w:sz w:val="24"/>
          <w:szCs w:val="24"/>
          <w:lang w:eastAsia="ar-SA"/>
        </w:rPr>
        <w:t xml:space="preserve">требование у Заявителя документов, не предусмотренных </w:t>
      </w:r>
      <w:r w:rsidR="00B4264B" w:rsidRPr="00BC34BC">
        <w:rPr>
          <w:sz w:val="24"/>
          <w:szCs w:val="24"/>
          <w:lang w:eastAsia="ar-SA"/>
        </w:rPr>
        <w:t xml:space="preserve">настоящим </w:t>
      </w:r>
      <w:r w:rsidRPr="00BC34BC">
        <w:rPr>
          <w:sz w:val="24"/>
          <w:szCs w:val="24"/>
          <w:lang w:eastAsia="ar-SA"/>
        </w:rPr>
        <w:t>Администр</w:t>
      </w:r>
      <w:r w:rsidRPr="00BC34BC">
        <w:rPr>
          <w:sz w:val="24"/>
          <w:szCs w:val="24"/>
          <w:lang w:eastAsia="ar-SA"/>
        </w:rPr>
        <w:t>а</w:t>
      </w:r>
      <w:r w:rsidRPr="00BC34BC">
        <w:rPr>
          <w:sz w:val="24"/>
          <w:szCs w:val="24"/>
          <w:lang w:eastAsia="ar-SA"/>
        </w:rPr>
        <w:t xml:space="preserve">тивным регламентом для предоставления </w:t>
      </w:r>
      <w:r w:rsidR="00B4264B" w:rsidRPr="00BC34BC">
        <w:rPr>
          <w:sz w:val="24"/>
          <w:szCs w:val="24"/>
        </w:rPr>
        <w:t>У</w:t>
      </w:r>
      <w:r w:rsidRPr="00BC34BC">
        <w:rPr>
          <w:sz w:val="24"/>
          <w:szCs w:val="24"/>
          <w:lang w:eastAsia="ar-SA"/>
        </w:rPr>
        <w:t>слуги;</w:t>
      </w:r>
    </w:p>
    <w:p w:rsidR="00086526" w:rsidRPr="00BC34BC" w:rsidRDefault="00086526" w:rsidP="0003585C">
      <w:pPr>
        <w:pStyle w:val="10"/>
        <w:widowControl w:val="0"/>
        <w:tabs>
          <w:tab w:val="left" w:pos="993"/>
        </w:tabs>
        <w:ind w:left="0" w:firstLine="709"/>
        <w:rPr>
          <w:sz w:val="24"/>
          <w:szCs w:val="24"/>
          <w:lang w:eastAsia="ar-SA"/>
        </w:rPr>
      </w:pPr>
      <w:r w:rsidRPr="00BC34BC">
        <w:rPr>
          <w:sz w:val="24"/>
          <w:szCs w:val="24"/>
          <w:lang w:eastAsia="ar-SA"/>
        </w:rPr>
        <w:t xml:space="preserve">отказ в приеме документов у Заявителя, если основания отказа не предусмотрены </w:t>
      </w:r>
      <w:r w:rsidR="000D5C51" w:rsidRPr="00BC34BC">
        <w:rPr>
          <w:sz w:val="24"/>
          <w:szCs w:val="24"/>
          <w:lang w:eastAsia="ar-SA"/>
        </w:rPr>
        <w:t xml:space="preserve">настоящим </w:t>
      </w:r>
      <w:r w:rsidRPr="00BC34BC">
        <w:rPr>
          <w:sz w:val="24"/>
          <w:szCs w:val="24"/>
          <w:lang w:eastAsia="ar-SA"/>
        </w:rPr>
        <w:t>Административным регламентом;</w:t>
      </w:r>
    </w:p>
    <w:p w:rsidR="00086526" w:rsidRPr="00BC34BC" w:rsidRDefault="00086526" w:rsidP="0003585C">
      <w:pPr>
        <w:pStyle w:val="10"/>
        <w:widowControl w:val="0"/>
        <w:tabs>
          <w:tab w:val="left" w:pos="993"/>
        </w:tabs>
        <w:ind w:left="0" w:firstLine="709"/>
        <w:rPr>
          <w:sz w:val="24"/>
          <w:szCs w:val="24"/>
          <w:lang w:eastAsia="ar-SA"/>
        </w:rPr>
      </w:pPr>
      <w:r w:rsidRPr="00BC34BC">
        <w:rPr>
          <w:sz w:val="24"/>
          <w:szCs w:val="24"/>
          <w:lang w:eastAsia="ar-SA"/>
        </w:rPr>
        <w:t xml:space="preserve">отказ в предоставлении </w:t>
      </w:r>
      <w:r w:rsidR="000D5C51" w:rsidRPr="00BC34BC">
        <w:rPr>
          <w:sz w:val="24"/>
          <w:szCs w:val="24"/>
        </w:rPr>
        <w:t>У</w:t>
      </w:r>
      <w:r w:rsidRPr="00BC34BC">
        <w:rPr>
          <w:sz w:val="24"/>
          <w:szCs w:val="24"/>
          <w:lang w:eastAsia="ar-SA"/>
        </w:rPr>
        <w:t xml:space="preserve">слуги, если основания отказа не предусмотрены </w:t>
      </w:r>
      <w:r w:rsidR="000D5C51" w:rsidRPr="00BC34BC">
        <w:rPr>
          <w:sz w:val="24"/>
          <w:szCs w:val="24"/>
          <w:lang w:eastAsia="ar-SA"/>
        </w:rPr>
        <w:t>насто</w:t>
      </w:r>
      <w:r w:rsidR="000D5C51" w:rsidRPr="00BC34BC">
        <w:rPr>
          <w:sz w:val="24"/>
          <w:szCs w:val="24"/>
          <w:lang w:eastAsia="ar-SA"/>
        </w:rPr>
        <w:t>я</w:t>
      </w:r>
      <w:r w:rsidR="000D5C51" w:rsidRPr="00BC34BC">
        <w:rPr>
          <w:sz w:val="24"/>
          <w:szCs w:val="24"/>
          <w:lang w:eastAsia="ar-SA"/>
        </w:rPr>
        <w:t xml:space="preserve">щим </w:t>
      </w:r>
      <w:r w:rsidRPr="00BC34BC">
        <w:rPr>
          <w:sz w:val="24"/>
          <w:szCs w:val="24"/>
          <w:lang w:eastAsia="ar-SA"/>
        </w:rPr>
        <w:t>Административным регламентом;</w:t>
      </w:r>
    </w:p>
    <w:p w:rsidR="00086526" w:rsidRPr="00BC34BC" w:rsidRDefault="00086526" w:rsidP="0003585C">
      <w:pPr>
        <w:pStyle w:val="10"/>
        <w:widowControl w:val="0"/>
        <w:tabs>
          <w:tab w:val="left" w:pos="993"/>
        </w:tabs>
        <w:ind w:left="0" w:firstLine="709"/>
        <w:rPr>
          <w:sz w:val="24"/>
          <w:szCs w:val="24"/>
          <w:lang w:eastAsia="ar-SA"/>
        </w:rPr>
      </w:pPr>
      <w:r w:rsidRPr="00BC34BC">
        <w:rPr>
          <w:sz w:val="24"/>
          <w:szCs w:val="24"/>
          <w:lang w:eastAsia="ar-SA"/>
        </w:rPr>
        <w:t>требование с Заявителя при предоставлении</w:t>
      </w:r>
      <w:r w:rsidR="00973F7B" w:rsidRPr="00BC34BC">
        <w:rPr>
          <w:sz w:val="24"/>
          <w:szCs w:val="24"/>
          <w:lang w:eastAsia="ar-SA"/>
        </w:rPr>
        <w:t xml:space="preserve"> </w:t>
      </w:r>
      <w:r w:rsidR="000D5C51" w:rsidRPr="00BC34BC">
        <w:rPr>
          <w:sz w:val="24"/>
          <w:szCs w:val="24"/>
        </w:rPr>
        <w:t>У</w:t>
      </w:r>
      <w:r w:rsidRPr="00BC34BC">
        <w:rPr>
          <w:sz w:val="24"/>
          <w:szCs w:val="24"/>
          <w:lang w:eastAsia="ar-SA"/>
        </w:rPr>
        <w:t xml:space="preserve">слуги платы, не предусмотренной </w:t>
      </w:r>
      <w:r w:rsidR="000D5C51" w:rsidRPr="00BC34BC">
        <w:rPr>
          <w:sz w:val="24"/>
          <w:szCs w:val="24"/>
          <w:lang w:eastAsia="ar-SA"/>
        </w:rPr>
        <w:t xml:space="preserve">настоящим </w:t>
      </w:r>
      <w:r w:rsidRPr="00BC34BC">
        <w:rPr>
          <w:sz w:val="24"/>
          <w:szCs w:val="24"/>
          <w:lang w:eastAsia="ar-SA"/>
        </w:rPr>
        <w:t>Административным регламентом;</w:t>
      </w:r>
    </w:p>
    <w:p w:rsidR="00086526" w:rsidRPr="00BC34BC" w:rsidRDefault="00086526" w:rsidP="0003585C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BC34BC">
        <w:rPr>
          <w:rFonts w:ascii="Times New Roman" w:hAnsi="Times New Roman"/>
          <w:sz w:val="24"/>
          <w:szCs w:val="24"/>
          <w:lang w:eastAsia="ar-SA"/>
        </w:rPr>
        <w:t xml:space="preserve">7) отказ должностного лица </w:t>
      </w:r>
      <w:r w:rsidR="000D5C51" w:rsidRPr="00BC34BC">
        <w:rPr>
          <w:rFonts w:ascii="Times New Roman" w:hAnsi="Times New Roman"/>
          <w:sz w:val="24"/>
          <w:szCs w:val="24"/>
        </w:rPr>
        <w:t>Учреждения</w:t>
      </w:r>
      <w:r w:rsidR="00733002" w:rsidRPr="00BC34BC">
        <w:rPr>
          <w:rFonts w:ascii="Times New Roman" w:hAnsi="Times New Roman"/>
          <w:sz w:val="24"/>
          <w:szCs w:val="24"/>
        </w:rPr>
        <w:t xml:space="preserve"> </w:t>
      </w:r>
      <w:r w:rsidRPr="00BC34BC">
        <w:rPr>
          <w:rFonts w:ascii="Times New Roman" w:hAnsi="Times New Roman"/>
          <w:sz w:val="24"/>
          <w:szCs w:val="24"/>
          <w:lang w:eastAsia="ar-SA"/>
        </w:rPr>
        <w:t>в исправлении допущенных опечаток и ош</w:t>
      </w:r>
      <w:r w:rsidRPr="00BC34BC">
        <w:rPr>
          <w:rFonts w:ascii="Times New Roman" w:hAnsi="Times New Roman"/>
          <w:sz w:val="24"/>
          <w:szCs w:val="24"/>
          <w:lang w:eastAsia="ar-SA"/>
        </w:rPr>
        <w:t>и</w:t>
      </w:r>
      <w:r w:rsidRPr="00BC34BC">
        <w:rPr>
          <w:rFonts w:ascii="Times New Roman" w:hAnsi="Times New Roman"/>
          <w:sz w:val="24"/>
          <w:szCs w:val="24"/>
          <w:lang w:eastAsia="ar-SA"/>
        </w:rPr>
        <w:t>бок в выданных в результате предоставления</w:t>
      </w:r>
      <w:r w:rsidR="00733002" w:rsidRPr="00BC34BC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0D5C51" w:rsidRPr="00BC34BC">
        <w:rPr>
          <w:rFonts w:ascii="Times New Roman" w:hAnsi="Times New Roman"/>
          <w:sz w:val="24"/>
          <w:szCs w:val="24"/>
        </w:rPr>
        <w:t>У</w:t>
      </w:r>
      <w:r w:rsidRPr="00BC34BC">
        <w:rPr>
          <w:rFonts w:ascii="Times New Roman" w:hAnsi="Times New Roman"/>
          <w:sz w:val="24"/>
          <w:szCs w:val="24"/>
          <w:lang w:eastAsia="ar-SA"/>
        </w:rPr>
        <w:t>слуги документах</w:t>
      </w:r>
      <w:r w:rsidR="00733002" w:rsidRPr="00BC34BC">
        <w:rPr>
          <w:rFonts w:ascii="Times New Roman" w:hAnsi="Times New Roman"/>
          <w:sz w:val="24"/>
          <w:szCs w:val="24"/>
          <w:lang w:eastAsia="ar-SA"/>
        </w:rPr>
        <w:t>,</w:t>
      </w:r>
      <w:r w:rsidRPr="00BC34BC">
        <w:rPr>
          <w:rFonts w:ascii="Times New Roman" w:hAnsi="Times New Roman"/>
          <w:sz w:val="24"/>
          <w:szCs w:val="24"/>
          <w:lang w:eastAsia="ar-SA"/>
        </w:rPr>
        <w:t xml:space="preserve"> либо нарушение устано</w:t>
      </w:r>
      <w:r w:rsidRPr="00BC34BC">
        <w:rPr>
          <w:rFonts w:ascii="Times New Roman" w:hAnsi="Times New Roman"/>
          <w:sz w:val="24"/>
          <w:szCs w:val="24"/>
          <w:lang w:eastAsia="ar-SA"/>
        </w:rPr>
        <w:t>в</w:t>
      </w:r>
      <w:r w:rsidRPr="00BC34BC">
        <w:rPr>
          <w:rFonts w:ascii="Times New Roman" w:hAnsi="Times New Roman"/>
          <w:sz w:val="24"/>
          <w:szCs w:val="24"/>
          <w:lang w:eastAsia="ar-SA"/>
        </w:rPr>
        <w:t>ленного срока таких исправлений.</w:t>
      </w:r>
    </w:p>
    <w:p w:rsidR="00086526" w:rsidRPr="00BC34BC" w:rsidRDefault="00086526" w:rsidP="0003585C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C34BC">
        <w:rPr>
          <w:rFonts w:ascii="Times New Roman" w:hAnsi="Times New Roman"/>
          <w:sz w:val="24"/>
          <w:szCs w:val="24"/>
          <w:lang w:eastAsia="ar-SA"/>
        </w:rPr>
        <w:t>28.2. Жалоба подается в письменной форме на бумажном носителе либо в электро</w:t>
      </w:r>
      <w:r w:rsidRPr="00BC34BC">
        <w:rPr>
          <w:rFonts w:ascii="Times New Roman" w:hAnsi="Times New Roman"/>
          <w:sz w:val="24"/>
          <w:szCs w:val="24"/>
          <w:lang w:eastAsia="ar-SA"/>
        </w:rPr>
        <w:t>н</w:t>
      </w:r>
      <w:r w:rsidRPr="00BC34BC">
        <w:rPr>
          <w:rFonts w:ascii="Times New Roman" w:hAnsi="Times New Roman"/>
          <w:sz w:val="24"/>
          <w:szCs w:val="24"/>
          <w:lang w:eastAsia="ar-SA"/>
        </w:rPr>
        <w:t>ной форме</w:t>
      </w:r>
      <w:r w:rsidRPr="00BC34BC">
        <w:rPr>
          <w:rFonts w:ascii="Times New Roman" w:hAnsi="Times New Roman"/>
          <w:sz w:val="24"/>
          <w:szCs w:val="24"/>
        </w:rPr>
        <w:t xml:space="preserve">. </w:t>
      </w:r>
    </w:p>
    <w:p w:rsidR="00086526" w:rsidRPr="00BC34BC" w:rsidRDefault="00086526" w:rsidP="0003585C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BC34BC">
        <w:rPr>
          <w:rFonts w:ascii="Times New Roman" w:hAnsi="Times New Roman"/>
          <w:sz w:val="24"/>
          <w:szCs w:val="24"/>
          <w:lang w:eastAsia="ar-SA"/>
        </w:rPr>
        <w:t>28.3. Жалоба может быть направлена</w:t>
      </w:r>
      <w:r w:rsidR="00A638DF" w:rsidRPr="00BC34BC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BC34BC">
        <w:rPr>
          <w:rFonts w:ascii="Times New Roman" w:hAnsi="Times New Roman"/>
          <w:sz w:val="24"/>
          <w:szCs w:val="24"/>
          <w:lang w:eastAsia="ar-SA"/>
        </w:rPr>
        <w:t>через личный кабинет на РПГУ,   направлена по почте,</w:t>
      </w:r>
      <w:r w:rsidR="00293115" w:rsidRPr="00BC34BC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BC34BC">
        <w:rPr>
          <w:rFonts w:ascii="Times New Roman" w:hAnsi="Times New Roman"/>
          <w:sz w:val="24"/>
          <w:szCs w:val="24"/>
          <w:lang w:eastAsia="ar-SA"/>
        </w:rPr>
        <w:t>с использованием информационно-телекоммуникационной сети «Интернет», офиц</w:t>
      </w:r>
      <w:r w:rsidRPr="00BC34BC">
        <w:rPr>
          <w:rFonts w:ascii="Times New Roman" w:hAnsi="Times New Roman"/>
          <w:sz w:val="24"/>
          <w:szCs w:val="24"/>
          <w:lang w:eastAsia="ar-SA"/>
        </w:rPr>
        <w:t>и</w:t>
      </w:r>
      <w:r w:rsidRPr="00BC34BC">
        <w:rPr>
          <w:rFonts w:ascii="Times New Roman" w:hAnsi="Times New Roman"/>
          <w:sz w:val="24"/>
          <w:szCs w:val="24"/>
          <w:lang w:eastAsia="ar-SA"/>
        </w:rPr>
        <w:t>ального сайта</w:t>
      </w:r>
      <w:r w:rsidR="00293115" w:rsidRPr="00BC34BC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0D5C51" w:rsidRPr="00BC34BC">
        <w:rPr>
          <w:rFonts w:ascii="Times New Roman" w:hAnsi="Times New Roman"/>
          <w:sz w:val="24"/>
          <w:szCs w:val="24"/>
        </w:rPr>
        <w:t>Подразделения</w:t>
      </w:r>
      <w:r w:rsidRPr="00BC34BC">
        <w:rPr>
          <w:rFonts w:ascii="Times New Roman" w:hAnsi="Times New Roman"/>
          <w:sz w:val="24"/>
          <w:szCs w:val="24"/>
          <w:lang w:eastAsia="ar-SA"/>
        </w:rPr>
        <w:t xml:space="preserve">, </w:t>
      </w:r>
      <w:r w:rsidRPr="00BC34BC">
        <w:rPr>
          <w:rFonts w:ascii="Times New Roman" w:hAnsi="Times New Roman"/>
          <w:sz w:val="24"/>
          <w:szCs w:val="24"/>
        </w:rPr>
        <w:t xml:space="preserve">порталы </w:t>
      </w:r>
      <w:proofErr w:type="spellStart"/>
      <w:r w:rsidRPr="00BC34BC">
        <w:rPr>
          <w:rFonts w:ascii="Times New Roman" w:hAnsi="Times New Roman"/>
          <w:sz w:val="24"/>
          <w:szCs w:val="24"/>
          <w:lang w:val="en-US"/>
        </w:rPr>
        <w:t>uslugi</w:t>
      </w:r>
      <w:proofErr w:type="spellEnd"/>
      <w:r w:rsidRPr="00BC34BC">
        <w:rPr>
          <w:rFonts w:ascii="Times New Roman" w:hAnsi="Times New Roman"/>
          <w:sz w:val="24"/>
          <w:szCs w:val="24"/>
        </w:rPr>
        <w:t>.</w:t>
      </w:r>
      <w:proofErr w:type="spellStart"/>
      <w:r w:rsidRPr="00BC34BC">
        <w:rPr>
          <w:rFonts w:ascii="Times New Roman" w:hAnsi="Times New Roman"/>
          <w:sz w:val="24"/>
          <w:szCs w:val="24"/>
          <w:lang w:val="en-US"/>
        </w:rPr>
        <w:t>mosreg</w:t>
      </w:r>
      <w:proofErr w:type="spellEnd"/>
      <w:r w:rsidRPr="00BC34BC">
        <w:rPr>
          <w:rFonts w:ascii="Times New Roman" w:hAnsi="Times New Roman"/>
          <w:sz w:val="24"/>
          <w:szCs w:val="24"/>
        </w:rPr>
        <w:t>.</w:t>
      </w:r>
      <w:proofErr w:type="spellStart"/>
      <w:r w:rsidRPr="00BC34BC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BC34B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C34BC">
        <w:rPr>
          <w:rFonts w:ascii="Times New Roman" w:hAnsi="Times New Roman"/>
          <w:sz w:val="24"/>
          <w:szCs w:val="24"/>
          <w:lang w:val="en-US"/>
        </w:rPr>
        <w:t>gosuslugi</w:t>
      </w:r>
      <w:proofErr w:type="spellEnd"/>
      <w:r w:rsidRPr="00BC34BC">
        <w:rPr>
          <w:rFonts w:ascii="Times New Roman" w:hAnsi="Times New Roman"/>
          <w:sz w:val="24"/>
          <w:szCs w:val="24"/>
        </w:rPr>
        <w:t>.</w:t>
      </w:r>
      <w:proofErr w:type="spellStart"/>
      <w:r w:rsidRPr="00BC34BC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BC34BC">
        <w:rPr>
          <w:rFonts w:ascii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BC34BC">
        <w:rPr>
          <w:rFonts w:ascii="Times New Roman" w:hAnsi="Times New Roman"/>
          <w:sz w:val="24"/>
          <w:szCs w:val="24"/>
          <w:lang w:val="en-US" w:eastAsia="ar-SA"/>
        </w:rPr>
        <w:t>vmeste</w:t>
      </w:r>
      <w:proofErr w:type="spellEnd"/>
      <w:r w:rsidRPr="00BC34BC">
        <w:rPr>
          <w:rFonts w:ascii="Times New Roman" w:hAnsi="Times New Roman"/>
          <w:sz w:val="24"/>
          <w:szCs w:val="24"/>
          <w:lang w:eastAsia="ar-SA"/>
        </w:rPr>
        <w:t>.</w:t>
      </w:r>
      <w:proofErr w:type="spellStart"/>
      <w:r w:rsidRPr="00BC34BC">
        <w:rPr>
          <w:rFonts w:ascii="Times New Roman" w:hAnsi="Times New Roman"/>
          <w:sz w:val="24"/>
          <w:szCs w:val="24"/>
          <w:lang w:val="en-US" w:eastAsia="ar-SA"/>
        </w:rPr>
        <w:t>mosreg</w:t>
      </w:r>
      <w:proofErr w:type="spellEnd"/>
      <w:r w:rsidRPr="00BC34BC">
        <w:rPr>
          <w:rFonts w:ascii="Times New Roman" w:hAnsi="Times New Roman"/>
          <w:sz w:val="24"/>
          <w:szCs w:val="24"/>
          <w:lang w:eastAsia="ar-SA"/>
        </w:rPr>
        <w:t>.</w:t>
      </w:r>
      <w:proofErr w:type="spellStart"/>
      <w:r w:rsidRPr="00BC34BC">
        <w:rPr>
          <w:rFonts w:ascii="Times New Roman" w:hAnsi="Times New Roman"/>
          <w:sz w:val="24"/>
          <w:szCs w:val="24"/>
          <w:lang w:val="en-US" w:eastAsia="ar-SA"/>
        </w:rPr>
        <w:t>ru</w:t>
      </w:r>
      <w:proofErr w:type="spellEnd"/>
      <w:r w:rsidRPr="00BC34BC">
        <w:rPr>
          <w:rFonts w:ascii="Times New Roman" w:hAnsi="Times New Roman"/>
          <w:sz w:val="24"/>
          <w:szCs w:val="24"/>
          <w:lang w:eastAsia="ar-SA"/>
        </w:rPr>
        <w:t>, а та</w:t>
      </w:r>
      <w:r w:rsidRPr="00BC34BC">
        <w:rPr>
          <w:rFonts w:ascii="Times New Roman" w:hAnsi="Times New Roman"/>
          <w:sz w:val="24"/>
          <w:szCs w:val="24"/>
          <w:lang w:eastAsia="ar-SA"/>
        </w:rPr>
        <w:t>к</w:t>
      </w:r>
      <w:r w:rsidRPr="00BC34BC">
        <w:rPr>
          <w:rFonts w:ascii="Times New Roman" w:hAnsi="Times New Roman"/>
          <w:sz w:val="24"/>
          <w:szCs w:val="24"/>
          <w:lang w:eastAsia="ar-SA"/>
        </w:rPr>
        <w:t>же может быть принята при личном приеме Заявителя.</w:t>
      </w:r>
    </w:p>
    <w:p w:rsidR="00086526" w:rsidRPr="00BC34BC" w:rsidRDefault="00086526" w:rsidP="0003585C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BC34BC">
        <w:rPr>
          <w:rFonts w:ascii="Times New Roman" w:hAnsi="Times New Roman"/>
          <w:sz w:val="24"/>
          <w:szCs w:val="24"/>
          <w:lang w:eastAsia="ar-SA"/>
        </w:rPr>
        <w:t>28.4. Жалоба должна содержать:</w:t>
      </w:r>
    </w:p>
    <w:p w:rsidR="00086526" w:rsidRPr="00BC34BC" w:rsidRDefault="00086526" w:rsidP="0003585C">
      <w:pPr>
        <w:widowControl w:val="0"/>
        <w:tabs>
          <w:tab w:val="left" w:pos="993"/>
        </w:tabs>
        <w:spacing w:after="120"/>
        <w:ind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proofErr w:type="gramStart"/>
      <w:r w:rsidRPr="00BC34BC">
        <w:rPr>
          <w:rFonts w:ascii="Times New Roman" w:hAnsi="Times New Roman"/>
          <w:sz w:val="24"/>
          <w:szCs w:val="24"/>
          <w:lang w:eastAsia="ar-SA"/>
        </w:rPr>
        <w:t xml:space="preserve">1) наименование </w:t>
      </w:r>
      <w:r w:rsidR="000D5C51" w:rsidRPr="00BC34BC">
        <w:rPr>
          <w:rFonts w:ascii="Times New Roman" w:hAnsi="Times New Roman"/>
          <w:sz w:val="24"/>
          <w:szCs w:val="24"/>
          <w:lang w:eastAsia="ar-SA"/>
        </w:rPr>
        <w:t>Учреждения</w:t>
      </w:r>
      <w:r w:rsidRPr="00BC34BC">
        <w:rPr>
          <w:rFonts w:ascii="Times New Roman" w:hAnsi="Times New Roman"/>
          <w:sz w:val="24"/>
          <w:szCs w:val="24"/>
          <w:lang w:eastAsia="ar-SA"/>
        </w:rPr>
        <w:t xml:space="preserve">, предоставляющего </w:t>
      </w:r>
      <w:r w:rsidR="000D5C51" w:rsidRPr="00BC34BC">
        <w:rPr>
          <w:rFonts w:ascii="Times New Roman" w:hAnsi="Times New Roman"/>
          <w:sz w:val="24"/>
          <w:szCs w:val="24"/>
          <w:lang w:eastAsia="ar-SA"/>
        </w:rPr>
        <w:t>У</w:t>
      </w:r>
      <w:r w:rsidR="002F60FB" w:rsidRPr="00BC34BC">
        <w:rPr>
          <w:rFonts w:ascii="Times New Roman" w:hAnsi="Times New Roman"/>
          <w:sz w:val="24"/>
          <w:szCs w:val="24"/>
          <w:lang w:eastAsia="ar-SA"/>
        </w:rPr>
        <w:t>слугу,</w:t>
      </w:r>
      <w:r w:rsidRPr="00BC34BC">
        <w:rPr>
          <w:rFonts w:ascii="Times New Roman" w:hAnsi="Times New Roman"/>
          <w:sz w:val="24"/>
          <w:szCs w:val="24"/>
          <w:lang w:eastAsia="ar-SA"/>
        </w:rPr>
        <w:t xml:space="preserve"> фамилию, имя, отчество должностного лица, специалиста </w:t>
      </w:r>
      <w:r w:rsidR="000D5C51" w:rsidRPr="00BC34BC">
        <w:rPr>
          <w:rFonts w:ascii="Times New Roman" w:hAnsi="Times New Roman"/>
          <w:sz w:val="24"/>
          <w:szCs w:val="24"/>
          <w:lang w:eastAsia="ar-SA"/>
        </w:rPr>
        <w:t>Учреждения</w:t>
      </w:r>
      <w:r w:rsidRPr="00BC34BC">
        <w:rPr>
          <w:rFonts w:ascii="Times New Roman" w:hAnsi="Times New Roman"/>
          <w:sz w:val="24"/>
          <w:szCs w:val="24"/>
          <w:lang w:eastAsia="ar-SA"/>
        </w:rPr>
        <w:t xml:space="preserve">, предоставляющего </w:t>
      </w:r>
      <w:r w:rsidR="000D5C51" w:rsidRPr="00BC34BC">
        <w:rPr>
          <w:rFonts w:ascii="Times New Roman" w:hAnsi="Times New Roman"/>
          <w:sz w:val="24"/>
          <w:szCs w:val="24"/>
          <w:lang w:eastAsia="ar-SA"/>
        </w:rPr>
        <w:t>У</w:t>
      </w:r>
      <w:r w:rsidRPr="00BC34BC">
        <w:rPr>
          <w:rFonts w:ascii="Times New Roman" w:hAnsi="Times New Roman"/>
          <w:sz w:val="24"/>
          <w:szCs w:val="24"/>
          <w:lang w:eastAsia="ar-SA"/>
        </w:rPr>
        <w:t>слугу, решения и де</w:t>
      </w:r>
      <w:r w:rsidRPr="00BC34BC">
        <w:rPr>
          <w:rFonts w:ascii="Times New Roman" w:hAnsi="Times New Roman"/>
          <w:sz w:val="24"/>
          <w:szCs w:val="24"/>
          <w:lang w:eastAsia="ar-SA"/>
        </w:rPr>
        <w:t>й</w:t>
      </w:r>
      <w:r w:rsidRPr="00BC34BC">
        <w:rPr>
          <w:rFonts w:ascii="Times New Roman" w:hAnsi="Times New Roman"/>
          <w:sz w:val="24"/>
          <w:szCs w:val="24"/>
          <w:lang w:eastAsia="ar-SA"/>
        </w:rPr>
        <w:t>ствия (бездействие) которого обжалуются;</w:t>
      </w:r>
      <w:proofErr w:type="gramEnd"/>
    </w:p>
    <w:p w:rsidR="00086526" w:rsidRPr="00BC34BC" w:rsidRDefault="00086526" w:rsidP="0003585C">
      <w:pPr>
        <w:widowControl w:val="0"/>
        <w:tabs>
          <w:tab w:val="left" w:pos="993"/>
        </w:tabs>
        <w:spacing w:after="120"/>
        <w:ind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proofErr w:type="gramStart"/>
      <w:r w:rsidRPr="00BC34BC">
        <w:rPr>
          <w:rFonts w:ascii="Times New Roman" w:hAnsi="Times New Roman"/>
          <w:sz w:val="24"/>
          <w:szCs w:val="24"/>
          <w:lang w:eastAsia="ar-SA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</w:t>
      </w:r>
      <w:r w:rsidRPr="00BC34BC">
        <w:rPr>
          <w:rFonts w:ascii="Times New Roman" w:hAnsi="Times New Roman"/>
          <w:sz w:val="24"/>
          <w:szCs w:val="24"/>
          <w:lang w:eastAsia="ar-SA"/>
        </w:rPr>
        <w:t>н</w:t>
      </w:r>
      <w:r w:rsidRPr="00BC34BC">
        <w:rPr>
          <w:rFonts w:ascii="Times New Roman" w:hAnsi="Times New Roman"/>
          <w:sz w:val="24"/>
          <w:szCs w:val="24"/>
          <w:lang w:eastAsia="ar-SA"/>
        </w:rPr>
        <w:t>ной почты (при наличии) и почтовый адрес, по которым должен быть направлен ответ Заяв</w:t>
      </w:r>
      <w:r w:rsidRPr="00BC34BC">
        <w:rPr>
          <w:rFonts w:ascii="Times New Roman" w:hAnsi="Times New Roman"/>
          <w:sz w:val="24"/>
          <w:szCs w:val="24"/>
          <w:lang w:eastAsia="ar-SA"/>
        </w:rPr>
        <w:t>и</w:t>
      </w:r>
      <w:r w:rsidRPr="00BC34BC">
        <w:rPr>
          <w:rFonts w:ascii="Times New Roman" w:hAnsi="Times New Roman"/>
          <w:sz w:val="24"/>
          <w:szCs w:val="24"/>
          <w:lang w:eastAsia="ar-SA"/>
        </w:rPr>
        <w:t>телю;</w:t>
      </w:r>
      <w:proofErr w:type="gramEnd"/>
    </w:p>
    <w:p w:rsidR="00086526" w:rsidRPr="00BC34BC" w:rsidRDefault="00086526" w:rsidP="0003585C">
      <w:pPr>
        <w:widowControl w:val="0"/>
        <w:tabs>
          <w:tab w:val="left" w:pos="993"/>
        </w:tabs>
        <w:spacing w:after="120"/>
        <w:ind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BC34BC">
        <w:rPr>
          <w:rFonts w:ascii="Times New Roman" w:hAnsi="Times New Roman"/>
          <w:sz w:val="24"/>
          <w:szCs w:val="24"/>
          <w:lang w:eastAsia="ar-SA"/>
        </w:rPr>
        <w:t>3) сведения об обжалуемых решениях и действиях (бездействиях);</w:t>
      </w:r>
    </w:p>
    <w:p w:rsidR="00086526" w:rsidRPr="00BC34BC" w:rsidRDefault="00086526" w:rsidP="0003585C">
      <w:pPr>
        <w:widowControl w:val="0"/>
        <w:tabs>
          <w:tab w:val="left" w:pos="993"/>
        </w:tabs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BC34BC">
        <w:rPr>
          <w:rFonts w:ascii="Times New Roman" w:hAnsi="Times New Roman"/>
          <w:sz w:val="24"/>
          <w:szCs w:val="24"/>
          <w:lang w:eastAsia="ar-SA"/>
        </w:rPr>
        <w:t>4) доводы, на основании которых Заявитель не согласен с решением и действием (бе</w:t>
      </w:r>
      <w:r w:rsidRPr="00BC34BC">
        <w:rPr>
          <w:rFonts w:ascii="Times New Roman" w:hAnsi="Times New Roman"/>
          <w:sz w:val="24"/>
          <w:szCs w:val="24"/>
          <w:lang w:eastAsia="ar-SA"/>
        </w:rPr>
        <w:t>з</w:t>
      </w:r>
      <w:r w:rsidRPr="00BC34BC">
        <w:rPr>
          <w:rFonts w:ascii="Times New Roman" w:hAnsi="Times New Roman"/>
          <w:sz w:val="24"/>
          <w:szCs w:val="24"/>
          <w:lang w:eastAsia="ar-SA"/>
        </w:rPr>
        <w:t>действием).</w:t>
      </w:r>
    </w:p>
    <w:p w:rsidR="00086526" w:rsidRPr="00BC34BC" w:rsidRDefault="00086526" w:rsidP="0003585C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C34BC">
        <w:rPr>
          <w:rFonts w:ascii="Times New Roman" w:eastAsia="Times New Roman" w:hAnsi="Times New Roman"/>
          <w:sz w:val="24"/>
          <w:szCs w:val="24"/>
          <w:lang w:eastAsia="ar-SA"/>
        </w:rPr>
        <w:t>Заявителем могут быть представлены документы (при наличии), подтверждающие его доводы, либо их копии.</w:t>
      </w:r>
    </w:p>
    <w:p w:rsidR="005464CB" w:rsidRPr="00BC34BC" w:rsidRDefault="005464CB" w:rsidP="0003585C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C34BC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>28.5.</w:t>
      </w:r>
      <w:r w:rsidRPr="00BC34BC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="0080351E" w:rsidRPr="00BC34BC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BC34BC">
        <w:rPr>
          <w:rFonts w:ascii="Times New Roman" w:eastAsia="Times New Roman" w:hAnsi="Times New Roman"/>
          <w:sz w:val="24"/>
          <w:szCs w:val="24"/>
          <w:lang w:eastAsia="ar-SA"/>
        </w:rPr>
        <w:t>В случае если жалоба подается через Представителя заявителя, также пре</w:t>
      </w:r>
      <w:r w:rsidRPr="00BC34BC">
        <w:rPr>
          <w:rFonts w:ascii="Times New Roman" w:eastAsia="Times New Roman" w:hAnsi="Times New Roman"/>
          <w:sz w:val="24"/>
          <w:szCs w:val="24"/>
          <w:lang w:eastAsia="ar-SA"/>
        </w:rPr>
        <w:t>д</w:t>
      </w:r>
      <w:r w:rsidRPr="00BC34BC">
        <w:rPr>
          <w:rFonts w:ascii="Times New Roman" w:eastAsia="Times New Roman" w:hAnsi="Times New Roman"/>
          <w:sz w:val="24"/>
          <w:szCs w:val="24"/>
          <w:lang w:eastAsia="ar-SA"/>
        </w:rPr>
        <w:t>ставляется документ, подтверждающий полномочия на осуществление действий от имени Заявителя.</w:t>
      </w:r>
    </w:p>
    <w:p w:rsidR="00086526" w:rsidRPr="00BC34BC" w:rsidRDefault="005464CB" w:rsidP="0003585C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BC34BC">
        <w:rPr>
          <w:rFonts w:ascii="Times New Roman" w:hAnsi="Times New Roman"/>
          <w:sz w:val="24"/>
          <w:szCs w:val="24"/>
          <w:lang w:eastAsia="ar-SA"/>
        </w:rPr>
        <w:t>28.6</w:t>
      </w:r>
      <w:r w:rsidR="004332F3" w:rsidRPr="00BC34BC">
        <w:rPr>
          <w:rFonts w:ascii="Times New Roman" w:hAnsi="Times New Roman"/>
          <w:sz w:val="24"/>
          <w:szCs w:val="24"/>
          <w:lang w:eastAsia="ar-SA"/>
        </w:rPr>
        <w:t xml:space="preserve">. </w:t>
      </w:r>
      <w:r w:rsidR="00086526" w:rsidRPr="00BC34BC">
        <w:rPr>
          <w:rFonts w:ascii="Times New Roman" w:hAnsi="Times New Roman"/>
          <w:sz w:val="24"/>
          <w:szCs w:val="24"/>
          <w:lang w:eastAsia="ar-SA"/>
        </w:rPr>
        <w:t>Жалоба, поступившая в</w:t>
      </w:r>
      <w:r w:rsidR="004332F3" w:rsidRPr="00BC34BC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D86501" w:rsidRPr="00BC34BC">
        <w:rPr>
          <w:rFonts w:ascii="Times New Roman" w:hAnsi="Times New Roman"/>
          <w:sz w:val="24"/>
          <w:szCs w:val="24"/>
        </w:rPr>
        <w:t>Подразделение</w:t>
      </w:r>
      <w:r w:rsidR="00772399" w:rsidRPr="00BC34BC">
        <w:rPr>
          <w:rFonts w:ascii="Times New Roman" w:hAnsi="Times New Roman"/>
          <w:sz w:val="24"/>
          <w:szCs w:val="24"/>
        </w:rPr>
        <w:t xml:space="preserve">, </w:t>
      </w:r>
      <w:r w:rsidR="00D86501" w:rsidRPr="00BC34BC">
        <w:rPr>
          <w:rFonts w:ascii="Times New Roman" w:hAnsi="Times New Roman"/>
          <w:sz w:val="24"/>
          <w:szCs w:val="24"/>
        </w:rPr>
        <w:t xml:space="preserve">Учреждение </w:t>
      </w:r>
      <w:r w:rsidR="00086526" w:rsidRPr="00BC34BC">
        <w:rPr>
          <w:rFonts w:ascii="Times New Roman" w:hAnsi="Times New Roman"/>
          <w:sz w:val="24"/>
          <w:szCs w:val="24"/>
          <w:lang w:eastAsia="ar-SA"/>
        </w:rPr>
        <w:t>подлежит рассмотрению должностным лицом, уполномоченным на рассмотрение жалоб, который обеспечивает:</w:t>
      </w:r>
    </w:p>
    <w:p w:rsidR="00086526" w:rsidRPr="00BC34BC" w:rsidRDefault="00086526" w:rsidP="0003585C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BC34BC">
        <w:rPr>
          <w:rFonts w:ascii="Times New Roman" w:hAnsi="Times New Roman"/>
          <w:sz w:val="24"/>
          <w:szCs w:val="24"/>
          <w:lang w:eastAsia="ar-SA"/>
        </w:rPr>
        <w:t>1) прием и рассмотрение жалоб в соответствии с требованиями Федерального закона от 27.07.2010 № 210-ФЗ «Об организации предоставления государственных и муниципал</w:t>
      </w:r>
      <w:r w:rsidRPr="00BC34BC">
        <w:rPr>
          <w:rFonts w:ascii="Times New Roman" w:hAnsi="Times New Roman"/>
          <w:sz w:val="24"/>
          <w:szCs w:val="24"/>
          <w:lang w:eastAsia="ar-SA"/>
        </w:rPr>
        <w:t>ь</w:t>
      </w:r>
      <w:r w:rsidRPr="00BC34BC">
        <w:rPr>
          <w:rFonts w:ascii="Times New Roman" w:hAnsi="Times New Roman"/>
          <w:sz w:val="24"/>
          <w:szCs w:val="24"/>
          <w:lang w:eastAsia="ar-SA"/>
        </w:rPr>
        <w:t>ных услуг»;</w:t>
      </w:r>
    </w:p>
    <w:p w:rsidR="00086526" w:rsidRPr="00BC34BC" w:rsidRDefault="00086526" w:rsidP="0003585C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BC34BC">
        <w:rPr>
          <w:rFonts w:ascii="Times New Roman" w:hAnsi="Times New Roman"/>
          <w:sz w:val="24"/>
          <w:szCs w:val="24"/>
          <w:lang w:eastAsia="ar-SA"/>
        </w:rPr>
        <w:t>2) информирование Заявителей о порядке обжалования решений и действий (безде</w:t>
      </w:r>
      <w:r w:rsidRPr="00BC34BC">
        <w:rPr>
          <w:rFonts w:ascii="Times New Roman" w:hAnsi="Times New Roman"/>
          <w:sz w:val="24"/>
          <w:szCs w:val="24"/>
          <w:lang w:eastAsia="ar-SA"/>
        </w:rPr>
        <w:t>й</w:t>
      </w:r>
      <w:r w:rsidRPr="00BC34BC">
        <w:rPr>
          <w:rFonts w:ascii="Times New Roman" w:hAnsi="Times New Roman"/>
          <w:sz w:val="24"/>
          <w:szCs w:val="24"/>
          <w:lang w:eastAsia="ar-SA"/>
        </w:rPr>
        <w:t>ствия), нарушающих их права и законные интересы.</w:t>
      </w:r>
    </w:p>
    <w:p w:rsidR="00086526" w:rsidRPr="00BC34BC" w:rsidRDefault="00086526" w:rsidP="0003585C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BC34BC">
        <w:rPr>
          <w:rFonts w:ascii="Times New Roman" w:hAnsi="Times New Roman"/>
          <w:sz w:val="24"/>
          <w:szCs w:val="24"/>
          <w:lang w:eastAsia="ar-SA"/>
        </w:rPr>
        <w:t>28.</w:t>
      </w:r>
      <w:r w:rsidR="005464CB" w:rsidRPr="00BC34BC">
        <w:rPr>
          <w:rFonts w:ascii="Times New Roman" w:hAnsi="Times New Roman"/>
          <w:sz w:val="24"/>
          <w:szCs w:val="24"/>
          <w:lang w:eastAsia="ar-SA"/>
        </w:rPr>
        <w:t>7</w:t>
      </w:r>
      <w:r w:rsidRPr="00BC34BC">
        <w:rPr>
          <w:rFonts w:ascii="Times New Roman" w:hAnsi="Times New Roman"/>
          <w:sz w:val="24"/>
          <w:szCs w:val="24"/>
          <w:lang w:eastAsia="ar-SA"/>
        </w:rPr>
        <w:t xml:space="preserve">. Жалоба, поступившая в </w:t>
      </w:r>
      <w:r w:rsidR="00D86501" w:rsidRPr="00BC34BC">
        <w:rPr>
          <w:rFonts w:ascii="Times New Roman" w:hAnsi="Times New Roman"/>
          <w:sz w:val="24"/>
          <w:szCs w:val="24"/>
        </w:rPr>
        <w:t xml:space="preserve">Подразделение, Учреждение </w:t>
      </w:r>
      <w:r w:rsidRPr="00BC34BC">
        <w:rPr>
          <w:rFonts w:ascii="Times New Roman" w:hAnsi="Times New Roman"/>
          <w:sz w:val="24"/>
          <w:szCs w:val="24"/>
          <w:lang w:eastAsia="ar-SA"/>
        </w:rPr>
        <w:t>подлежит регистрации не позднее следующего рабочего дня со дня ее поступления.</w:t>
      </w:r>
    </w:p>
    <w:p w:rsidR="00086526" w:rsidRPr="00BC34BC" w:rsidRDefault="00086526" w:rsidP="0003585C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BC34BC">
        <w:rPr>
          <w:rFonts w:ascii="Times New Roman" w:hAnsi="Times New Roman"/>
          <w:sz w:val="24"/>
          <w:szCs w:val="24"/>
        </w:rPr>
        <w:t>28.</w:t>
      </w:r>
      <w:r w:rsidR="005464CB" w:rsidRPr="00BC34BC">
        <w:rPr>
          <w:rFonts w:ascii="Times New Roman" w:hAnsi="Times New Roman"/>
          <w:sz w:val="24"/>
          <w:szCs w:val="24"/>
        </w:rPr>
        <w:t>8</w:t>
      </w:r>
      <w:r w:rsidRPr="00BC34BC">
        <w:rPr>
          <w:rFonts w:ascii="Times New Roman" w:hAnsi="Times New Roman"/>
          <w:sz w:val="24"/>
          <w:szCs w:val="24"/>
        </w:rPr>
        <w:t>. Жалоба подлежит рассмотрению:</w:t>
      </w:r>
    </w:p>
    <w:p w:rsidR="00086526" w:rsidRPr="00BC34BC" w:rsidRDefault="00086526" w:rsidP="0003585C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BC34BC">
        <w:rPr>
          <w:rFonts w:ascii="Times New Roman" w:hAnsi="Times New Roman"/>
          <w:sz w:val="24"/>
          <w:szCs w:val="24"/>
        </w:rPr>
        <w:t>в течение 15 рабочих дней со дня ее регистрации.</w:t>
      </w:r>
    </w:p>
    <w:p w:rsidR="00086526" w:rsidRPr="00BC34BC" w:rsidRDefault="00086526" w:rsidP="0003585C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C34BC">
        <w:rPr>
          <w:rFonts w:ascii="Times New Roman" w:hAnsi="Times New Roman"/>
          <w:sz w:val="24"/>
          <w:szCs w:val="24"/>
        </w:rPr>
        <w:t>в течение 5 рабочих дней со дня ее регистрации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исправлений.</w:t>
      </w:r>
    </w:p>
    <w:p w:rsidR="00086526" w:rsidRPr="00BC34BC" w:rsidRDefault="00086526" w:rsidP="0003585C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BC34BC">
        <w:rPr>
          <w:rFonts w:ascii="Times New Roman" w:hAnsi="Times New Roman"/>
          <w:sz w:val="24"/>
          <w:szCs w:val="24"/>
          <w:lang w:eastAsia="ar-SA"/>
        </w:rPr>
        <w:t>28.</w:t>
      </w:r>
      <w:r w:rsidR="005464CB" w:rsidRPr="00BC34BC">
        <w:rPr>
          <w:rFonts w:ascii="Times New Roman" w:hAnsi="Times New Roman"/>
          <w:sz w:val="24"/>
          <w:szCs w:val="24"/>
          <w:lang w:eastAsia="ar-SA"/>
        </w:rPr>
        <w:t>9</w:t>
      </w:r>
      <w:r w:rsidRPr="00BC34BC">
        <w:rPr>
          <w:rFonts w:ascii="Times New Roman" w:hAnsi="Times New Roman"/>
          <w:sz w:val="24"/>
          <w:szCs w:val="24"/>
          <w:lang w:eastAsia="ar-SA"/>
        </w:rPr>
        <w:t xml:space="preserve">. В случае если Заявителем в </w:t>
      </w:r>
      <w:r w:rsidR="00D86501" w:rsidRPr="00BC34BC">
        <w:rPr>
          <w:rFonts w:ascii="Times New Roman" w:hAnsi="Times New Roman"/>
          <w:sz w:val="24"/>
          <w:szCs w:val="24"/>
        </w:rPr>
        <w:t>Подразделение, Учреждение</w:t>
      </w:r>
      <w:r w:rsidR="0080351E" w:rsidRPr="00BC34BC">
        <w:rPr>
          <w:rFonts w:ascii="Times New Roman" w:hAnsi="Times New Roman"/>
          <w:sz w:val="24"/>
          <w:szCs w:val="24"/>
        </w:rPr>
        <w:t xml:space="preserve"> </w:t>
      </w:r>
      <w:r w:rsidRPr="00BC34BC">
        <w:rPr>
          <w:rFonts w:ascii="Times New Roman" w:hAnsi="Times New Roman"/>
          <w:sz w:val="24"/>
          <w:szCs w:val="24"/>
          <w:lang w:eastAsia="ar-SA"/>
        </w:rPr>
        <w:t>подана жалоба, ра</w:t>
      </w:r>
      <w:r w:rsidRPr="00BC34BC">
        <w:rPr>
          <w:rFonts w:ascii="Times New Roman" w:hAnsi="Times New Roman"/>
          <w:sz w:val="24"/>
          <w:szCs w:val="24"/>
          <w:lang w:eastAsia="ar-SA"/>
        </w:rPr>
        <w:t>с</w:t>
      </w:r>
      <w:r w:rsidRPr="00BC34BC">
        <w:rPr>
          <w:rFonts w:ascii="Times New Roman" w:hAnsi="Times New Roman"/>
          <w:sz w:val="24"/>
          <w:szCs w:val="24"/>
          <w:lang w:eastAsia="ar-SA"/>
        </w:rPr>
        <w:t>смотрение которой не входит в его компетенцию, в течение 3 рабочих дней со дня ее рег</w:t>
      </w:r>
      <w:r w:rsidRPr="00BC34BC">
        <w:rPr>
          <w:rFonts w:ascii="Times New Roman" w:hAnsi="Times New Roman"/>
          <w:sz w:val="24"/>
          <w:szCs w:val="24"/>
          <w:lang w:eastAsia="ar-SA"/>
        </w:rPr>
        <w:t>и</w:t>
      </w:r>
      <w:r w:rsidRPr="00BC34BC">
        <w:rPr>
          <w:rFonts w:ascii="Times New Roman" w:hAnsi="Times New Roman"/>
          <w:sz w:val="24"/>
          <w:szCs w:val="24"/>
          <w:lang w:eastAsia="ar-SA"/>
        </w:rPr>
        <w:t xml:space="preserve">страции в </w:t>
      </w:r>
      <w:r w:rsidR="002F1546" w:rsidRPr="00BC34BC">
        <w:rPr>
          <w:rFonts w:ascii="Times New Roman" w:hAnsi="Times New Roman"/>
          <w:sz w:val="24"/>
          <w:szCs w:val="24"/>
        </w:rPr>
        <w:t>Подразделении</w:t>
      </w:r>
      <w:r w:rsidR="00D86501" w:rsidRPr="00BC34BC">
        <w:rPr>
          <w:rFonts w:ascii="Times New Roman" w:hAnsi="Times New Roman"/>
          <w:sz w:val="24"/>
          <w:szCs w:val="24"/>
        </w:rPr>
        <w:t>, Учреждении</w:t>
      </w:r>
      <w:r w:rsidRPr="00BC34BC">
        <w:rPr>
          <w:rFonts w:ascii="Times New Roman" w:hAnsi="Times New Roman"/>
          <w:sz w:val="24"/>
          <w:szCs w:val="24"/>
        </w:rPr>
        <w:t xml:space="preserve"> жалоба</w:t>
      </w:r>
      <w:r w:rsidRPr="00BC34BC">
        <w:rPr>
          <w:rFonts w:ascii="Times New Roman" w:hAnsi="Times New Roman"/>
          <w:sz w:val="24"/>
          <w:szCs w:val="24"/>
          <w:lang w:eastAsia="ar-SA"/>
        </w:rPr>
        <w:t xml:space="preserve"> перенаправляется </w:t>
      </w:r>
      <w:proofErr w:type="gramStart"/>
      <w:r w:rsidRPr="00BC34BC">
        <w:rPr>
          <w:rFonts w:ascii="Times New Roman" w:hAnsi="Times New Roman"/>
          <w:sz w:val="24"/>
          <w:szCs w:val="24"/>
          <w:lang w:eastAsia="ar-SA"/>
        </w:rPr>
        <w:t>в</w:t>
      </w:r>
      <w:proofErr w:type="gramEnd"/>
      <w:r w:rsidRPr="00BC34BC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gramStart"/>
      <w:r w:rsidRPr="00BC34BC">
        <w:rPr>
          <w:rFonts w:ascii="Times New Roman" w:hAnsi="Times New Roman"/>
          <w:sz w:val="24"/>
          <w:szCs w:val="24"/>
          <w:lang w:eastAsia="ar-SA"/>
        </w:rPr>
        <w:t>уполномоченный</w:t>
      </w:r>
      <w:proofErr w:type="gramEnd"/>
      <w:r w:rsidRPr="00BC34BC">
        <w:rPr>
          <w:rFonts w:ascii="Times New Roman" w:hAnsi="Times New Roman"/>
          <w:sz w:val="24"/>
          <w:szCs w:val="24"/>
          <w:lang w:eastAsia="ar-SA"/>
        </w:rPr>
        <w:t xml:space="preserve"> на ее рассмотрение орган, о чем в письменной форме информируется Заявитель.</w:t>
      </w:r>
    </w:p>
    <w:p w:rsidR="00086526" w:rsidRPr="00BC34BC" w:rsidRDefault="00086526" w:rsidP="0003585C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BC34BC">
        <w:rPr>
          <w:rFonts w:ascii="Times New Roman" w:hAnsi="Times New Roman"/>
          <w:sz w:val="24"/>
          <w:szCs w:val="24"/>
        </w:rPr>
        <w:t>При этом срок рассмотрения жалобы исчисляется со дня регистрации жалобы в упо</w:t>
      </w:r>
      <w:r w:rsidRPr="00BC34BC">
        <w:rPr>
          <w:rFonts w:ascii="Times New Roman" w:hAnsi="Times New Roman"/>
          <w:sz w:val="24"/>
          <w:szCs w:val="24"/>
        </w:rPr>
        <w:t>л</w:t>
      </w:r>
      <w:r w:rsidRPr="00BC34BC">
        <w:rPr>
          <w:rFonts w:ascii="Times New Roman" w:hAnsi="Times New Roman"/>
          <w:sz w:val="24"/>
          <w:szCs w:val="24"/>
        </w:rPr>
        <w:t>номоченном на ее рассмотрение органе.</w:t>
      </w:r>
    </w:p>
    <w:p w:rsidR="00086526" w:rsidRPr="00BC34BC" w:rsidRDefault="005464CB" w:rsidP="0003585C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BC34BC">
        <w:rPr>
          <w:rFonts w:ascii="Times New Roman" w:eastAsia="Times New Roman" w:hAnsi="Times New Roman"/>
          <w:sz w:val="24"/>
          <w:szCs w:val="24"/>
          <w:lang w:eastAsia="ar-SA"/>
        </w:rPr>
        <w:t>28.10</w:t>
      </w:r>
      <w:r w:rsidR="00086526" w:rsidRPr="00BC34BC">
        <w:rPr>
          <w:rFonts w:ascii="Times New Roman" w:eastAsia="Times New Roman" w:hAnsi="Times New Roman"/>
          <w:sz w:val="24"/>
          <w:szCs w:val="24"/>
          <w:lang w:eastAsia="ar-SA"/>
        </w:rPr>
        <w:t xml:space="preserve">. По результатам рассмотрения жалобы </w:t>
      </w:r>
      <w:r w:rsidR="00D86501" w:rsidRPr="00BC34BC">
        <w:rPr>
          <w:rFonts w:ascii="Times New Roman" w:eastAsia="Times New Roman" w:hAnsi="Times New Roman"/>
          <w:sz w:val="24"/>
          <w:szCs w:val="24"/>
          <w:lang w:eastAsia="ar-SA"/>
        </w:rPr>
        <w:t>Подразделение, Учреждение</w:t>
      </w:r>
      <w:r w:rsidR="00086526" w:rsidRPr="00BC34BC">
        <w:rPr>
          <w:rFonts w:ascii="Times New Roman" w:eastAsia="Times New Roman" w:hAnsi="Times New Roman"/>
          <w:sz w:val="24"/>
          <w:szCs w:val="24"/>
          <w:lang w:eastAsia="ar-SA"/>
        </w:rPr>
        <w:t xml:space="preserve"> принимает одно из следующих решений:</w:t>
      </w:r>
    </w:p>
    <w:p w:rsidR="00086526" w:rsidRPr="00BC34BC" w:rsidRDefault="00086526" w:rsidP="0003585C">
      <w:pPr>
        <w:pStyle w:val="10"/>
        <w:widowControl w:val="0"/>
        <w:numPr>
          <w:ilvl w:val="0"/>
          <w:numId w:val="44"/>
        </w:numPr>
        <w:tabs>
          <w:tab w:val="left" w:pos="993"/>
        </w:tabs>
        <w:ind w:left="0" w:firstLine="709"/>
        <w:rPr>
          <w:sz w:val="24"/>
          <w:szCs w:val="24"/>
          <w:lang w:eastAsia="ar-SA"/>
        </w:rPr>
      </w:pPr>
      <w:proofErr w:type="gramStart"/>
      <w:r w:rsidRPr="00BC34BC">
        <w:rPr>
          <w:sz w:val="24"/>
          <w:szCs w:val="24"/>
          <w:lang w:eastAsia="ar-SA"/>
        </w:rPr>
        <w:t>удовлетворяет жалобу, в том числе в форме отмены принятого решения, исправл</w:t>
      </w:r>
      <w:r w:rsidRPr="00BC34BC">
        <w:rPr>
          <w:sz w:val="24"/>
          <w:szCs w:val="24"/>
          <w:lang w:eastAsia="ar-SA"/>
        </w:rPr>
        <w:t>е</w:t>
      </w:r>
      <w:r w:rsidRPr="00BC34BC">
        <w:rPr>
          <w:sz w:val="24"/>
          <w:szCs w:val="24"/>
          <w:lang w:eastAsia="ar-SA"/>
        </w:rPr>
        <w:t xml:space="preserve">ния допущенных опечаток и ошибок в выданных в результате предоставления </w:t>
      </w:r>
      <w:r w:rsidR="00D86501" w:rsidRPr="00BC34BC">
        <w:rPr>
          <w:sz w:val="24"/>
          <w:szCs w:val="24"/>
          <w:lang w:eastAsia="ar-SA"/>
        </w:rPr>
        <w:t>У</w:t>
      </w:r>
      <w:r w:rsidRPr="00BC34BC">
        <w:rPr>
          <w:sz w:val="24"/>
          <w:szCs w:val="24"/>
          <w:lang w:eastAsia="ar-SA"/>
        </w:rPr>
        <w:t>слуги док</w:t>
      </w:r>
      <w:r w:rsidRPr="00BC34BC">
        <w:rPr>
          <w:sz w:val="24"/>
          <w:szCs w:val="24"/>
          <w:lang w:eastAsia="ar-SA"/>
        </w:rPr>
        <w:t>у</w:t>
      </w:r>
      <w:r w:rsidRPr="00BC34BC">
        <w:rPr>
          <w:sz w:val="24"/>
          <w:szCs w:val="24"/>
          <w:lang w:eastAsia="ar-SA"/>
        </w:rPr>
        <w:t>ментах, возврата Заявителю денежных средств, взимание которых не предусмотрено норм</w:t>
      </w:r>
      <w:r w:rsidRPr="00BC34BC">
        <w:rPr>
          <w:sz w:val="24"/>
          <w:szCs w:val="24"/>
          <w:lang w:eastAsia="ar-SA"/>
        </w:rPr>
        <w:t>а</w:t>
      </w:r>
      <w:r w:rsidRPr="00BC34BC">
        <w:rPr>
          <w:sz w:val="24"/>
          <w:szCs w:val="24"/>
          <w:lang w:eastAsia="ar-SA"/>
        </w:rPr>
        <w:t>тивными правовыми актами Российской Федерации, нормативными правовыми актами Мо</w:t>
      </w:r>
      <w:r w:rsidRPr="00BC34BC">
        <w:rPr>
          <w:sz w:val="24"/>
          <w:szCs w:val="24"/>
          <w:lang w:eastAsia="ar-SA"/>
        </w:rPr>
        <w:t>с</w:t>
      </w:r>
      <w:r w:rsidRPr="00BC34BC">
        <w:rPr>
          <w:sz w:val="24"/>
          <w:szCs w:val="24"/>
          <w:lang w:eastAsia="ar-SA"/>
        </w:rPr>
        <w:t xml:space="preserve">ковской области; </w:t>
      </w:r>
      <w:proofErr w:type="gramEnd"/>
    </w:p>
    <w:p w:rsidR="00086526" w:rsidRPr="00BC34BC" w:rsidRDefault="00086526" w:rsidP="0003585C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BC34BC">
        <w:rPr>
          <w:rFonts w:ascii="Times New Roman" w:hAnsi="Times New Roman"/>
          <w:sz w:val="24"/>
          <w:szCs w:val="24"/>
          <w:lang w:eastAsia="ar-SA"/>
        </w:rPr>
        <w:t>2) отказывает в удовлетворении жалобы.</w:t>
      </w:r>
    </w:p>
    <w:p w:rsidR="00086526" w:rsidRPr="00BC34BC" w:rsidRDefault="00086526" w:rsidP="0003585C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BC34BC">
        <w:rPr>
          <w:rFonts w:ascii="Times New Roman" w:hAnsi="Times New Roman"/>
          <w:sz w:val="24"/>
          <w:szCs w:val="24"/>
          <w:lang w:eastAsia="ar-SA"/>
        </w:rPr>
        <w:t>28.1</w:t>
      </w:r>
      <w:r w:rsidR="005464CB" w:rsidRPr="00BC34BC">
        <w:rPr>
          <w:rFonts w:ascii="Times New Roman" w:hAnsi="Times New Roman"/>
          <w:sz w:val="24"/>
          <w:szCs w:val="24"/>
          <w:lang w:eastAsia="ar-SA"/>
        </w:rPr>
        <w:t>1</w:t>
      </w:r>
      <w:r w:rsidRPr="00BC34BC">
        <w:rPr>
          <w:rFonts w:ascii="Times New Roman" w:hAnsi="Times New Roman"/>
          <w:sz w:val="24"/>
          <w:szCs w:val="24"/>
          <w:lang w:eastAsia="ar-SA"/>
        </w:rPr>
        <w:t>. Не позднее дня, следующего за днем принятия р</w:t>
      </w:r>
      <w:r w:rsidR="003B315C">
        <w:rPr>
          <w:rFonts w:ascii="Times New Roman" w:hAnsi="Times New Roman"/>
          <w:sz w:val="24"/>
          <w:szCs w:val="24"/>
          <w:lang w:eastAsia="ar-SA"/>
        </w:rPr>
        <w:t>ешения, указанного в пункте 28.10</w:t>
      </w:r>
      <w:r w:rsidRPr="00BC34BC">
        <w:rPr>
          <w:rFonts w:ascii="Times New Roman" w:hAnsi="Times New Roman"/>
          <w:sz w:val="24"/>
          <w:szCs w:val="24"/>
          <w:lang w:eastAsia="ar-SA"/>
        </w:rPr>
        <w:t xml:space="preserve"> Административного регламента, Заявителю в письменной форме и по желанию Заяв</w:t>
      </w:r>
      <w:r w:rsidRPr="00BC34BC">
        <w:rPr>
          <w:rFonts w:ascii="Times New Roman" w:hAnsi="Times New Roman"/>
          <w:sz w:val="24"/>
          <w:szCs w:val="24"/>
          <w:lang w:eastAsia="ar-SA"/>
        </w:rPr>
        <w:t>и</w:t>
      </w:r>
      <w:r w:rsidRPr="00BC34BC">
        <w:rPr>
          <w:rFonts w:ascii="Times New Roman" w:hAnsi="Times New Roman"/>
          <w:sz w:val="24"/>
          <w:szCs w:val="24"/>
          <w:lang w:eastAsia="ar-SA"/>
        </w:rPr>
        <w:t>теля в электронной форме направляется мотивированный ответ о результатах рассмотрения жалобы.</w:t>
      </w:r>
    </w:p>
    <w:p w:rsidR="00086526" w:rsidRPr="00BC34BC" w:rsidRDefault="00086526" w:rsidP="0003585C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BC34BC">
        <w:rPr>
          <w:rFonts w:ascii="Times New Roman" w:hAnsi="Times New Roman"/>
          <w:sz w:val="24"/>
          <w:szCs w:val="24"/>
          <w:lang w:eastAsia="ar-SA"/>
        </w:rPr>
        <w:t>28.1</w:t>
      </w:r>
      <w:r w:rsidR="005464CB" w:rsidRPr="00BC34BC">
        <w:rPr>
          <w:rFonts w:ascii="Times New Roman" w:hAnsi="Times New Roman"/>
          <w:sz w:val="24"/>
          <w:szCs w:val="24"/>
          <w:lang w:eastAsia="ar-SA"/>
        </w:rPr>
        <w:t>2</w:t>
      </w:r>
      <w:r w:rsidRPr="00BC34BC">
        <w:rPr>
          <w:rFonts w:ascii="Times New Roman" w:hAnsi="Times New Roman"/>
          <w:sz w:val="24"/>
          <w:szCs w:val="24"/>
          <w:lang w:eastAsia="ar-SA"/>
        </w:rPr>
        <w:t xml:space="preserve">. При удовлетворении жалобы </w:t>
      </w:r>
      <w:r w:rsidR="00D86501" w:rsidRPr="00BC34BC">
        <w:rPr>
          <w:rFonts w:ascii="Times New Roman" w:hAnsi="Times New Roman"/>
          <w:sz w:val="24"/>
          <w:szCs w:val="24"/>
        </w:rPr>
        <w:t>Подразделение (Учреждение)</w:t>
      </w:r>
      <w:r w:rsidR="008A5EBE" w:rsidRPr="00BC34BC">
        <w:rPr>
          <w:rFonts w:ascii="Times New Roman" w:hAnsi="Times New Roman"/>
          <w:sz w:val="24"/>
          <w:szCs w:val="24"/>
        </w:rPr>
        <w:t xml:space="preserve"> </w:t>
      </w:r>
      <w:r w:rsidRPr="00BC34BC">
        <w:rPr>
          <w:rFonts w:ascii="Times New Roman" w:hAnsi="Times New Roman"/>
          <w:sz w:val="24"/>
          <w:szCs w:val="24"/>
          <w:lang w:eastAsia="ar-SA"/>
        </w:rPr>
        <w:t>принимает исче</w:t>
      </w:r>
      <w:r w:rsidRPr="00BC34BC">
        <w:rPr>
          <w:rFonts w:ascii="Times New Roman" w:hAnsi="Times New Roman"/>
          <w:sz w:val="24"/>
          <w:szCs w:val="24"/>
          <w:lang w:eastAsia="ar-SA"/>
        </w:rPr>
        <w:t>р</w:t>
      </w:r>
      <w:r w:rsidRPr="00BC34BC">
        <w:rPr>
          <w:rFonts w:ascii="Times New Roman" w:hAnsi="Times New Roman"/>
          <w:sz w:val="24"/>
          <w:szCs w:val="24"/>
          <w:lang w:eastAsia="ar-SA"/>
        </w:rPr>
        <w:t>пывающие меры по устранению выявленных нарушений, в том числе направление Заявит</w:t>
      </w:r>
      <w:r w:rsidRPr="00BC34BC">
        <w:rPr>
          <w:rFonts w:ascii="Times New Roman" w:hAnsi="Times New Roman"/>
          <w:sz w:val="24"/>
          <w:szCs w:val="24"/>
          <w:lang w:eastAsia="ar-SA"/>
        </w:rPr>
        <w:t>е</w:t>
      </w:r>
      <w:r w:rsidRPr="00BC34BC">
        <w:rPr>
          <w:rFonts w:ascii="Times New Roman" w:hAnsi="Times New Roman"/>
          <w:sz w:val="24"/>
          <w:szCs w:val="24"/>
          <w:lang w:eastAsia="ar-SA"/>
        </w:rPr>
        <w:t>лю результата</w:t>
      </w:r>
      <w:r w:rsidR="00846D1D" w:rsidRPr="00BC34BC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D86501" w:rsidRPr="00BC34BC">
        <w:rPr>
          <w:rFonts w:ascii="Times New Roman" w:hAnsi="Times New Roman"/>
          <w:sz w:val="24"/>
          <w:szCs w:val="24"/>
        </w:rPr>
        <w:t>У</w:t>
      </w:r>
      <w:r w:rsidRPr="00BC34BC">
        <w:rPr>
          <w:rFonts w:ascii="Times New Roman" w:hAnsi="Times New Roman"/>
          <w:sz w:val="24"/>
          <w:szCs w:val="24"/>
          <w:lang w:eastAsia="ar-SA"/>
        </w:rPr>
        <w:t>слуги, не позднее сроков, указанных в пункте 8 настоящего Администрати</w:t>
      </w:r>
      <w:r w:rsidRPr="00BC34BC">
        <w:rPr>
          <w:rFonts w:ascii="Times New Roman" w:hAnsi="Times New Roman"/>
          <w:sz w:val="24"/>
          <w:szCs w:val="24"/>
          <w:lang w:eastAsia="ar-SA"/>
        </w:rPr>
        <w:t>в</w:t>
      </w:r>
      <w:r w:rsidRPr="00BC34BC">
        <w:rPr>
          <w:rFonts w:ascii="Times New Roman" w:hAnsi="Times New Roman"/>
          <w:sz w:val="24"/>
          <w:szCs w:val="24"/>
          <w:lang w:eastAsia="ar-SA"/>
        </w:rPr>
        <w:t>ного регламента со дня принятия решения.</w:t>
      </w:r>
    </w:p>
    <w:p w:rsidR="00086526" w:rsidRPr="00BC34BC" w:rsidRDefault="00086526" w:rsidP="0003585C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BC34BC">
        <w:rPr>
          <w:rFonts w:ascii="Times New Roman" w:hAnsi="Times New Roman"/>
          <w:sz w:val="24"/>
          <w:szCs w:val="24"/>
        </w:rPr>
        <w:t>28.1</w:t>
      </w:r>
      <w:r w:rsidR="005464CB" w:rsidRPr="00BC34BC">
        <w:rPr>
          <w:rFonts w:ascii="Times New Roman" w:hAnsi="Times New Roman"/>
          <w:sz w:val="24"/>
          <w:szCs w:val="24"/>
        </w:rPr>
        <w:t>3</w:t>
      </w:r>
      <w:r w:rsidRPr="00BC34BC">
        <w:rPr>
          <w:rFonts w:ascii="Times New Roman" w:hAnsi="Times New Roman"/>
          <w:sz w:val="24"/>
          <w:szCs w:val="24"/>
        </w:rPr>
        <w:t xml:space="preserve">. </w:t>
      </w:r>
      <w:r w:rsidR="00D86501" w:rsidRPr="00BC34BC">
        <w:rPr>
          <w:rFonts w:ascii="Times New Roman" w:hAnsi="Times New Roman"/>
          <w:sz w:val="24"/>
          <w:szCs w:val="24"/>
        </w:rPr>
        <w:t xml:space="preserve">Подразделение (Учреждение) </w:t>
      </w:r>
      <w:r w:rsidRPr="00BC34BC">
        <w:rPr>
          <w:rFonts w:ascii="Times New Roman" w:hAnsi="Times New Roman"/>
          <w:sz w:val="24"/>
          <w:szCs w:val="24"/>
        </w:rPr>
        <w:t>отказывает</w:t>
      </w:r>
      <w:r w:rsidRPr="00BC34BC">
        <w:rPr>
          <w:rFonts w:ascii="Times New Roman" w:hAnsi="Times New Roman"/>
          <w:sz w:val="24"/>
          <w:szCs w:val="24"/>
          <w:lang w:eastAsia="ar-SA"/>
        </w:rPr>
        <w:t xml:space="preserve"> в удовлетворении жалобы в следу</w:t>
      </w:r>
      <w:r w:rsidRPr="00BC34BC">
        <w:rPr>
          <w:rFonts w:ascii="Times New Roman" w:hAnsi="Times New Roman"/>
          <w:sz w:val="24"/>
          <w:szCs w:val="24"/>
          <w:lang w:eastAsia="ar-SA"/>
        </w:rPr>
        <w:t>ю</w:t>
      </w:r>
      <w:r w:rsidRPr="00BC34BC">
        <w:rPr>
          <w:rFonts w:ascii="Times New Roman" w:hAnsi="Times New Roman"/>
          <w:sz w:val="24"/>
          <w:szCs w:val="24"/>
          <w:lang w:eastAsia="ar-SA"/>
        </w:rPr>
        <w:t>щих случаях:</w:t>
      </w:r>
    </w:p>
    <w:p w:rsidR="00086526" w:rsidRPr="00BC34BC" w:rsidRDefault="00086526" w:rsidP="0003585C">
      <w:pPr>
        <w:widowControl w:val="0"/>
        <w:numPr>
          <w:ilvl w:val="0"/>
          <w:numId w:val="36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C34BC">
        <w:rPr>
          <w:rFonts w:ascii="Times New Roman" w:hAnsi="Times New Roman"/>
          <w:sz w:val="24"/>
          <w:szCs w:val="24"/>
        </w:rPr>
        <w:t>наличия вступившего в законную силу решения суда, арбитражного суда по жалобе о том же предмете и по тем же основаниям;</w:t>
      </w:r>
    </w:p>
    <w:p w:rsidR="00086526" w:rsidRPr="00BC34BC" w:rsidRDefault="00086526" w:rsidP="0003585C">
      <w:pPr>
        <w:widowControl w:val="0"/>
        <w:numPr>
          <w:ilvl w:val="0"/>
          <w:numId w:val="36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C34BC">
        <w:rPr>
          <w:rFonts w:ascii="Times New Roman" w:hAnsi="Times New Roman"/>
          <w:sz w:val="24"/>
          <w:szCs w:val="24"/>
        </w:rPr>
        <w:t>подачи жалобы лицом, полномочия которого не подтверждены в порядке, устано</w:t>
      </w:r>
      <w:r w:rsidRPr="00BC34BC">
        <w:rPr>
          <w:rFonts w:ascii="Times New Roman" w:hAnsi="Times New Roman"/>
          <w:sz w:val="24"/>
          <w:szCs w:val="24"/>
        </w:rPr>
        <w:t>в</w:t>
      </w:r>
      <w:r w:rsidRPr="00BC34BC">
        <w:rPr>
          <w:rFonts w:ascii="Times New Roman" w:hAnsi="Times New Roman"/>
          <w:sz w:val="24"/>
          <w:szCs w:val="24"/>
        </w:rPr>
        <w:lastRenderedPageBreak/>
        <w:t>ленном законодательством Российской Федерации;</w:t>
      </w:r>
    </w:p>
    <w:p w:rsidR="00086526" w:rsidRPr="00BC34BC" w:rsidRDefault="00086526" w:rsidP="0003585C">
      <w:pPr>
        <w:widowControl w:val="0"/>
        <w:numPr>
          <w:ilvl w:val="0"/>
          <w:numId w:val="36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C34BC">
        <w:rPr>
          <w:rFonts w:ascii="Times New Roman" w:hAnsi="Times New Roman"/>
          <w:sz w:val="24"/>
          <w:szCs w:val="24"/>
        </w:rPr>
        <w:t xml:space="preserve">наличия решения по жалобе, принятого ранее в соответствии с требованиями </w:t>
      </w:r>
      <w:r w:rsidR="00D86501" w:rsidRPr="00BC34BC">
        <w:rPr>
          <w:rFonts w:ascii="Times New Roman" w:hAnsi="Times New Roman"/>
          <w:sz w:val="24"/>
          <w:szCs w:val="24"/>
        </w:rPr>
        <w:t xml:space="preserve">настоящего </w:t>
      </w:r>
      <w:r w:rsidRPr="00BC34BC">
        <w:rPr>
          <w:rFonts w:ascii="Times New Roman" w:hAnsi="Times New Roman"/>
          <w:sz w:val="24"/>
          <w:szCs w:val="24"/>
        </w:rPr>
        <w:t>Административного регламента в отношении того же Заявителя и по тому же предмету жалобы;</w:t>
      </w:r>
    </w:p>
    <w:p w:rsidR="00086526" w:rsidRPr="00BC34BC" w:rsidRDefault="00086526" w:rsidP="0003585C">
      <w:pPr>
        <w:widowControl w:val="0"/>
        <w:numPr>
          <w:ilvl w:val="0"/>
          <w:numId w:val="36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C34BC">
        <w:rPr>
          <w:rFonts w:ascii="Times New Roman" w:hAnsi="Times New Roman"/>
          <w:sz w:val="24"/>
          <w:szCs w:val="24"/>
        </w:rPr>
        <w:t>признания жалобы необоснованной.</w:t>
      </w:r>
    </w:p>
    <w:p w:rsidR="00086526" w:rsidRPr="00BC34BC" w:rsidRDefault="00086526" w:rsidP="0003585C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BC34BC">
        <w:rPr>
          <w:rFonts w:ascii="Times New Roman" w:hAnsi="Times New Roman"/>
          <w:sz w:val="24"/>
          <w:szCs w:val="24"/>
          <w:lang w:eastAsia="ar-SA"/>
        </w:rPr>
        <w:t>28.1</w:t>
      </w:r>
      <w:r w:rsidR="005464CB" w:rsidRPr="00BC34BC">
        <w:rPr>
          <w:rFonts w:ascii="Times New Roman" w:hAnsi="Times New Roman"/>
          <w:sz w:val="24"/>
          <w:szCs w:val="24"/>
          <w:lang w:eastAsia="ar-SA"/>
        </w:rPr>
        <w:t>4</w:t>
      </w:r>
      <w:r w:rsidRPr="00BC34BC">
        <w:rPr>
          <w:rFonts w:ascii="Times New Roman" w:hAnsi="Times New Roman"/>
          <w:sz w:val="24"/>
          <w:szCs w:val="24"/>
          <w:lang w:eastAsia="ar-SA"/>
        </w:rPr>
        <w:t xml:space="preserve">. В случае установления в ходе или по результатам </w:t>
      </w:r>
      <w:proofErr w:type="gramStart"/>
      <w:r w:rsidRPr="00BC34BC">
        <w:rPr>
          <w:rFonts w:ascii="Times New Roman" w:hAnsi="Times New Roman"/>
          <w:sz w:val="24"/>
          <w:szCs w:val="24"/>
          <w:lang w:eastAsia="ar-SA"/>
        </w:rPr>
        <w:t>рассмотрения жалобы пр</w:t>
      </w:r>
      <w:r w:rsidRPr="00BC34BC">
        <w:rPr>
          <w:rFonts w:ascii="Times New Roman" w:hAnsi="Times New Roman"/>
          <w:sz w:val="24"/>
          <w:szCs w:val="24"/>
          <w:lang w:eastAsia="ar-SA"/>
        </w:rPr>
        <w:t>и</w:t>
      </w:r>
      <w:r w:rsidRPr="00BC34BC">
        <w:rPr>
          <w:rFonts w:ascii="Times New Roman" w:hAnsi="Times New Roman"/>
          <w:sz w:val="24"/>
          <w:szCs w:val="24"/>
          <w:lang w:eastAsia="ar-SA"/>
        </w:rPr>
        <w:t>знаков события административного правонарушения</w:t>
      </w:r>
      <w:proofErr w:type="gramEnd"/>
      <w:r w:rsidRPr="00BC34BC">
        <w:rPr>
          <w:rFonts w:ascii="Times New Roman" w:hAnsi="Times New Roman"/>
          <w:sz w:val="24"/>
          <w:szCs w:val="24"/>
          <w:lang w:eastAsia="ar-SA"/>
        </w:rPr>
        <w:t xml:space="preserve"> должностное лицо, наделенное полн</w:t>
      </w:r>
      <w:r w:rsidRPr="00BC34BC">
        <w:rPr>
          <w:rFonts w:ascii="Times New Roman" w:hAnsi="Times New Roman"/>
          <w:sz w:val="24"/>
          <w:szCs w:val="24"/>
          <w:lang w:eastAsia="ar-SA"/>
        </w:rPr>
        <w:t>о</w:t>
      </w:r>
      <w:r w:rsidRPr="00BC34BC">
        <w:rPr>
          <w:rFonts w:ascii="Times New Roman" w:hAnsi="Times New Roman"/>
          <w:sz w:val="24"/>
          <w:szCs w:val="24"/>
          <w:lang w:eastAsia="ar-SA"/>
        </w:rPr>
        <w:t xml:space="preserve">мочиями по рассмотрению жалоб, незамедлительно направляет имеющиеся материалы в Министерство </w:t>
      </w:r>
      <w:r w:rsidR="00D86501" w:rsidRPr="00BC34BC">
        <w:rPr>
          <w:rFonts w:ascii="Times New Roman" w:hAnsi="Times New Roman"/>
          <w:sz w:val="24"/>
          <w:szCs w:val="24"/>
          <w:lang w:eastAsia="ar-SA"/>
        </w:rPr>
        <w:t xml:space="preserve">государственного управления, информационных технологий и связи </w:t>
      </w:r>
      <w:r w:rsidRPr="00BC34BC">
        <w:rPr>
          <w:rFonts w:ascii="Times New Roman" w:hAnsi="Times New Roman"/>
          <w:sz w:val="24"/>
          <w:szCs w:val="24"/>
          <w:lang w:eastAsia="ar-SA"/>
        </w:rPr>
        <w:t>Моско</w:t>
      </w:r>
      <w:r w:rsidRPr="00BC34BC">
        <w:rPr>
          <w:rFonts w:ascii="Times New Roman" w:hAnsi="Times New Roman"/>
          <w:sz w:val="24"/>
          <w:szCs w:val="24"/>
          <w:lang w:eastAsia="ar-SA"/>
        </w:rPr>
        <w:t>в</w:t>
      </w:r>
      <w:r w:rsidRPr="00BC34BC">
        <w:rPr>
          <w:rFonts w:ascii="Times New Roman" w:hAnsi="Times New Roman"/>
          <w:sz w:val="24"/>
          <w:szCs w:val="24"/>
          <w:lang w:eastAsia="ar-SA"/>
        </w:rPr>
        <w:t>ской области.</w:t>
      </w:r>
    </w:p>
    <w:p w:rsidR="00086526" w:rsidRPr="00BC34BC" w:rsidRDefault="00086526" w:rsidP="0003585C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BC34BC">
        <w:rPr>
          <w:rFonts w:ascii="Times New Roman" w:hAnsi="Times New Roman"/>
          <w:sz w:val="24"/>
          <w:szCs w:val="24"/>
          <w:lang w:eastAsia="ar-SA"/>
        </w:rPr>
        <w:t>28.1</w:t>
      </w:r>
      <w:r w:rsidR="005464CB" w:rsidRPr="00BC34BC">
        <w:rPr>
          <w:rFonts w:ascii="Times New Roman" w:hAnsi="Times New Roman"/>
          <w:sz w:val="24"/>
          <w:szCs w:val="24"/>
          <w:lang w:eastAsia="ar-SA"/>
        </w:rPr>
        <w:t>5</w:t>
      </w:r>
      <w:r w:rsidRPr="00BC34BC">
        <w:rPr>
          <w:rFonts w:ascii="Times New Roman" w:hAnsi="Times New Roman"/>
          <w:sz w:val="24"/>
          <w:szCs w:val="24"/>
          <w:lang w:eastAsia="ar-SA"/>
        </w:rPr>
        <w:t>. В случае установления в ходе или по результатам рассмотрения жалобы пр</w:t>
      </w:r>
      <w:r w:rsidRPr="00BC34BC">
        <w:rPr>
          <w:rFonts w:ascii="Times New Roman" w:hAnsi="Times New Roman"/>
          <w:sz w:val="24"/>
          <w:szCs w:val="24"/>
          <w:lang w:eastAsia="ar-SA"/>
        </w:rPr>
        <w:t>и</w:t>
      </w:r>
      <w:r w:rsidRPr="00BC34BC">
        <w:rPr>
          <w:rFonts w:ascii="Times New Roman" w:hAnsi="Times New Roman"/>
          <w:sz w:val="24"/>
          <w:szCs w:val="24"/>
          <w:lang w:eastAsia="ar-SA"/>
        </w:rPr>
        <w:t>знаков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086526" w:rsidRPr="00BC34BC" w:rsidRDefault="00086526" w:rsidP="0003585C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BC34BC">
        <w:rPr>
          <w:rFonts w:ascii="Times New Roman" w:hAnsi="Times New Roman"/>
          <w:sz w:val="24"/>
          <w:szCs w:val="24"/>
          <w:lang w:eastAsia="ar-SA"/>
        </w:rPr>
        <w:t>28.1</w:t>
      </w:r>
      <w:r w:rsidR="005464CB" w:rsidRPr="00BC34BC">
        <w:rPr>
          <w:rFonts w:ascii="Times New Roman" w:hAnsi="Times New Roman"/>
          <w:sz w:val="24"/>
          <w:szCs w:val="24"/>
          <w:lang w:eastAsia="ar-SA"/>
        </w:rPr>
        <w:t>6</w:t>
      </w:r>
      <w:r w:rsidRPr="00BC34BC">
        <w:rPr>
          <w:rFonts w:ascii="Times New Roman" w:hAnsi="Times New Roman"/>
          <w:sz w:val="24"/>
          <w:szCs w:val="24"/>
          <w:lang w:eastAsia="ar-SA"/>
        </w:rPr>
        <w:t>. В ответе по результатам рассмотрения жалобы указываются:</w:t>
      </w:r>
    </w:p>
    <w:p w:rsidR="00086526" w:rsidRPr="00BC34BC" w:rsidRDefault="00086526" w:rsidP="0003585C">
      <w:pPr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BC34BC">
        <w:rPr>
          <w:rFonts w:ascii="Times New Roman" w:hAnsi="Times New Roman"/>
          <w:sz w:val="24"/>
          <w:szCs w:val="24"/>
          <w:lang w:eastAsia="ar-SA"/>
        </w:rPr>
        <w:t xml:space="preserve">должность, фамилия, имя, отчество (при наличии) должностного лица </w:t>
      </w:r>
      <w:r w:rsidR="00D86501" w:rsidRPr="00BC34BC">
        <w:rPr>
          <w:rFonts w:ascii="Times New Roman" w:hAnsi="Times New Roman"/>
          <w:sz w:val="24"/>
          <w:szCs w:val="24"/>
          <w:lang w:eastAsia="ar-SA"/>
        </w:rPr>
        <w:t>Подраздел</w:t>
      </w:r>
      <w:r w:rsidR="00D86501" w:rsidRPr="00BC34BC">
        <w:rPr>
          <w:rFonts w:ascii="Times New Roman" w:hAnsi="Times New Roman"/>
          <w:sz w:val="24"/>
          <w:szCs w:val="24"/>
          <w:lang w:eastAsia="ar-SA"/>
        </w:rPr>
        <w:t>е</w:t>
      </w:r>
      <w:r w:rsidR="00D86501" w:rsidRPr="00BC34BC">
        <w:rPr>
          <w:rFonts w:ascii="Times New Roman" w:hAnsi="Times New Roman"/>
          <w:sz w:val="24"/>
          <w:szCs w:val="24"/>
          <w:lang w:eastAsia="ar-SA"/>
        </w:rPr>
        <w:t>ния</w:t>
      </w:r>
      <w:r w:rsidRPr="00BC34BC">
        <w:rPr>
          <w:rFonts w:ascii="Times New Roman" w:hAnsi="Times New Roman"/>
          <w:sz w:val="24"/>
          <w:szCs w:val="24"/>
          <w:lang w:eastAsia="ar-SA"/>
        </w:rPr>
        <w:t>, принявшего решение по жалобе;</w:t>
      </w:r>
    </w:p>
    <w:p w:rsidR="00086526" w:rsidRPr="00BC34BC" w:rsidRDefault="00086526" w:rsidP="0003585C">
      <w:pPr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BC34BC">
        <w:rPr>
          <w:rFonts w:ascii="Times New Roman" w:hAnsi="Times New Roman"/>
          <w:sz w:val="24"/>
          <w:szCs w:val="24"/>
          <w:lang w:eastAsia="ar-SA"/>
        </w:rPr>
        <w:t>номер, дата, место принятия решения, включая сведения о должностном лице, р</w:t>
      </w:r>
      <w:r w:rsidRPr="00BC34BC">
        <w:rPr>
          <w:rFonts w:ascii="Times New Roman" w:hAnsi="Times New Roman"/>
          <w:sz w:val="24"/>
          <w:szCs w:val="24"/>
          <w:lang w:eastAsia="ar-SA"/>
        </w:rPr>
        <w:t>е</w:t>
      </w:r>
      <w:r w:rsidRPr="00BC34BC">
        <w:rPr>
          <w:rFonts w:ascii="Times New Roman" w:hAnsi="Times New Roman"/>
          <w:sz w:val="24"/>
          <w:szCs w:val="24"/>
          <w:lang w:eastAsia="ar-SA"/>
        </w:rPr>
        <w:t>шение или действие (бездействие) которого обжалуется;</w:t>
      </w:r>
    </w:p>
    <w:p w:rsidR="00086526" w:rsidRPr="00BC34BC" w:rsidRDefault="00086526" w:rsidP="0003585C">
      <w:pPr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BC34BC">
        <w:rPr>
          <w:rFonts w:ascii="Times New Roman" w:hAnsi="Times New Roman"/>
          <w:sz w:val="24"/>
          <w:szCs w:val="24"/>
          <w:lang w:eastAsia="ar-SA"/>
        </w:rPr>
        <w:t>фамилия, имя, отчество (при наличии) или наименование Заявителя;</w:t>
      </w:r>
    </w:p>
    <w:p w:rsidR="00086526" w:rsidRPr="00BC34BC" w:rsidRDefault="00086526" w:rsidP="0003585C">
      <w:pPr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BC34BC">
        <w:rPr>
          <w:rFonts w:ascii="Times New Roman" w:hAnsi="Times New Roman"/>
          <w:sz w:val="24"/>
          <w:szCs w:val="24"/>
          <w:lang w:eastAsia="ar-SA"/>
        </w:rPr>
        <w:t>основания для принятия решения по жалобе;</w:t>
      </w:r>
    </w:p>
    <w:p w:rsidR="00086526" w:rsidRPr="00BC34BC" w:rsidRDefault="00086526" w:rsidP="0003585C">
      <w:pPr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BC34BC">
        <w:rPr>
          <w:rFonts w:ascii="Times New Roman" w:hAnsi="Times New Roman"/>
          <w:sz w:val="24"/>
          <w:szCs w:val="24"/>
          <w:lang w:eastAsia="ar-SA"/>
        </w:rPr>
        <w:t>принятое по жалобе решение;</w:t>
      </w:r>
    </w:p>
    <w:p w:rsidR="00086526" w:rsidRPr="00BC34BC" w:rsidRDefault="00086526" w:rsidP="0003585C">
      <w:pPr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BC34BC">
        <w:rPr>
          <w:rFonts w:ascii="Times New Roman" w:hAnsi="Times New Roman"/>
          <w:sz w:val="24"/>
          <w:szCs w:val="24"/>
          <w:lang w:eastAsia="ar-SA"/>
        </w:rPr>
        <w:t>в случае если жалоба признана обоснованной – сроки устранения выявленных нарушений, в том числе срок предоставления результата</w:t>
      </w:r>
      <w:r w:rsidR="00D86501" w:rsidRPr="00BC34BC">
        <w:rPr>
          <w:rFonts w:ascii="Times New Roman" w:hAnsi="Times New Roman"/>
          <w:sz w:val="24"/>
          <w:szCs w:val="24"/>
        </w:rPr>
        <w:t>У</w:t>
      </w:r>
      <w:r w:rsidRPr="00BC34BC">
        <w:rPr>
          <w:rFonts w:ascii="Times New Roman" w:hAnsi="Times New Roman"/>
          <w:sz w:val="24"/>
          <w:szCs w:val="24"/>
          <w:lang w:eastAsia="ar-SA"/>
        </w:rPr>
        <w:t>слуги;</w:t>
      </w:r>
    </w:p>
    <w:p w:rsidR="00086526" w:rsidRPr="00BC34BC" w:rsidRDefault="00086526" w:rsidP="0003585C">
      <w:pPr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BC34BC">
        <w:rPr>
          <w:rFonts w:ascii="Times New Roman" w:hAnsi="Times New Roman"/>
          <w:sz w:val="24"/>
          <w:szCs w:val="24"/>
          <w:lang w:eastAsia="ar-SA"/>
        </w:rPr>
        <w:t>в случае если жалоба признана необоснованной, - причины признания жалобы н</w:t>
      </w:r>
      <w:r w:rsidRPr="00BC34BC">
        <w:rPr>
          <w:rFonts w:ascii="Times New Roman" w:hAnsi="Times New Roman"/>
          <w:sz w:val="24"/>
          <w:szCs w:val="24"/>
          <w:lang w:eastAsia="ar-SA"/>
        </w:rPr>
        <w:t>е</w:t>
      </w:r>
      <w:r w:rsidRPr="00BC34BC">
        <w:rPr>
          <w:rFonts w:ascii="Times New Roman" w:hAnsi="Times New Roman"/>
          <w:sz w:val="24"/>
          <w:szCs w:val="24"/>
          <w:lang w:eastAsia="ar-SA"/>
        </w:rPr>
        <w:t>обоснованной и информация о праве Заявителя обжаловать принятое решение в судебном порядке;</w:t>
      </w:r>
    </w:p>
    <w:p w:rsidR="00086526" w:rsidRPr="00BC34BC" w:rsidRDefault="00086526" w:rsidP="0003585C">
      <w:pPr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BC34BC">
        <w:rPr>
          <w:rFonts w:ascii="Times New Roman" w:hAnsi="Times New Roman"/>
          <w:sz w:val="24"/>
          <w:szCs w:val="24"/>
          <w:lang w:eastAsia="ar-SA"/>
        </w:rPr>
        <w:t>сведения о порядке обжалования принятого по жалобе решения.</w:t>
      </w:r>
    </w:p>
    <w:p w:rsidR="00086526" w:rsidRPr="00BC34BC" w:rsidRDefault="00086526" w:rsidP="0003585C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C34BC">
        <w:rPr>
          <w:rFonts w:ascii="Times New Roman" w:hAnsi="Times New Roman"/>
          <w:sz w:val="24"/>
          <w:szCs w:val="24"/>
          <w:lang w:eastAsia="ar-SA"/>
        </w:rPr>
        <w:t>28.1</w:t>
      </w:r>
      <w:r w:rsidR="005464CB" w:rsidRPr="00BC34BC">
        <w:rPr>
          <w:rFonts w:ascii="Times New Roman" w:hAnsi="Times New Roman"/>
          <w:sz w:val="24"/>
          <w:szCs w:val="24"/>
          <w:lang w:eastAsia="ar-SA"/>
        </w:rPr>
        <w:t>7</w:t>
      </w:r>
      <w:r w:rsidRPr="00BC34BC">
        <w:rPr>
          <w:rFonts w:ascii="Times New Roman" w:hAnsi="Times New Roman"/>
          <w:sz w:val="24"/>
          <w:szCs w:val="24"/>
          <w:lang w:eastAsia="ar-SA"/>
        </w:rPr>
        <w:t xml:space="preserve">. Ответ по результатам рассмотрения жалобы подписывается уполномоченным на рассмотрение жалобы должностным лицом </w:t>
      </w:r>
      <w:r w:rsidR="00B03D29">
        <w:rPr>
          <w:rFonts w:ascii="Times New Roman" w:hAnsi="Times New Roman"/>
          <w:sz w:val="24"/>
          <w:szCs w:val="24"/>
        </w:rPr>
        <w:t>Учреждения</w:t>
      </w:r>
      <w:r w:rsidRPr="00BC34BC">
        <w:rPr>
          <w:rFonts w:ascii="Times New Roman" w:hAnsi="Times New Roman"/>
          <w:sz w:val="24"/>
          <w:szCs w:val="24"/>
        </w:rPr>
        <w:t>.</w:t>
      </w:r>
    </w:p>
    <w:p w:rsidR="00086526" w:rsidRPr="00BC34BC" w:rsidRDefault="00086526" w:rsidP="0003585C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BC34BC">
        <w:rPr>
          <w:rFonts w:ascii="Times New Roman" w:hAnsi="Times New Roman"/>
          <w:sz w:val="24"/>
          <w:szCs w:val="24"/>
        </w:rPr>
        <w:t>28.1</w:t>
      </w:r>
      <w:r w:rsidR="005464CB" w:rsidRPr="00BC34BC">
        <w:rPr>
          <w:rFonts w:ascii="Times New Roman" w:hAnsi="Times New Roman"/>
          <w:sz w:val="24"/>
          <w:szCs w:val="24"/>
        </w:rPr>
        <w:t>8</w:t>
      </w:r>
      <w:r w:rsidRPr="00BC34BC">
        <w:rPr>
          <w:rFonts w:ascii="Times New Roman" w:hAnsi="Times New Roman"/>
          <w:sz w:val="24"/>
          <w:szCs w:val="24"/>
        </w:rPr>
        <w:t xml:space="preserve">. </w:t>
      </w:r>
      <w:r w:rsidR="00D86501" w:rsidRPr="00BC34BC">
        <w:rPr>
          <w:rFonts w:ascii="Times New Roman" w:hAnsi="Times New Roman"/>
          <w:sz w:val="24"/>
          <w:szCs w:val="24"/>
        </w:rPr>
        <w:t xml:space="preserve">Подразделение (Учреждение) </w:t>
      </w:r>
      <w:r w:rsidRPr="00BC34BC">
        <w:rPr>
          <w:rFonts w:ascii="Times New Roman" w:hAnsi="Times New Roman"/>
          <w:sz w:val="24"/>
          <w:szCs w:val="24"/>
          <w:lang w:eastAsia="ar-SA"/>
        </w:rPr>
        <w:t>вправе оставить жалобу без ответа в следующих случаях:</w:t>
      </w:r>
    </w:p>
    <w:p w:rsidR="00086526" w:rsidRPr="00BC34BC" w:rsidRDefault="00086526" w:rsidP="0003585C">
      <w:pPr>
        <w:widowControl w:val="0"/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BC34BC">
        <w:rPr>
          <w:rFonts w:ascii="Times New Roman" w:hAnsi="Times New Roman"/>
          <w:sz w:val="24"/>
          <w:szCs w:val="24"/>
          <w:lang w:eastAsia="ar-SA"/>
        </w:rPr>
        <w:t>отсутствия в жалобе фамилии Заявителя или почтового адреса (адреса электронной почты), по которому должен быть направлен ответ;</w:t>
      </w:r>
    </w:p>
    <w:p w:rsidR="00086526" w:rsidRPr="00BC34BC" w:rsidRDefault="00086526" w:rsidP="0003585C">
      <w:pPr>
        <w:widowControl w:val="0"/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BC34BC">
        <w:rPr>
          <w:rFonts w:ascii="Times New Roman" w:hAnsi="Times New Roman"/>
          <w:sz w:val="24"/>
          <w:szCs w:val="24"/>
          <w:lang w:eastAsia="ar-SA"/>
        </w:rPr>
        <w:t>наличия в жалобе нецензурных либо оскорбительных выражений, угроз жизни, здоровью и имуществу должностного лица, а также членам его семьи (жалоба остается без ответа, при этом Заявителю</w:t>
      </w:r>
      <w:r w:rsidR="007318F9" w:rsidRPr="00BC34BC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BC34BC">
        <w:rPr>
          <w:rFonts w:ascii="Times New Roman" w:hAnsi="Times New Roman"/>
          <w:sz w:val="24"/>
          <w:szCs w:val="24"/>
          <w:lang w:eastAsia="ar-SA"/>
        </w:rPr>
        <w:t>сообщается о недопустимости злоупотребления правом);</w:t>
      </w:r>
    </w:p>
    <w:p w:rsidR="00086526" w:rsidRPr="00BC34BC" w:rsidRDefault="00086526" w:rsidP="0003585C">
      <w:pPr>
        <w:widowControl w:val="0"/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BC34BC">
        <w:rPr>
          <w:rFonts w:ascii="Times New Roman" w:hAnsi="Times New Roman"/>
          <w:sz w:val="24"/>
          <w:szCs w:val="24"/>
          <w:lang w:eastAsia="ar-SA"/>
        </w:rPr>
        <w:t>отсутствия возможности прочитать какую-либо часть текста жалобы (жалоба ост</w:t>
      </w:r>
      <w:r w:rsidRPr="00BC34BC">
        <w:rPr>
          <w:rFonts w:ascii="Times New Roman" w:hAnsi="Times New Roman"/>
          <w:sz w:val="24"/>
          <w:szCs w:val="24"/>
          <w:lang w:eastAsia="ar-SA"/>
        </w:rPr>
        <w:t>а</w:t>
      </w:r>
      <w:r w:rsidRPr="00BC34BC">
        <w:rPr>
          <w:rFonts w:ascii="Times New Roman" w:hAnsi="Times New Roman"/>
          <w:sz w:val="24"/>
          <w:szCs w:val="24"/>
          <w:lang w:eastAsia="ar-SA"/>
        </w:rPr>
        <w:t>ется без ответа, о чем в течение 7 рабочих дней со дня регистрации жалобы сообщается З</w:t>
      </w:r>
      <w:r w:rsidRPr="00BC34BC">
        <w:rPr>
          <w:rFonts w:ascii="Times New Roman" w:hAnsi="Times New Roman"/>
          <w:sz w:val="24"/>
          <w:szCs w:val="24"/>
          <w:lang w:eastAsia="ar-SA"/>
        </w:rPr>
        <w:t>а</w:t>
      </w:r>
      <w:r w:rsidRPr="00BC34BC">
        <w:rPr>
          <w:rFonts w:ascii="Times New Roman" w:hAnsi="Times New Roman"/>
          <w:sz w:val="24"/>
          <w:szCs w:val="24"/>
          <w:lang w:eastAsia="ar-SA"/>
        </w:rPr>
        <w:t xml:space="preserve">явителю, если его фамилия и почтовый адрес поддаются прочтению). </w:t>
      </w:r>
    </w:p>
    <w:p w:rsidR="00086526" w:rsidRPr="00BC34BC" w:rsidRDefault="00086526" w:rsidP="0003585C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BC34BC">
        <w:rPr>
          <w:rFonts w:ascii="Times New Roman" w:hAnsi="Times New Roman"/>
          <w:sz w:val="24"/>
          <w:szCs w:val="24"/>
          <w:lang w:eastAsia="ar-SA"/>
        </w:rPr>
        <w:t>28.1</w:t>
      </w:r>
      <w:r w:rsidR="005464CB" w:rsidRPr="00BC34BC">
        <w:rPr>
          <w:rFonts w:ascii="Times New Roman" w:hAnsi="Times New Roman"/>
          <w:sz w:val="24"/>
          <w:szCs w:val="24"/>
          <w:lang w:eastAsia="ar-SA"/>
        </w:rPr>
        <w:t>9</w:t>
      </w:r>
      <w:r w:rsidRPr="00BC34BC">
        <w:rPr>
          <w:rFonts w:ascii="Times New Roman" w:hAnsi="Times New Roman"/>
          <w:sz w:val="24"/>
          <w:szCs w:val="24"/>
          <w:lang w:eastAsia="ar-SA"/>
        </w:rPr>
        <w:t>. Заявитель вправе обжаловать принятое по жалобе решение в судебном порядке в соответствии с законодательством Российской Федерации.</w:t>
      </w:r>
    </w:p>
    <w:p w:rsidR="008C1B62" w:rsidRPr="00BC34BC" w:rsidRDefault="00086526" w:rsidP="0003585C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C34BC">
        <w:rPr>
          <w:rFonts w:ascii="Times New Roman" w:hAnsi="Times New Roman"/>
          <w:sz w:val="24"/>
          <w:szCs w:val="24"/>
          <w:lang w:eastAsia="ar-SA"/>
        </w:rPr>
        <w:t>28.</w:t>
      </w:r>
      <w:r w:rsidR="005464CB" w:rsidRPr="00BC34BC">
        <w:rPr>
          <w:rFonts w:ascii="Times New Roman" w:hAnsi="Times New Roman"/>
          <w:sz w:val="24"/>
          <w:szCs w:val="24"/>
          <w:lang w:eastAsia="ar-SA"/>
        </w:rPr>
        <w:t>20</w:t>
      </w:r>
      <w:r w:rsidRPr="00BC34BC">
        <w:rPr>
          <w:rFonts w:ascii="Times New Roman" w:hAnsi="Times New Roman"/>
          <w:sz w:val="24"/>
          <w:szCs w:val="24"/>
          <w:lang w:eastAsia="ar-SA"/>
        </w:rPr>
        <w:t xml:space="preserve">. </w:t>
      </w:r>
      <w:proofErr w:type="gramStart"/>
      <w:r w:rsidRPr="00BC34BC">
        <w:rPr>
          <w:rFonts w:ascii="Times New Roman" w:hAnsi="Times New Roman"/>
          <w:sz w:val="24"/>
          <w:szCs w:val="24"/>
          <w:lang w:eastAsia="ar-SA"/>
        </w:rPr>
        <w:t>Порядок рассмотрения жалоб Заявителей Министерством государственного управления, информационных технологий и связи Московской области происходит в поря</w:t>
      </w:r>
      <w:r w:rsidRPr="00BC34BC">
        <w:rPr>
          <w:rFonts w:ascii="Times New Roman" w:hAnsi="Times New Roman"/>
          <w:sz w:val="24"/>
          <w:szCs w:val="24"/>
          <w:lang w:eastAsia="ar-SA"/>
        </w:rPr>
        <w:t>д</w:t>
      </w:r>
      <w:r w:rsidRPr="00BC34BC">
        <w:rPr>
          <w:rFonts w:ascii="Times New Roman" w:hAnsi="Times New Roman"/>
          <w:sz w:val="24"/>
          <w:szCs w:val="24"/>
          <w:lang w:eastAsia="ar-SA"/>
        </w:rPr>
        <w:t xml:space="preserve">ке осуществления контроля за предоставлением государственных и муниципальных услуг, </w:t>
      </w:r>
      <w:r w:rsidRPr="00BC34BC">
        <w:rPr>
          <w:rFonts w:ascii="Times New Roman" w:hAnsi="Times New Roman"/>
          <w:sz w:val="24"/>
          <w:szCs w:val="24"/>
          <w:lang w:eastAsia="ar-SA"/>
        </w:rPr>
        <w:lastRenderedPageBreak/>
        <w:t>утвержденном</w:t>
      </w:r>
      <w:r w:rsidRPr="00BC34BC">
        <w:rPr>
          <w:rFonts w:ascii="Times New Roman" w:hAnsi="Times New Roman"/>
          <w:sz w:val="24"/>
          <w:szCs w:val="24"/>
        </w:rPr>
        <w:t xml:space="preserve"> постановлением Правительства Московской области от 16 апреля 2015 года № 253/14 «Об утверждении Порядка осуществления контроля за предоставлением госуда</w:t>
      </w:r>
      <w:r w:rsidRPr="00BC34BC">
        <w:rPr>
          <w:rFonts w:ascii="Times New Roman" w:hAnsi="Times New Roman"/>
          <w:sz w:val="24"/>
          <w:szCs w:val="24"/>
        </w:rPr>
        <w:t>р</w:t>
      </w:r>
      <w:r w:rsidRPr="00BC34BC">
        <w:rPr>
          <w:rFonts w:ascii="Times New Roman" w:hAnsi="Times New Roman"/>
          <w:sz w:val="24"/>
          <w:szCs w:val="24"/>
        </w:rPr>
        <w:t>ственных и муниципальных услуг на территории Московской области и внесении изменений в Положение о Министерстве государственного управления</w:t>
      </w:r>
      <w:proofErr w:type="gramEnd"/>
      <w:r w:rsidRPr="00BC34BC">
        <w:rPr>
          <w:rFonts w:ascii="Times New Roman" w:hAnsi="Times New Roman"/>
          <w:sz w:val="24"/>
          <w:szCs w:val="24"/>
        </w:rPr>
        <w:t>, информационных технологий и связи Московской области»</w:t>
      </w:r>
      <w:r w:rsidRPr="00BC34BC">
        <w:rPr>
          <w:rFonts w:ascii="Times New Roman" w:hAnsi="Times New Roman"/>
          <w:sz w:val="24"/>
          <w:szCs w:val="24"/>
          <w:lang w:eastAsia="ar-SA"/>
        </w:rPr>
        <w:t>.</w:t>
      </w:r>
      <w:bookmarkStart w:id="225" w:name="_Toc438371846"/>
      <w:bookmarkStart w:id="226" w:name="_Toc438372091"/>
      <w:bookmarkStart w:id="227" w:name="_Toc438374277"/>
      <w:bookmarkStart w:id="228" w:name="_Toc438375737"/>
      <w:bookmarkStart w:id="229" w:name="_Toc438376257"/>
      <w:bookmarkStart w:id="230" w:name="_Toc438480270"/>
      <w:bookmarkStart w:id="231" w:name="_Toc438726330"/>
      <w:bookmarkStart w:id="232" w:name="_Toc438727047"/>
      <w:bookmarkStart w:id="233" w:name="_Toc438727106"/>
      <w:bookmarkStart w:id="234" w:name="_Toc439068385"/>
      <w:bookmarkStart w:id="235" w:name="_Toc439084289"/>
      <w:bookmarkStart w:id="236" w:name="_Toc439151316"/>
      <w:bookmarkStart w:id="237" w:name="_Toc439151394"/>
      <w:bookmarkStart w:id="238" w:name="_Toc439151471"/>
      <w:bookmarkStart w:id="239" w:name="_Toc439151980"/>
      <w:bookmarkStart w:id="240" w:name="_Toc439160693"/>
      <w:bookmarkStart w:id="241" w:name="_Toc439258035"/>
      <w:bookmarkStart w:id="242" w:name="_Toc439258099"/>
      <w:bookmarkStart w:id="243" w:name="_Toc439258162"/>
      <w:bookmarkStart w:id="244" w:name="_Toc439320904"/>
      <w:bookmarkStart w:id="245" w:name="_Toc440300947"/>
      <w:bookmarkStart w:id="246" w:name="_Toc440638469"/>
      <w:bookmarkStart w:id="247" w:name="_Toc440824569"/>
      <w:bookmarkStart w:id="248" w:name="_Toc440831890"/>
      <w:bookmarkStart w:id="249" w:name="_Toc440911916"/>
      <w:bookmarkStart w:id="250" w:name="_Toc440915386"/>
      <w:bookmarkStart w:id="251" w:name="_Toc441049100"/>
      <w:bookmarkStart w:id="252" w:name="_Toc441572987"/>
      <w:bookmarkStart w:id="253" w:name="_Toc441583263"/>
      <w:bookmarkStart w:id="254" w:name="_Toc441823138"/>
      <w:bookmarkStart w:id="255" w:name="_Toc442354961"/>
      <w:bookmarkStart w:id="256" w:name="_Toc444260092"/>
      <w:bookmarkStart w:id="257" w:name="_Toc444263154"/>
      <w:bookmarkStart w:id="258" w:name="_Toc444263473"/>
      <w:bookmarkStart w:id="259" w:name="_Toc444263537"/>
      <w:bookmarkStart w:id="260" w:name="_Toc444266724"/>
      <w:bookmarkStart w:id="261" w:name="_Toc468470761"/>
      <w:bookmarkStart w:id="262" w:name="_Toc440656178"/>
      <w:bookmarkStart w:id="263" w:name="_Toc447277439"/>
      <w:bookmarkEnd w:id="204"/>
      <w:bookmarkEnd w:id="205"/>
      <w:bookmarkEnd w:id="206"/>
      <w:bookmarkEnd w:id="207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r w:rsidR="008C1B62" w:rsidRPr="00BC34BC">
        <w:rPr>
          <w:rFonts w:ascii="Times New Roman" w:hAnsi="Times New Roman"/>
          <w:sz w:val="24"/>
          <w:szCs w:val="24"/>
          <w:lang w:eastAsia="ru-RU"/>
        </w:rPr>
        <w:br w:type="page"/>
      </w:r>
    </w:p>
    <w:p w:rsidR="001478DD" w:rsidRPr="00BC34BC" w:rsidRDefault="001478DD" w:rsidP="001465D1">
      <w:pPr>
        <w:pStyle w:val="1-"/>
        <w:keepNext w:val="0"/>
        <w:widowControl w:val="0"/>
        <w:spacing w:before="0" w:after="0"/>
        <w:ind w:left="4248" w:firstLine="709"/>
        <w:jc w:val="left"/>
        <w:rPr>
          <w:b w:val="0"/>
          <w:sz w:val="24"/>
          <w:szCs w:val="24"/>
        </w:rPr>
      </w:pPr>
      <w:bookmarkStart w:id="264" w:name="_Toc487063783"/>
      <w:r w:rsidRPr="00BC34BC">
        <w:rPr>
          <w:b w:val="0"/>
          <w:sz w:val="24"/>
          <w:szCs w:val="24"/>
        </w:rPr>
        <w:lastRenderedPageBreak/>
        <w:t xml:space="preserve">Приложение </w:t>
      </w:r>
      <w:bookmarkEnd w:id="261"/>
      <w:r w:rsidRPr="00BC34BC">
        <w:rPr>
          <w:b w:val="0"/>
          <w:sz w:val="24"/>
          <w:szCs w:val="24"/>
        </w:rPr>
        <w:t>1</w:t>
      </w:r>
      <w:bookmarkEnd w:id="264"/>
    </w:p>
    <w:p w:rsidR="003C3B10" w:rsidRPr="00BC34BC" w:rsidRDefault="001478DD" w:rsidP="001465D1">
      <w:pPr>
        <w:widowControl w:val="0"/>
        <w:ind w:left="4956"/>
        <w:rPr>
          <w:rFonts w:ascii="Times New Roman" w:hAnsi="Times New Roman"/>
          <w:sz w:val="24"/>
          <w:szCs w:val="24"/>
          <w:lang w:eastAsia="ar-SA"/>
        </w:rPr>
      </w:pPr>
      <w:r w:rsidRPr="00BC34BC">
        <w:rPr>
          <w:rFonts w:ascii="Times New Roman" w:hAnsi="Times New Roman"/>
          <w:sz w:val="24"/>
          <w:szCs w:val="24"/>
          <w:lang w:eastAsia="ar-SA"/>
        </w:rPr>
        <w:t xml:space="preserve">к </w:t>
      </w:r>
      <w:r w:rsidR="00513E11" w:rsidRPr="00BC34BC">
        <w:rPr>
          <w:rFonts w:ascii="Times New Roman" w:hAnsi="Times New Roman"/>
          <w:sz w:val="24"/>
          <w:szCs w:val="24"/>
          <w:lang w:eastAsia="ar-SA"/>
        </w:rPr>
        <w:t>Административно</w:t>
      </w:r>
      <w:r w:rsidR="002B1610" w:rsidRPr="00BC34BC">
        <w:rPr>
          <w:rFonts w:ascii="Times New Roman" w:hAnsi="Times New Roman"/>
          <w:sz w:val="24"/>
          <w:szCs w:val="24"/>
          <w:lang w:eastAsia="ar-SA"/>
        </w:rPr>
        <w:t xml:space="preserve">му </w:t>
      </w:r>
      <w:r w:rsidR="00513E11" w:rsidRPr="00BC34BC">
        <w:rPr>
          <w:rFonts w:ascii="Times New Roman" w:hAnsi="Times New Roman"/>
          <w:sz w:val="24"/>
          <w:szCs w:val="24"/>
          <w:lang w:eastAsia="ar-SA"/>
        </w:rPr>
        <w:t>регламент</w:t>
      </w:r>
      <w:r w:rsidR="002B1610" w:rsidRPr="00BC34BC">
        <w:rPr>
          <w:rFonts w:ascii="Times New Roman" w:hAnsi="Times New Roman"/>
          <w:sz w:val="24"/>
          <w:szCs w:val="24"/>
          <w:lang w:eastAsia="ar-SA"/>
        </w:rPr>
        <w:t>у</w:t>
      </w:r>
      <w:r w:rsidR="00513E11" w:rsidRPr="00BC34BC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p w:rsidR="00B93AC0" w:rsidRPr="00BC34BC" w:rsidRDefault="00DB2A40" w:rsidP="001465D1">
      <w:pPr>
        <w:pStyle w:val="20"/>
        <w:keepNext w:val="0"/>
        <w:widowControl w:val="0"/>
        <w:jc w:val="center"/>
        <w:rPr>
          <w:rFonts w:ascii="Times New Roman" w:hAnsi="Times New Roman"/>
          <w:i w:val="0"/>
          <w:sz w:val="24"/>
          <w:szCs w:val="24"/>
          <w:lang w:eastAsia="ar-SA"/>
        </w:rPr>
      </w:pPr>
      <w:bookmarkStart w:id="265" w:name="_Toc487063784"/>
      <w:r w:rsidRPr="00BC34BC">
        <w:rPr>
          <w:rFonts w:ascii="Times New Roman" w:hAnsi="Times New Roman"/>
          <w:i w:val="0"/>
          <w:sz w:val="24"/>
          <w:szCs w:val="24"/>
        </w:rPr>
        <w:t>Термины и определения</w:t>
      </w:r>
      <w:bookmarkEnd w:id="262"/>
      <w:bookmarkEnd w:id="263"/>
      <w:bookmarkEnd w:id="265"/>
    </w:p>
    <w:p w:rsidR="00E864B0" w:rsidRPr="00BC34BC" w:rsidRDefault="00DB2A40" w:rsidP="001465D1">
      <w:pPr>
        <w:pStyle w:val="affff5"/>
        <w:widowControl w:val="0"/>
        <w:suppressAutoHyphens w:val="0"/>
        <w:ind w:firstLine="709"/>
        <w:jc w:val="left"/>
        <w:rPr>
          <w:sz w:val="24"/>
          <w:szCs w:val="24"/>
        </w:rPr>
      </w:pPr>
      <w:r w:rsidRPr="00BC34BC">
        <w:rPr>
          <w:sz w:val="24"/>
          <w:szCs w:val="24"/>
        </w:rPr>
        <w:t xml:space="preserve">В </w:t>
      </w:r>
      <w:r w:rsidR="001478DD" w:rsidRPr="00BC34BC">
        <w:rPr>
          <w:sz w:val="24"/>
          <w:szCs w:val="24"/>
        </w:rPr>
        <w:t>Административном р</w:t>
      </w:r>
      <w:r w:rsidRPr="00BC34BC">
        <w:rPr>
          <w:sz w:val="24"/>
          <w:szCs w:val="24"/>
        </w:rPr>
        <w:t>егламенте используются следующие термины и определения:</w:t>
      </w:r>
    </w:p>
    <w:p w:rsidR="00481C97" w:rsidRPr="00BC34BC" w:rsidRDefault="00481C97" w:rsidP="001465D1">
      <w:pPr>
        <w:pStyle w:val="affff5"/>
        <w:widowControl w:val="0"/>
        <w:suppressAutoHyphens w:val="0"/>
        <w:ind w:firstLine="709"/>
        <w:jc w:val="left"/>
        <w:rPr>
          <w:sz w:val="24"/>
          <w:szCs w:val="24"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2802"/>
        <w:gridCol w:w="425"/>
        <w:gridCol w:w="6520"/>
      </w:tblGrid>
      <w:tr w:rsidR="0054628D" w:rsidRPr="00BC34BC" w:rsidTr="00BC34BC">
        <w:tc>
          <w:tcPr>
            <w:tcW w:w="2802" w:type="dxa"/>
          </w:tcPr>
          <w:p w:rsidR="009D1998" w:rsidRPr="00BC34BC" w:rsidRDefault="009D1998" w:rsidP="00BC34BC">
            <w:pPr>
              <w:pStyle w:val="affff5"/>
              <w:widowControl w:val="0"/>
              <w:suppressAutoHyphens w:val="0"/>
              <w:spacing w:before="120"/>
              <w:ind w:firstLine="0"/>
              <w:rPr>
                <w:sz w:val="24"/>
                <w:szCs w:val="24"/>
              </w:rPr>
            </w:pPr>
            <w:r w:rsidRPr="00BC34BC">
              <w:rPr>
                <w:sz w:val="24"/>
                <w:szCs w:val="24"/>
              </w:rPr>
              <w:t>Административный р</w:t>
            </w:r>
            <w:r w:rsidRPr="00BC34BC">
              <w:rPr>
                <w:sz w:val="24"/>
                <w:szCs w:val="24"/>
              </w:rPr>
              <w:t>е</w:t>
            </w:r>
            <w:r w:rsidRPr="00BC34BC">
              <w:rPr>
                <w:sz w:val="24"/>
                <w:szCs w:val="24"/>
              </w:rPr>
              <w:t xml:space="preserve">гламент </w:t>
            </w:r>
          </w:p>
        </w:tc>
        <w:tc>
          <w:tcPr>
            <w:tcW w:w="425" w:type="dxa"/>
          </w:tcPr>
          <w:p w:rsidR="009D1998" w:rsidRPr="00BC34BC" w:rsidRDefault="009D1998" w:rsidP="00BC34BC">
            <w:pPr>
              <w:widowControl w:val="0"/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BC34BC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6520" w:type="dxa"/>
          </w:tcPr>
          <w:p w:rsidR="009D1998" w:rsidRPr="00BC34BC" w:rsidRDefault="002540A0" w:rsidP="00BC34BC">
            <w:pPr>
              <w:pStyle w:val="affff5"/>
              <w:widowControl w:val="0"/>
              <w:suppressAutoHyphens w:val="0"/>
              <w:spacing w:before="120" w:line="240" w:lineRule="auto"/>
              <w:ind w:firstLine="0"/>
              <w:rPr>
                <w:sz w:val="24"/>
                <w:szCs w:val="24"/>
              </w:rPr>
            </w:pPr>
            <w:r w:rsidRPr="00BC34BC">
              <w:rPr>
                <w:sz w:val="24"/>
                <w:szCs w:val="24"/>
              </w:rPr>
              <w:t>административн</w:t>
            </w:r>
            <w:r w:rsidR="00BC34BC">
              <w:rPr>
                <w:sz w:val="24"/>
                <w:szCs w:val="24"/>
              </w:rPr>
              <w:t>ый</w:t>
            </w:r>
            <w:r w:rsidRPr="00BC34BC">
              <w:rPr>
                <w:sz w:val="24"/>
                <w:szCs w:val="24"/>
              </w:rPr>
              <w:t xml:space="preserve"> регламент предоставления услуги, ок</w:t>
            </w:r>
            <w:r w:rsidRPr="00BC34BC">
              <w:rPr>
                <w:sz w:val="24"/>
                <w:szCs w:val="24"/>
              </w:rPr>
              <w:t>а</w:t>
            </w:r>
            <w:r w:rsidRPr="00BC34BC">
              <w:rPr>
                <w:sz w:val="24"/>
                <w:szCs w:val="24"/>
              </w:rPr>
              <w:t xml:space="preserve">зываемой муниципальным учреждением дополнительного образования </w:t>
            </w:r>
            <w:r w:rsidR="00BC34BC">
              <w:rPr>
                <w:sz w:val="24"/>
                <w:szCs w:val="24"/>
              </w:rPr>
              <w:t>Фрязинская детская школа искусств</w:t>
            </w:r>
            <w:r w:rsidRPr="00BC34BC">
              <w:rPr>
                <w:sz w:val="24"/>
                <w:szCs w:val="24"/>
              </w:rPr>
              <w:t xml:space="preserve"> «Прием детей на </w:t>
            </w:r>
            <w:proofErr w:type="gramStart"/>
            <w:r w:rsidRPr="00BC34BC">
              <w:rPr>
                <w:sz w:val="24"/>
                <w:szCs w:val="24"/>
              </w:rPr>
              <w:t>обучение</w:t>
            </w:r>
            <w:proofErr w:type="gramEnd"/>
            <w:r w:rsidRPr="00BC34BC">
              <w:rPr>
                <w:sz w:val="24"/>
                <w:szCs w:val="24"/>
              </w:rPr>
              <w:t xml:space="preserve"> по дополнительным общеобразовател</w:t>
            </w:r>
            <w:r w:rsidRPr="00BC34BC">
              <w:rPr>
                <w:sz w:val="24"/>
                <w:szCs w:val="24"/>
              </w:rPr>
              <w:t>ь</w:t>
            </w:r>
            <w:r w:rsidRPr="00BC34BC">
              <w:rPr>
                <w:sz w:val="24"/>
                <w:szCs w:val="24"/>
              </w:rPr>
              <w:t>ным программам»</w:t>
            </w:r>
            <w:r w:rsidR="009D1998" w:rsidRPr="00BC34BC">
              <w:rPr>
                <w:sz w:val="24"/>
                <w:szCs w:val="24"/>
              </w:rPr>
              <w:t>;</w:t>
            </w:r>
          </w:p>
        </w:tc>
      </w:tr>
      <w:tr w:rsidR="0054628D" w:rsidRPr="00BC34BC" w:rsidTr="00BC34BC">
        <w:tc>
          <w:tcPr>
            <w:tcW w:w="2802" w:type="dxa"/>
          </w:tcPr>
          <w:p w:rsidR="009D1998" w:rsidRPr="00BC34BC" w:rsidRDefault="009D1998" w:rsidP="00BC34BC">
            <w:pPr>
              <w:pStyle w:val="affff5"/>
              <w:widowControl w:val="0"/>
              <w:suppressAutoHyphens w:val="0"/>
              <w:spacing w:before="120"/>
              <w:ind w:firstLine="0"/>
              <w:rPr>
                <w:sz w:val="24"/>
                <w:szCs w:val="24"/>
              </w:rPr>
            </w:pPr>
            <w:r w:rsidRPr="00BC34BC">
              <w:rPr>
                <w:sz w:val="24"/>
                <w:szCs w:val="24"/>
              </w:rPr>
              <w:t>Дополнительные общ</w:t>
            </w:r>
            <w:r w:rsidRPr="00BC34BC">
              <w:rPr>
                <w:sz w:val="24"/>
                <w:szCs w:val="24"/>
              </w:rPr>
              <w:t>е</w:t>
            </w:r>
            <w:r w:rsidRPr="00BC34BC">
              <w:rPr>
                <w:sz w:val="24"/>
                <w:szCs w:val="24"/>
              </w:rPr>
              <w:t>образовательные пр</w:t>
            </w:r>
            <w:r w:rsidRPr="00BC34BC">
              <w:rPr>
                <w:sz w:val="24"/>
                <w:szCs w:val="24"/>
              </w:rPr>
              <w:t>о</w:t>
            </w:r>
            <w:r w:rsidRPr="00BC34BC">
              <w:rPr>
                <w:sz w:val="24"/>
                <w:szCs w:val="24"/>
              </w:rPr>
              <w:t xml:space="preserve">граммы </w:t>
            </w:r>
          </w:p>
        </w:tc>
        <w:tc>
          <w:tcPr>
            <w:tcW w:w="425" w:type="dxa"/>
          </w:tcPr>
          <w:p w:rsidR="009D1998" w:rsidRPr="00BC34BC" w:rsidRDefault="009D1998" w:rsidP="00BC34BC">
            <w:pPr>
              <w:widowControl w:val="0"/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BC34BC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6520" w:type="dxa"/>
          </w:tcPr>
          <w:p w:rsidR="009D1998" w:rsidRPr="00BC34BC" w:rsidRDefault="009D1998" w:rsidP="00BC34BC">
            <w:pPr>
              <w:pStyle w:val="affff5"/>
              <w:widowControl w:val="0"/>
              <w:suppressAutoHyphens w:val="0"/>
              <w:spacing w:before="120" w:line="240" w:lineRule="auto"/>
              <w:ind w:firstLine="0"/>
              <w:rPr>
                <w:sz w:val="24"/>
                <w:szCs w:val="24"/>
              </w:rPr>
            </w:pPr>
            <w:r w:rsidRPr="00BC34BC">
              <w:rPr>
                <w:sz w:val="24"/>
                <w:szCs w:val="24"/>
              </w:rPr>
              <w:t>дополнительные предпрофессиональные общеобразовател</w:t>
            </w:r>
            <w:r w:rsidRPr="00BC34BC">
              <w:rPr>
                <w:sz w:val="24"/>
                <w:szCs w:val="24"/>
              </w:rPr>
              <w:t>ь</w:t>
            </w:r>
            <w:r w:rsidRPr="00BC34BC">
              <w:rPr>
                <w:sz w:val="24"/>
                <w:szCs w:val="24"/>
              </w:rPr>
              <w:t>ные программы и дополнительные общеразвивающие общ</w:t>
            </w:r>
            <w:r w:rsidRPr="00BC34BC">
              <w:rPr>
                <w:sz w:val="24"/>
                <w:szCs w:val="24"/>
              </w:rPr>
              <w:t>е</w:t>
            </w:r>
            <w:r w:rsidRPr="00BC34BC">
              <w:rPr>
                <w:sz w:val="24"/>
                <w:szCs w:val="24"/>
              </w:rPr>
              <w:t xml:space="preserve">образовательные программы; </w:t>
            </w:r>
          </w:p>
        </w:tc>
      </w:tr>
      <w:tr w:rsidR="0054628D" w:rsidRPr="00BC34BC" w:rsidTr="00BC34BC">
        <w:tc>
          <w:tcPr>
            <w:tcW w:w="2802" w:type="dxa"/>
          </w:tcPr>
          <w:p w:rsidR="00CB4119" w:rsidRPr="00BC34BC" w:rsidRDefault="00CB4119" w:rsidP="00BC34BC">
            <w:pPr>
              <w:pStyle w:val="affff5"/>
              <w:widowControl w:val="0"/>
              <w:suppressAutoHyphens w:val="0"/>
              <w:spacing w:before="120"/>
              <w:ind w:firstLine="0"/>
              <w:rPr>
                <w:sz w:val="24"/>
                <w:szCs w:val="24"/>
              </w:rPr>
            </w:pPr>
            <w:r w:rsidRPr="00BC34BC">
              <w:rPr>
                <w:sz w:val="24"/>
                <w:szCs w:val="24"/>
              </w:rPr>
              <w:t>ЕСИА</w:t>
            </w:r>
          </w:p>
          <w:p w:rsidR="009D1998" w:rsidRPr="00BC34BC" w:rsidRDefault="009D1998" w:rsidP="00BC34BC">
            <w:pPr>
              <w:pStyle w:val="affff5"/>
              <w:widowControl w:val="0"/>
              <w:suppressAutoHyphens w:val="0"/>
              <w:spacing w:before="120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CB4119" w:rsidRPr="00BC34BC" w:rsidRDefault="009D1998" w:rsidP="00BC34BC">
            <w:pPr>
              <w:widowControl w:val="0"/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BC34BC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6520" w:type="dxa"/>
          </w:tcPr>
          <w:p w:rsidR="009D1998" w:rsidRPr="00BC34BC" w:rsidRDefault="00CB4119" w:rsidP="00BC34BC">
            <w:pPr>
              <w:pStyle w:val="affff5"/>
              <w:widowControl w:val="0"/>
              <w:suppressAutoHyphens w:val="0"/>
              <w:spacing w:before="120" w:line="240" w:lineRule="auto"/>
              <w:ind w:firstLine="0"/>
              <w:rPr>
                <w:sz w:val="24"/>
                <w:szCs w:val="24"/>
              </w:rPr>
            </w:pPr>
            <w:r w:rsidRPr="00BC34BC">
              <w:rPr>
                <w:sz w:val="24"/>
                <w:szCs w:val="24"/>
              </w:rPr>
              <w:t>федеральная государственная информационная система «Единая система идентификац</w:t>
            </w:r>
            <w:proofErr w:type="gramStart"/>
            <w:r w:rsidRPr="00BC34BC">
              <w:rPr>
                <w:sz w:val="24"/>
                <w:szCs w:val="24"/>
              </w:rPr>
              <w:t>ии и ау</w:t>
            </w:r>
            <w:proofErr w:type="gramEnd"/>
            <w:r w:rsidRPr="00BC34BC">
              <w:rPr>
                <w:sz w:val="24"/>
                <w:szCs w:val="24"/>
              </w:rPr>
              <w:t>тентификации в и</w:t>
            </w:r>
            <w:r w:rsidRPr="00BC34BC">
              <w:rPr>
                <w:sz w:val="24"/>
                <w:szCs w:val="24"/>
              </w:rPr>
              <w:t>н</w:t>
            </w:r>
            <w:r w:rsidRPr="00BC34BC">
              <w:rPr>
                <w:sz w:val="24"/>
                <w:szCs w:val="24"/>
              </w:rPr>
              <w:t>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</w:t>
            </w:r>
            <w:r w:rsidRPr="00BC34BC">
              <w:rPr>
                <w:sz w:val="24"/>
                <w:szCs w:val="24"/>
              </w:rPr>
              <w:t>и</w:t>
            </w:r>
            <w:r w:rsidRPr="00BC34BC">
              <w:rPr>
                <w:sz w:val="24"/>
                <w:szCs w:val="24"/>
              </w:rPr>
              <w:t>ципальных услуг в электронной форме»;</w:t>
            </w:r>
          </w:p>
        </w:tc>
      </w:tr>
      <w:tr w:rsidR="00BC34BC" w:rsidRPr="00BC34BC" w:rsidTr="00BC34BC">
        <w:tc>
          <w:tcPr>
            <w:tcW w:w="2802" w:type="dxa"/>
          </w:tcPr>
          <w:p w:rsidR="00BC34BC" w:rsidRPr="00BC34BC" w:rsidRDefault="00BC34BC" w:rsidP="00BC34BC">
            <w:pPr>
              <w:pStyle w:val="affff5"/>
              <w:widowControl w:val="0"/>
              <w:suppressAutoHyphens w:val="0"/>
              <w:spacing w:before="120"/>
              <w:ind w:firstLine="0"/>
              <w:rPr>
                <w:sz w:val="24"/>
                <w:szCs w:val="24"/>
              </w:rPr>
            </w:pPr>
            <w:r w:rsidRPr="00BC34BC">
              <w:rPr>
                <w:sz w:val="24"/>
                <w:szCs w:val="24"/>
              </w:rPr>
              <w:t>ЕИСДОП</w:t>
            </w:r>
          </w:p>
        </w:tc>
        <w:tc>
          <w:tcPr>
            <w:tcW w:w="425" w:type="dxa"/>
          </w:tcPr>
          <w:p w:rsidR="00BC34BC" w:rsidRPr="00BC34BC" w:rsidRDefault="00BC34BC" w:rsidP="00BC34BC">
            <w:pPr>
              <w:widowControl w:val="0"/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BC34BC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6520" w:type="dxa"/>
          </w:tcPr>
          <w:p w:rsidR="00BC34BC" w:rsidRPr="00BC34BC" w:rsidRDefault="00BC34BC" w:rsidP="00BC34BC">
            <w:pPr>
              <w:pStyle w:val="affff5"/>
              <w:widowControl w:val="0"/>
              <w:suppressAutoHyphens w:val="0"/>
              <w:spacing w:before="120" w:line="240" w:lineRule="auto"/>
              <w:ind w:firstLine="0"/>
              <w:rPr>
                <w:sz w:val="24"/>
                <w:szCs w:val="24"/>
              </w:rPr>
            </w:pPr>
            <w:r w:rsidRPr="00BC34BC">
              <w:rPr>
                <w:sz w:val="24"/>
                <w:szCs w:val="24"/>
              </w:rPr>
              <w:t xml:space="preserve">единая информационная система, содержащая сведения </w:t>
            </w:r>
            <w:r w:rsidR="006E3238">
              <w:rPr>
                <w:sz w:val="24"/>
                <w:szCs w:val="24"/>
              </w:rPr>
              <w:t xml:space="preserve"> </w:t>
            </w:r>
            <w:r w:rsidRPr="00BC34BC">
              <w:rPr>
                <w:sz w:val="24"/>
                <w:szCs w:val="24"/>
              </w:rPr>
              <w:t xml:space="preserve">о возможностях дополнительного образования </w:t>
            </w:r>
            <w:r w:rsidR="006E3238">
              <w:rPr>
                <w:sz w:val="24"/>
                <w:szCs w:val="24"/>
              </w:rPr>
              <w:t xml:space="preserve"> </w:t>
            </w:r>
            <w:r w:rsidRPr="00BC34BC">
              <w:rPr>
                <w:sz w:val="24"/>
                <w:szCs w:val="24"/>
              </w:rPr>
              <w:t>на территории Московской области;</w:t>
            </w:r>
          </w:p>
        </w:tc>
      </w:tr>
      <w:tr w:rsidR="0054628D" w:rsidRPr="00BC34BC" w:rsidTr="00BC34BC">
        <w:tc>
          <w:tcPr>
            <w:tcW w:w="2802" w:type="dxa"/>
          </w:tcPr>
          <w:p w:rsidR="009D1998" w:rsidRPr="00BC34BC" w:rsidRDefault="009D1998" w:rsidP="00BC34BC">
            <w:pPr>
              <w:pStyle w:val="affff5"/>
              <w:widowControl w:val="0"/>
              <w:suppressAutoHyphens w:val="0"/>
              <w:spacing w:before="120"/>
              <w:ind w:firstLine="0"/>
              <w:rPr>
                <w:sz w:val="24"/>
                <w:szCs w:val="24"/>
              </w:rPr>
            </w:pPr>
            <w:r w:rsidRPr="00BC34BC">
              <w:rPr>
                <w:sz w:val="24"/>
                <w:szCs w:val="24"/>
              </w:rPr>
              <w:t>Заявитель</w:t>
            </w:r>
          </w:p>
        </w:tc>
        <w:tc>
          <w:tcPr>
            <w:tcW w:w="425" w:type="dxa"/>
          </w:tcPr>
          <w:p w:rsidR="009D1998" w:rsidRPr="00BC34BC" w:rsidRDefault="009D1998" w:rsidP="00BC34BC">
            <w:pPr>
              <w:widowControl w:val="0"/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BC34BC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6520" w:type="dxa"/>
          </w:tcPr>
          <w:p w:rsidR="009D1998" w:rsidRPr="00BC34BC" w:rsidRDefault="0061148A" w:rsidP="00BC34BC">
            <w:pPr>
              <w:pStyle w:val="affff5"/>
              <w:widowControl w:val="0"/>
              <w:suppressAutoHyphens w:val="0"/>
              <w:spacing w:before="120" w:line="240" w:lineRule="auto"/>
              <w:ind w:firstLine="0"/>
              <w:rPr>
                <w:sz w:val="24"/>
                <w:szCs w:val="24"/>
              </w:rPr>
            </w:pPr>
            <w:r w:rsidRPr="00BC34BC">
              <w:rPr>
                <w:sz w:val="24"/>
                <w:szCs w:val="24"/>
              </w:rPr>
              <w:t>лицо, обращающееся с заявлением о предоставлении</w:t>
            </w:r>
            <w:r w:rsidR="006D0C3A" w:rsidRPr="00BC34BC">
              <w:rPr>
                <w:sz w:val="24"/>
                <w:szCs w:val="24"/>
              </w:rPr>
              <w:t xml:space="preserve"> Усл</w:t>
            </w:r>
            <w:r w:rsidR="006D0C3A" w:rsidRPr="00BC34BC">
              <w:rPr>
                <w:sz w:val="24"/>
                <w:szCs w:val="24"/>
              </w:rPr>
              <w:t>у</w:t>
            </w:r>
            <w:r w:rsidR="006D0C3A" w:rsidRPr="00BC34BC">
              <w:rPr>
                <w:sz w:val="24"/>
                <w:szCs w:val="24"/>
              </w:rPr>
              <w:t>ги;</w:t>
            </w:r>
          </w:p>
        </w:tc>
      </w:tr>
      <w:tr w:rsidR="0054628D" w:rsidRPr="00BC34BC" w:rsidTr="00BC34BC">
        <w:tc>
          <w:tcPr>
            <w:tcW w:w="2802" w:type="dxa"/>
          </w:tcPr>
          <w:p w:rsidR="009D1998" w:rsidRPr="00BC34BC" w:rsidRDefault="009D1998" w:rsidP="00BC34BC">
            <w:pPr>
              <w:pStyle w:val="affff5"/>
              <w:widowControl w:val="0"/>
              <w:suppressAutoHyphens w:val="0"/>
              <w:spacing w:before="120"/>
              <w:ind w:firstLine="0"/>
              <w:rPr>
                <w:sz w:val="24"/>
                <w:szCs w:val="24"/>
              </w:rPr>
            </w:pPr>
            <w:r w:rsidRPr="00BC34BC">
              <w:rPr>
                <w:sz w:val="24"/>
                <w:szCs w:val="24"/>
              </w:rPr>
              <w:t xml:space="preserve">Заявление </w:t>
            </w:r>
          </w:p>
        </w:tc>
        <w:tc>
          <w:tcPr>
            <w:tcW w:w="425" w:type="dxa"/>
          </w:tcPr>
          <w:p w:rsidR="009D1998" w:rsidRPr="00BC34BC" w:rsidRDefault="009D1998" w:rsidP="00BC34BC">
            <w:pPr>
              <w:widowControl w:val="0"/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BC34BC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6520" w:type="dxa"/>
          </w:tcPr>
          <w:p w:rsidR="00481C97" w:rsidRPr="00BC34BC" w:rsidRDefault="009D1998" w:rsidP="00BC34BC">
            <w:pPr>
              <w:pStyle w:val="affff5"/>
              <w:widowControl w:val="0"/>
              <w:suppressAutoHyphens w:val="0"/>
              <w:spacing w:before="120" w:line="240" w:lineRule="auto"/>
              <w:ind w:firstLine="0"/>
              <w:rPr>
                <w:sz w:val="24"/>
                <w:szCs w:val="24"/>
              </w:rPr>
            </w:pPr>
            <w:r w:rsidRPr="00BC34BC">
              <w:rPr>
                <w:sz w:val="24"/>
                <w:szCs w:val="24"/>
              </w:rPr>
              <w:t>запрос о предоставлении Услуги, представленный любым предусмотренным настоящим Административным регламе</w:t>
            </w:r>
            <w:r w:rsidRPr="00BC34BC">
              <w:rPr>
                <w:sz w:val="24"/>
                <w:szCs w:val="24"/>
              </w:rPr>
              <w:t>н</w:t>
            </w:r>
            <w:r w:rsidRPr="00BC34BC">
              <w:rPr>
                <w:sz w:val="24"/>
                <w:szCs w:val="24"/>
              </w:rPr>
              <w:t>том способом;</w:t>
            </w:r>
          </w:p>
        </w:tc>
      </w:tr>
      <w:tr w:rsidR="0054628D" w:rsidRPr="00BC34BC" w:rsidTr="00BC34BC">
        <w:tc>
          <w:tcPr>
            <w:tcW w:w="2802" w:type="dxa"/>
          </w:tcPr>
          <w:p w:rsidR="009D1998" w:rsidRPr="00BC34BC" w:rsidRDefault="009D1998" w:rsidP="00BC34BC">
            <w:pPr>
              <w:pStyle w:val="affff5"/>
              <w:widowControl w:val="0"/>
              <w:suppressAutoHyphens w:val="0"/>
              <w:spacing w:before="120"/>
              <w:ind w:firstLine="0"/>
              <w:rPr>
                <w:sz w:val="24"/>
                <w:szCs w:val="24"/>
              </w:rPr>
            </w:pPr>
            <w:r w:rsidRPr="00BC34BC">
              <w:rPr>
                <w:sz w:val="24"/>
                <w:szCs w:val="24"/>
              </w:rPr>
              <w:t>Личный кабинет</w:t>
            </w:r>
          </w:p>
        </w:tc>
        <w:tc>
          <w:tcPr>
            <w:tcW w:w="425" w:type="dxa"/>
          </w:tcPr>
          <w:p w:rsidR="009D1998" w:rsidRPr="00BC34BC" w:rsidRDefault="009D1998" w:rsidP="00BC34BC">
            <w:pPr>
              <w:widowControl w:val="0"/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BC34BC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6520" w:type="dxa"/>
          </w:tcPr>
          <w:p w:rsidR="009D1998" w:rsidRPr="00BC34BC" w:rsidRDefault="009D1998" w:rsidP="00BC34BC">
            <w:pPr>
              <w:pStyle w:val="affff5"/>
              <w:widowControl w:val="0"/>
              <w:suppressAutoHyphens w:val="0"/>
              <w:spacing w:before="120" w:line="240" w:lineRule="auto"/>
              <w:ind w:firstLine="0"/>
              <w:rPr>
                <w:sz w:val="24"/>
                <w:szCs w:val="24"/>
              </w:rPr>
            </w:pPr>
            <w:r w:rsidRPr="00BC34BC">
              <w:rPr>
                <w:sz w:val="24"/>
                <w:szCs w:val="24"/>
              </w:rPr>
              <w:t>сервис РПГУ, позволяющий Заявителю получать информ</w:t>
            </w:r>
            <w:r w:rsidRPr="00BC34BC">
              <w:rPr>
                <w:sz w:val="24"/>
                <w:szCs w:val="24"/>
              </w:rPr>
              <w:t>а</w:t>
            </w:r>
            <w:r w:rsidRPr="00BC34BC">
              <w:rPr>
                <w:sz w:val="24"/>
                <w:szCs w:val="24"/>
              </w:rPr>
              <w:t>цию о ходе обработки заявлений, поданных посредством РПГУ;</w:t>
            </w:r>
          </w:p>
        </w:tc>
      </w:tr>
      <w:tr w:rsidR="0054628D" w:rsidRPr="00BC34BC" w:rsidTr="00BC34BC">
        <w:tc>
          <w:tcPr>
            <w:tcW w:w="2802" w:type="dxa"/>
          </w:tcPr>
          <w:p w:rsidR="009D1998" w:rsidRPr="00BC34BC" w:rsidRDefault="009D1998" w:rsidP="00BC34BC">
            <w:pPr>
              <w:pStyle w:val="affff5"/>
              <w:widowControl w:val="0"/>
              <w:suppressAutoHyphens w:val="0"/>
              <w:spacing w:before="120"/>
              <w:ind w:firstLine="0"/>
              <w:rPr>
                <w:sz w:val="24"/>
                <w:szCs w:val="24"/>
              </w:rPr>
            </w:pPr>
            <w:r w:rsidRPr="00BC34BC">
              <w:rPr>
                <w:sz w:val="24"/>
                <w:szCs w:val="24"/>
              </w:rPr>
              <w:t>МФЦ</w:t>
            </w:r>
          </w:p>
          <w:p w:rsidR="009D1998" w:rsidRPr="00BC34BC" w:rsidRDefault="009D1998" w:rsidP="00BC34BC">
            <w:pPr>
              <w:pStyle w:val="affff5"/>
              <w:widowControl w:val="0"/>
              <w:suppressAutoHyphens w:val="0"/>
              <w:spacing w:before="120"/>
              <w:ind w:firstLine="0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D1998" w:rsidRPr="00BC34BC" w:rsidRDefault="009D1998" w:rsidP="00BC34BC">
            <w:pPr>
              <w:widowControl w:val="0"/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BC34BC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6520" w:type="dxa"/>
          </w:tcPr>
          <w:p w:rsidR="009D1998" w:rsidRPr="00BC34BC" w:rsidRDefault="0010428D" w:rsidP="00BC34BC">
            <w:pPr>
              <w:pStyle w:val="affff5"/>
              <w:widowControl w:val="0"/>
              <w:suppressAutoHyphens w:val="0"/>
              <w:spacing w:before="120" w:line="240" w:lineRule="auto"/>
              <w:ind w:firstLine="0"/>
              <w:rPr>
                <w:sz w:val="24"/>
                <w:szCs w:val="24"/>
              </w:rPr>
            </w:pPr>
            <w:r w:rsidRPr="00BC34BC">
              <w:rPr>
                <w:sz w:val="24"/>
                <w:szCs w:val="24"/>
              </w:rPr>
              <w:t>многофункциональный центр предоставления государстве</w:t>
            </w:r>
            <w:r w:rsidRPr="00BC34BC">
              <w:rPr>
                <w:sz w:val="24"/>
                <w:szCs w:val="24"/>
              </w:rPr>
              <w:t>н</w:t>
            </w:r>
            <w:r w:rsidRPr="00BC34BC">
              <w:rPr>
                <w:sz w:val="24"/>
                <w:szCs w:val="24"/>
              </w:rPr>
              <w:t>ных и муниципальных услуг в г. Фрязино Московской обл</w:t>
            </w:r>
            <w:r w:rsidRPr="00BC34BC">
              <w:rPr>
                <w:sz w:val="24"/>
                <w:szCs w:val="24"/>
              </w:rPr>
              <w:t>а</w:t>
            </w:r>
            <w:r w:rsidRPr="00BC34BC">
              <w:rPr>
                <w:sz w:val="24"/>
                <w:szCs w:val="24"/>
              </w:rPr>
              <w:t>сти;</w:t>
            </w:r>
          </w:p>
        </w:tc>
      </w:tr>
      <w:tr w:rsidR="0054628D" w:rsidRPr="00BC34BC" w:rsidTr="00BC34BC">
        <w:tc>
          <w:tcPr>
            <w:tcW w:w="2802" w:type="dxa"/>
          </w:tcPr>
          <w:p w:rsidR="00CF6C4B" w:rsidRPr="00BC34BC" w:rsidRDefault="00CF6C4B" w:rsidP="00BC34BC">
            <w:pPr>
              <w:widowControl w:val="0"/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34BC">
              <w:rPr>
                <w:rFonts w:ascii="Times New Roman" w:hAnsi="Times New Roman"/>
                <w:sz w:val="24"/>
                <w:szCs w:val="24"/>
              </w:rPr>
              <w:t>Подразделение</w:t>
            </w:r>
          </w:p>
        </w:tc>
        <w:tc>
          <w:tcPr>
            <w:tcW w:w="425" w:type="dxa"/>
          </w:tcPr>
          <w:p w:rsidR="00CF6C4B" w:rsidRPr="00BC34BC" w:rsidRDefault="00CF6C4B" w:rsidP="00BC34BC">
            <w:pPr>
              <w:widowControl w:val="0"/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BC34BC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6520" w:type="dxa"/>
          </w:tcPr>
          <w:p w:rsidR="00CF6C4B" w:rsidRPr="00BC34BC" w:rsidRDefault="004332F3" w:rsidP="00BC34BC">
            <w:pPr>
              <w:pStyle w:val="affff5"/>
              <w:widowControl w:val="0"/>
              <w:suppressAutoHyphens w:val="0"/>
              <w:spacing w:before="120"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BC34BC">
              <w:rPr>
                <w:sz w:val="24"/>
                <w:szCs w:val="24"/>
              </w:rPr>
              <w:t>Управление культуры, физической культуры и спорта адм</w:t>
            </w:r>
            <w:r w:rsidRPr="00BC34BC">
              <w:rPr>
                <w:sz w:val="24"/>
                <w:szCs w:val="24"/>
              </w:rPr>
              <w:t>и</w:t>
            </w:r>
            <w:r w:rsidRPr="00BC34BC">
              <w:rPr>
                <w:sz w:val="24"/>
                <w:szCs w:val="24"/>
              </w:rPr>
              <w:t>нистрации города Фрязино</w:t>
            </w:r>
            <w:r w:rsidR="00A0778D" w:rsidRPr="00BC34BC">
              <w:rPr>
                <w:sz w:val="24"/>
                <w:szCs w:val="24"/>
              </w:rPr>
              <w:t>;</w:t>
            </w:r>
          </w:p>
        </w:tc>
      </w:tr>
      <w:tr w:rsidR="0054628D" w:rsidRPr="00BC34BC" w:rsidTr="00BC34BC">
        <w:tc>
          <w:tcPr>
            <w:tcW w:w="2802" w:type="dxa"/>
          </w:tcPr>
          <w:p w:rsidR="00CF6C4B" w:rsidRPr="00BC34BC" w:rsidRDefault="00CF6C4B" w:rsidP="00BC34BC">
            <w:pPr>
              <w:pStyle w:val="affff5"/>
              <w:widowControl w:val="0"/>
              <w:suppressAutoHyphens w:val="0"/>
              <w:spacing w:before="120"/>
              <w:ind w:firstLine="0"/>
              <w:rPr>
                <w:sz w:val="24"/>
                <w:szCs w:val="24"/>
              </w:rPr>
            </w:pPr>
            <w:r w:rsidRPr="00BC34BC">
              <w:rPr>
                <w:sz w:val="24"/>
                <w:szCs w:val="24"/>
              </w:rPr>
              <w:t>РПГУ</w:t>
            </w:r>
          </w:p>
        </w:tc>
        <w:tc>
          <w:tcPr>
            <w:tcW w:w="425" w:type="dxa"/>
          </w:tcPr>
          <w:p w:rsidR="00CF6C4B" w:rsidRPr="00BC34BC" w:rsidRDefault="00CF6C4B" w:rsidP="00BC34BC">
            <w:pPr>
              <w:widowControl w:val="0"/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BC34BC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6520" w:type="dxa"/>
          </w:tcPr>
          <w:p w:rsidR="00CF6C4B" w:rsidRPr="00BC34BC" w:rsidRDefault="00CF6C4B" w:rsidP="00BC34BC">
            <w:pPr>
              <w:pStyle w:val="affff5"/>
              <w:widowControl w:val="0"/>
              <w:suppressAutoHyphens w:val="0"/>
              <w:spacing w:before="120" w:line="240" w:lineRule="auto"/>
              <w:ind w:firstLine="0"/>
              <w:rPr>
                <w:rStyle w:val="afff8"/>
                <w:sz w:val="24"/>
                <w:szCs w:val="24"/>
              </w:rPr>
            </w:pPr>
            <w:r w:rsidRPr="00BC34BC">
              <w:rPr>
                <w:sz w:val="24"/>
                <w:szCs w:val="24"/>
              </w:rPr>
              <w:t>государственная информационная система Московской о</w:t>
            </w:r>
            <w:r w:rsidRPr="00BC34BC">
              <w:rPr>
                <w:sz w:val="24"/>
                <w:szCs w:val="24"/>
              </w:rPr>
              <w:t>б</w:t>
            </w:r>
            <w:r w:rsidRPr="00BC34BC">
              <w:rPr>
                <w:sz w:val="24"/>
                <w:szCs w:val="24"/>
              </w:rPr>
              <w:t xml:space="preserve">ласти «Портал государственных и муниципальных услуг Московской области», расположенная в сети Интернет по адресу </w:t>
            </w:r>
            <w:hyperlink r:id="rId10" w:history="1">
              <w:r w:rsidRPr="00BC34BC">
                <w:rPr>
                  <w:rStyle w:val="a7"/>
                  <w:color w:val="auto"/>
                  <w:sz w:val="24"/>
                  <w:szCs w:val="24"/>
                  <w:u w:val="none"/>
                  <w:lang w:val="en-US"/>
                </w:rPr>
                <w:t>http</w:t>
              </w:r>
              <w:r w:rsidRPr="00BC34BC">
                <w:rPr>
                  <w:rStyle w:val="a7"/>
                  <w:color w:val="auto"/>
                  <w:sz w:val="24"/>
                  <w:szCs w:val="24"/>
                  <w:u w:val="none"/>
                </w:rPr>
                <w:t>://</w:t>
              </w:r>
              <w:proofErr w:type="spellStart"/>
              <w:r w:rsidRPr="00BC34BC">
                <w:rPr>
                  <w:rStyle w:val="a7"/>
                  <w:color w:val="auto"/>
                  <w:sz w:val="24"/>
                  <w:szCs w:val="24"/>
                  <w:u w:val="none"/>
                  <w:lang w:val="en-US"/>
                </w:rPr>
                <w:t>uslugi</w:t>
              </w:r>
              <w:proofErr w:type="spellEnd"/>
              <w:r w:rsidRPr="00BC34BC">
                <w:rPr>
                  <w:rStyle w:val="a7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Pr="00BC34BC">
                <w:rPr>
                  <w:rStyle w:val="a7"/>
                  <w:color w:val="auto"/>
                  <w:sz w:val="24"/>
                  <w:szCs w:val="24"/>
                  <w:u w:val="none"/>
                  <w:lang w:val="en-US"/>
                </w:rPr>
                <w:t>mosreg</w:t>
              </w:r>
              <w:proofErr w:type="spellEnd"/>
              <w:r w:rsidRPr="00BC34BC">
                <w:rPr>
                  <w:rStyle w:val="a7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Pr="00BC34BC">
                <w:rPr>
                  <w:rStyle w:val="a7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  <w:r w:rsidRPr="00BC34BC">
              <w:rPr>
                <w:iCs/>
                <w:sz w:val="24"/>
                <w:szCs w:val="24"/>
              </w:rPr>
              <w:t>;</w:t>
            </w:r>
          </w:p>
        </w:tc>
      </w:tr>
      <w:tr w:rsidR="0054628D" w:rsidRPr="00BC34BC" w:rsidTr="00BC34BC">
        <w:tc>
          <w:tcPr>
            <w:tcW w:w="2802" w:type="dxa"/>
          </w:tcPr>
          <w:p w:rsidR="00CF6C4B" w:rsidRPr="00BC34BC" w:rsidRDefault="00CF6C4B" w:rsidP="00BC34BC">
            <w:pPr>
              <w:widowControl w:val="0"/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Сервис РПГУ «Узнать статус Заявления»</w:t>
            </w:r>
          </w:p>
        </w:tc>
        <w:tc>
          <w:tcPr>
            <w:tcW w:w="425" w:type="dxa"/>
          </w:tcPr>
          <w:p w:rsidR="00CF6C4B" w:rsidRPr="00BC34BC" w:rsidRDefault="00CF6C4B" w:rsidP="00BC34BC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520" w:type="dxa"/>
          </w:tcPr>
          <w:p w:rsidR="00CF6C4B" w:rsidRPr="00BC34BC" w:rsidRDefault="00CF6C4B" w:rsidP="00BC34BC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сервис РПГУ, позволяющий получить актуальную информ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цию о текущем статусе (этапе) ранее поданного Заявления;</w:t>
            </w:r>
          </w:p>
        </w:tc>
      </w:tr>
      <w:tr w:rsidR="0054628D" w:rsidRPr="00BC34BC" w:rsidTr="00BC34BC">
        <w:tc>
          <w:tcPr>
            <w:tcW w:w="2802" w:type="dxa"/>
          </w:tcPr>
          <w:p w:rsidR="00CF6C4B" w:rsidRPr="00BC34BC" w:rsidRDefault="00CF6C4B" w:rsidP="00BC34BC">
            <w:pPr>
              <w:pStyle w:val="affff5"/>
              <w:widowControl w:val="0"/>
              <w:suppressAutoHyphens w:val="0"/>
              <w:spacing w:before="120"/>
              <w:ind w:firstLine="0"/>
              <w:rPr>
                <w:sz w:val="24"/>
                <w:szCs w:val="24"/>
              </w:rPr>
            </w:pPr>
            <w:r w:rsidRPr="00BC34BC">
              <w:rPr>
                <w:sz w:val="24"/>
                <w:szCs w:val="24"/>
              </w:rPr>
              <w:t xml:space="preserve">Сеть Интернет </w:t>
            </w:r>
          </w:p>
        </w:tc>
        <w:tc>
          <w:tcPr>
            <w:tcW w:w="425" w:type="dxa"/>
          </w:tcPr>
          <w:p w:rsidR="00CF6C4B" w:rsidRPr="00BC34BC" w:rsidRDefault="00CF6C4B" w:rsidP="00BC34BC">
            <w:pPr>
              <w:widowControl w:val="0"/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BC34BC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6520" w:type="dxa"/>
          </w:tcPr>
          <w:p w:rsidR="00CF6C4B" w:rsidRPr="00BC34BC" w:rsidRDefault="00CF6C4B" w:rsidP="00BC34BC">
            <w:pPr>
              <w:pStyle w:val="affff5"/>
              <w:widowControl w:val="0"/>
              <w:suppressAutoHyphens w:val="0"/>
              <w:spacing w:before="120" w:line="240" w:lineRule="auto"/>
              <w:ind w:firstLine="0"/>
              <w:rPr>
                <w:sz w:val="24"/>
                <w:szCs w:val="24"/>
              </w:rPr>
            </w:pPr>
            <w:r w:rsidRPr="00BC34BC">
              <w:rPr>
                <w:sz w:val="24"/>
                <w:szCs w:val="24"/>
              </w:rPr>
              <w:t>информационно</w:t>
            </w:r>
            <w:r w:rsidRPr="00BC34BC">
              <w:rPr>
                <w:sz w:val="24"/>
                <w:szCs w:val="24"/>
                <w:lang w:val="en-US"/>
              </w:rPr>
              <w:t>-</w:t>
            </w:r>
            <w:r w:rsidRPr="00BC34BC">
              <w:rPr>
                <w:sz w:val="24"/>
                <w:szCs w:val="24"/>
              </w:rPr>
              <w:t>телекоммуникационная сеть Интернет;</w:t>
            </w:r>
          </w:p>
        </w:tc>
      </w:tr>
      <w:tr w:rsidR="0054628D" w:rsidRPr="00BC34BC" w:rsidTr="00BC34BC">
        <w:tc>
          <w:tcPr>
            <w:tcW w:w="2802" w:type="dxa"/>
          </w:tcPr>
          <w:p w:rsidR="00CF6C4B" w:rsidRPr="00BC34BC" w:rsidRDefault="00CF6C4B" w:rsidP="00BC34BC">
            <w:pPr>
              <w:pStyle w:val="affff5"/>
              <w:widowControl w:val="0"/>
              <w:suppressAutoHyphens w:val="0"/>
              <w:spacing w:before="120"/>
              <w:ind w:firstLine="0"/>
              <w:rPr>
                <w:sz w:val="24"/>
                <w:szCs w:val="24"/>
              </w:rPr>
            </w:pPr>
            <w:r w:rsidRPr="00BC34BC">
              <w:rPr>
                <w:sz w:val="24"/>
                <w:szCs w:val="24"/>
              </w:rPr>
              <w:lastRenderedPageBreak/>
              <w:t xml:space="preserve">Услуга </w:t>
            </w:r>
          </w:p>
        </w:tc>
        <w:tc>
          <w:tcPr>
            <w:tcW w:w="425" w:type="dxa"/>
          </w:tcPr>
          <w:p w:rsidR="00CF6C4B" w:rsidRPr="00BC34BC" w:rsidRDefault="00CF6C4B" w:rsidP="00BC34BC">
            <w:pPr>
              <w:widowControl w:val="0"/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BC34BC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6520" w:type="dxa"/>
          </w:tcPr>
          <w:p w:rsidR="00CF6C4B" w:rsidRPr="00BC34BC" w:rsidRDefault="00CF6C4B" w:rsidP="00BC34BC">
            <w:pPr>
              <w:pStyle w:val="affff5"/>
              <w:widowControl w:val="0"/>
              <w:suppressAutoHyphens w:val="0"/>
              <w:spacing w:before="120" w:line="240" w:lineRule="auto"/>
              <w:ind w:firstLine="0"/>
              <w:rPr>
                <w:sz w:val="24"/>
                <w:szCs w:val="24"/>
              </w:rPr>
            </w:pPr>
            <w:r w:rsidRPr="00BC34BC">
              <w:rPr>
                <w:sz w:val="24"/>
                <w:szCs w:val="24"/>
              </w:rPr>
              <w:t xml:space="preserve">«Прием детей на </w:t>
            </w:r>
            <w:proofErr w:type="gramStart"/>
            <w:r w:rsidRPr="00BC34BC">
              <w:rPr>
                <w:sz w:val="24"/>
                <w:szCs w:val="24"/>
              </w:rPr>
              <w:t>обучение</w:t>
            </w:r>
            <w:proofErr w:type="gramEnd"/>
            <w:r w:rsidRPr="00BC34BC">
              <w:rPr>
                <w:sz w:val="24"/>
                <w:szCs w:val="24"/>
              </w:rPr>
              <w:t xml:space="preserve"> по дополнительным общеобраз</w:t>
            </w:r>
            <w:r w:rsidRPr="00BC34BC">
              <w:rPr>
                <w:sz w:val="24"/>
                <w:szCs w:val="24"/>
              </w:rPr>
              <w:t>о</w:t>
            </w:r>
            <w:r w:rsidRPr="00BC34BC">
              <w:rPr>
                <w:sz w:val="24"/>
                <w:szCs w:val="24"/>
              </w:rPr>
              <w:t>вательным программам»</w:t>
            </w:r>
          </w:p>
        </w:tc>
      </w:tr>
      <w:tr w:rsidR="0054628D" w:rsidRPr="00BC34BC" w:rsidTr="00BC34BC">
        <w:tc>
          <w:tcPr>
            <w:tcW w:w="2802" w:type="dxa"/>
          </w:tcPr>
          <w:p w:rsidR="00CF6C4B" w:rsidRPr="00BC34BC" w:rsidRDefault="00CF6C4B" w:rsidP="00BC34BC">
            <w:pPr>
              <w:pStyle w:val="affff5"/>
              <w:widowControl w:val="0"/>
              <w:suppressAutoHyphens w:val="0"/>
              <w:spacing w:before="120"/>
              <w:ind w:firstLine="0"/>
              <w:rPr>
                <w:sz w:val="24"/>
                <w:szCs w:val="24"/>
              </w:rPr>
            </w:pPr>
            <w:bookmarkStart w:id="266" w:name="_Приложение_№_2."/>
            <w:bookmarkEnd w:id="266"/>
            <w:r w:rsidRPr="00BC34BC">
              <w:rPr>
                <w:sz w:val="24"/>
                <w:szCs w:val="24"/>
              </w:rPr>
              <w:t>Учреждени</w:t>
            </w:r>
            <w:r w:rsidR="000415F3" w:rsidRPr="00BC34BC">
              <w:rPr>
                <w:sz w:val="24"/>
                <w:szCs w:val="24"/>
              </w:rPr>
              <w:t>я</w:t>
            </w:r>
          </w:p>
        </w:tc>
        <w:tc>
          <w:tcPr>
            <w:tcW w:w="425" w:type="dxa"/>
          </w:tcPr>
          <w:p w:rsidR="00CF6C4B" w:rsidRPr="00BC34BC" w:rsidRDefault="00CF6C4B" w:rsidP="00BC34BC">
            <w:pPr>
              <w:widowControl w:val="0"/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BC34BC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6520" w:type="dxa"/>
          </w:tcPr>
          <w:p w:rsidR="00CF6C4B" w:rsidRPr="00BC34BC" w:rsidRDefault="004332F3" w:rsidP="00BC34BC">
            <w:pPr>
              <w:pStyle w:val="affff5"/>
              <w:widowControl w:val="0"/>
              <w:suppressAutoHyphens w:val="0"/>
              <w:spacing w:before="120" w:line="240" w:lineRule="auto"/>
              <w:ind w:firstLine="0"/>
              <w:rPr>
                <w:sz w:val="24"/>
                <w:szCs w:val="24"/>
              </w:rPr>
            </w:pPr>
            <w:r w:rsidRPr="00BC34BC">
              <w:rPr>
                <w:sz w:val="24"/>
                <w:szCs w:val="24"/>
              </w:rPr>
              <w:t>Муниципально</w:t>
            </w:r>
            <w:r w:rsidR="001B7566" w:rsidRPr="00BC34BC">
              <w:rPr>
                <w:sz w:val="24"/>
                <w:szCs w:val="24"/>
              </w:rPr>
              <w:t>е</w:t>
            </w:r>
            <w:r w:rsidRPr="00BC34BC">
              <w:rPr>
                <w:sz w:val="24"/>
                <w:szCs w:val="24"/>
              </w:rPr>
              <w:t xml:space="preserve"> учреждени</w:t>
            </w:r>
            <w:r w:rsidR="001B7566" w:rsidRPr="00BC34BC">
              <w:rPr>
                <w:sz w:val="24"/>
                <w:szCs w:val="24"/>
              </w:rPr>
              <w:t>е</w:t>
            </w:r>
            <w:r w:rsidRPr="00BC34BC">
              <w:rPr>
                <w:sz w:val="24"/>
                <w:szCs w:val="24"/>
              </w:rPr>
              <w:t xml:space="preserve"> дополнительного образования Фрязинская детская школа искусств</w:t>
            </w:r>
            <w:r w:rsidR="00A0778D" w:rsidRPr="00BC34BC">
              <w:rPr>
                <w:sz w:val="24"/>
                <w:szCs w:val="24"/>
              </w:rPr>
              <w:t>;</w:t>
            </w:r>
          </w:p>
        </w:tc>
      </w:tr>
      <w:tr w:rsidR="0054628D" w:rsidRPr="00BC34BC" w:rsidTr="00BC34BC">
        <w:tc>
          <w:tcPr>
            <w:tcW w:w="2802" w:type="dxa"/>
          </w:tcPr>
          <w:p w:rsidR="00CF6C4B" w:rsidRPr="00BC34BC" w:rsidRDefault="00CF6C4B" w:rsidP="00BC34BC">
            <w:pPr>
              <w:widowControl w:val="0"/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Файлы документа</w:t>
            </w:r>
          </w:p>
        </w:tc>
        <w:tc>
          <w:tcPr>
            <w:tcW w:w="425" w:type="dxa"/>
          </w:tcPr>
          <w:p w:rsidR="00CF6C4B" w:rsidRPr="00BC34BC" w:rsidRDefault="00CF6C4B" w:rsidP="00BC34BC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520" w:type="dxa"/>
          </w:tcPr>
          <w:p w:rsidR="00CF6C4B" w:rsidRPr="00BC34BC" w:rsidRDefault="00CF6C4B" w:rsidP="00BC34BC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электронный образ документа, полученный путем сканир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вания документа в бумажной форме;</w:t>
            </w:r>
          </w:p>
        </w:tc>
      </w:tr>
      <w:tr w:rsidR="0054628D" w:rsidRPr="00BC34BC" w:rsidTr="00BC34BC">
        <w:tc>
          <w:tcPr>
            <w:tcW w:w="2802" w:type="dxa"/>
          </w:tcPr>
          <w:p w:rsidR="00CF6C4B" w:rsidRPr="00BC34BC" w:rsidRDefault="00CF6C4B" w:rsidP="00BC34BC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Электронный документ</w:t>
            </w:r>
          </w:p>
        </w:tc>
        <w:tc>
          <w:tcPr>
            <w:tcW w:w="425" w:type="dxa"/>
          </w:tcPr>
          <w:p w:rsidR="00CF6C4B" w:rsidRPr="00BC34BC" w:rsidRDefault="00CF6C4B" w:rsidP="00BC34BC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520" w:type="dxa"/>
          </w:tcPr>
          <w:p w:rsidR="00CF6C4B" w:rsidRPr="00BC34BC" w:rsidRDefault="00CF6C4B" w:rsidP="00B03D29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документ, информация которого предоставлена в электро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ной форме и подписана усиленной квалифицированной электронной подпись</w:t>
            </w:r>
            <w:r w:rsidR="00B03D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  <w:proofErr w:type="gramEnd"/>
          </w:p>
        </w:tc>
      </w:tr>
      <w:tr w:rsidR="0054628D" w:rsidRPr="00BC34BC" w:rsidTr="00BC34BC">
        <w:tc>
          <w:tcPr>
            <w:tcW w:w="2802" w:type="dxa"/>
          </w:tcPr>
          <w:p w:rsidR="00BC34BC" w:rsidRDefault="00CF6C4B" w:rsidP="00BC34BC">
            <w:pPr>
              <w:widowControl w:val="0"/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Электронный образ </w:t>
            </w:r>
          </w:p>
          <w:p w:rsidR="00CF6C4B" w:rsidRPr="00BC34BC" w:rsidRDefault="00CF6C4B" w:rsidP="00BC34BC">
            <w:pPr>
              <w:widowControl w:val="0"/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документа</w:t>
            </w:r>
          </w:p>
        </w:tc>
        <w:tc>
          <w:tcPr>
            <w:tcW w:w="425" w:type="dxa"/>
          </w:tcPr>
          <w:p w:rsidR="00CF6C4B" w:rsidRPr="00BC34BC" w:rsidRDefault="00CF6C4B" w:rsidP="00BC34BC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520" w:type="dxa"/>
          </w:tcPr>
          <w:p w:rsidR="00CF6C4B" w:rsidRPr="00BC34BC" w:rsidRDefault="00CF6C4B" w:rsidP="00BC34BC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документ на бумажном носителе, преобразованный в эле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тронную форму путем сканирования с сохранением его ре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визитов</w:t>
            </w:r>
            <w:r w:rsidR="00B03D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3A299A" w:rsidRPr="00BC34BC" w:rsidRDefault="00DF43FA" w:rsidP="001465D1">
      <w:pPr>
        <w:pStyle w:val="4"/>
        <w:keepNext w:val="0"/>
        <w:widowControl w:val="0"/>
        <w:ind w:firstLine="709"/>
        <w:rPr>
          <w:szCs w:val="24"/>
        </w:rPr>
      </w:pPr>
      <w:bookmarkStart w:id="267" w:name="_Ref437561184"/>
      <w:bookmarkStart w:id="268" w:name="_Ref437561208"/>
      <w:bookmarkStart w:id="269" w:name="_Toc437973306"/>
      <w:bookmarkStart w:id="270" w:name="_Toc438110048"/>
      <w:bookmarkStart w:id="271" w:name="_Toc438376260"/>
      <w:r w:rsidRPr="00BC34BC">
        <w:rPr>
          <w:szCs w:val="24"/>
        </w:rPr>
        <w:br w:type="page"/>
      </w:r>
      <w:bookmarkStart w:id="272" w:name="_Toc447277443"/>
      <w:bookmarkStart w:id="273" w:name="_Ref437966912"/>
      <w:bookmarkStart w:id="274" w:name="_Ref437728886"/>
      <w:bookmarkStart w:id="275" w:name="_Ref437728890"/>
      <w:bookmarkStart w:id="276" w:name="_Ref437728891"/>
      <w:bookmarkStart w:id="277" w:name="_Ref437728892"/>
      <w:bookmarkStart w:id="278" w:name="_Ref437728900"/>
      <w:bookmarkStart w:id="279" w:name="_Ref437728907"/>
      <w:bookmarkStart w:id="280" w:name="_Ref437729729"/>
      <w:bookmarkStart w:id="281" w:name="_Ref437729738"/>
      <w:bookmarkStart w:id="282" w:name="_Toc437973323"/>
      <w:bookmarkStart w:id="283" w:name="_Toc438110065"/>
      <w:bookmarkStart w:id="284" w:name="_Toc438376277"/>
      <w:bookmarkStart w:id="285" w:name="_Toc447277440"/>
    </w:p>
    <w:p w:rsidR="005F1FBB" w:rsidRPr="00BC34BC" w:rsidRDefault="005F1FBB" w:rsidP="001465D1">
      <w:pPr>
        <w:pStyle w:val="1-"/>
        <w:keepNext w:val="0"/>
        <w:widowControl w:val="0"/>
        <w:spacing w:before="0" w:after="0"/>
        <w:ind w:left="4248" w:firstLine="709"/>
        <w:jc w:val="left"/>
        <w:rPr>
          <w:b w:val="0"/>
          <w:sz w:val="24"/>
          <w:szCs w:val="24"/>
        </w:rPr>
        <w:sectPr w:rsidR="005F1FBB" w:rsidRPr="00BC34BC" w:rsidSect="004A076D">
          <w:headerReference w:type="default" r:id="rId11"/>
          <w:footerReference w:type="default" r:id="rId12"/>
          <w:pgSz w:w="11906" w:h="16838" w:code="9"/>
          <w:pgMar w:top="851" w:right="567" w:bottom="1418" w:left="1701" w:header="720" w:footer="720" w:gutter="0"/>
          <w:pgNumType w:start="3"/>
          <w:cols w:space="720"/>
          <w:noEndnote/>
          <w:docGrid w:linePitch="299"/>
        </w:sectPr>
      </w:pPr>
    </w:p>
    <w:p w:rsidR="003A299A" w:rsidRPr="00BC34BC" w:rsidRDefault="003A299A" w:rsidP="001465D1">
      <w:pPr>
        <w:pStyle w:val="1-"/>
        <w:keepNext w:val="0"/>
        <w:widowControl w:val="0"/>
        <w:spacing w:before="0" w:after="0"/>
        <w:ind w:firstLine="4536"/>
        <w:jc w:val="left"/>
        <w:rPr>
          <w:b w:val="0"/>
          <w:sz w:val="24"/>
          <w:szCs w:val="24"/>
        </w:rPr>
      </w:pPr>
      <w:bookmarkStart w:id="286" w:name="_Toc487063785"/>
      <w:r w:rsidRPr="00BC34BC">
        <w:rPr>
          <w:b w:val="0"/>
          <w:sz w:val="24"/>
          <w:szCs w:val="24"/>
        </w:rPr>
        <w:lastRenderedPageBreak/>
        <w:t>Приложение 2</w:t>
      </w:r>
      <w:bookmarkEnd w:id="286"/>
    </w:p>
    <w:p w:rsidR="003C3B10" w:rsidRPr="00BC34BC" w:rsidRDefault="00513E11" w:rsidP="001465D1">
      <w:pPr>
        <w:widowControl w:val="0"/>
        <w:ind w:left="4536"/>
        <w:rPr>
          <w:rFonts w:ascii="Times New Roman" w:hAnsi="Times New Roman"/>
          <w:sz w:val="24"/>
          <w:szCs w:val="24"/>
          <w:lang w:eastAsia="ar-SA"/>
        </w:rPr>
      </w:pPr>
      <w:r w:rsidRPr="00BC34BC">
        <w:rPr>
          <w:rFonts w:ascii="Times New Roman" w:hAnsi="Times New Roman"/>
          <w:sz w:val="24"/>
          <w:szCs w:val="24"/>
          <w:lang w:eastAsia="ar-SA"/>
        </w:rPr>
        <w:t>к Административно</w:t>
      </w:r>
      <w:r w:rsidR="0010428D" w:rsidRPr="00BC34BC">
        <w:rPr>
          <w:rFonts w:ascii="Times New Roman" w:hAnsi="Times New Roman"/>
          <w:sz w:val="24"/>
          <w:szCs w:val="24"/>
          <w:lang w:eastAsia="ar-SA"/>
        </w:rPr>
        <w:t xml:space="preserve">му </w:t>
      </w:r>
      <w:r w:rsidRPr="00BC34BC">
        <w:rPr>
          <w:rFonts w:ascii="Times New Roman" w:hAnsi="Times New Roman"/>
          <w:sz w:val="24"/>
          <w:szCs w:val="24"/>
          <w:lang w:eastAsia="ar-SA"/>
        </w:rPr>
        <w:t>регламент</w:t>
      </w:r>
      <w:r w:rsidR="002B1610" w:rsidRPr="00BC34BC">
        <w:rPr>
          <w:rFonts w:ascii="Times New Roman" w:hAnsi="Times New Roman"/>
          <w:sz w:val="24"/>
          <w:szCs w:val="24"/>
          <w:lang w:eastAsia="ar-SA"/>
        </w:rPr>
        <w:t xml:space="preserve">у </w:t>
      </w:r>
    </w:p>
    <w:p w:rsidR="00876344" w:rsidRDefault="0003585C" w:rsidP="0003585C">
      <w:pPr>
        <w:pStyle w:val="20"/>
        <w:keepNext w:val="0"/>
        <w:widowControl w:val="0"/>
        <w:spacing w:before="0" w:after="0" w:line="480" w:lineRule="auto"/>
        <w:jc w:val="center"/>
        <w:rPr>
          <w:rFonts w:ascii="Times New Roman" w:hAnsi="Times New Roman"/>
          <w:i w:val="0"/>
          <w:sz w:val="24"/>
          <w:szCs w:val="24"/>
        </w:rPr>
      </w:pPr>
      <w:bookmarkStart w:id="287" w:name="_Toc487063786"/>
      <w:r w:rsidRPr="00BC34BC">
        <w:rPr>
          <w:rFonts w:ascii="Times New Roman" w:hAnsi="Times New Roman"/>
          <w:i w:val="0"/>
          <w:sz w:val="24"/>
          <w:szCs w:val="24"/>
        </w:rPr>
        <w:t xml:space="preserve">СПРАВОЧНАЯ ИНФОРМАЦИЯ </w:t>
      </w:r>
    </w:p>
    <w:p w:rsidR="00BB4B21" w:rsidRPr="00B3216F" w:rsidRDefault="00452694" w:rsidP="00BB4B21">
      <w:pPr>
        <w:pStyle w:val="20"/>
        <w:keepNext w:val="0"/>
        <w:widowControl w:val="0"/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  <w:r w:rsidRPr="00BC34BC">
        <w:rPr>
          <w:rFonts w:ascii="Times New Roman" w:hAnsi="Times New Roman"/>
          <w:i w:val="0"/>
          <w:sz w:val="24"/>
          <w:szCs w:val="24"/>
        </w:rPr>
        <w:t xml:space="preserve">о месте нахождения, графике работы, контактных телефонах, </w:t>
      </w:r>
    </w:p>
    <w:p w:rsidR="00BB4B21" w:rsidRPr="00B3216F" w:rsidRDefault="00452694" w:rsidP="00BB4B21">
      <w:pPr>
        <w:pStyle w:val="20"/>
        <w:keepNext w:val="0"/>
        <w:widowControl w:val="0"/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  <w:r w:rsidRPr="00BC34BC">
        <w:rPr>
          <w:rFonts w:ascii="Times New Roman" w:hAnsi="Times New Roman"/>
          <w:i w:val="0"/>
          <w:sz w:val="24"/>
          <w:szCs w:val="24"/>
        </w:rPr>
        <w:t xml:space="preserve">адресах электронной почты МФЦ и организаций, участвующих </w:t>
      </w:r>
      <w:proofErr w:type="gramStart"/>
      <w:r w:rsidRPr="00BC34BC">
        <w:rPr>
          <w:rFonts w:ascii="Times New Roman" w:hAnsi="Times New Roman"/>
          <w:i w:val="0"/>
          <w:sz w:val="24"/>
          <w:szCs w:val="24"/>
        </w:rPr>
        <w:t>в</w:t>
      </w:r>
      <w:proofErr w:type="gramEnd"/>
      <w:r w:rsidRPr="00BC34BC">
        <w:rPr>
          <w:rFonts w:ascii="Times New Roman" w:hAnsi="Times New Roman"/>
          <w:i w:val="0"/>
          <w:sz w:val="24"/>
          <w:szCs w:val="24"/>
        </w:rPr>
        <w:t xml:space="preserve"> </w:t>
      </w:r>
    </w:p>
    <w:p w:rsidR="00452694" w:rsidRPr="00BC34BC" w:rsidRDefault="00452694" w:rsidP="00BB4B21">
      <w:pPr>
        <w:pStyle w:val="20"/>
        <w:keepNext w:val="0"/>
        <w:widowControl w:val="0"/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  <w:proofErr w:type="gramStart"/>
      <w:r w:rsidRPr="00BC34BC">
        <w:rPr>
          <w:rFonts w:ascii="Times New Roman" w:hAnsi="Times New Roman"/>
          <w:i w:val="0"/>
          <w:sz w:val="24"/>
          <w:szCs w:val="24"/>
        </w:rPr>
        <w:t>предоставлении</w:t>
      </w:r>
      <w:proofErr w:type="gramEnd"/>
      <w:r w:rsidRPr="00BC34BC">
        <w:rPr>
          <w:rFonts w:ascii="Times New Roman" w:hAnsi="Times New Roman"/>
          <w:i w:val="0"/>
          <w:sz w:val="24"/>
          <w:szCs w:val="24"/>
        </w:rPr>
        <w:t xml:space="preserve"> и информ</w:t>
      </w:r>
      <w:r w:rsidR="00BB4B21">
        <w:rPr>
          <w:rFonts w:ascii="Times New Roman" w:hAnsi="Times New Roman"/>
          <w:i w:val="0"/>
          <w:sz w:val="24"/>
          <w:szCs w:val="24"/>
        </w:rPr>
        <w:t>ировании</w:t>
      </w:r>
      <w:r w:rsidR="006E3238">
        <w:rPr>
          <w:rFonts w:ascii="Times New Roman" w:hAnsi="Times New Roman"/>
          <w:i w:val="0"/>
          <w:sz w:val="24"/>
          <w:szCs w:val="24"/>
        </w:rPr>
        <w:t xml:space="preserve"> </w:t>
      </w:r>
      <w:r w:rsidRPr="00BC34BC">
        <w:rPr>
          <w:rFonts w:ascii="Times New Roman" w:hAnsi="Times New Roman"/>
          <w:i w:val="0"/>
          <w:sz w:val="24"/>
          <w:szCs w:val="24"/>
        </w:rPr>
        <w:t>о порядке предоставления Услуги</w:t>
      </w:r>
      <w:bookmarkEnd w:id="272"/>
      <w:bookmarkEnd w:id="287"/>
    </w:p>
    <w:p w:rsidR="00452694" w:rsidRPr="00BC34BC" w:rsidRDefault="00452694" w:rsidP="001465D1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25420" w:rsidRPr="00BC34BC" w:rsidRDefault="00784DC4" w:rsidP="00876344">
      <w:pPr>
        <w:widowControl w:val="0"/>
        <w:tabs>
          <w:tab w:val="left" w:pos="184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34BC">
        <w:rPr>
          <w:rFonts w:ascii="Times New Roman" w:eastAsia="Times New Roman" w:hAnsi="Times New Roman"/>
          <w:bCs/>
          <w:sz w:val="24"/>
          <w:szCs w:val="24"/>
          <w:lang w:eastAsia="ru-RU"/>
        </w:rPr>
        <w:t>1.</w:t>
      </w:r>
      <w:r w:rsidR="001B7566" w:rsidRPr="00BC34B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Управление культуры, физической культуры и спорта администрации города </w:t>
      </w:r>
      <w:r w:rsidR="0003585C">
        <w:rPr>
          <w:rFonts w:ascii="Times New Roman" w:eastAsia="Times New Roman" w:hAnsi="Times New Roman"/>
          <w:bCs/>
          <w:sz w:val="24"/>
          <w:szCs w:val="24"/>
          <w:lang w:eastAsia="ru-RU"/>
        </w:rPr>
        <w:br/>
      </w:r>
      <w:r w:rsidR="00A0778D" w:rsidRPr="00BC34BC">
        <w:rPr>
          <w:rFonts w:ascii="Times New Roman" w:eastAsia="Times New Roman" w:hAnsi="Times New Roman"/>
          <w:bCs/>
          <w:sz w:val="24"/>
          <w:szCs w:val="24"/>
          <w:lang w:eastAsia="ru-RU"/>
        </w:rPr>
        <w:t>Фрязино</w:t>
      </w:r>
      <w:r w:rsidR="0003585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0F767B" w:rsidRPr="00876344" w:rsidRDefault="000F767B" w:rsidP="0087634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C34BC">
        <w:rPr>
          <w:rFonts w:ascii="Times New Roman" w:eastAsia="Times New Roman" w:hAnsi="Times New Roman"/>
          <w:sz w:val="24"/>
          <w:szCs w:val="24"/>
          <w:lang w:eastAsia="ar-SA"/>
        </w:rPr>
        <w:t xml:space="preserve">Место нахождения: </w:t>
      </w:r>
      <w:r w:rsidR="00876344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1B7566" w:rsidRPr="00876344">
        <w:rPr>
          <w:rFonts w:ascii="Times New Roman" w:eastAsia="Times New Roman" w:hAnsi="Times New Roman"/>
          <w:sz w:val="24"/>
          <w:szCs w:val="24"/>
          <w:lang w:eastAsia="ar-SA"/>
        </w:rPr>
        <w:t>г.</w:t>
      </w:r>
      <w:r w:rsidR="002B1610" w:rsidRPr="00876344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1B7566" w:rsidRPr="00876344">
        <w:rPr>
          <w:rFonts w:ascii="Times New Roman" w:eastAsia="Times New Roman" w:hAnsi="Times New Roman"/>
          <w:sz w:val="24"/>
          <w:szCs w:val="24"/>
          <w:lang w:eastAsia="ar-SA"/>
        </w:rPr>
        <w:t>Фрязино</w:t>
      </w:r>
      <w:r w:rsidR="00A179D4" w:rsidRPr="00876344">
        <w:rPr>
          <w:rFonts w:ascii="Times New Roman" w:hAnsi="Times New Roman"/>
          <w:color w:val="000000"/>
          <w:sz w:val="24"/>
          <w:szCs w:val="24"/>
        </w:rPr>
        <w:t xml:space="preserve">, улица. </w:t>
      </w:r>
      <w:proofErr w:type="gramStart"/>
      <w:r w:rsidR="00A179D4" w:rsidRPr="00876344">
        <w:rPr>
          <w:rFonts w:ascii="Times New Roman" w:hAnsi="Times New Roman"/>
          <w:color w:val="000000"/>
          <w:sz w:val="24"/>
          <w:szCs w:val="24"/>
        </w:rPr>
        <w:t>Комсомольская</w:t>
      </w:r>
      <w:proofErr w:type="gramEnd"/>
      <w:r w:rsidR="00A179D4" w:rsidRPr="00876344">
        <w:rPr>
          <w:rFonts w:ascii="Times New Roman" w:hAnsi="Times New Roman"/>
          <w:color w:val="000000"/>
          <w:sz w:val="24"/>
          <w:szCs w:val="24"/>
        </w:rPr>
        <w:t>, дом 17</w:t>
      </w:r>
      <w:r w:rsidR="00876344">
        <w:rPr>
          <w:rFonts w:ascii="Times New Roman" w:hAnsi="Times New Roman"/>
          <w:color w:val="000000"/>
          <w:sz w:val="24"/>
          <w:szCs w:val="24"/>
        </w:rPr>
        <w:t>.</w:t>
      </w:r>
    </w:p>
    <w:p w:rsidR="000F767B" w:rsidRPr="00BC34BC" w:rsidRDefault="000F767B" w:rsidP="0087634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34BC">
        <w:rPr>
          <w:rFonts w:ascii="Times New Roman" w:eastAsia="Times New Roman" w:hAnsi="Times New Roman"/>
          <w:sz w:val="24"/>
          <w:szCs w:val="24"/>
          <w:lang w:eastAsia="ru-RU"/>
        </w:rPr>
        <w:t>График работы:</w:t>
      </w:r>
    </w:p>
    <w:tbl>
      <w:tblPr>
        <w:tblW w:w="4233" w:type="pct"/>
        <w:tblInd w:w="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83"/>
        <w:gridCol w:w="5451"/>
      </w:tblGrid>
      <w:tr w:rsidR="0054628D" w:rsidRPr="00BC34BC" w:rsidTr="006207B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B5754" w:rsidRPr="00BC34BC" w:rsidRDefault="000B5754" w:rsidP="00876344">
            <w:pPr>
              <w:widowControl w:val="0"/>
              <w:tabs>
                <w:tab w:val="left" w:pos="1276"/>
              </w:tabs>
              <w:spacing w:after="0" w:line="240" w:lineRule="auto"/>
              <w:ind w:left="142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Понедельник</w:t>
            </w:r>
            <w:proofErr w:type="spellEnd"/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B5754" w:rsidRPr="00BC34BC" w:rsidRDefault="000B5754" w:rsidP="00876344">
            <w:pPr>
              <w:widowControl w:val="0"/>
              <w:tabs>
                <w:tab w:val="left" w:pos="1276"/>
              </w:tabs>
              <w:spacing w:after="0" w:line="240" w:lineRule="auto"/>
              <w:ind w:left="142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с </w:t>
            </w:r>
            <w:r w:rsidR="001B7566"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.00 </w:t>
            </w:r>
            <w:proofErr w:type="spellStart"/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до</w:t>
            </w:r>
            <w:proofErr w:type="spellEnd"/>
            <w:r w:rsidR="001B7566"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00 (</w:t>
            </w:r>
            <w:proofErr w:type="spellStart"/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перерыв</w:t>
            </w:r>
            <w:proofErr w:type="spellEnd"/>
            <w:r w:rsidR="001B7566"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13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.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</w:t>
            </w:r>
            <w:r w:rsidR="001B7566"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.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)</w:t>
            </w:r>
          </w:p>
        </w:tc>
      </w:tr>
      <w:tr w:rsidR="001B7566" w:rsidRPr="00BC34BC" w:rsidTr="001B756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B7566" w:rsidRPr="00BC34BC" w:rsidRDefault="001B7566" w:rsidP="00876344">
            <w:pPr>
              <w:widowControl w:val="0"/>
              <w:tabs>
                <w:tab w:val="left" w:pos="1276"/>
              </w:tabs>
              <w:spacing w:after="0" w:line="240" w:lineRule="auto"/>
              <w:ind w:left="142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Вторник</w:t>
            </w:r>
            <w:proofErr w:type="spellEnd"/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B7566" w:rsidRPr="00BC34BC" w:rsidRDefault="001B7566" w:rsidP="00876344">
            <w:pPr>
              <w:widowControl w:val="0"/>
              <w:tabs>
                <w:tab w:val="left" w:pos="1276"/>
              </w:tabs>
              <w:spacing w:after="0" w:line="240" w:lineRule="auto"/>
              <w:ind w:left="142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с 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.00 </w:t>
            </w:r>
            <w:proofErr w:type="spellStart"/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до</w:t>
            </w:r>
            <w:proofErr w:type="spellEnd"/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00 (</w:t>
            </w:r>
            <w:proofErr w:type="spellStart"/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перерыв</w:t>
            </w:r>
            <w:proofErr w:type="spellEnd"/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13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.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.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)</w:t>
            </w:r>
          </w:p>
        </w:tc>
      </w:tr>
      <w:tr w:rsidR="001B7566" w:rsidRPr="00BC34BC" w:rsidTr="001B756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B7566" w:rsidRPr="00BC34BC" w:rsidRDefault="001B7566" w:rsidP="00876344">
            <w:pPr>
              <w:widowControl w:val="0"/>
              <w:tabs>
                <w:tab w:val="left" w:pos="1276"/>
              </w:tabs>
              <w:spacing w:after="0" w:line="240" w:lineRule="auto"/>
              <w:ind w:left="142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Среда</w:t>
            </w:r>
            <w:proofErr w:type="spellEnd"/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B7566" w:rsidRPr="00BC34BC" w:rsidRDefault="001B7566" w:rsidP="00876344">
            <w:pPr>
              <w:widowControl w:val="0"/>
              <w:tabs>
                <w:tab w:val="left" w:pos="1276"/>
              </w:tabs>
              <w:spacing w:after="0" w:line="240" w:lineRule="auto"/>
              <w:ind w:left="142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с 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.00 </w:t>
            </w:r>
            <w:proofErr w:type="spellStart"/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до</w:t>
            </w:r>
            <w:proofErr w:type="spellEnd"/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00 (</w:t>
            </w:r>
            <w:proofErr w:type="spellStart"/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перерыв</w:t>
            </w:r>
            <w:proofErr w:type="spellEnd"/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13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.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.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)</w:t>
            </w:r>
          </w:p>
        </w:tc>
      </w:tr>
      <w:tr w:rsidR="001B7566" w:rsidRPr="00BC34BC" w:rsidTr="001B756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B7566" w:rsidRPr="00BC34BC" w:rsidRDefault="001B7566" w:rsidP="00876344">
            <w:pPr>
              <w:widowControl w:val="0"/>
              <w:tabs>
                <w:tab w:val="left" w:pos="1276"/>
              </w:tabs>
              <w:spacing w:after="0" w:line="240" w:lineRule="auto"/>
              <w:ind w:left="142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Четверг</w:t>
            </w:r>
            <w:proofErr w:type="spellEnd"/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B7566" w:rsidRPr="00BC34BC" w:rsidRDefault="001B7566" w:rsidP="00876344">
            <w:pPr>
              <w:widowControl w:val="0"/>
              <w:tabs>
                <w:tab w:val="left" w:pos="1276"/>
              </w:tabs>
              <w:spacing w:after="0" w:line="240" w:lineRule="auto"/>
              <w:ind w:left="142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с 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.00 </w:t>
            </w:r>
            <w:proofErr w:type="spellStart"/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до</w:t>
            </w:r>
            <w:proofErr w:type="spellEnd"/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00 (</w:t>
            </w:r>
            <w:proofErr w:type="spellStart"/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перерыв</w:t>
            </w:r>
            <w:proofErr w:type="spellEnd"/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13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.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.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)</w:t>
            </w:r>
          </w:p>
        </w:tc>
      </w:tr>
      <w:tr w:rsidR="001B7566" w:rsidRPr="00BC34BC" w:rsidTr="001B756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B7566" w:rsidRPr="00BC34BC" w:rsidRDefault="001B7566" w:rsidP="00876344">
            <w:pPr>
              <w:widowControl w:val="0"/>
              <w:tabs>
                <w:tab w:val="left" w:pos="1276"/>
              </w:tabs>
              <w:spacing w:after="0" w:line="240" w:lineRule="auto"/>
              <w:ind w:left="142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Пятница</w:t>
            </w:r>
            <w:proofErr w:type="spellEnd"/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B7566" w:rsidRPr="00BC34BC" w:rsidRDefault="001B7566" w:rsidP="00876344">
            <w:pPr>
              <w:widowControl w:val="0"/>
              <w:tabs>
                <w:tab w:val="left" w:pos="1276"/>
              </w:tabs>
              <w:spacing w:after="0" w:line="240" w:lineRule="auto"/>
              <w:ind w:left="142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с 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.00 </w:t>
            </w:r>
            <w:proofErr w:type="spellStart"/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до</w:t>
            </w:r>
            <w:proofErr w:type="spellEnd"/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00 (</w:t>
            </w:r>
            <w:proofErr w:type="spellStart"/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перерыв</w:t>
            </w:r>
            <w:proofErr w:type="spellEnd"/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13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.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.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)</w:t>
            </w:r>
          </w:p>
        </w:tc>
      </w:tr>
      <w:tr w:rsidR="0054628D" w:rsidRPr="00BC34BC" w:rsidTr="006207B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F767B" w:rsidRPr="00BC34BC" w:rsidRDefault="000F767B" w:rsidP="00876344">
            <w:pPr>
              <w:widowControl w:val="0"/>
              <w:tabs>
                <w:tab w:val="left" w:pos="1276"/>
              </w:tabs>
              <w:spacing w:after="0" w:line="240" w:lineRule="auto"/>
              <w:ind w:left="142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Суббота</w:t>
            </w:r>
            <w:proofErr w:type="spellEnd"/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767B" w:rsidRPr="00BC34BC" w:rsidRDefault="000F767B" w:rsidP="00876344">
            <w:pPr>
              <w:widowControl w:val="0"/>
              <w:tabs>
                <w:tab w:val="left" w:pos="1276"/>
              </w:tabs>
              <w:spacing w:after="0" w:line="240" w:lineRule="auto"/>
              <w:ind w:left="142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Выходной</w:t>
            </w:r>
            <w:proofErr w:type="spellEnd"/>
            <w:r w:rsidR="001B7566"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день</w:t>
            </w:r>
            <w:proofErr w:type="spellEnd"/>
          </w:p>
        </w:tc>
      </w:tr>
      <w:tr w:rsidR="000F767B" w:rsidRPr="00BC34BC" w:rsidTr="006207B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F767B" w:rsidRPr="00BC34BC" w:rsidRDefault="000F767B" w:rsidP="00876344">
            <w:pPr>
              <w:widowControl w:val="0"/>
              <w:tabs>
                <w:tab w:val="left" w:pos="1276"/>
              </w:tabs>
              <w:spacing w:after="0" w:line="240" w:lineRule="auto"/>
              <w:ind w:left="142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Воскресенье</w:t>
            </w:r>
            <w:proofErr w:type="spellEnd"/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767B" w:rsidRPr="00BC34BC" w:rsidRDefault="000F767B" w:rsidP="00876344">
            <w:pPr>
              <w:widowControl w:val="0"/>
              <w:tabs>
                <w:tab w:val="left" w:pos="1276"/>
              </w:tabs>
              <w:spacing w:after="0" w:line="240" w:lineRule="auto"/>
              <w:ind w:left="142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Выходной</w:t>
            </w:r>
            <w:proofErr w:type="spellEnd"/>
            <w:r w:rsidR="001B7566"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день</w:t>
            </w:r>
            <w:proofErr w:type="spellEnd"/>
          </w:p>
        </w:tc>
      </w:tr>
    </w:tbl>
    <w:p w:rsidR="000F767B" w:rsidRPr="00BC34BC" w:rsidRDefault="000F767B" w:rsidP="00876344">
      <w:pPr>
        <w:widowControl w:val="0"/>
        <w:spacing w:after="0" w:line="240" w:lineRule="auto"/>
        <w:ind w:left="142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CB7445" w:rsidRPr="00BC34BC" w:rsidRDefault="000F767B" w:rsidP="0003585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C34BC">
        <w:rPr>
          <w:rFonts w:ascii="Times New Roman" w:eastAsia="Times New Roman" w:hAnsi="Times New Roman"/>
          <w:sz w:val="24"/>
          <w:szCs w:val="24"/>
          <w:lang w:eastAsia="ar-SA"/>
        </w:rPr>
        <w:t xml:space="preserve">Почтовый адрес: </w:t>
      </w:r>
      <w:r w:rsidR="00CB7445" w:rsidRPr="00BC34BC">
        <w:rPr>
          <w:rFonts w:ascii="Times New Roman" w:eastAsia="Times New Roman" w:hAnsi="Times New Roman"/>
          <w:sz w:val="24"/>
          <w:szCs w:val="24"/>
          <w:lang w:eastAsia="ar-SA"/>
        </w:rPr>
        <w:t>141190, Российская Федерация, Московская область, город Фряз</w:t>
      </w:r>
      <w:r w:rsidR="00CB7445" w:rsidRPr="00BC34BC">
        <w:rPr>
          <w:rFonts w:ascii="Times New Roman" w:eastAsia="Times New Roman" w:hAnsi="Times New Roman"/>
          <w:sz w:val="24"/>
          <w:szCs w:val="24"/>
          <w:lang w:eastAsia="ar-SA"/>
        </w:rPr>
        <w:t>и</w:t>
      </w:r>
      <w:r w:rsidR="00CB7445" w:rsidRPr="00BC34BC">
        <w:rPr>
          <w:rFonts w:ascii="Times New Roman" w:eastAsia="Times New Roman" w:hAnsi="Times New Roman"/>
          <w:sz w:val="24"/>
          <w:szCs w:val="24"/>
          <w:lang w:eastAsia="ar-SA"/>
        </w:rPr>
        <w:t xml:space="preserve">но, улица. </w:t>
      </w:r>
      <w:proofErr w:type="gramStart"/>
      <w:r w:rsidR="00CB7445" w:rsidRPr="00BC34BC">
        <w:rPr>
          <w:rFonts w:ascii="Times New Roman" w:eastAsia="Times New Roman" w:hAnsi="Times New Roman"/>
          <w:sz w:val="24"/>
          <w:szCs w:val="24"/>
          <w:lang w:eastAsia="ar-SA"/>
        </w:rPr>
        <w:t>Комсомольская</w:t>
      </w:r>
      <w:proofErr w:type="gramEnd"/>
      <w:r w:rsidR="00CB7445" w:rsidRPr="00BC34BC">
        <w:rPr>
          <w:rFonts w:ascii="Times New Roman" w:eastAsia="Times New Roman" w:hAnsi="Times New Roman"/>
          <w:sz w:val="24"/>
          <w:szCs w:val="24"/>
          <w:lang w:eastAsia="ar-SA"/>
        </w:rPr>
        <w:t>, дом 17</w:t>
      </w:r>
      <w:r w:rsidR="00876344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0F767B" w:rsidRPr="00BC34BC" w:rsidRDefault="000F767B" w:rsidP="0003585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C34BC">
        <w:rPr>
          <w:rFonts w:ascii="Times New Roman" w:eastAsia="Times New Roman" w:hAnsi="Times New Roman"/>
          <w:sz w:val="24"/>
          <w:szCs w:val="24"/>
          <w:lang w:eastAsia="ar-SA"/>
        </w:rPr>
        <w:t>Контактный телефон:</w:t>
      </w:r>
      <w:r w:rsidR="007046D6" w:rsidRPr="00BC34BC">
        <w:rPr>
          <w:rFonts w:ascii="Times New Roman" w:eastAsia="Times New Roman" w:hAnsi="Times New Roman"/>
          <w:sz w:val="24"/>
          <w:szCs w:val="24"/>
          <w:lang w:eastAsia="ar-SA"/>
        </w:rPr>
        <w:t>+7</w:t>
      </w:r>
      <w:r w:rsidRPr="00BC34BC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CB7445" w:rsidRPr="00BC34BC">
        <w:rPr>
          <w:rFonts w:ascii="Times New Roman" w:eastAsia="Times New Roman" w:hAnsi="Times New Roman"/>
          <w:sz w:val="24"/>
          <w:szCs w:val="24"/>
          <w:lang w:eastAsia="ar-SA"/>
        </w:rPr>
        <w:t xml:space="preserve">(496) 255-79-71 </w:t>
      </w:r>
    </w:p>
    <w:p w:rsidR="000C6DA9" w:rsidRPr="00BC34BC" w:rsidRDefault="000F767B" w:rsidP="0003585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C34BC">
        <w:rPr>
          <w:rFonts w:ascii="Times New Roman" w:eastAsia="Times New Roman" w:hAnsi="Times New Roman"/>
          <w:sz w:val="24"/>
          <w:szCs w:val="24"/>
          <w:lang w:eastAsia="ar-SA"/>
        </w:rPr>
        <w:t>Адрес электронной почты:</w:t>
      </w:r>
      <w:r w:rsidR="007B083C" w:rsidRPr="00BC34BC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hyperlink r:id="rId13" w:history="1">
        <w:r w:rsidR="000C6DA9" w:rsidRPr="00BC34BC">
          <w:rPr>
            <w:rStyle w:val="a7"/>
            <w:rFonts w:ascii="Times New Roman" w:eastAsia="Times New Roman" w:hAnsi="Times New Roman"/>
            <w:sz w:val="24"/>
            <w:szCs w:val="24"/>
            <w:lang w:eastAsia="ar-SA"/>
          </w:rPr>
          <w:t>frcultura@yandex.ru</w:t>
        </w:r>
      </w:hyperlink>
    </w:p>
    <w:p w:rsidR="000C6DA9" w:rsidRPr="00BC34BC" w:rsidRDefault="000C6DA9" w:rsidP="0003585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C73A0" w:rsidRPr="00BC34BC" w:rsidRDefault="00784DC4" w:rsidP="0003585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C34BC">
        <w:rPr>
          <w:rFonts w:ascii="Times New Roman" w:hAnsi="Times New Roman"/>
          <w:sz w:val="24"/>
          <w:szCs w:val="24"/>
        </w:rPr>
        <w:t>2</w:t>
      </w:r>
      <w:r w:rsidRPr="00BC34BC">
        <w:rPr>
          <w:rFonts w:ascii="Times New Roman" w:hAnsi="Times New Roman"/>
          <w:b/>
          <w:sz w:val="24"/>
          <w:szCs w:val="24"/>
        </w:rPr>
        <w:t>. </w:t>
      </w:r>
      <w:r w:rsidR="001B7566" w:rsidRPr="00BC34BC">
        <w:rPr>
          <w:rFonts w:ascii="Times New Roman" w:hAnsi="Times New Roman"/>
          <w:sz w:val="24"/>
          <w:szCs w:val="24"/>
        </w:rPr>
        <w:t>Муниципальное учреждение дополнительного образования Фрязинская детская школа искусств</w:t>
      </w:r>
      <w:r w:rsidR="005B502B" w:rsidRPr="00BC34BC">
        <w:rPr>
          <w:rFonts w:ascii="Times New Roman" w:hAnsi="Times New Roman"/>
          <w:sz w:val="24"/>
          <w:szCs w:val="24"/>
        </w:rPr>
        <w:t>.</w:t>
      </w:r>
    </w:p>
    <w:p w:rsidR="000F767B" w:rsidRPr="00BC34BC" w:rsidRDefault="000F767B" w:rsidP="0003585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ar-SA"/>
        </w:rPr>
      </w:pPr>
      <w:r w:rsidRPr="00BC34BC">
        <w:rPr>
          <w:rFonts w:ascii="Times New Roman" w:eastAsia="Times New Roman" w:hAnsi="Times New Roman"/>
          <w:sz w:val="24"/>
          <w:szCs w:val="24"/>
          <w:lang w:eastAsia="ar-SA"/>
        </w:rPr>
        <w:t>Место нахождения:</w:t>
      </w:r>
      <w:r w:rsidR="00CB7445" w:rsidRPr="00BC34BC">
        <w:rPr>
          <w:rFonts w:ascii="Times New Roman" w:eastAsia="Times New Roman" w:hAnsi="Times New Roman"/>
          <w:sz w:val="24"/>
          <w:szCs w:val="24"/>
          <w:lang w:eastAsia="ar-SA"/>
        </w:rPr>
        <w:t xml:space="preserve"> город Фрязино, </w:t>
      </w:r>
      <w:r w:rsidR="00876344">
        <w:rPr>
          <w:rFonts w:ascii="Times New Roman" w:eastAsia="Times New Roman" w:hAnsi="Times New Roman"/>
          <w:sz w:val="24"/>
          <w:szCs w:val="24"/>
          <w:lang w:eastAsia="ar-SA"/>
        </w:rPr>
        <w:t>п</w:t>
      </w:r>
      <w:r w:rsidR="00CB7445" w:rsidRPr="00BC34BC">
        <w:rPr>
          <w:rFonts w:ascii="Times New Roman" w:eastAsia="Times New Roman" w:hAnsi="Times New Roman"/>
          <w:sz w:val="24"/>
          <w:szCs w:val="24"/>
          <w:lang w:eastAsia="ar-SA"/>
        </w:rPr>
        <w:t>роспект Мира, дом</w:t>
      </w:r>
      <w:r w:rsidR="0011023A" w:rsidRPr="00BC34BC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CB7445" w:rsidRPr="00BC34BC">
        <w:rPr>
          <w:rFonts w:ascii="Times New Roman" w:eastAsia="Times New Roman" w:hAnsi="Times New Roman"/>
          <w:sz w:val="24"/>
          <w:szCs w:val="24"/>
          <w:lang w:eastAsia="ar-SA"/>
        </w:rPr>
        <w:t>7А</w:t>
      </w:r>
      <w:r w:rsidR="00876344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0F767B" w:rsidRPr="00BC34BC" w:rsidRDefault="000F767B" w:rsidP="0003585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34BC">
        <w:rPr>
          <w:rFonts w:ascii="Times New Roman" w:eastAsia="Times New Roman" w:hAnsi="Times New Roman"/>
          <w:sz w:val="24"/>
          <w:szCs w:val="24"/>
          <w:lang w:eastAsia="ru-RU"/>
        </w:rPr>
        <w:t>График работы:</w:t>
      </w:r>
    </w:p>
    <w:tbl>
      <w:tblPr>
        <w:tblW w:w="4233" w:type="pct"/>
        <w:tblInd w:w="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83"/>
        <w:gridCol w:w="5451"/>
      </w:tblGrid>
      <w:tr w:rsidR="00A179D4" w:rsidRPr="00BC34BC" w:rsidTr="00A179D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79D4" w:rsidRPr="00BC34BC" w:rsidRDefault="00A179D4" w:rsidP="00876344">
            <w:pPr>
              <w:widowControl w:val="0"/>
              <w:tabs>
                <w:tab w:val="left" w:pos="1276"/>
              </w:tabs>
              <w:spacing w:after="0" w:line="240" w:lineRule="auto"/>
              <w:ind w:left="142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Понедельник</w:t>
            </w:r>
            <w:proofErr w:type="spellEnd"/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79D4" w:rsidRPr="00BC34BC" w:rsidRDefault="00A179D4" w:rsidP="0087634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с 08.00 </w:t>
            </w:r>
            <w:proofErr w:type="spellStart"/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до</w:t>
            </w:r>
            <w:proofErr w:type="spellEnd"/>
            <w:r w:rsidR="006314BB"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20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00 </w:t>
            </w:r>
          </w:p>
        </w:tc>
      </w:tr>
      <w:tr w:rsidR="00A179D4" w:rsidRPr="00BC34BC" w:rsidTr="00A179D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79D4" w:rsidRPr="00BC34BC" w:rsidRDefault="00A179D4" w:rsidP="00876344">
            <w:pPr>
              <w:widowControl w:val="0"/>
              <w:tabs>
                <w:tab w:val="left" w:pos="1276"/>
              </w:tabs>
              <w:spacing w:after="0" w:line="240" w:lineRule="auto"/>
              <w:ind w:left="142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Вторник</w:t>
            </w:r>
            <w:proofErr w:type="spellEnd"/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79D4" w:rsidRPr="00BC34BC" w:rsidRDefault="00A179D4" w:rsidP="0087634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с 08.00 </w:t>
            </w:r>
            <w:proofErr w:type="spellStart"/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до</w:t>
            </w:r>
            <w:proofErr w:type="spellEnd"/>
            <w:r w:rsidR="006314BB"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20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00 </w:t>
            </w:r>
          </w:p>
        </w:tc>
      </w:tr>
      <w:tr w:rsidR="00A179D4" w:rsidRPr="00BC34BC" w:rsidTr="00A179D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79D4" w:rsidRPr="00BC34BC" w:rsidRDefault="00A179D4" w:rsidP="00876344">
            <w:pPr>
              <w:widowControl w:val="0"/>
              <w:tabs>
                <w:tab w:val="left" w:pos="1276"/>
              </w:tabs>
              <w:spacing w:after="0" w:line="240" w:lineRule="auto"/>
              <w:ind w:left="142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Среда</w:t>
            </w:r>
            <w:proofErr w:type="spellEnd"/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79D4" w:rsidRPr="00BC34BC" w:rsidRDefault="00A179D4" w:rsidP="0087634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с 08.00 </w:t>
            </w:r>
            <w:proofErr w:type="spellStart"/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до</w:t>
            </w:r>
            <w:proofErr w:type="spellEnd"/>
            <w:r w:rsidR="006314BB"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20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00 </w:t>
            </w:r>
          </w:p>
        </w:tc>
      </w:tr>
      <w:tr w:rsidR="00A179D4" w:rsidRPr="00BC34BC" w:rsidTr="00A179D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79D4" w:rsidRPr="00BC34BC" w:rsidRDefault="00A179D4" w:rsidP="00876344">
            <w:pPr>
              <w:widowControl w:val="0"/>
              <w:tabs>
                <w:tab w:val="left" w:pos="1276"/>
              </w:tabs>
              <w:spacing w:after="0" w:line="240" w:lineRule="auto"/>
              <w:ind w:left="142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Четверг</w:t>
            </w:r>
            <w:proofErr w:type="spellEnd"/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79D4" w:rsidRPr="00BC34BC" w:rsidRDefault="00A179D4" w:rsidP="0087634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с 08.00 </w:t>
            </w:r>
            <w:proofErr w:type="spellStart"/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до</w:t>
            </w:r>
            <w:proofErr w:type="spellEnd"/>
            <w:r w:rsidR="006314BB"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20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00 </w:t>
            </w:r>
          </w:p>
        </w:tc>
      </w:tr>
      <w:tr w:rsidR="00A179D4" w:rsidRPr="00BC34BC" w:rsidTr="00A179D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79D4" w:rsidRPr="00BC34BC" w:rsidRDefault="00A179D4" w:rsidP="00876344">
            <w:pPr>
              <w:widowControl w:val="0"/>
              <w:tabs>
                <w:tab w:val="left" w:pos="1276"/>
              </w:tabs>
              <w:spacing w:after="0" w:line="240" w:lineRule="auto"/>
              <w:ind w:left="142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Пятница</w:t>
            </w:r>
            <w:proofErr w:type="spellEnd"/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79D4" w:rsidRPr="00BC34BC" w:rsidRDefault="00A179D4" w:rsidP="0087634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с 08.00 </w:t>
            </w:r>
            <w:proofErr w:type="spellStart"/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до</w:t>
            </w:r>
            <w:proofErr w:type="spellEnd"/>
            <w:r w:rsidR="006314BB"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20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00 </w:t>
            </w:r>
          </w:p>
        </w:tc>
      </w:tr>
      <w:tr w:rsidR="00A179D4" w:rsidRPr="00BC34BC" w:rsidTr="00A179D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79D4" w:rsidRPr="00BC34BC" w:rsidRDefault="00A179D4" w:rsidP="00876344">
            <w:pPr>
              <w:widowControl w:val="0"/>
              <w:tabs>
                <w:tab w:val="left" w:pos="1276"/>
              </w:tabs>
              <w:spacing w:after="0" w:line="240" w:lineRule="auto"/>
              <w:ind w:left="142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Суббота</w:t>
            </w:r>
            <w:proofErr w:type="spellEnd"/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79D4" w:rsidRPr="00BC34BC" w:rsidRDefault="00A179D4" w:rsidP="0087634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с 08.00 </w:t>
            </w:r>
            <w:proofErr w:type="spellStart"/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до</w:t>
            </w:r>
            <w:proofErr w:type="spellEnd"/>
            <w:r w:rsidR="006314BB"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20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00 </w:t>
            </w:r>
          </w:p>
        </w:tc>
      </w:tr>
      <w:tr w:rsidR="00A179D4" w:rsidRPr="00BC34BC" w:rsidTr="006207B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179D4" w:rsidRPr="00BC34BC" w:rsidRDefault="00A179D4" w:rsidP="00876344">
            <w:pPr>
              <w:widowControl w:val="0"/>
              <w:tabs>
                <w:tab w:val="left" w:pos="1276"/>
              </w:tabs>
              <w:spacing w:after="0" w:line="240" w:lineRule="auto"/>
              <w:ind w:left="142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Воскресенье</w:t>
            </w:r>
            <w:proofErr w:type="spellEnd"/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A179D4" w:rsidRPr="00BC34BC" w:rsidRDefault="00A179D4" w:rsidP="00876344">
            <w:pPr>
              <w:widowControl w:val="0"/>
              <w:tabs>
                <w:tab w:val="left" w:pos="1276"/>
              </w:tabs>
              <w:spacing w:after="0" w:line="240" w:lineRule="auto"/>
              <w:ind w:left="142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Прием не осуществляется</w:t>
            </w:r>
          </w:p>
        </w:tc>
      </w:tr>
    </w:tbl>
    <w:p w:rsidR="000F767B" w:rsidRPr="00BC34BC" w:rsidRDefault="000F767B" w:rsidP="00876344">
      <w:pPr>
        <w:widowControl w:val="0"/>
        <w:spacing w:after="0" w:line="240" w:lineRule="auto"/>
        <w:ind w:left="142"/>
        <w:rPr>
          <w:rFonts w:ascii="Times New Roman" w:hAnsi="Times New Roman"/>
          <w:sz w:val="24"/>
          <w:szCs w:val="24"/>
          <w:lang w:val="en-US"/>
        </w:rPr>
      </w:pPr>
    </w:p>
    <w:p w:rsidR="00CB7445" w:rsidRPr="00BC34BC" w:rsidRDefault="000F767B" w:rsidP="0087634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C34BC">
        <w:rPr>
          <w:rFonts w:ascii="Times New Roman" w:hAnsi="Times New Roman"/>
          <w:sz w:val="24"/>
          <w:szCs w:val="24"/>
        </w:rPr>
        <w:t xml:space="preserve">Почтовый адрес: </w:t>
      </w:r>
      <w:r w:rsidR="00CB7445" w:rsidRPr="00BC34BC">
        <w:rPr>
          <w:rFonts w:ascii="Times New Roman" w:hAnsi="Times New Roman"/>
          <w:color w:val="000000"/>
          <w:sz w:val="24"/>
          <w:szCs w:val="24"/>
        </w:rPr>
        <w:t>141195, Российская Федерация, Московская область город Фряз</w:t>
      </w:r>
      <w:r w:rsidR="00CB7445" w:rsidRPr="00BC34BC">
        <w:rPr>
          <w:rFonts w:ascii="Times New Roman" w:hAnsi="Times New Roman"/>
          <w:color w:val="000000"/>
          <w:sz w:val="24"/>
          <w:szCs w:val="24"/>
        </w:rPr>
        <w:t>и</w:t>
      </w:r>
      <w:r w:rsidR="00CB7445" w:rsidRPr="00BC34BC">
        <w:rPr>
          <w:rFonts w:ascii="Times New Roman" w:hAnsi="Times New Roman"/>
          <w:color w:val="000000"/>
          <w:sz w:val="24"/>
          <w:szCs w:val="24"/>
        </w:rPr>
        <w:t xml:space="preserve">но, </w:t>
      </w:r>
      <w:r w:rsidR="00876344">
        <w:rPr>
          <w:rFonts w:ascii="Times New Roman" w:hAnsi="Times New Roman"/>
          <w:color w:val="000000"/>
          <w:sz w:val="24"/>
          <w:szCs w:val="24"/>
        </w:rPr>
        <w:t>п</w:t>
      </w:r>
      <w:r w:rsidR="00CB7445" w:rsidRPr="00BC34BC">
        <w:rPr>
          <w:rFonts w:ascii="Times New Roman" w:hAnsi="Times New Roman"/>
          <w:color w:val="000000"/>
          <w:sz w:val="24"/>
          <w:szCs w:val="24"/>
        </w:rPr>
        <w:t>роспект Мира, дом</w:t>
      </w:r>
      <w:r w:rsidR="00F73A08" w:rsidRPr="00BC34B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B7445" w:rsidRPr="00BC34BC">
        <w:rPr>
          <w:rFonts w:ascii="Times New Roman" w:hAnsi="Times New Roman"/>
          <w:color w:val="000000"/>
          <w:sz w:val="24"/>
          <w:szCs w:val="24"/>
        </w:rPr>
        <w:t>7А</w:t>
      </w:r>
      <w:r w:rsidR="00876344">
        <w:rPr>
          <w:rFonts w:ascii="Times New Roman" w:hAnsi="Times New Roman"/>
          <w:color w:val="000000"/>
          <w:sz w:val="24"/>
          <w:szCs w:val="24"/>
        </w:rPr>
        <w:t>.</w:t>
      </w:r>
      <w:r w:rsidR="00CB7445" w:rsidRPr="00BC34BC">
        <w:rPr>
          <w:rFonts w:ascii="Times New Roman" w:hAnsi="Times New Roman"/>
          <w:sz w:val="24"/>
          <w:szCs w:val="24"/>
        </w:rPr>
        <w:t xml:space="preserve"> </w:t>
      </w:r>
    </w:p>
    <w:p w:rsidR="000F767B" w:rsidRPr="00BC34BC" w:rsidRDefault="000F767B" w:rsidP="00876344">
      <w:pPr>
        <w:widowControl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BC34BC">
        <w:rPr>
          <w:rFonts w:ascii="Times New Roman" w:hAnsi="Times New Roman"/>
          <w:sz w:val="24"/>
          <w:szCs w:val="24"/>
        </w:rPr>
        <w:t xml:space="preserve">Контактный телефон: </w:t>
      </w:r>
      <w:r w:rsidR="007046D6" w:rsidRPr="00BC34BC">
        <w:rPr>
          <w:rFonts w:ascii="Times New Roman" w:hAnsi="Times New Roman"/>
          <w:sz w:val="24"/>
          <w:szCs w:val="24"/>
        </w:rPr>
        <w:t xml:space="preserve">+7 </w:t>
      </w:r>
      <w:r w:rsidR="00CB7445" w:rsidRPr="00BC34BC">
        <w:rPr>
          <w:rFonts w:ascii="Times New Roman" w:hAnsi="Times New Roman"/>
          <w:sz w:val="24"/>
          <w:szCs w:val="24"/>
        </w:rPr>
        <w:t>(496) 255-45-42</w:t>
      </w:r>
      <w:r w:rsidR="00876344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.</w:t>
      </w:r>
    </w:p>
    <w:p w:rsidR="007A74AC" w:rsidRPr="00BC34BC" w:rsidRDefault="00A638DF" w:rsidP="0087634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C34BC">
        <w:rPr>
          <w:rFonts w:ascii="Times New Roman" w:hAnsi="Times New Roman"/>
          <w:sz w:val="24"/>
          <w:szCs w:val="24"/>
        </w:rPr>
        <w:t>Официальный сайт справочной информацией о месте нахождения, контактных тел</w:t>
      </w:r>
      <w:r w:rsidRPr="00BC34BC">
        <w:rPr>
          <w:rFonts w:ascii="Times New Roman" w:hAnsi="Times New Roman"/>
          <w:sz w:val="24"/>
          <w:szCs w:val="24"/>
        </w:rPr>
        <w:t>е</w:t>
      </w:r>
      <w:r w:rsidRPr="00BC34BC">
        <w:rPr>
          <w:rFonts w:ascii="Times New Roman" w:hAnsi="Times New Roman"/>
          <w:sz w:val="24"/>
          <w:szCs w:val="24"/>
        </w:rPr>
        <w:t xml:space="preserve">фонах, в информационно-коммуникационной сети «Интернет»: </w:t>
      </w:r>
      <w:hyperlink r:id="rId14" w:history="1">
        <w:r w:rsidR="00876344" w:rsidRPr="007D2FB1">
          <w:rPr>
            <w:rStyle w:val="a7"/>
            <w:rFonts w:ascii="Times New Roman" w:hAnsi="Times New Roman"/>
            <w:sz w:val="24"/>
            <w:szCs w:val="24"/>
          </w:rPr>
          <w:t>http://frdshi.ru/</w:t>
        </w:r>
      </w:hyperlink>
      <w:r w:rsidR="00876344">
        <w:rPr>
          <w:rFonts w:ascii="Times New Roman" w:hAnsi="Times New Roman"/>
          <w:sz w:val="24"/>
          <w:szCs w:val="24"/>
        </w:rPr>
        <w:t xml:space="preserve"> .</w:t>
      </w:r>
    </w:p>
    <w:p w:rsidR="00A638DF" w:rsidRPr="00B3216F" w:rsidRDefault="00A638DF" w:rsidP="0087634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C34BC">
        <w:rPr>
          <w:rFonts w:ascii="Times New Roman" w:hAnsi="Times New Roman"/>
          <w:sz w:val="24"/>
          <w:szCs w:val="24"/>
        </w:rPr>
        <w:t xml:space="preserve">Адрес электронной почты в сети Интернет: </w:t>
      </w:r>
      <w:hyperlink r:id="rId15" w:history="1">
        <w:r w:rsidR="00876344" w:rsidRPr="007D2FB1">
          <w:rPr>
            <w:rStyle w:val="a7"/>
            <w:rFonts w:ascii="Times New Roman" w:hAnsi="Times New Roman"/>
            <w:sz w:val="24"/>
            <w:szCs w:val="24"/>
          </w:rPr>
          <w:t>school-music@mail.ru</w:t>
        </w:r>
      </w:hyperlink>
      <w:r w:rsidR="00876344">
        <w:rPr>
          <w:rFonts w:ascii="Times New Roman" w:hAnsi="Times New Roman"/>
          <w:sz w:val="24"/>
          <w:szCs w:val="24"/>
        </w:rPr>
        <w:t xml:space="preserve"> .</w:t>
      </w:r>
    </w:p>
    <w:p w:rsidR="00BB4B21" w:rsidRPr="00B3216F" w:rsidRDefault="00BB4B21" w:rsidP="0087634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37DCA" w:rsidRPr="00BC34BC" w:rsidRDefault="00E37DCA" w:rsidP="00876344">
      <w:pPr>
        <w:widowControl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BC34BC">
        <w:rPr>
          <w:rFonts w:ascii="Times New Roman" w:hAnsi="Times New Roman"/>
          <w:sz w:val="24"/>
          <w:szCs w:val="24"/>
        </w:rPr>
        <w:t>3</w:t>
      </w:r>
      <w:r w:rsidR="0010428D" w:rsidRPr="00BC34BC">
        <w:rPr>
          <w:rFonts w:ascii="Times New Roman" w:hAnsi="Times New Roman"/>
          <w:sz w:val="24"/>
          <w:szCs w:val="24"/>
        </w:rPr>
        <w:t>. </w:t>
      </w:r>
      <w:r w:rsidRPr="00BC34BC">
        <w:rPr>
          <w:rFonts w:ascii="Times New Roman" w:hAnsi="Times New Roman"/>
          <w:sz w:val="24"/>
          <w:szCs w:val="24"/>
        </w:rPr>
        <w:t>Муниципальное учреждение «Многофункциональный центр оказания госуда</w:t>
      </w:r>
      <w:r w:rsidRPr="00BC34BC">
        <w:rPr>
          <w:rFonts w:ascii="Times New Roman" w:hAnsi="Times New Roman"/>
          <w:sz w:val="24"/>
          <w:szCs w:val="24"/>
        </w:rPr>
        <w:t>р</w:t>
      </w:r>
      <w:r w:rsidRPr="00BC34BC">
        <w:rPr>
          <w:rFonts w:ascii="Times New Roman" w:hAnsi="Times New Roman"/>
          <w:sz w:val="24"/>
          <w:szCs w:val="24"/>
        </w:rPr>
        <w:t>ственных и муниципальных услуг городского округа Фрязино»</w:t>
      </w:r>
      <w:r w:rsidR="00876344">
        <w:rPr>
          <w:rFonts w:ascii="Times New Roman" w:hAnsi="Times New Roman"/>
          <w:sz w:val="24"/>
          <w:szCs w:val="24"/>
        </w:rPr>
        <w:t>.</w:t>
      </w:r>
    </w:p>
    <w:p w:rsidR="0010428D" w:rsidRPr="00BC34BC" w:rsidRDefault="0010428D" w:rsidP="00876344">
      <w:pPr>
        <w:widowControl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BC34BC">
        <w:rPr>
          <w:rFonts w:ascii="Times New Roman" w:hAnsi="Times New Roman"/>
          <w:sz w:val="24"/>
          <w:szCs w:val="24"/>
        </w:rPr>
        <w:t xml:space="preserve">Место нахождения </w:t>
      </w:r>
      <w:r w:rsidR="001F1BB1" w:rsidRPr="00BC34BC">
        <w:rPr>
          <w:rFonts w:ascii="Times New Roman" w:hAnsi="Times New Roman"/>
          <w:sz w:val="24"/>
          <w:szCs w:val="24"/>
        </w:rPr>
        <w:t>центрального офиса</w:t>
      </w:r>
      <w:r w:rsidRPr="00BC34BC">
        <w:rPr>
          <w:rFonts w:ascii="Times New Roman" w:hAnsi="Times New Roman"/>
          <w:sz w:val="24"/>
          <w:szCs w:val="24"/>
        </w:rPr>
        <w:t xml:space="preserve"> г.</w:t>
      </w:r>
      <w:r w:rsidR="00876344">
        <w:rPr>
          <w:rFonts w:ascii="Times New Roman" w:hAnsi="Times New Roman"/>
          <w:sz w:val="24"/>
          <w:szCs w:val="24"/>
        </w:rPr>
        <w:t xml:space="preserve"> </w:t>
      </w:r>
      <w:r w:rsidRPr="00BC34BC">
        <w:rPr>
          <w:rFonts w:ascii="Times New Roman" w:hAnsi="Times New Roman"/>
          <w:sz w:val="24"/>
          <w:szCs w:val="24"/>
        </w:rPr>
        <w:t>Фрязино, ул.</w:t>
      </w:r>
      <w:r w:rsidR="0087634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C34BC">
        <w:rPr>
          <w:rFonts w:ascii="Times New Roman" w:hAnsi="Times New Roman"/>
          <w:sz w:val="24"/>
          <w:szCs w:val="24"/>
        </w:rPr>
        <w:t>Центральная</w:t>
      </w:r>
      <w:proofErr w:type="gramEnd"/>
      <w:r w:rsidRPr="00BC34BC">
        <w:rPr>
          <w:rFonts w:ascii="Times New Roman" w:hAnsi="Times New Roman"/>
          <w:sz w:val="24"/>
          <w:szCs w:val="24"/>
        </w:rPr>
        <w:t>, д.12</w:t>
      </w:r>
      <w:r w:rsidR="00876344">
        <w:rPr>
          <w:rFonts w:ascii="Times New Roman" w:hAnsi="Times New Roman"/>
          <w:sz w:val="24"/>
          <w:szCs w:val="24"/>
        </w:rPr>
        <w:t>.</w:t>
      </w:r>
    </w:p>
    <w:p w:rsidR="0010428D" w:rsidRPr="00BC34BC" w:rsidRDefault="00E37DCA" w:rsidP="00876344">
      <w:pPr>
        <w:widowControl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BC34BC">
        <w:rPr>
          <w:rFonts w:ascii="Times New Roman" w:hAnsi="Times New Roman"/>
          <w:sz w:val="24"/>
          <w:szCs w:val="24"/>
        </w:rPr>
        <w:t xml:space="preserve">Место нахождения </w:t>
      </w:r>
      <w:r w:rsidR="00997F90" w:rsidRPr="00BC34BC">
        <w:rPr>
          <w:rFonts w:ascii="Times New Roman" w:hAnsi="Times New Roman"/>
          <w:sz w:val="24"/>
          <w:szCs w:val="24"/>
        </w:rPr>
        <w:t>дополнительного офиса:</w:t>
      </w:r>
      <w:hyperlink r:id="rId16" w:tgtFrame="_blank" w:history="1">
        <w:r w:rsidRPr="00BC34BC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 xml:space="preserve"> город Фрязино, ул. Нахимова, д.23</w:t>
        </w:r>
      </w:hyperlink>
      <w:r w:rsidR="00876344">
        <w:rPr>
          <w:rStyle w:val="a7"/>
          <w:rFonts w:ascii="Times New Roman" w:hAnsi="Times New Roman"/>
          <w:color w:val="auto"/>
          <w:sz w:val="24"/>
          <w:szCs w:val="24"/>
          <w:u w:val="none"/>
        </w:rPr>
        <w:t>.</w:t>
      </w:r>
    </w:p>
    <w:p w:rsidR="001B6B3D" w:rsidRDefault="001B6B3D" w:rsidP="00876344">
      <w:pPr>
        <w:widowControl w:val="0"/>
        <w:autoSpaceDE w:val="0"/>
        <w:autoSpaceDN w:val="0"/>
        <w:adjustRightInd w:val="0"/>
        <w:spacing w:after="0" w:line="240" w:lineRule="auto"/>
        <w:ind w:left="142" w:firstLine="56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B6B3D" w:rsidRDefault="001B6B3D" w:rsidP="00876344">
      <w:pPr>
        <w:widowControl w:val="0"/>
        <w:autoSpaceDE w:val="0"/>
        <w:autoSpaceDN w:val="0"/>
        <w:adjustRightInd w:val="0"/>
        <w:spacing w:after="0" w:line="240" w:lineRule="auto"/>
        <w:ind w:left="142" w:firstLine="56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0428D" w:rsidRPr="00BC34BC" w:rsidRDefault="0010428D" w:rsidP="00876344">
      <w:pPr>
        <w:widowControl w:val="0"/>
        <w:autoSpaceDE w:val="0"/>
        <w:autoSpaceDN w:val="0"/>
        <w:adjustRightInd w:val="0"/>
        <w:spacing w:after="0" w:line="240" w:lineRule="auto"/>
        <w:ind w:left="142"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34B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График работы:</w:t>
      </w:r>
    </w:p>
    <w:tbl>
      <w:tblPr>
        <w:tblW w:w="4233" w:type="pct"/>
        <w:tblInd w:w="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83"/>
        <w:gridCol w:w="5451"/>
      </w:tblGrid>
      <w:tr w:rsidR="0010428D" w:rsidRPr="00BC34BC" w:rsidTr="0010428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0428D" w:rsidRPr="00BC34BC" w:rsidRDefault="0010428D" w:rsidP="00876344">
            <w:pPr>
              <w:widowControl w:val="0"/>
              <w:tabs>
                <w:tab w:val="left" w:pos="1276"/>
              </w:tabs>
              <w:spacing w:after="0" w:line="240" w:lineRule="auto"/>
              <w:ind w:left="142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Понедельник</w:t>
            </w:r>
            <w:proofErr w:type="spellEnd"/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0428D" w:rsidRPr="00BC34BC" w:rsidRDefault="0010428D" w:rsidP="0087634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с 08.00 </w:t>
            </w:r>
            <w:proofErr w:type="spellStart"/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до</w:t>
            </w:r>
            <w:proofErr w:type="spellEnd"/>
            <w:r w:rsidR="005068A9"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20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00 </w:t>
            </w:r>
          </w:p>
        </w:tc>
      </w:tr>
      <w:tr w:rsidR="0010428D" w:rsidRPr="00BC34BC" w:rsidTr="0010428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0428D" w:rsidRPr="00BC34BC" w:rsidRDefault="0010428D" w:rsidP="00876344">
            <w:pPr>
              <w:widowControl w:val="0"/>
              <w:tabs>
                <w:tab w:val="left" w:pos="1276"/>
              </w:tabs>
              <w:spacing w:after="0" w:line="240" w:lineRule="auto"/>
              <w:ind w:left="142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Вторник</w:t>
            </w:r>
            <w:proofErr w:type="spellEnd"/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0428D" w:rsidRPr="00BC34BC" w:rsidRDefault="0010428D" w:rsidP="0087634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с 08.00 </w:t>
            </w:r>
            <w:proofErr w:type="spellStart"/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до</w:t>
            </w:r>
            <w:proofErr w:type="spellEnd"/>
            <w:r w:rsidR="005068A9"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20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00 </w:t>
            </w:r>
          </w:p>
        </w:tc>
      </w:tr>
      <w:tr w:rsidR="0010428D" w:rsidRPr="00BC34BC" w:rsidTr="0010428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0428D" w:rsidRPr="00BC34BC" w:rsidRDefault="0010428D" w:rsidP="00876344">
            <w:pPr>
              <w:widowControl w:val="0"/>
              <w:tabs>
                <w:tab w:val="left" w:pos="1276"/>
              </w:tabs>
              <w:spacing w:after="0" w:line="240" w:lineRule="auto"/>
              <w:ind w:left="142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Среда</w:t>
            </w:r>
            <w:proofErr w:type="spellEnd"/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0428D" w:rsidRPr="00BC34BC" w:rsidRDefault="0010428D" w:rsidP="0087634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с 08.00 </w:t>
            </w:r>
            <w:proofErr w:type="spellStart"/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до</w:t>
            </w:r>
            <w:proofErr w:type="spellEnd"/>
            <w:r w:rsidR="005068A9"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20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00 </w:t>
            </w:r>
          </w:p>
        </w:tc>
      </w:tr>
      <w:tr w:rsidR="0010428D" w:rsidRPr="00BC34BC" w:rsidTr="0010428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0428D" w:rsidRPr="00BC34BC" w:rsidRDefault="0010428D" w:rsidP="00876344">
            <w:pPr>
              <w:widowControl w:val="0"/>
              <w:tabs>
                <w:tab w:val="left" w:pos="1276"/>
              </w:tabs>
              <w:spacing w:after="0" w:line="240" w:lineRule="auto"/>
              <w:ind w:left="142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Четверг</w:t>
            </w:r>
            <w:proofErr w:type="spellEnd"/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0428D" w:rsidRPr="00BC34BC" w:rsidRDefault="0010428D" w:rsidP="0087634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с 08.00 </w:t>
            </w:r>
            <w:proofErr w:type="spellStart"/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до</w:t>
            </w:r>
            <w:proofErr w:type="spellEnd"/>
            <w:r w:rsidR="005068A9"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20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00 </w:t>
            </w:r>
          </w:p>
        </w:tc>
      </w:tr>
      <w:tr w:rsidR="0010428D" w:rsidRPr="00BC34BC" w:rsidTr="0010428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0428D" w:rsidRPr="00BC34BC" w:rsidRDefault="0010428D" w:rsidP="00876344">
            <w:pPr>
              <w:widowControl w:val="0"/>
              <w:tabs>
                <w:tab w:val="left" w:pos="1276"/>
              </w:tabs>
              <w:spacing w:after="0" w:line="240" w:lineRule="auto"/>
              <w:ind w:left="142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Пятница</w:t>
            </w:r>
            <w:proofErr w:type="spellEnd"/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0428D" w:rsidRPr="00BC34BC" w:rsidRDefault="0010428D" w:rsidP="0087634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с 08.00 </w:t>
            </w:r>
            <w:proofErr w:type="spellStart"/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до</w:t>
            </w:r>
            <w:proofErr w:type="spellEnd"/>
            <w:r w:rsidR="005068A9"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20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00 </w:t>
            </w:r>
          </w:p>
        </w:tc>
      </w:tr>
      <w:tr w:rsidR="0010428D" w:rsidRPr="00BC34BC" w:rsidTr="0010428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0428D" w:rsidRPr="00BC34BC" w:rsidRDefault="0010428D" w:rsidP="00876344">
            <w:pPr>
              <w:widowControl w:val="0"/>
              <w:tabs>
                <w:tab w:val="left" w:pos="1276"/>
              </w:tabs>
              <w:spacing w:after="0" w:line="240" w:lineRule="auto"/>
              <w:ind w:left="142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Суббота</w:t>
            </w:r>
            <w:proofErr w:type="spellEnd"/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0428D" w:rsidRPr="00BC34BC" w:rsidRDefault="0010428D" w:rsidP="0087634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с 08.00 </w:t>
            </w:r>
            <w:proofErr w:type="spellStart"/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до</w:t>
            </w:r>
            <w:proofErr w:type="spellEnd"/>
            <w:r w:rsidR="005068A9"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20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00 </w:t>
            </w:r>
          </w:p>
        </w:tc>
      </w:tr>
      <w:tr w:rsidR="0010428D" w:rsidRPr="00BC34BC" w:rsidTr="0010428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0428D" w:rsidRPr="00BC34BC" w:rsidRDefault="0010428D" w:rsidP="00876344">
            <w:pPr>
              <w:widowControl w:val="0"/>
              <w:tabs>
                <w:tab w:val="left" w:pos="1276"/>
              </w:tabs>
              <w:spacing w:after="0" w:line="240" w:lineRule="auto"/>
              <w:ind w:left="142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Воскресенье</w:t>
            </w:r>
            <w:proofErr w:type="spellEnd"/>
            <w:r w:rsidRPr="00BC34B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0428D" w:rsidRPr="00BC34BC" w:rsidRDefault="0010428D" w:rsidP="00876344">
            <w:pPr>
              <w:widowControl w:val="0"/>
              <w:tabs>
                <w:tab w:val="left" w:pos="1276"/>
              </w:tabs>
              <w:spacing w:after="0" w:line="240" w:lineRule="auto"/>
              <w:ind w:left="142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Прием не осуществляется</w:t>
            </w:r>
          </w:p>
        </w:tc>
      </w:tr>
    </w:tbl>
    <w:p w:rsidR="0010428D" w:rsidRPr="00BC34BC" w:rsidRDefault="0010428D" w:rsidP="00876344">
      <w:pPr>
        <w:widowControl w:val="0"/>
        <w:spacing w:after="0" w:line="240" w:lineRule="auto"/>
        <w:ind w:left="142"/>
        <w:rPr>
          <w:rFonts w:ascii="Times New Roman" w:hAnsi="Times New Roman"/>
          <w:sz w:val="24"/>
          <w:szCs w:val="24"/>
          <w:lang w:val="en-US"/>
        </w:rPr>
      </w:pPr>
    </w:p>
    <w:p w:rsidR="0010428D" w:rsidRPr="00BC34BC" w:rsidRDefault="0010428D" w:rsidP="003A6223">
      <w:pPr>
        <w:widowControl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proofErr w:type="gramStart"/>
      <w:r w:rsidRPr="00BC34BC">
        <w:rPr>
          <w:rFonts w:ascii="Times New Roman" w:hAnsi="Times New Roman"/>
          <w:sz w:val="24"/>
          <w:szCs w:val="24"/>
        </w:rPr>
        <w:t>Почтовый адрес: 141190 Московская область, г. Фрязино, ул. Центральная, д.12</w:t>
      </w:r>
      <w:r w:rsidR="005B502B" w:rsidRPr="00BC34BC">
        <w:rPr>
          <w:rFonts w:ascii="Times New Roman" w:hAnsi="Times New Roman"/>
          <w:sz w:val="24"/>
          <w:szCs w:val="24"/>
        </w:rPr>
        <w:t>.</w:t>
      </w:r>
      <w:proofErr w:type="gramEnd"/>
    </w:p>
    <w:p w:rsidR="00E37DCA" w:rsidRPr="00BC34BC" w:rsidRDefault="00E37DCA" w:rsidP="003A6223">
      <w:pPr>
        <w:widowControl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BC34BC">
        <w:rPr>
          <w:rFonts w:ascii="Times New Roman" w:hAnsi="Times New Roman"/>
          <w:sz w:val="24"/>
          <w:szCs w:val="24"/>
        </w:rPr>
        <w:t>Контактный телефон: +7(496)255-44-26; +7(496)</w:t>
      </w:r>
      <w:r w:rsidR="007046D6" w:rsidRPr="00BC34BC">
        <w:rPr>
          <w:rFonts w:ascii="Times New Roman" w:hAnsi="Times New Roman"/>
          <w:sz w:val="24"/>
          <w:szCs w:val="24"/>
        </w:rPr>
        <w:t xml:space="preserve"> </w:t>
      </w:r>
      <w:r w:rsidRPr="00BC34BC">
        <w:rPr>
          <w:rFonts w:ascii="Times New Roman" w:hAnsi="Times New Roman"/>
          <w:sz w:val="24"/>
          <w:szCs w:val="24"/>
        </w:rPr>
        <w:t>255-44-27</w:t>
      </w:r>
      <w:r w:rsidR="00876344">
        <w:rPr>
          <w:rFonts w:ascii="Times New Roman" w:hAnsi="Times New Roman"/>
          <w:sz w:val="24"/>
          <w:szCs w:val="24"/>
        </w:rPr>
        <w:t>.</w:t>
      </w:r>
    </w:p>
    <w:p w:rsidR="00E37DCA" w:rsidRPr="00BC34BC" w:rsidRDefault="00E37DCA" w:rsidP="003A622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C34BC">
        <w:rPr>
          <w:rFonts w:ascii="Times New Roman" w:hAnsi="Times New Roman"/>
          <w:sz w:val="24"/>
          <w:szCs w:val="24"/>
        </w:rPr>
        <w:t xml:space="preserve">Официальный сайт в информационно-коммуникационной сети Интернет: </w:t>
      </w:r>
      <w:r w:rsidR="006E3238">
        <w:rPr>
          <w:rFonts w:ascii="Times New Roman" w:hAnsi="Times New Roman"/>
          <w:sz w:val="24"/>
          <w:szCs w:val="24"/>
        </w:rPr>
        <w:t xml:space="preserve"> </w:t>
      </w:r>
      <w:hyperlink r:id="rId17" w:history="1">
        <w:r w:rsidRPr="00876344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https://mfc-fryazino.ru</w:t>
        </w:r>
      </w:hyperlink>
      <w:r w:rsidRPr="00876344">
        <w:rPr>
          <w:rFonts w:ascii="Times New Roman" w:hAnsi="Times New Roman"/>
          <w:sz w:val="24"/>
          <w:szCs w:val="24"/>
        </w:rPr>
        <w:t xml:space="preserve"> </w:t>
      </w:r>
      <w:r w:rsidR="00876344" w:rsidRPr="00876344">
        <w:rPr>
          <w:rFonts w:ascii="Times New Roman" w:hAnsi="Times New Roman"/>
          <w:sz w:val="24"/>
          <w:szCs w:val="24"/>
        </w:rPr>
        <w:t>.</w:t>
      </w:r>
    </w:p>
    <w:p w:rsidR="00E37DCA" w:rsidRPr="00BC34BC" w:rsidRDefault="00E37DCA" w:rsidP="003A622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C34BC">
        <w:rPr>
          <w:rFonts w:ascii="Times New Roman" w:hAnsi="Times New Roman"/>
          <w:sz w:val="24"/>
          <w:szCs w:val="24"/>
        </w:rPr>
        <w:t xml:space="preserve">Адрес электронной почты в сети Интернет: </w:t>
      </w:r>
      <w:hyperlink r:id="rId18" w:history="1">
        <w:r w:rsidRPr="00BC34BC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mfc-fryazinogo@mosreg.ru</w:t>
        </w:r>
      </w:hyperlink>
      <w:r w:rsidRPr="00BC34BC">
        <w:rPr>
          <w:rFonts w:ascii="Times New Roman" w:hAnsi="Times New Roman"/>
          <w:sz w:val="24"/>
          <w:szCs w:val="24"/>
        </w:rPr>
        <w:t xml:space="preserve"> </w:t>
      </w:r>
      <w:r w:rsidR="00876344">
        <w:rPr>
          <w:rFonts w:ascii="Times New Roman" w:hAnsi="Times New Roman"/>
          <w:sz w:val="24"/>
          <w:szCs w:val="24"/>
        </w:rPr>
        <w:t>.</w:t>
      </w:r>
    </w:p>
    <w:p w:rsidR="00A638DF" w:rsidRPr="00BC34BC" w:rsidRDefault="00A638DF" w:rsidP="003A622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725420" w:rsidRPr="00BC34BC" w:rsidRDefault="00725420" w:rsidP="003A622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C34BC">
        <w:rPr>
          <w:rFonts w:ascii="Times New Roman" w:hAnsi="Times New Roman"/>
          <w:b/>
          <w:sz w:val="24"/>
          <w:szCs w:val="24"/>
        </w:rPr>
        <w:t>Информация приведена на сайтах</w:t>
      </w:r>
      <w:r w:rsidRPr="00BC34BC">
        <w:rPr>
          <w:rFonts w:ascii="Times New Roman" w:hAnsi="Times New Roman"/>
          <w:sz w:val="24"/>
          <w:szCs w:val="24"/>
        </w:rPr>
        <w:t>:</w:t>
      </w:r>
    </w:p>
    <w:p w:rsidR="00725420" w:rsidRPr="00BC34BC" w:rsidRDefault="00725420" w:rsidP="003A622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C34BC">
        <w:rPr>
          <w:rFonts w:ascii="Times New Roman" w:hAnsi="Times New Roman"/>
          <w:sz w:val="24"/>
          <w:szCs w:val="24"/>
        </w:rPr>
        <w:t>- РПГУ: uslugi.mosreg.ru</w:t>
      </w:r>
    </w:p>
    <w:p w:rsidR="003725E1" w:rsidRPr="00BC34BC" w:rsidRDefault="00725420" w:rsidP="003A622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C34BC">
        <w:rPr>
          <w:rFonts w:ascii="Times New Roman" w:hAnsi="Times New Roman"/>
          <w:sz w:val="24"/>
          <w:szCs w:val="24"/>
        </w:rPr>
        <w:t xml:space="preserve">- МФЦ: mfc.mosreg.ru. </w:t>
      </w:r>
    </w:p>
    <w:p w:rsidR="003725E1" w:rsidRPr="00BC34BC" w:rsidRDefault="003725E1" w:rsidP="001465D1">
      <w:pPr>
        <w:widowControl w:val="0"/>
        <w:spacing w:after="0"/>
        <w:rPr>
          <w:rFonts w:ascii="Times New Roman" w:hAnsi="Times New Roman"/>
          <w:sz w:val="24"/>
          <w:szCs w:val="24"/>
        </w:rPr>
        <w:sectPr w:rsidR="003725E1" w:rsidRPr="00BC34BC" w:rsidSect="003725E1">
          <w:pgSz w:w="11906" w:h="16838" w:code="9"/>
          <w:pgMar w:top="1276" w:right="851" w:bottom="1134" w:left="1559" w:header="720" w:footer="720" w:gutter="0"/>
          <w:cols w:space="720"/>
          <w:noEndnote/>
          <w:docGrid w:linePitch="299"/>
        </w:sectPr>
      </w:pPr>
    </w:p>
    <w:p w:rsidR="003A299A" w:rsidRPr="00BC34BC" w:rsidRDefault="003A299A" w:rsidP="00876344">
      <w:pPr>
        <w:pStyle w:val="1-"/>
        <w:keepNext w:val="0"/>
        <w:widowControl w:val="0"/>
        <w:spacing w:before="0" w:after="0" w:line="240" w:lineRule="auto"/>
        <w:ind w:left="4536" w:firstLine="1134"/>
        <w:jc w:val="left"/>
        <w:rPr>
          <w:b w:val="0"/>
          <w:sz w:val="24"/>
          <w:szCs w:val="24"/>
        </w:rPr>
      </w:pPr>
      <w:bookmarkStart w:id="288" w:name="_Toc487063787"/>
      <w:r w:rsidRPr="00BC34BC">
        <w:rPr>
          <w:b w:val="0"/>
          <w:sz w:val="24"/>
          <w:szCs w:val="24"/>
        </w:rPr>
        <w:lastRenderedPageBreak/>
        <w:t>Приложение 3</w:t>
      </w:r>
      <w:bookmarkEnd w:id="288"/>
    </w:p>
    <w:p w:rsidR="003C3B10" w:rsidRPr="00BC34BC" w:rsidRDefault="00513E11" w:rsidP="00876344">
      <w:pPr>
        <w:widowControl w:val="0"/>
        <w:ind w:left="4536" w:firstLine="1134"/>
        <w:rPr>
          <w:rFonts w:ascii="Times New Roman" w:hAnsi="Times New Roman"/>
          <w:sz w:val="24"/>
          <w:szCs w:val="24"/>
          <w:lang w:eastAsia="ar-SA"/>
        </w:rPr>
      </w:pPr>
      <w:r w:rsidRPr="00BC34BC">
        <w:rPr>
          <w:rFonts w:ascii="Times New Roman" w:hAnsi="Times New Roman"/>
          <w:sz w:val="24"/>
          <w:szCs w:val="24"/>
          <w:lang w:eastAsia="ar-SA"/>
        </w:rPr>
        <w:t>к Административно</w:t>
      </w:r>
      <w:r w:rsidR="002B1610" w:rsidRPr="00BC34BC">
        <w:rPr>
          <w:rFonts w:ascii="Times New Roman" w:hAnsi="Times New Roman"/>
          <w:sz w:val="24"/>
          <w:szCs w:val="24"/>
          <w:lang w:eastAsia="ar-SA"/>
        </w:rPr>
        <w:t xml:space="preserve">му </w:t>
      </w:r>
      <w:r w:rsidRPr="00BC34BC">
        <w:rPr>
          <w:rFonts w:ascii="Times New Roman" w:hAnsi="Times New Roman"/>
          <w:sz w:val="24"/>
          <w:szCs w:val="24"/>
          <w:lang w:eastAsia="ar-SA"/>
        </w:rPr>
        <w:t>регламент</w:t>
      </w:r>
      <w:r w:rsidR="002B1610" w:rsidRPr="00BC34BC">
        <w:rPr>
          <w:rFonts w:ascii="Times New Roman" w:hAnsi="Times New Roman"/>
          <w:sz w:val="24"/>
          <w:szCs w:val="24"/>
          <w:lang w:eastAsia="ar-SA"/>
        </w:rPr>
        <w:t>у</w:t>
      </w:r>
      <w:r w:rsidRPr="00BC34BC">
        <w:rPr>
          <w:rFonts w:ascii="Times New Roman" w:hAnsi="Times New Roman"/>
          <w:sz w:val="24"/>
          <w:szCs w:val="24"/>
          <w:lang w:eastAsia="ar-SA"/>
        </w:rPr>
        <w:t xml:space="preserve"> </w:t>
      </w:r>
      <w:bookmarkStart w:id="289" w:name="_Приложение_№_3."/>
      <w:bookmarkEnd w:id="273"/>
      <w:bookmarkEnd w:id="289"/>
    </w:p>
    <w:p w:rsidR="009614A7" w:rsidRPr="00BC34BC" w:rsidRDefault="00354598" w:rsidP="001465D1">
      <w:pPr>
        <w:pStyle w:val="20"/>
        <w:keepNext w:val="0"/>
        <w:widowControl w:val="0"/>
        <w:jc w:val="center"/>
        <w:rPr>
          <w:rFonts w:ascii="Times New Roman" w:hAnsi="Times New Roman"/>
          <w:i w:val="0"/>
          <w:sz w:val="24"/>
          <w:szCs w:val="24"/>
        </w:rPr>
      </w:pPr>
      <w:bookmarkStart w:id="290" w:name="_Toc487063788"/>
      <w:r w:rsidRPr="00BC34BC">
        <w:rPr>
          <w:rFonts w:ascii="Times New Roman" w:hAnsi="Times New Roman"/>
          <w:i w:val="0"/>
          <w:sz w:val="24"/>
          <w:szCs w:val="24"/>
        </w:rPr>
        <w:t>Порядок получения заинтересованными лицами</w:t>
      </w:r>
      <w:r w:rsidR="00DF43FA" w:rsidRPr="00BC34BC">
        <w:rPr>
          <w:rFonts w:ascii="Times New Roman" w:hAnsi="Times New Roman"/>
          <w:i w:val="0"/>
          <w:sz w:val="24"/>
          <w:szCs w:val="24"/>
        </w:rPr>
        <w:t xml:space="preserve"> информ</w:t>
      </w:r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r w:rsidRPr="00BC34BC">
        <w:rPr>
          <w:rFonts w:ascii="Times New Roman" w:hAnsi="Times New Roman"/>
          <w:i w:val="0"/>
          <w:sz w:val="24"/>
          <w:szCs w:val="24"/>
        </w:rPr>
        <w:t xml:space="preserve">ации </w:t>
      </w:r>
      <w:r w:rsidR="003A6223">
        <w:rPr>
          <w:rFonts w:ascii="Times New Roman" w:hAnsi="Times New Roman"/>
          <w:i w:val="0"/>
          <w:sz w:val="24"/>
          <w:szCs w:val="24"/>
        </w:rPr>
        <w:br/>
      </w:r>
      <w:r w:rsidRPr="00BC34BC">
        <w:rPr>
          <w:rFonts w:ascii="Times New Roman" w:hAnsi="Times New Roman"/>
          <w:i w:val="0"/>
          <w:sz w:val="24"/>
          <w:szCs w:val="24"/>
        </w:rPr>
        <w:t xml:space="preserve">по вопросам предоставления Услуги, сведений о ходе предоставления Услуги, порядке, </w:t>
      </w:r>
      <w:r w:rsidR="003A6223">
        <w:rPr>
          <w:rFonts w:ascii="Times New Roman" w:hAnsi="Times New Roman"/>
          <w:i w:val="0"/>
          <w:sz w:val="24"/>
          <w:szCs w:val="24"/>
        </w:rPr>
        <w:br/>
      </w:r>
      <w:r w:rsidRPr="00BC34BC">
        <w:rPr>
          <w:rFonts w:ascii="Times New Roman" w:hAnsi="Times New Roman"/>
          <w:i w:val="0"/>
          <w:sz w:val="24"/>
          <w:szCs w:val="24"/>
        </w:rPr>
        <w:t xml:space="preserve">форме </w:t>
      </w:r>
      <w:r w:rsidR="00517FE2" w:rsidRPr="00BC34BC">
        <w:rPr>
          <w:rFonts w:ascii="Times New Roman" w:hAnsi="Times New Roman"/>
          <w:i w:val="0"/>
          <w:sz w:val="24"/>
          <w:szCs w:val="24"/>
        </w:rPr>
        <w:t xml:space="preserve">и месте размещения информации и порядке </w:t>
      </w:r>
      <w:r w:rsidR="00DF43FA" w:rsidRPr="00BC34BC">
        <w:rPr>
          <w:rFonts w:ascii="Times New Roman" w:hAnsi="Times New Roman"/>
          <w:i w:val="0"/>
          <w:sz w:val="24"/>
          <w:szCs w:val="24"/>
        </w:rPr>
        <w:t>предоставления Услуги</w:t>
      </w:r>
      <w:bookmarkEnd w:id="282"/>
      <w:bookmarkEnd w:id="283"/>
      <w:bookmarkEnd w:id="284"/>
      <w:bookmarkEnd w:id="285"/>
      <w:bookmarkEnd w:id="290"/>
    </w:p>
    <w:p w:rsidR="00517FE2" w:rsidRPr="00BC34BC" w:rsidRDefault="00517FE2" w:rsidP="001465D1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614A7" w:rsidRPr="00BC34BC" w:rsidRDefault="00DF43FA" w:rsidP="00876344">
      <w:pPr>
        <w:pStyle w:val="1"/>
        <w:widowControl w:val="0"/>
        <w:tabs>
          <w:tab w:val="left" w:pos="993"/>
        </w:tabs>
        <w:spacing w:line="240" w:lineRule="auto"/>
        <w:ind w:left="0" w:firstLine="709"/>
        <w:rPr>
          <w:sz w:val="24"/>
          <w:szCs w:val="24"/>
        </w:rPr>
      </w:pPr>
      <w:r w:rsidRPr="00BC34BC">
        <w:rPr>
          <w:sz w:val="24"/>
          <w:szCs w:val="24"/>
        </w:rPr>
        <w:t xml:space="preserve">Справочная информация о месте нахождения, графике работы, контактных телефонах, адресах электронной почты </w:t>
      </w:r>
      <w:r w:rsidR="00D73F33" w:rsidRPr="00BC34BC">
        <w:rPr>
          <w:sz w:val="24"/>
          <w:szCs w:val="24"/>
        </w:rPr>
        <w:t>Учреждени</w:t>
      </w:r>
      <w:r w:rsidR="00784DC4" w:rsidRPr="00BC34BC">
        <w:rPr>
          <w:sz w:val="24"/>
          <w:szCs w:val="24"/>
        </w:rPr>
        <w:t>я</w:t>
      </w:r>
      <w:r w:rsidR="001B7566" w:rsidRPr="00BC34BC">
        <w:rPr>
          <w:sz w:val="24"/>
          <w:szCs w:val="24"/>
        </w:rPr>
        <w:t xml:space="preserve"> </w:t>
      </w:r>
      <w:r w:rsidRPr="00BC34BC">
        <w:rPr>
          <w:sz w:val="24"/>
          <w:szCs w:val="24"/>
        </w:rPr>
        <w:t>приведен</w:t>
      </w:r>
      <w:r w:rsidR="00066958" w:rsidRPr="00BC34BC">
        <w:rPr>
          <w:sz w:val="24"/>
          <w:szCs w:val="24"/>
        </w:rPr>
        <w:t>а</w:t>
      </w:r>
      <w:r w:rsidR="00876344">
        <w:rPr>
          <w:sz w:val="24"/>
          <w:szCs w:val="24"/>
        </w:rPr>
        <w:t xml:space="preserve"> </w:t>
      </w:r>
      <w:r w:rsidR="00BB6F7D" w:rsidRPr="00BC34BC">
        <w:rPr>
          <w:sz w:val="24"/>
          <w:szCs w:val="24"/>
        </w:rPr>
        <w:t xml:space="preserve">в </w:t>
      </w:r>
      <w:hyperlink w:anchor="_Приложение_№_2." w:history="1">
        <w:r w:rsidR="00876344">
          <w:rPr>
            <w:rStyle w:val="a7"/>
            <w:color w:val="auto"/>
            <w:sz w:val="24"/>
            <w:szCs w:val="24"/>
            <w:u w:val="none"/>
          </w:rPr>
          <w:t>п</w:t>
        </w:r>
        <w:r w:rsidR="00BB6F7D" w:rsidRPr="00BC34BC">
          <w:rPr>
            <w:rStyle w:val="a7"/>
            <w:color w:val="auto"/>
            <w:sz w:val="24"/>
            <w:szCs w:val="24"/>
            <w:u w:val="none"/>
          </w:rPr>
          <w:t>риложении</w:t>
        </w:r>
        <w:r w:rsidR="00527DFC" w:rsidRPr="00BC34BC">
          <w:rPr>
            <w:rStyle w:val="a7"/>
            <w:color w:val="auto"/>
            <w:sz w:val="24"/>
            <w:szCs w:val="24"/>
            <w:u w:val="none"/>
          </w:rPr>
          <w:t xml:space="preserve"> </w:t>
        </w:r>
        <w:r w:rsidR="00ED5674" w:rsidRPr="00BC34BC">
          <w:rPr>
            <w:rStyle w:val="a7"/>
            <w:color w:val="auto"/>
            <w:sz w:val="24"/>
            <w:szCs w:val="24"/>
            <w:u w:val="none"/>
          </w:rPr>
          <w:t>2</w:t>
        </w:r>
      </w:hyperlink>
      <w:r w:rsidR="00876344">
        <w:rPr>
          <w:rStyle w:val="a7"/>
          <w:color w:val="auto"/>
          <w:sz w:val="24"/>
          <w:szCs w:val="24"/>
          <w:u w:val="none"/>
        </w:rPr>
        <w:t xml:space="preserve"> </w:t>
      </w:r>
      <w:r w:rsidR="0007749C" w:rsidRPr="00BC34BC">
        <w:rPr>
          <w:sz w:val="24"/>
          <w:szCs w:val="24"/>
        </w:rPr>
        <w:t xml:space="preserve">к </w:t>
      </w:r>
      <w:r w:rsidR="006D0C3A" w:rsidRPr="00BC34BC">
        <w:rPr>
          <w:sz w:val="24"/>
          <w:szCs w:val="24"/>
        </w:rPr>
        <w:t xml:space="preserve">настоящему </w:t>
      </w:r>
      <w:r w:rsidR="0007749C" w:rsidRPr="00BC34BC">
        <w:rPr>
          <w:sz w:val="24"/>
          <w:szCs w:val="24"/>
        </w:rPr>
        <w:t>Администр</w:t>
      </w:r>
      <w:r w:rsidR="0007749C" w:rsidRPr="00BC34BC">
        <w:rPr>
          <w:sz w:val="24"/>
          <w:szCs w:val="24"/>
        </w:rPr>
        <w:t>а</w:t>
      </w:r>
      <w:r w:rsidR="0007749C" w:rsidRPr="00BC34BC">
        <w:rPr>
          <w:sz w:val="24"/>
          <w:szCs w:val="24"/>
        </w:rPr>
        <w:t>тивному р</w:t>
      </w:r>
      <w:r w:rsidRPr="00BC34BC">
        <w:rPr>
          <w:sz w:val="24"/>
          <w:szCs w:val="24"/>
        </w:rPr>
        <w:t xml:space="preserve">егламенту. </w:t>
      </w:r>
    </w:p>
    <w:p w:rsidR="009614A7" w:rsidRPr="00BC34BC" w:rsidRDefault="00DF43FA" w:rsidP="00876344">
      <w:pPr>
        <w:pStyle w:val="1"/>
        <w:widowControl w:val="0"/>
        <w:tabs>
          <w:tab w:val="left" w:pos="993"/>
        </w:tabs>
        <w:spacing w:line="240" w:lineRule="auto"/>
        <w:ind w:left="0" w:firstLine="709"/>
        <w:rPr>
          <w:sz w:val="24"/>
          <w:szCs w:val="24"/>
        </w:rPr>
      </w:pPr>
      <w:r w:rsidRPr="00BC34BC">
        <w:rPr>
          <w:sz w:val="24"/>
          <w:szCs w:val="24"/>
        </w:rPr>
        <w:t>Информация об оказании Услуги размещается в электронном виде:</w:t>
      </w:r>
    </w:p>
    <w:p w:rsidR="009614A7" w:rsidRPr="00BC34BC" w:rsidRDefault="00DF43FA" w:rsidP="00876344">
      <w:pPr>
        <w:pStyle w:val="a"/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rPr>
          <w:sz w:val="24"/>
          <w:szCs w:val="24"/>
        </w:rPr>
      </w:pPr>
      <w:r w:rsidRPr="00BC34BC">
        <w:rPr>
          <w:sz w:val="24"/>
          <w:szCs w:val="24"/>
        </w:rPr>
        <w:t xml:space="preserve">на официальном сайте </w:t>
      </w:r>
      <w:r w:rsidR="00D73F33" w:rsidRPr="00BC34BC">
        <w:rPr>
          <w:sz w:val="24"/>
          <w:szCs w:val="24"/>
        </w:rPr>
        <w:t>Учреждения</w:t>
      </w:r>
      <w:r w:rsidRPr="00BC34BC">
        <w:rPr>
          <w:sz w:val="24"/>
          <w:szCs w:val="24"/>
        </w:rPr>
        <w:t>;</w:t>
      </w:r>
    </w:p>
    <w:p w:rsidR="00A354E0" w:rsidRPr="00BC34BC" w:rsidRDefault="00785A60" w:rsidP="00876344">
      <w:pPr>
        <w:pStyle w:val="a"/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rPr>
          <w:sz w:val="24"/>
          <w:szCs w:val="24"/>
        </w:rPr>
      </w:pPr>
      <w:r w:rsidRPr="00BC34BC">
        <w:rPr>
          <w:sz w:val="24"/>
          <w:szCs w:val="24"/>
        </w:rPr>
        <w:t xml:space="preserve">в ЕИСДОП, в </w:t>
      </w:r>
      <w:r w:rsidR="009714AE" w:rsidRPr="00BC34BC">
        <w:rPr>
          <w:sz w:val="24"/>
          <w:szCs w:val="24"/>
        </w:rPr>
        <w:t xml:space="preserve">общедоступной </w:t>
      </w:r>
      <w:r w:rsidR="00A500C2" w:rsidRPr="00BC34BC">
        <w:rPr>
          <w:sz w:val="24"/>
          <w:szCs w:val="24"/>
        </w:rPr>
        <w:t xml:space="preserve">электронной </w:t>
      </w:r>
      <w:r w:rsidRPr="00BC34BC">
        <w:rPr>
          <w:sz w:val="24"/>
          <w:szCs w:val="24"/>
        </w:rPr>
        <w:t>к</w:t>
      </w:r>
      <w:r w:rsidR="00A500C2" w:rsidRPr="00BC34BC">
        <w:rPr>
          <w:sz w:val="24"/>
          <w:szCs w:val="24"/>
        </w:rPr>
        <w:t xml:space="preserve">арточке </w:t>
      </w:r>
      <w:r w:rsidR="00D73F33" w:rsidRPr="00BC34BC">
        <w:rPr>
          <w:sz w:val="24"/>
          <w:szCs w:val="24"/>
        </w:rPr>
        <w:t>Учреждения</w:t>
      </w:r>
      <w:r w:rsidRPr="00BC34BC">
        <w:rPr>
          <w:sz w:val="24"/>
          <w:szCs w:val="24"/>
        </w:rPr>
        <w:t>;</w:t>
      </w:r>
    </w:p>
    <w:p w:rsidR="009614A7" w:rsidRPr="00BC34BC" w:rsidRDefault="00DF43FA" w:rsidP="00876344">
      <w:pPr>
        <w:pStyle w:val="a"/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rPr>
          <w:sz w:val="24"/>
          <w:szCs w:val="24"/>
        </w:rPr>
      </w:pPr>
      <w:r w:rsidRPr="00BC34BC">
        <w:rPr>
          <w:sz w:val="24"/>
          <w:szCs w:val="24"/>
        </w:rPr>
        <w:t>на РПГУ на страницах, посвященных Услуге.</w:t>
      </w:r>
    </w:p>
    <w:p w:rsidR="009614A7" w:rsidRPr="00BC34BC" w:rsidRDefault="00DF43FA" w:rsidP="00876344">
      <w:pPr>
        <w:pStyle w:val="1"/>
        <w:widowControl w:val="0"/>
        <w:tabs>
          <w:tab w:val="left" w:pos="993"/>
        </w:tabs>
        <w:spacing w:line="240" w:lineRule="auto"/>
        <w:ind w:left="0" w:firstLine="709"/>
        <w:rPr>
          <w:sz w:val="24"/>
          <w:szCs w:val="24"/>
        </w:rPr>
      </w:pPr>
      <w:r w:rsidRPr="00BC34BC">
        <w:rPr>
          <w:sz w:val="24"/>
          <w:szCs w:val="24"/>
        </w:rPr>
        <w:t>Размещенная в электронном виде информация об оказании Услуги должна включать в себя:</w:t>
      </w:r>
    </w:p>
    <w:p w:rsidR="009614A7" w:rsidRPr="00BC34BC" w:rsidRDefault="00DF43FA" w:rsidP="00876344">
      <w:pPr>
        <w:pStyle w:val="a"/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rPr>
          <w:sz w:val="24"/>
          <w:szCs w:val="24"/>
        </w:rPr>
      </w:pPr>
      <w:r w:rsidRPr="00BC34BC">
        <w:rPr>
          <w:sz w:val="24"/>
          <w:szCs w:val="24"/>
        </w:rPr>
        <w:t>наименование, справочные номера телефонов, адреса электронной почты, адреса са</w:t>
      </w:r>
      <w:r w:rsidRPr="00BC34BC">
        <w:rPr>
          <w:sz w:val="24"/>
          <w:szCs w:val="24"/>
        </w:rPr>
        <w:t>й</w:t>
      </w:r>
      <w:r w:rsidRPr="00BC34BC">
        <w:rPr>
          <w:sz w:val="24"/>
          <w:szCs w:val="24"/>
        </w:rPr>
        <w:t xml:space="preserve">тов </w:t>
      </w:r>
      <w:r w:rsidR="007E0D18" w:rsidRPr="00BC34BC">
        <w:rPr>
          <w:sz w:val="24"/>
          <w:szCs w:val="24"/>
        </w:rPr>
        <w:t>Учреждений</w:t>
      </w:r>
      <w:r w:rsidRPr="00BC34BC">
        <w:rPr>
          <w:sz w:val="24"/>
          <w:szCs w:val="24"/>
        </w:rPr>
        <w:t>;</w:t>
      </w:r>
    </w:p>
    <w:p w:rsidR="009614A7" w:rsidRPr="00BC34BC" w:rsidRDefault="00DF43FA" w:rsidP="00876344">
      <w:pPr>
        <w:pStyle w:val="a"/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rPr>
          <w:sz w:val="24"/>
          <w:szCs w:val="24"/>
        </w:rPr>
      </w:pPr>
      <w:r w:rsidRPr="00BC34BC">
        <w:rPr>
          <w:sz w:val="24"/>
          <w:szCs w:val="24"/>
        </w:rPr>
        <w:t>требования к заявлению и прилагаемым к нему документам (включая их перечень);</w:t>
      </w:r>
    </w:p>
    <w:p w:rsidR="009614A7" w:rsidRPr="00BC34BC" w:rsidRDefault="00DF43FA" w:rsidP="00876344">
      <w:pPr>
        <w:pStyle w:val="a"/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rPr>
          <w:sz w:val="24"/>
          <w:szCs w:val="24"/>
        </w:rPr>
      </w:pPr>
      <w:r w:rsidRPr="00BC34BC">
        <w:rPr>
          <w:sz w:val="24"/>
          <w:szCs w:val="24"/>
        </w:rPr>
        <w:t>выдержки из правовых актов, в части касающейся Услуги;</w:t>
      </w:r>
    </w:p>
    <w:p w:rsidR="009614A7" w:rsidRPr="00BC34BC" w:rsidRDefault="00DF43FA" w:rsidP="00876344">
      <w:pPr>
        <w:pStyle w:val="a"/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rPr>
          <w:sz w:val="24"/>
          <w:szCs w:val="24"/>
        </w:rPr>
      </w:pPr>
      <w:r w:rsidRPr="00BC34BC">
        <w:rPr>
          <w:sz w:val="24"/>
          <w:szCs w:val="24"/>
        </w:rPr>
        <w:t xml:space="preserve">текст </w:t>
      </w:r>
      <w:r w:rsidR="0007749C" w:rsidRPr="00BC34BC">
        <w:rPr>
          <w:sz w:val="24"/>
          <w:szCs w:val="24"/>
        </w:rPr>
        <w:t>Административного р</w:t>
      </w:r>
      <w:r w:rsidRPr="00BC34BC">
        <w:rPr>
          <w:sz w:val="24"/>
          <w:szCs w:val="24"/>
        </w:rPr>
        <w:t>егламента;</w:t>
      </w:r>
    </w:p>
    <w:p w:rsidR="009614A7" w:rsidRPr="00BC34BC" w:rsidRDefault="00DF43FA" w:rsidP="00876344">
      <w:pPr>
        <w:pStyle w:val="a"/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rPr>
          <w:sz w:val="24"/>
          <w:szCs w:val="24"/>
        </w:rPr>
      </w:pPr>
      <w:r w:rsidRPr="00BC34BC">
        <w:rPr>
          <w:sz w:val="24"/>
          <w:szCs w:val="24"/>
        </w:rPr>
        <w:t xml:space="preserve">краткое описание порядка предоставления Услуги; </w:t>
      </w:r>
    </w:p>
    <w:p w:rsidR="009614A7" w:rsidRPr="00BC34BC" w:rsidRDefault="00DF43FA" w:rsidP="00876344">
      <w:pPr>
        <w:pStyle w:val="a"/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rPr>
          <w:sz w:val="24"/>
          <w:szCs w:val="24"/>
        </w:rPr>
      </w:pPr>
      <w:r w:rsidRPr="00BC34BC">
        <w:rPr>
          <w:sz w:val="24"/>
          <w:szCs w:val="24"/>
        </w:rPr>
        <w:t>перечень типовых, наиболее актуальных вопросов, относящихся к Услуге, и ответы на них.</w:t>
      </w:r>
    </w:p>
    <w:p w:rsidR="009614A7" w:rsidRPr="00BC34BC" w:rsidRDefault="00DF43FA" w:rsidP="00876344">
      <w:pPr>
        <w:pStyle w:val="1"/>
        <w:widowControl w:val="0"/>
        <w:tabs>
          <w:tab w:val="left" w:pos="993"/>
        </w:tabs>
        <w:spacing w:line="240" w:lineRule="auto"/>
        <w:ind w:left="0" w:firstLine="709"/>
        <w:rPr>
          <w:sz w:val="24"/>
          <w:szCs w:val="24"/>
        </w:rPr>
      </w:pPr>
      <w:r w:rsidRPr="00BC34BC">
        <w:rPr>
          <w:sz w:val="24"/>
          <w:szCs w:val="24"/>
        </w:rPr>
        <w:t xml:space="preserve">Информация, указанная в пункте 3 настоящего </w:t>
      </w:r>
      <w:r w:rsidR="00876344">
        <w:rPr>
          <w:sz w:val="24"/>
          <w:szCs w:val="24"/>
        </w:rPr>
        <w:t>п</w:t>
      </w:r>
      <w:r w:rsidRPr="00BC34BC">
        <w:rPr>
          <w:sz w:val="24"/>
          <w:szCs w:val="24"/>
        </w:rPr>
        <w:t xml:space="preserve">риложения к </w:t>
      </w:r>
      <w:r w:rsidR="0007749C" w:rsidRPr="00BC34BC">
        <w:rPr>
          <w:sz w:val="24"/>
          <w:szCs w:val="24"/>
        </w:rPr>
        <w:t>Административному р</w:t>
      </w:r>
      <w:r w:rsidRPr="00BC34BC">
        <w:rPr>
          <w:sz w:val="24"/>
          <w:szCs w:val="24"/>
        </w:rPr>
        <w:t>е</w:t>
      </w:r>
      <w:r w:rsidRPr="00BC34BC">
        <w:rPr>
          <w:sz w:val="24"/>
          <w:szCs w:val="24"/>
        </w:rPr>
        <w:t>гламенту, предоставляется также с</w:t>
      </w:r>
      <w:r w:rsidR="008165AD" w:rsidRPr="00BC34BC">
        <w:rPr>
          <w:sz w:val="24"/>
          <w:szCs w:val="24"/>
        </w:rPr>
        <w:t>пециалистом</w:t>
      </w:r>
      <w:r w:rsidR="0007749C" w:rsidRPr="00BC34BC">
        <w:rPr>
          <w:sz w:val="24"/>
          <w:szCs w:val="24"/>
        </w:rPr>
        <w:t xml:space="preserve">Учреждения </w:t>
      </w:r>
      <w:r w:rsidRPr="00BC34BC">
        <w:rPr>
          <w:sz w:val="24"/>
          <w:szCs w:val="24"/>
        </w:rPr>
        <w:t>при обращении Заявителей:</w:t>
      </w:r>
    </w:p>
    <w:p w:rsidR="009614A7" w:rsidRPr="00BC34BC" w:rsidRDefault="00DF43FA" w:rsidP="00876344">
      <w:pPr>
        <w:pStyle w:val="a"/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rPr>
          <w:sz w:val="24"/>
          <w:szCs w:val="24"/>
        </w:rPr>
      </w:pPr>
      <w:r w:rsidRPr="00BC34BC">
        <w:rPr>
          <w:sz w:val="24"/>
          <w:szCs w:val="24"/>
        </w:rPr>
        <w:t>лично;</w:t>
      </w:r>
    </w:p>
    <w:p w:rsidR="009614A7" w:rsidRPr="00BC34BC" w:rsidRDefault="00DF43FA" w:rsidP="00876344">
      <w:pPr>
        <w:pStyle w:val="a"/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rPr>
          <w:sz w:val="24"/>
          <w:szCs w:val="24"/>
        </w:rPr>
      </w:pPr>
      <w:r w:rsidRPr="00BC34BC">
        <w:rPr>
          <w:sz w:val="24"/>
          <w:szCs w:val="24"/>
        </w:rPr>
        <w:t xml:space="preserve">по телефонам, указанным </w:t>
      </w:r>
      <w:r w:rsidR="004E2E82" w:rsidRPr="00BC34BC">
        <w:rPr>
          <w:sz w:val="24"/>
          <w:szCs w:val="24"/>
        </w:rPr>
        <w:t>в приложении</w:t>
      </w:r>
      <w:r w:rsidR="00D469B3" w:rsidRPr="00BC34BC">
        <w:rPr>
          <w:sz w:val="24"/>
          <w:szCs w:val="24"/>
        </w:rPr>
        <w:t xml:space="preserve"> </w:t>
      </w:r>
      <w:r w:rsidR="00ED5674" w:rsidRPr="00BC34BC">
        <w:rPr>
          <w:sz w:val="24"/>
          <w:szCs w:val="24"/>
        </w:rPr>
        <w:t>2</w:t>
      </w:r>
      <w:r w:rsidRPr="00BC34BC">
        <w:rPr>
          <w:sz w:val="24"/>
          <w:szCs w:val="24"/>
        </w:rPr>
        <w:t xml:space="preserve"> к </w:t>
      </w:r>
      <w:r w:rsidR="006D0C3A" w:rsidRPr="00BC34BC">
        <w:rPr>
          <w:sz w:val="24"/>
          <w:szCs w:val="24"/>
        </w:rPr>
        <w:t xml:space="preserve">настоящему </w:t>
      </w:r>
      <w:r w:rsidR="0007749C" w:rsidRPr="00BC34BC">
        <w:rPr>
          <w:sz w:val="24"/>
          <w:szCs w:val="24"/>
        </w:rPr>
        <w:t>Административному р</w:t>
      </w:r>
      <w:r w:rsidRPr="00BC34BC">
        <w:rPr>
          <w:sz w:val="24"/>
          <w:szCs w:val="24"/>
        </w:rPr>
        <w:t>егл</w:t>
      </w:r>
      <w:r w:rsidRPr="00BC34BC">
        <w:rPr>
          <w:sz w:val="24"/>
          <w:szCs w:val="24"/>
        </w:rPr>
        <w:t>а</w:t>
      </w:r>
      <w:r w:rsidRPr="00BC34BC">
        <w:rPr>
          <w:sz w:val="24"/>
          <w:szCs w:val="24"/>
        </w:rPr>
        <w:t>менту.</w:t>
      </w:r>
    </w:p>
    <w:p w:rsidR="009614A7" w:rsidRPr="00BC34BC" w:rsidRDefault="00DF43FA" w:rsidP="00876344">
      <w:pPr>
        <w:pStyle w:val="1"/>
        <w:widowControl w:val="0"/>
        <w:tabs>
          <w:tab w:val="left" w:pos="993"/>
        </w:tabs>
        <w:spacing w:line="240" w:lineRule="auto"/>
        <w:ind w:left="0" w:firstLine="709"/>
        <w:rPr>
          <w:sz w:val="24"/>
          <w:szCs w:val="24"/>
        </w:rPr>
      </w:pPr>
      <w:r w:rsidRPr="00BC34BC">
        <w:rPr>
          <w:sz w:val="24"/>
          <w:szCs w:val="24"/>
        </w:rPr>
        <w:t xml:space="preserve">Консультирование по вопросам предоставления Услуги сотрудниками </w:t>
      </w:r>
      <w:r w:rsidR="007E0D18" w:rsidRPr="00BC34BC">
        <w:rPr>
          <w:sz w:val="24"/>
          <w:szCs w:val="24"/>
        </w:rPr>
        <w:t>Учреждения</w:t>
      </w:r>
      <w:r w:rsidRPr="00BC34BC">
        <w:rPr>
          <w:sz w:val="24"/>
          <w:szCs w:val="24"/>
        </w:rPr>
        <w:t xml:space="preserve"> осуществляется бесплатно.</w:t>
      </w:r>
    </w:p>
    <w:p w:rsidR="00A34DBD" w:rsidRPr="00BC34BC" w:rsidRDefault="00DF43FA" w:rsidP="00876344">
      <w:pPr>
        <w:pStyle w:val="1"/>
        <w:widowControl w:val="0"/>
        <w:tabs>
          <w:tab w:val="left" w:pos="993"/>
        </w:tabs>
        <w:spacing w:line="240" w:lineRule="auto"/>
        <w:ind w:left="0" w:firstLine="709"/>
        <w:rPr>
          <w:sz w:val="24"/>
          <w:szCs w:val="24"/>
        </w:rPr>
      </w:pPr>
      <w:r w:rsidRPr="00BC34BC">
        <w:rPr>
          <w:sz w:val="24"/>
          <w:szCs w:val="24"/>
        </w:rPr>
        <w:t xml:space="preserve">Информация об оказании услуги размещается в помещениях </w:t>
      </w:r>
      <w:r w:rsidR="007E0D18" w:rsidRPr="00BC34BC">
        <w:rPr>
          <w:sz w:val="24"/>
          <w:szCs w:val="24"/>
        </w:rPr>
        <w:t>Учреждения</w:t>
      </w:r>
      <w:r w:rsidRPr="00BC34BC">
        <w:rPr>
          <w:sz w:val="24"/>
          <w:szCs w:val="24"/>
        </w:rPr>
        <w:t>, предназн</w:t>
      </w:r>
      <w:r w:rsidRPr="00BC34BC">
        <w:rPr>
          <w:sz w:val="24"/>
          <w:szCs w:val="24"/>
        </w:rPr>
        <w:t>а</w:t>
      </w:r>
      <w:r w:rsidRPr="00BC34BC">
        <w:rPr>
          <w:sz w:val="24"/>
          <w:szCs w:val="24"/>
        </w:rPr>
        <w:t>ченных для приема Заявителей.</w:t>
      </w:r>
    </w:p>
    <w:p w:rsidR="00876344" w:rsidRPr="00876344" w:rsidRDefault="00A34DBD" w:rsidP="00876344">
      <w:pPr>
        <w:pStyle w:val="1"/>
        <w:widowControl w:val="0"/>
        <w:tabs>
          <w:tab w:val="left" w:pos="993"/>
        </w:tabs>
        <w:spacing w:line="240" w:lineRule="auto"/>
        <w:ind w:left="0" w:firstLine="709"/>
        <w:rPr>
          <w:sz w:val="24"/>
          <w:szCs w:val="24"/>
        </w:rPr>
      </w:pPr>
      <w:proofErr w:type="gramStart"/>
      <w:r w:rsidRPr="00876344">
        <w:rPr>
          <w:sz w:val="24"/>
          <w:szCs w:val="24"/>
        </w:rPr>
        <w:t>Обеспечение бесплатного доступа Заявителей к РПГУ на базе МФЦ, состав информ</w:t>
      </w:r>
      <w:r w:rsidRPr="00876344">
        <w:rPr>
          <w:sz w:val="24"/>
          <w:szCs w:val="24"/>
        </w:rPr>
        <w:t>а</w:t>
      </w:r>
      <w:r w:rsidRPr="00876344">
        <w:rPr>
          <w:sz w:val="24"/>
          <w:szCs w:val="24"/>
        </w:rPr>
        <w:t>ции, размещаемой в МФЦ осуществляется в соответствии с требованиями регионального ста</w:t>
      </w:r>
      <w:r w:rsidRPr="00876344">
        <w:rPr>
          <w:sz w:val="24"/>
          <w:szCs w:val="24"/>
        </w:rPr>
        <w:t>н</w:t>
      </w:r>
      <w:r w:rsidRPr="00876344">
        <w:rPr>
          <w:sz w:val="24"/>
          <w:szCs w:val="24"/>
        </w:rPr>
        <w:t>дарта организации деятельности многофункциональных центров предоставления государстве</w:t>
      </w:r>
      <w:r w:rsidRPr="00876344">
        <w:rPr>
          <w:sz w:val="24"/>
          <w:szCs w:val="24"/>
        </w:rPr>
        <w:t>н</w:t>
      </w:r>
      <w:r w:rsidRPr="00876344">
        <w:rPr>
          <w:sz w:val="24"/>
          <w:szCs w:val="24"/>
        </w:rPr>
        <w:t>ных и муниципальных услуг в Московской области, утвержденному распоряжением Министе</w:t>
      </w:r>
      <w:r w:rsidRPr="00876344">
        <w:rPr>
          <w:sz w:val="24"/>
          <w:szCs w:val="24"/>
        </w:rPr>
        <w:t>р</w:t>
      </w:r>
      <w:r w:rsidRPr="00876344">
        <w:rPr>
          <w:sz w:val="24"/>
          <w:szCs w:val="24"/>
        </w:rPr>
        <w:t>ства государственного управления, информационных технологий и связи Московской области от 21 июля 2016 г. № 10-57/РВ</w:t>
      </w:r>
      <w:r w:rsidR="00876344" w:rsidRPr="00876344">
        <w:rPr>
          <w:sz w:val="24"/>
          <w:szCs w:val="24"/>
        </w:rPr>
        <w:t>.</w:t>
      </w:r>
      <w:proofErr w:type="gramEnd"/>
    </w:p>
    <w:p w:rsidR="0081769C" w:rsidRPr="00BC34BC" w:rsidRDefault="00DF43FA" w:rsidP="00876344">
      <w:pPr>
        <w:pStyle w:val="1"/>
      </w:pPr>
      <w:r w:rsidRPr="00BC34BC">
        <w:br w:type="page"/>
      </w:r>
    </w:p>
    <w:p w:rsidR="00235402" w:rsidRPr="00BC34BC" w:rsidRDefault="00235402" w:rsidP="001465D1">
      <w:pPr>
        <w:pStyle w:val="1-"/>
        <w:keepNext w:val="0"/>
        <w:widowControl w:val="0"/>
        <w:spacing w:before="0" w:after="0"/>
        <w:ind w:left="3828" w:firstLine="708"/>
        <w:jc w:val="left"/>
        <w:rPr>
          <w:b w:val="0"/>
          <w:sz w:val="24"/>
          <w:szCs w:val="24"/>
        </w:rPr>
      </w:pPr>
      <w:bookmarkStart w:id="291" w:name="_Приложение_№_4."/>
      <w:bookmarkStart w:id="292" w:name="_Toc473507624"/>
      <w:bookmarkStart w:id="293" w:name="_Toc478239499"/>
      <w:bookmarkStart w:id="294" w:name="_Toc487063789"/>
      <w:bookmarkStart w:id="295" w:name="_Toc473211123"/>
      <w:bookmarkStart w:id="296" w:name="_Toc447277441"/>
      <w:bookmarkEnd w:id="291"/>
      <w:r w:rsidRPr="00BC34BC">
        <w:rPr>
          <w:b w:val="0"/>
          <w:sz w:val="24"/>
          <w:szCs w:val="24"/>
        </w:rPr>
        <w:lastRenderedPageBreak/>
        <w:t xml:space="preserve">Приложение </w:t>
      </w:r>
      <w:bookmarkEnd w:id="292"/>
      <w:bookmarkEnd w:id="293"/>
      <w:r w:rsidR="00F56756" w:rsidRPr="00BC34BC">
        <w:rPr>
          <w:b w:val="0"/>
          <w:sz w:val="24"/>
          <w:szCs w:val="24"/>
        </w:rPr>
        <w:t>4</w:t>
      </w:r>
      <w:bookmarkEnd w:id="294"/>
    </w:p>
    <w:p w:rsidR="003C3B10" w:rsidRPr="00BC34BC" w:rsidRDefault="00513E11" w:rsidP="001465D1">
      <w:pPr>
        <w:widowControl w:val="0"/>
        <w:ind w:left="4536"/>
        <w:rPr>
          <w:rFonts w:ascii="Times New Roman" w:hAnsi="Times New Roman"/>
          <w:sz w:val="24"/>
          <w:szCs w:val="24"/>
          <w:lang w:eastAsia="ru-RU"/>
        </w:rPr>
      </w:pPr>
      <w:r w:rsidRPr="00BC34BC">
        <w:rPr>
          <w:rFonts w:ascii="Times New Roman" w:hAnsi="Times New Roman"/>
          <w:sz w:val="24"/>
          <w:szCs w:val="24"/>
          <w:lang w:eastAsia="ar-SA"/>
        </w:rPr>
        <w:t>к Административно</w:t>
      </w:r>
      <w:r w:rsidR="002B1610" w:rsidRPr="00BC34BC">
        <w:rPr>
          <w:rFonts w:ascii="Times New Roman" w:hAnsi="Times New Roman"/>
          <w:sz w:val="24"/>
          <w:szCs w:val="24"/>
          <w:lang w:eastAsia="ar-SA"/>
        </w:rPr>
        <w:t xml:space="preserve">му </w:t>
      </w:r>
      <w:r w:rsidRPr="00BC34BC">
        <w:rPr>
          <w:rFonts w:ascii="Times New Roman" w:hAnsi="Times New Roman"/>
          <w:sz w:val="24"/>
          <w:szCs w:val="24"/>
          <w:lang w:eastAsia="ar-SA"/>
        </w:rPr>
        <w:t>регламент</w:t>
      </w:r>
      <w:r w:rsidR="002B1610" w:rsidRPr="00BC34BC">
        <w:rPr>
          <w:rFonts w:ascii="Times New Roman" w:hAnsi="Times New Roman"/>
          <w:sz w:val="24"/>
          <w:szCs w:val="24"/>
          <w:lang w:eastAsia="ar-SA"/>
        </w:rPr>
        <w:t>у</w:t>
      </w:r>
      <w:r w:rsidRPr="00BC34BC">
        <w:rPr>
          <w:rFonts w:ascii="Times New Roman" w:hAnsi="Times New Roman"/>
          <w:sz w:val="24"/>
          <w:szCs w:val="24"/>
          <w:lang w:eastAsia="ar-SA"/>
        </w:rPr>
        <w:t xml:space="preserve"> </w:t>
      </w:r>
      <w:bookmarkStart w:id="297" w:name="_Toc478239500"/>
      <w:bookmarkStart w:id="298" w:name="_Toc485677905"/>
      <w:bookmarkStart w:id="299" w:name="_Toc473507631"/>
    </w:p>
    <w:p w:rsidR="00967305" w:rsidRPr="00BC34BC" w:rsidRDefault="00967305" w:rsidP="001465D1">
      <w:pPr>
        <w:widowControl w:val="0"/>
        <w:rPr>
          <w:rFonts w:ascii="Times New Roman" w:hAnsi="Times New Roman"/>
          <w:sz w:val="24"/>
          <w:szCs w:val="24"/>
          <w:lang w:eastAsia="ar-SA"/>
        </w:rPr>
      </w:pPr>
    </w:p>
    <w:p w:rsidR="00235402" w:rsidRPr="00BC34BC" w:rsidRDefault="00235402" w:rsidP="001465D1">
      <w:pPr>
        <w:pStyle w:val="20"/>
        <w:keepNext w:val="0"/>
        <w:widowControl w:val="0"/>
        <w:jc w:val="center"/>
        <w:rPr>
          <w:rFonts w:ascii="Times New Roman" w:hAnsi="Times New Roman"/>
          <w:i w:val="0"/>
          <w:sz w:val="24"/>
          <w:szCs w:val="24"/>
        </w:rPr>
      </w:pPr>
      <w:bookmarkStart w:id="300" w:name="_Toc487063790"/>
      <w:r w:rsidRPr="00BC34BC">
        <w:rPr>
          <w:rFonts w:ascii="Times New Roman" w:hAnsi="Times New Roman"/>
          <w:bCs w:val="0"/>
          <w:i w:val="0"/>
          <w:iCs w:val="0"/>
          <w:sz w:val="24"/>
          <w:szCs w:val="24"/>
        </w:rPr>
        <w:t xml:space="preserve">Форма </w:t>
      </w:r>
      <w:r w:rsidR="00F56756" w:rsidRPr="00BC34BC">
        <w:rPr>
          <w:rFonts w:ascii="Times New Roman" w:hAnsi="Times New Roman"/>
          <w:bCs w:val="0"/>
          <w:i w:val="0"/>
          <w:iCs w:val="0"/>
          <w:sz w:val="24"/>
          <w:szCs w:val="24"/>
        </w:rPr>
        <w:t xml:space="preserve">уведомления </w:t>
      </w:r>
      <w:r w:rsidR="00D80C85" w:rsidRPr="00BC34BC">
        <w:rPr>
          <w:rFonts w:ascii="Times New Roman" w:hAnsi="Times New Roman"/>
          <w:bCs w:val="0"/>
          <w:i w:val="0"/>
          <w:iCs w:val="0"/>
          <w:sz w:val="24"/>
          <w:szCs w:val="24"/>
        </w:rPr>
        <w:t xml:space="preserve">о предоставлении </w:t>
      </w:r>
      <w:r w:rsidR="001A74C7" w:rsidRPr="00BC34BC">
        <w:rPr>
          <w:rFonts w:ascii="Times New Roman" w:hAnsi="Times New Roman"/>
          <w:bCs w:val="0"/>
          <w:i w:val="0"/>
          <w:iCs w:val="0"/>
          <w:sz w:val="24"/>
          <w:szCs w:val="24"/>
        </w:rPr>
        <w:t>Услуги</w:t>
      </w:r>
      <w:bookmarkEnd w:id="297"/>
      <w:bookmarkEnd w:id="298"/>
      <w:bookmarkEnd w:id="300"/>
    </w:p>
    <w:p w:rsidR="00235402" w:rsidRPr="00BC34BC" w:rsidRDefault="00235402" w:rsidP="001465D1">
      <w:pPr>
        <w:widowControl w:val="0"/>
        <w:spacing w:after="0" w:line="216" w:lineRule="auto"/>
        <w:ind w:left="142"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35402" w:rsidRPr="00BC34BC" w:rsidRDefault="00235402" w:rsidP="001465D1">
      <w:pPr>
        <w:widowControl w:val="0"/>
        <w:spacing w:after="0" w:line="216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C34B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(на бланке </w:t>
      </w:r>
      <w:r w:rsidR="00B55E2A" w:rsidRPr="00BC34BC">
        <w:rPr>
          <w:rFonts w:ascii="Times New Roman" w:eastAsia="Times New Roman" w:hAnsi="Times New Roman"/>
          <w:bCs/>
          <w:sz w:val="24"/>
          <w:szCs w:val="24"/>
          <w:lang w:eastAsia="ru-RU"/>
        </w:rPr>
        <w:t>У</w:t>
      </w:r>
      <w:r w:rsidRPr="00BC34BC">
        <w:rPr>
          <w:rFonts w:ascii="Times New Roman" w:eastAsia="Times New Roman" w:hAnsi="Times New Roman"/>
          <w:bCs/>
          <w:sz w:val="24"/>
          <w:szCs w:val="24"/>
          <w:lang w:eastAsia="ru-RU"/>
        </w:rPr>
        <w:t>чреждения)</w:t>
      </w:r>
    </w:p>
    <w:p w:rsidR="00235402" w:rsidRPr="00BC34BC" w:rsidRDefault="00235402" w:rsidP="001465D1">
      <w:pPr>
        <w:widowControl w:val="0"/>
        <w:spacing w:after="0" w:line="216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34825" w:rsidRPr="00BC34BC" w:rsidRDefault="00235402" w:rsidP="001465D1">
      <w:pPr>
        <w:widowControl w:val="0"/>
        <w:spacing w:after="0" w:line="240" w:lineRule="auto"/>
        <w:ind w:left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34BC">
        <w:rPr>
          <w:rFonts w:ascii="Times New Roman" w:eastAsia="Times New Roman" w:hAnsi="Times New Roman"/>
          <w:sz w:val="24"/>
          <w:szCs w:val="24"/>
          <w:lang w:eastAsia="ru-RU"/>
        </w:rPr>
        <w:t xml:space="preserve">«_____»_____________ 20____ г. </w:t>
      </w:r>
    </w:p>
    <w:p w:rsidR="00235402" w:rsidRPr="00BC34BC" w:rsidRDefault="00235402" w:rsidP="001465D1">
      <w:pPr>
        <w:widowControl w:val="0"/>
        <w:spacing w:after="0" w:line="240" w:lineRule="auto"/>
        <w:ind w:left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34BC">
        <w:rPr>
          <w:rFonts w:ascii="Times New Roman" w:eastAsia="Times New Roman" w:hAnsi="Times New Roman"/>
          <w:sz w:val="24"/>
          <w:szCs w:val="24"/>
          <w:lang w:eastAsia="ru-RU"/>
        </w:rPr>
        <w:t>№_____________</w:t>
      </w:r>
    </w:p>
    <w:p w:rsidR="00235402" w:rsidRPr="00BC34BC" w:rsidRDefault="00235402" w:rsidP="001465D1">
      <w:pPr>
        <w:widowControl w:val="0"/>
        <w:spacing w:after="0" w:line="240" w:lineRule="auto"/>
        <w:ind w:left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25560" w:rsidRPr="00BC34BC" w:rsidRDefault="00F25560" w:rsidP="001465D1">
      <w:pPr>
        <w:widowControl w:val="0"/>
        <w:spacing w:after="0" w:line="216" w:lineRule="auto"/>
        <w:ind w:left="142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25560" w:rsidRPr="00BC34BC" w:rsidRDefault="00F25560" w:rsidP="00876344">
      <w:pPr>
        <w:widowControl w:val="0"/>
        <w:spacing w:after="0" w:line="216" w:lineRule="auto"/>
        <w:ind w:left="142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34BC">
        <w:rPr>
          <w:rFonts w:ascii="Times New Roman" w:eastAsia="Times New Roman" w:hAnsi="Times New Roman"/>
          <w:sz w:val="24"/>
          <w:szCs w:val="24"/>
          <w:lang w:eastAsia="ru-RU"/>
        </w:rPr>
        <w:t>УВЕДОМЛЕНИЕ</w:t>
      </w:r>
    </w:p>
    <w:p w:rsidR="00F25560" w:rsidRPr="00BC34BC" w:rsidRDefault="00F25560" w:rsidP="00876344">
      <w:pPr>
        <w:widowControl w:val="0"/>
        <w:spacing w:after="0" w:line="216" w:lineRule="auto"/>
        <w:ind w:left="142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34BC">
        <w:rPr>
          <w:rFonts w:ascii="Times New Roman" w:eastAsia="Times New Roman" w:hAnsi="Times New Roman"/>
          <w:sz w:val="24"/>
          <w:szCs w:val="24"/>
          <w:lang w:eastAsia="ru-RU"/>
        </w:rPr>
        <w:t>о предоставлении Услуги</w:t>
      </w:r>
    </w:p>
    <w:p w:rsidR="00F25560" w:rsidRPr="00BC34BC" w:rsidRDefault="00F25560" w:rsidP="001465D1">
      <w:pPr>
        <w:widowControl w:val="0"/>
        <w:spacing w:after="0" w:line="240" w:lineRule="auto"/>
        <w:ind w:left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25560" w:rsidRPr="00BC34BC" w:rsidRDefault="00F25560" w:rsidP="001465D1">
      <w:pPr>
        <w:widowControl w:val="0"/>
        <w:spacing w:after="0" w:line="240" w:lineRule="auto"/>
        <w:ind w:left="142" w:firstLine="709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76344" w:rsidRDefault="00F25560" w:rsidP="003A6223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BC34BC">
        <w:rPr>
          <w:rFonts w:ascii="Times New Roman" w:hAnsi="Times New Roman"/>
          <w:sz w:val="24"/>
          <w:szCs w:val="24"/>
        </w:rPr>
        <w:t xml:space="preserve">Настоящим уведомляем, что </w:t>
      </w:r>
      <w:r w:rsidR="005D5534" w:rsidRPr="00BC34BC">
        <w:rPr>
          <w:rFonts w:ascii="Times New Roman" w:hAnsi="Times New Roman"/>
          <w:sz w:val="24"/>
          <w:szCs w:val="24"/>
        </w:rPr>
        <w:t xml:space="preserve">на основании </w:t>
      </w:r>
      <w:r w:rsidR="00B57AE9" w:rsidRPr="00BC34BC">
        <w:rPr>
          <w:rFonts w:ascii="Times New Roman" w:hAnsi="Times New Roman"/>
          <w:sz w:val="24"/>
          <w:szCs w:val="24"/>
        </w:rPr>
        <w:t>Приказа №_</w:t>
      </w:r>
      <w:r w:rsidR="00876344">
        <w:rPr>
          <w:rFonts w:ascii="Times New Roman" w:hAnsi="Times New Roman"/>
          <w:sz w:val="24"/>
          <w:szCs w:val="24"/>
        </w:rPr>
        <w:t>______</w:t>
      </w:r>
      <w:r w:rsidR="00B57AE9" w:rsidRPr="00BC34BC">
        <w:rPr>
          <w:rFonts w:ascii="Times New Roman" w:hAnsi="Times New Roman"/>
          <w:sz w:val="24"/>
          <w:szCs w:val="24"/>
        </w:rPr>
        <w:t>_ от «___»__</w:t>
      </w:r>
      <w:r w:rsidR="00876344">
        <w:rPr>
          <w:rFonts w:ascii="Times New Roman" w:hAnsi="Times New Roman"/>
          <w:sz w:val="24"/>
          <w:szCs w:val="24"/>
        </w:rPr>
        <w:t>_____</w:t>
      </w:r>
      <w:r w:rsidR="00B57AE9" w:rsidRPr="00BC34BC">
        <w:rPr>
          <w:rFonts w:ascii="Times New Roman" w:hAnsi="Times New Roman"/>
          <w:sz w:val="24"/>
          <w:szCs w:val="24"/>
        </w:rPr>
        <w:t xml:space="preserve">___ 20__, </w:t>
      </w:r>
    </w:p>
    <w:p w:rsidR="00876344" w:rsidRDefault="00876344" w:rsidP="003A6223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876344" w:rsidRDefault="003A3D9E" w:rsidP="003A6223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BC34BC">
        <w:rPr>
          <w:rFonts w:ascii="Times New Roman" w:hAnsi="Times New Roman"/>
          <w:sz w:val="24"/>
          <w:szCs w:val="24"/>
        </w:rPr>
        <w:t>опубликованного</w:t>
      </w:r>
      <w:proofErr w:type="gramEnd"/>
      <w:r w:rsidRPr="00BC34BC">
        <w:rPr>
          <w:rFonts w:ascii="Times New Roman" w:hAnsi="Times New Roman"/>
          <w:sz w:val="24"/>
          <w:szCs w:val="24"/>
        </w:rPr>
        <w:t xml:space="preserve"> на официальном сайте </w:t>
      </w:r>
      <w:r w:rsidR="004300DB" w:rsidRPr="00BC34BC">
        <w:rPr>
          <w:rFonts w:ascii="Times New Roman" w:hAnsi="Times New Roman"/>
          <w:sz w:val="24"/>
          <w:szCs w:val="24"/>
        </w:rPr>
        <w:t>_______________</w:t>
      </w:r>
      <w:r w:rsidR="00876344">
        <w:rPr>
          <w:rFonts w:ascii="Times New Roman" w:hAnsi="Times New Roman"/>
          <w:sz w:val="24"/>
          <w:szCs w:val="24"/>
        </w:rPr>
        <w:t>_______</w:t>
      </w:r>
      <w:r w:rsidR="004300DB" w:rsidRPr="00BC34BC">
        <w:rPr>
          <w:rFonts w:ascii="Times New Roman" w:hAnsi="Times New Roman"/>
          <w:sz w:val="24"/>
          <w:szCs w:val="24"/>
        </w:rPr>
        <w:t>__________</w:t>
      </w:r>
      <w:r w:rsidR="00876344">
        <w:rPr>
          <w:rFonts w:ascii="Times New Roman" w:hAnsi="Times New Roman"/>
          <w:sz w:val="24"/>
          <w:szCs w:val="24"/>
        </w:rPr>
        <w:t>______________</w:t>
      </w:r>
      <w:r w:rsidR="004300DB" w:rsidRPr="00BC34BC">
        <w:rPr>
          <w:rFonts w:ascii="Times New Roman" w:hAnsi="Times New Roman"/>
          <w:sz w:val="24"/>
          <w:szCs w:val="24"/>
        </w:rPr>
        <w:t>_</w:t>
      </w:r>
    </w:p>
    <w:p w:rsidR="00235402" w:rsidRPr="00876344" w:rsidRDefault="00876344" w:rsidP="003A6223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vertAlign w:val="subscript"/>
          <w:lang w:eastAsia="ru-RU"/>
        </w:rPr>
      </w:pPr>
      <w:r>
        <w:rPr>
          <w:rFonts w:ascii="Times New Roman" w:hAnsi="Times New Roman"/>
          <w:sz w:val="24"/>
          <w:szCs w:val="24"/>
          <w:vertAlign w:val="subscript"/>
        </w:rPr>
        <w:t xml:space="preserve">                                                                                                                   </w:t>
      </w:r>
      <w:r w:rsidR="004300DB" w:rsidRPr="00876344">
        <w:rPr>
          <w:rFonts w:ascii="Times New Roman" w:hAnsi="Times New Roman"/>
          <w:sz w:val="24"/>
          <w:szCs w:val="24"/>
          <w:vertAlign w:val="subscript"/>
        </w:rPr>
        <w:t xml:space="preserve">(наименование Учреждения, </w:t>
      </w:r>
      <w:r w:rsidR="003A3D9E" w:rsidRPr="00876344">
        <w:rPr>
          <w:rFonts w:ascii="Times New Roman" w:hAnsi="Times New Roman"/>
          <w:sz w:val="24"/>
          <w:szCs w:val="24"/>
          <w:vertAlign w:val="subscript"/>
        </w:rPr>
        <w:t>указать ссыл</w:t>
      </w:r>
      <w:r w:rsidR="002E6E3D" w:rsidRPr="00876344">
        <w:rPr>
          <w:rFonts w:ascii="Times New Roman" w:hAnsi="Times New Roman"/>
          <w:sz w:val="24"/>
          <w:szCs w:val="24"/>
          <w:vertAlign w:val="subscript"/>
        </w:rPr>
        <w:t>ку на страницу сайта Учреждения</w:t>
      </w:r>
      <w:r w:rsidR="004300DB" w:rsidRPr="00876344">
        <w:rPr>
          <w:rFonts w:ascii="Times New Roman" w:hAnsi="Times New Roman"/>
          <w:sz w:val="24"/>
          <w:szCs w:val="24"/>
          <w:vertAlign w:val="subscript"/>
        </w:rPr>
        <w:t>)</w:t>
      </w:r>
    </w:p>
    <w:p w:rsidR="00235402" w:rsidRPr="00BC34BC" w:rsidRDefault="00235402" w:rsidP="003A62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D5534" w:rsidRPr="00BC34BC" w:rsidRDefault="00235402" w:rsidP="003A62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C34BC">
        <w:rPr>
          <w:rFonts w:ascii="Times New Roman" w:eastAsia="Times New Roman" w:hAnsi="Times New Roman"/>
          <w:bCs/>
          <w:sz w:val="24"/>
          <w:szCs w:val="24"/>
          <w:lang w:eastAsia="ru-RU"/>
        </w:rPr>
        <w:t>гр.__________________________________________________________________</w:t>
      </w:r>
      <w:r w:rsidR="00AB64DE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</w:t>
      </w:r>
      <w:r w:rsidRPr="00BC34B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___ </w:t>
      </w:r>
    </w:p>
    <w:p w:rsidR="00235402" w:rsidRPr="00876344" w:rsidRDefault="00235402" w:rsidP="003A62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vertAlign w:val="superscript"/>
          <w:lang w:eastAsia="ru-RU"/>
        </w:rPr>
      </w:pPr>
      <w:r w:rsidRPr="00876344">
        <w:rPr>
          <w:rFonts w:ascii="Times New Roman" w:eastAsia="Times New Roman" w:hAnsi="Times New Roman"/>
          <w:bCs/>
          <w:sz w:val="24"/>
          <w:szCs w:val="24"/>
          <w:vertAlign w:val="superscript"/>
          <w:lang w:eastAsia="ru-RU"/>
        </w:rPr>
        <w:t xml:space="preserve">(фамилия, </w:t>
      </w:r>
      <w:r w:rsidR="00F56756" w:rsidRPr="00876344">
        <w:rPr>
          <w:rFonts w:ascii="Times New Roman" w:eastAsia="Times New Roman" w:hAnsi="Times New Roman"/>
          <w:bCs/>
          <w:sz w:val="24"/>
          <w:szCs w:val="24"/>
          <w:vertAlign w:val="superscript"/>
          <w:lang w:eastAsia="ru-RU"/>
        </w:rPr>
        <w:t>имя, отчество</w:t>
      </w:r>
      <w:r w:rsidRPr="00876344">
        <w:rPr>
          <w:rFonts w:ascii="Times New Roman" w:eastAsia="Times New Roman" w:hAnsi="Times New Roman"/>
          <w:bCs/>
          <w:sz w:val="24"/>
          <w:szCs w:val="24"/>
          <w:vertAlign w:val="superscript"/>
          <w:lang w:eastAsia="ru-RU"/>
        </w:rPr>
        <w:t>)</w:t>
      </w:r>
    </w:p>
    <w:p w:rsidR="00876344" w:rsidRDefault="00F56756" w:rsidP="003A6223">
      <w:pPr>
        <w:widowControl w:val="0"/>
        <w:pBdr>
          <w:bottom w:val="single" w:sz="4" w:space="15" w:color="auto"/>
        </w:pBd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BC34BC">
        <w:rPr>
          <w:rFonts w:ascii="Times New Roman" w:eastAsia="Times New Roman" w:hAnsi="Times New Roman"/>
          <w:bCs/>
          <w:sz w:val="24"/>
          <w:szCs w:val="24"/>
          <w:lang w:eastAsia="ru-RU"/>
        </w:rPr>
        <w:t>зачисле</w:t>
      </w:r>
      <w:proofErr w:type="gramStart"/>
      <w:r w:rsidRPr="00BC34BC">
        <w:rPr>
          <w:rFonts w:ascii="Times New Roman" w:eastAsia="Times New Roman" w:hAnsi="Times New Roman"/>
          <w:bCs/>
          <w:sz w:val="24"/>
          <w:szCs w:val="24"/>
          <w:lang w:eastAsia="ru-RU"/>
        </w:rPr>
        <w:t>н(</w:t>
      </w:r>
      <w:proofErr w:type="gramEnd"/>
      <w:r w:rsidRPr="00BC34B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а) </w:t>
      </w:r>
      <w:r w:rsidR="002F0A4C" w:rsidRPr="00BC34BC">
        <w:rPr>
          <w:rFonts w:ascii="Times New Roman" w:hAnsi="Times New Roman"/>
          <w:sz w:val="24"/>
          <w:szCs w:val="24"/>
          <w:lang w:eastAsia="ar-SA"/>
        </w:rPr>
        <w:t xml:space="preserve">в </w:t>
      </w:r>
      <w:r w:rsidR="00876344">
        <w:rPr>
          <w:rFonts w:ascii="Times New Roman" w:hAnsi="Times New Roman"/>
          <w:sz w:val="24"/>
          <w:szCs w:val="24"/>
          <w:lang w:eastAsia="ar-SA"/>
        </w:rPr>
        <w:t>_______________________________________________________________________</w:t>
      </w:r>
    </w:p>
    <w:p w:rsidR="002F0A4C" w:rsidRPr="00876344" w:rsidRDefault="002F0A4C" w:rsidP="003A6223">
      <w:pPr>
        <w:widowControl w:val="0"/>
        <w:pBdr>
          <w:bottom w:val="single" w:sz="4" w:space="15" w:color="auto"/>
        </w:pBd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876344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(наименование Учреждения)</w:t>
      </w:r>
    </w:p>
    <w:p w:rsidR="00235402" w:rsidRPr="00BC34BC" w:rsidRDefault="009138D7" w:rsidP="003A6223">
      <w:pPr>
        <w:widowControl w:val="0"/>
        <w:pBdr>
          <w:bottom w:val="single" w:sz="4" w:space="15" w:color="auto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34BC">
        <w:rPr>
          <w:rFonts w:ascii="Times New Roman" w:hAnsi="Times New Roman"/>
          <w:sz w:val="24"/>
          <w:szCs w:val="24"/>
          <w:lang w:eastAsia="ar-SA"/>
        </w:rPr>
        <w:t xml:space="preserve">на </w:t>
      </w:r>
      <w:proofErr w:type="gramStart"/>
      <w:r w:rsidRPr="00BC34BC">
        <w:rPr>
          <w:rFonts w:ascii="Times New Roman" w:hAnsi="Times New Roman"/>
          <w:sz w:val="24"/>
          <w:szCs w:val="24"/>
          <w:lang w:eastAsia="ar-SA"/>
        </w:rPr>
        <w:t>обучение</w:t>
      </w:r>
      <w:proofErr w:type="gramEnd"/>
      <w:r w:rsidRPr="00BC34BC">
        <w:rPr>
          <w:rFonts w:ascii="Times New Roman" w:hAnsi="Times New Roman"/>
          <w:sz w:val="24"/>
          <w:szCs w:val="24"/>
          <w:lang w:eastAsia="ar-SA"/>
        </w:rPr>
        <w:t xml:space="preserve"> по дополнительным общеобразовательным программам</w:t>
      </w:r>
    </w:p>
    <w:p w:rsidR="00F56756" w:rsidRPr="00BC34BC" w:rsidRDefault="00F56756" w:rsidP="003A622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83532" w:rsidRPr="00BC34BC" w:rsidRDefault="00C83532" w:rsidP="001465D1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E6E3D" w:rsidRPr="00BC34BC" w:rsidRDefault="002E6E3D" w:rsidP="001465D1">
      <w:pPr>
        <w:widowControl w:val="0"/>
        <w:spacing w:after="0" w:line="240" w:lineRule="auto"/>
        <w:ind w:lef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34B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2E6E3D" w:rsidRPr="00BC34BC" w:rsidRDefault="002E6E3D" w:rsidP="001465D1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sectPr w:rsidR="002E6E3D" w:rsidRPr="00BC34BC" w:rsidSect="003A6223">
          <w:pgSz w:w="11906" w:h="16838" w:code="9"/>
          <w:pgMar w:top="1276" w:right="566" w:bottom="1134" w:left="1276" w:header="720" w:footer="720" w:gutter="0"/>
          <w:cols w:space="720"/>
          <w:noEndnote/>
          <w:docGrid w:linePitch="299"/>
        </w:sectPr>
      </w:pPr>
    </w:p>
    <w:p w:rsidR="00235402" w:rsidRPr="00BC34BC" w:rsidRDefault="00235402" w:rsidP="001465D1">
      <w:pPr>
        <w:pStyle w:val="1-"/>
        <w:keepNext w:val="0"/>
        <w:widowControl w:val="0"/>
        <w:spacing w:before="0" w:after="0"/>
        <w:ind w:left="5103" w:firstLine="561"/>
        <w:jc w:val="left"/>
        <w:rPr>
          <w:b w:val="0"/>
          <w:sz w:val="24"/>
          <w:szCs w:val="24"/>
        </w:rPr>
      </w:pPr>
      <w:bookmarkStart w:id="301" w:name="_Toc478239501"/>
      <w:bookmarkStart w:id="302" w:name="_Toc487063791"/>
      <w:r w:rsidRPr="00BC34BC">
        <w:rPr>
          <w:b w:val="0"/>
          <w:sz w:val="24"/>
          <w:szCs w:val="24"/>
        </w:rPr>
        <w:lastRenderedPageBreak/>
        <w:t>Приложение</w:t>
      </w:r>
      <w:bookmarkEnd w:id="301"/>
      <w:r w:rsidR="00007B51" w:rsidRPr="00BC34BC">
        <w:rPr>
          <w:b w:val="0"/>
          <w:sz w:val="24"/>
          <w:szCs w:val="24"/>
        </w:rPr>
        <w:t>5</w:t>
      </w:r>
      <w:bookmarkEnd w:id="302"/>
    </w:p>
    <w:p w:rsidR="00AA0B0E" w:rsidRPr="00BC34BC" w:rsidRDefault="006524C7" w:rsidP="001465D1">
      <w:pPr>
        <w:widowControl w:val="0"/>
        <w:ind w:left="5670"/>
        <w:rPr>
          <w:rFonts w:ascii="Times New Roman" w:hAnsi="Times New Roman"/>
          <w:sz w:val="24"/>
          <w:szCs w:val="24"/>
          <w:lang w:eastAsia="ar-SA"/>
        </w:rPr>
      </w:pPr>
      <w:r w:rsidRPr="00BC34BC">
        <w:rPr>
          <w:rFonts w:ascii="Times New Roman" w:hAnsi="Times New Roman"/>
          <w:sz w:val="24"/>
          <w:szCs w:val="24"/>
          <w:lang w:eastAsia="ar-SA"/>
        </w:rPr>
        <w:t>к Административно</w:t>
      </w:r>
      <w:r w:rsidR="002B1610" w:rsidRPr="00BC34BC">
        <w:rPr>
          <w:rFonts w:ascii="Times New Roman" w:hAnsi="Times New Roman"/>
          <w:sz w:val="24"/>
          <w:szCs w:val="24"/>
          <w:lang w:eastAsia="ar-SA"/>
        </w:rPr>
        <w:t xml:space="preserve">му </w:t>
      </w:r>
      <w:bookmarkStart w:id="303" w:name="_Toc478239502"/>
      <w:bookmarkStart w:id="304" w:name="_Toc485677907"/>
    </w:p>
    <w:p w:rsidR="00235402" w:rsidRPr="00BC34BC" w:rsidRDefault="00235402" w:rsidP="001465D1">
      <w:pPr>
        <w:pStyle w:val="20"/>
        <w:keepNext w:val="0"/>
        <w:widowControl w:val="0"/>
        <w:contextualSpacing/>
        <w:jc w:val="center"/>
        <w:rPr>
          <w:rFonts w:ascii="Times New Roman" w:hAnsi="Times New Roman"/>
          <w:bCs w:val="0"/>
          <w:i w:val="0"/>
          <w:iCs w:val="0"/>
          <w:sz w:val="24"/>
          <w:szCs w:val="24"/>
        </w:rPr>
      </w:pPr>
      <w:bookmarkStart w:id="305" w:name="_Toc487063792"/>
      <w:r w:rsidRPr="00BC34BC">
        <w:rPr>
          <w:rFonts w:ascii="Times New Roman" w:hAnsi="Times New Roman"/>
          <w:bCs w:val="0"/>
          <w:i w:val="0"/>
          <w:iCs w:val="0"/>
          <w:sz w:val="24"/>
          <w:szCs w:val="24"/>
        </w:rPr>
        <w:t xml:space="preserve">Форма решения об отказе в предоставлении </w:t>
      </w:r>
      <w:r w:rsidR="00C7321F" w:rsidRPr="00BC34BC">
        <w:rPr>
          <w:rFonts w:ascii="Times New Roman" w:hAnsi="Times New Roman"/>
          <w:bCs w:val="0"/>
          <w:i w:val="0"/>
          <w:iCs w:val="0"/>
          <w:sz w:val="24"/>
          <w:szCs w:val="24"/>
        </w:rPr>
        <w:t>У</w:t>
      </w:r>
      <w:r w:rsidRPr="00BC34BC">
        <w:rPr>
          <w:rFonts w:ascii="Times New Roman" w:hAnsi="Times New Roman"/>
          <w:bCs w:val="0"/>
          <w:i w:val="0"/>
          <w:iCs w:val="0"/>
          <w:sz w:val="24"/>
          <w:szCs w:val="24"/>
        </w:rPr>
        <w:t>слуги</w:t>
      </w:r>
      <w:bookmarkEnd w:id="299"/>
      <w:bookmarkEnd w:id="303"/>
      <w:bookmarkEnd w:id="304"/>
      <w:bookmarkEnd w:id="305"/>
    </w:p>
    <w:p w:rsidR="00235402" w:rsidRPr="00BC34BC" w:rsidRDefault="00235402" w:rsidP="001465D1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C34B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(на бланке </w:t>
      </w:r>
      <w:r w:rsidR="00C7321F" w:rsidRPr="00BC34BC">
        <w:rPr>
          <w:rFonts w:ascii="Times New Roman" w:eastAsia="Times New Roman" w:hAnsi="Times New Roman"/>
          <w:bCs/>
          <w:sz w:val="24"/>
          <w:szCs w:val="24"/>
          <w:lang w:eastAsia="ru-RU"/>
        </w:rPr>
        <w:t>Учреждения</w:t>
      </w:r>
      <w:r w:rsidRPr="00BC34BC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</w:p>
    <w:p w:rsidR="00235402" w:rsidRPr="00BC34BC" w:rsidRDefault="00235402" w:rsidP="001465D1">
      <w:pPr>
        <w:widowControl w:val="0"/>
        <w:spacing w:after="0" w:line="240" w:lineRule="auto"/>
        <w:ind w:left="142" w:firstLine="709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5402" w:rsidRPr="00BC34BC" w:rsidRDefault="00235402" w:rsidP="001465D1">
      <w:pPr>
        <w:widowControl w:val="0"/>
        <w:spacing w:after="0" w:line="240" w:lineRule="auto"/>
        <w:ind w:left="142" w:firstLine="709"/>
        <w:contextualSpacing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C34B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РЕШЕНИЕ</w:t>
      </w:r>
    </w:p>
    <w:p w:rsidR="00834825" w:rsidRPr="00BC34BC" w:rsidRDefault="00235402" w:rsidP="001465D1">
      <w:pPr>
        <w:widowControl w:val="0"/>
        <w:spacing w:after="0" w:line="240" w:lineRule="auto"/>
        <w:ind w:left="142"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BC34B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об отказе в предоставлении </w:t>
      </w:r>
      <w:r w:rsidR="00C7321F" w:rsidRPr="00BC34BC">
        <w:rPr>
          <w:rFonts w:ascii="Times New Roman" w:hAnsi="Times New Roman"/>
          <w:b/>
          <w:sz w:val="24"/>
          <w:szCs w:val="24"/>
        </w:rPr>
        <w:t xml:space="preserve">Услуги </w:t>
      </w:r>
    </w:p>
    <w:p w:rsidR="00834825" w:rsidRPr="00BC34BC" w:rsidRDefault="00834825" w:rsidP="001465D1">
      <w:pPr>
        <w:widowControl w:val="0"/>
        <w:spacing w:after="0" w:line="240" w:lineRule="auto"/>
        <w:ind w:left="142"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834825" w:rsidRPr="00BC34BC" w:rsidRDefault="00235402" w:rsidP="001465D1">
      <w:pPr>
        <w:widowControl w:val="0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BC34BC">
        <w:rPr>
          <w:rFonts w:ascii="Times New Roman" w:eastAsia="Times New Roman" w:hAnsi="Times New Roman"/>
          <w:sz w:val="24"/>
          <w:szCs w:val="24"/>
          <w:lang w:eastAsia="ru-RU"/>
        </w:rPr>
        <w:t>«_____»____________</w:t>
      </w:r>
      <w:r w:rsidR="00834825" w:rsidRPr="00BC34BC">
        <w:rPr>
          <w:rFonts w:ascii="Times New Roman" w:eastAsia="Times New Roman" w:hAnsi="Times New Roman"/>
          <w:sz w:val="24"/>
          <w:szCs w:val="24"/>
          <w:lang w:eastAsia="ru-RU"/>
        </w:rPr>
        <w:t xml:space="preserve">_ 20___ г. </w:t>
      </w:r>
    </w:p>
    <w:p w:rsidR="00235402" w:rsidRPr="00BC34BC" w:rsidRDefault="00834825" w:rsidP="001465D1">
      <w:pPr>
        <w:widowControl w:val="0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BC34BC"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="00235402" w:rsidRPr="00BC34BC"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____________</w:t>
      </w:r>
    </w:p>
    <w:p w:rsidR="00235402" w:rsidRPr="00BC34BC" w:rsidRDefault="00235402" w:rsidP="001465D1">
      <w:pPr>
        <w:widowControl w:val="0"/>
        <w:spacing w:after="0" w:line="240" w:lineRule="auto"/>
        <w:ind w:left="142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34BC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</w:t>
      </w:r>
    </w:p>
    <w:p w:rsidR="00235402" w:rsidRPr="00B16207" w:rsidRDefault="00235402" w:rsidP="001465D1">
      <w:pPr>
        <w:widowControl w:val="0"/>
        <w:spacing w:after="0" w:line="240" w:lineRule="auto"/>
        <w:ind w:left="142"/>
        <w:contextualSpacing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BC34BC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Pr="00B16207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наименование </w:t>
      </w:r>
      <w:r w:rsidR="00C7321F" w:rsidRPr="00B16207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Учреждения</w:t>
      </w:r>
      <w:r w:rsidR="00EA0614" w:rsidRPr="00B16207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в родительном падеже</w:t>
      </w:r>
      <w:r w:rsidRPr="00B16207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)</w:t>
      </w:r>
    </w:p>
    <w:p w:rsidR="00B16207" w:rsidRDefault="00B16207" w:rsidP="001465D1">
      <w:pPr>
        <w:widowControl w:val="0"/>
        <w:spacing w:after="0" w:line="240" w:lineRule="auto"/>
        <w:ind w:left="142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6207" w:rsidRDefault="00235402" w:rsidP="003A6223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34BC">
        <w:rPr>
          <w:rFonts w:ascii="Times New Roman" w:eastAsia="Times New Roman" w:hAnsi="Times New Roman"/>
          <w:sz w:val="24"/>
          <w:szCs w:val="24"/>
          <w:lang w:eastAsia="ru-RU"/>
        </w:rPr>
        <w:t xml:space="preserve">рассмотрено заявление и документы, представленные </w:t>
      </w:r>
      <w:r w:rsidR="00B16207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</w:t>
      </w:r>
    </w:p>
    <w:p w:rsidR="00235402" w:rsidRPr="00BC34BC" w:rsidRDefault="00235402" w:rsidP="003A6223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34BC">
        <w:rPr>
          <w:rFonts w:ascii="Times New Roman" w:eastAsia="Times New Roman" w:hAnsi="Times New Roman"/>
          <w:sz w:val="24"/>
          <w:szCs w:val="24"/>
          <w:lang w:eastAsia="ru-RU"/>
        </w:rPr>
        <w:t>гр. _______________________________________________________________________________</w:t>
      </w:r>
    </w:p>
    <w:p w:rsidR="00235402" w:rsidRPr="00B16207" w:rsidRDefault="00235402" w:rsidP="003A6223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B16207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(фамилия, имя, отчество, адрес заявителя)</w:t>
      </w:r>
    </w:p>
    <w:p w:rsidR="00235402" w:rsidRPr="00B16207" w:rsidRDefault="00235402" w:rsidP="003A6223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</w:p>
    <w:p w:rsidR="00235402" w:rsidRPr="00BC34BC" w:rsidRDefault="00235402" w:rsidP="003A6223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5402" w:rsidRPr="00BC34BC" w:rsidRDefault="00235402" w:rsidP="003A6223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7321F" w:rsidRPr="00BC34BC" w:rsidRDefault="00C7321F" w:rsidP="003A6223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34BC">
        <w:rPr>
          <w:rFonts w:ascii="Times New Roman" w:eastAsia="Times New Roman" w:hAnsi="Times New Roman"/>
          <w:sz w:val="24"/>
          <w:szCs w:val="24"/>
          <w:lang w:eastAsia="ru-RU"/>
        </w:rPr>
        <w:t xml:space="preserve">В соответствии </w:t>
      </w:r>
      <w:r w:rsidR="00A84295" w:rsidRPr="00BC34B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Федеральным законом от 21.12.2012 № 273-ФЗ «Об образовании </w:t>
      </w:r>
      <w:r w:rsidR="006E323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84295" w:rsidRPr="00BC34BC">
        <w:rPr>
          <w:rFonts w:ascii="Times New Roman" w:eastAsia="Times New Roman" w:hAnsi="Times New Roman"/>
          <w:sz w:val="24"/>
          <w:szCs w:val="24"/>
          <w:lang w:eastAsia="ru-RU"/>
        </w:rPr>
        <w:t xml:space="preserve">в Российской Федерации», </w:t>
      </w:r>
      <w:r w:rsidR="00A84295" w:rsidRPr="00BC34BC">
        <w:rPr>
          <w:rFonts w:ascii="Times New Roman" w:hAnsi="Times New Roman"/>
          <w:sz w:val="24"/>
          <w:szCs w:val="24"/>
        </w:rPr>
        <w:t xml:space="preserve">Приказом Министерства культуры Российской Федерации </w:t>
      </w:r>
      <w:r w:rsidR="006E3238">
        <w:rPr>
          <w:rFonts w:ascii="Times New Roman" w:hAnsi="Times New Roman"/>
          <w:sz w:val="24"/>
          <w:szCs w:val="24"/>
        </w:rPr>
        <w:t xml:space="preserve"> </w:t>
      </w:r>
      <w:r w:rsidR="00A84295" w:rsidRPr="00BC34BC">
        <w:rPr>
          <w:rFonts w:ascii="Times New Roman" w:hAnsi="Times New Roman"/>
          <w:sz w:val="24"/>
          <w:szCs w:val="24"/>
        </w:rPr>
        <w:t>от 14.08.2013 № 1145 «Об утверждении порядка приема на обучение дополнительным предпрофессиональным общеобраз</w:t>
      </w:r>
      <w:r w:rsidR="00A84295" w:rsidRPr="00BC34BC">
        <w:rPr>
          <w:rFonts w:ascii="Times New Roman" w:hAnsi="Times New Roman"/>
          <w:sz w:val="24"/>
          <w:szCs w:val="24"/>
        </w:rPr>
        <w:t>о</w:t>
      </w:r>
      <w:r w:rsidR="00A84295" w:rsidRPr="00BC34BC">
        <w:rPr>
          <w:rFonts w:ascii="Times New Roman" w:hAnsi="Times New Roman"/>
          <w:sz w:val="24"/>
          <w:szCs w:val="24"/>
        </w:rPr>
        <w:t xml:space="preserve">вательным программам в области искусств», Порядком приема </w:t>
      </w:r>
      <w:proofErr w:type="gramStart"/>
      <w:r w:rsidR="00A84295" w:rsidRPr="00BC34BC">
        <w:rPr>
          <w:rFonts w:ascii="Times New Roman" w:hAnsi="Times New Roman"/>
          <w:sz w:val="24"/>
          <w:szCs w:val="24"/>
        </w:rPr>
        <w:t>в</w:t>
      </w:r>
      <w:proofErr w:type="gramEnd"/>
      <w:r w:rsidR="00A84295" w:rsidRPr="00BC34BC">
        <w:rPr>
          <w:rFonts w:ascii="Times New Roman" w:hAnsi="Times New Roman"/>
          <w:sz w:val="24"/>
          <w:szCs w:val="24"/>
        </w:rPr>
        <w:t xml:space="preserve"> </w:t>
      </w:r>
      <w:r w:rsidR="00120229" w:rsidRPr="00BC34BC">
        <w:rPr>
          <w:rFonts w:ascii="Times New Roman" w:hAnsi="Times New Roman"/>
          <w:sz w:val="24"/>
          <w:szCs w:val="24"/>
        </w:rPr>
        <w:t>_______________________________________________</w:t>
      </w:r>
      <w:r w:rsidR="00B16207">
        <w:rPr>
          <w:rFonts w:ascii="Times New Roman" w:hAnsi="Times New Roman"/>
          <w:sz w:val="24"/>
          <w:szCs w:val="24"/>
        </w:rPr>
        <w:t>____________________</w:t>
      </w:r>
      <w:r w:rsidR="00120229" w:rsidRPr="00BC34BC">
        <w:rPr>
          <w:rFonts w:ascii="Times New Roman" w:hAnsi="Times New Roman"/>
          <w:sz w:val="24"/>
          <w:szCs w:val="24"/>
        </w:rPr>
        <w:t>_______</w:t>
      </w:r>
      <w:r w:rsidRPr="00BC34BC">
        <w:rPr>
          <w:rFonts w:ascii="Times New Roman" w:eastAsia="Times New Roman" w:hAnsi="Times New Roman"/>
          <w:sz w:val="24"/>
          <w:szCs w:val="24"/>
          <w:lang w:eastAsia="ru-RU"/>
        </w:rPr>
        <w:t>решено:</w:t>
      </w:r>
    </w:p>
    <w:p w:rsidR="00120229" w:rsidRPr="00B16207" w:rsidRDefault="00120229" w:rsidP="003A6223">
      <w:pPr>
        <w:widowControl w:val="0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B16207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(наименование Учреждения)</w:t>
      </w:r>
    </w:p>
    <w:p w:rsidR="00235402" w:rsidRPr="00BC34BC" w:rsidRDefault="00235402" w:rsidP="003A6223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C34BC">
        <w:rPr>
          <w:rFonts w:ascii="Times New Roman" w:eastAsia="Times New Roman" w:hAnsi="Times New Roman"/>
          <w:b/>
          <w:sz w:val="24"/>
          <w:szCs w:val="24"/>
          <w:lang w:eastAsia="ru-RU"/>
        </w:rPr>
        <w:t>отказать</w:t>
      </w:r>
    </w:p>
    <w:p w:rsidR="00235402" w:rsidRPr="00BC34BC" w:rsidRDefault="00235402" w:rsidP="003A6223">
      <w:pPr>
        <w:widowControl w:val="0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BC34BC">
        <w:rPr>
          <w:rFonts w:ascii="Times New Roman" w:eastAsia="Times New Roman" w:hAnsi="Times New Roman"/>
          <w:sz w:val="24"/>
          <w:szCs w:val="24"/>
          <w:lang w:eastAsia="ru-RU"/>
        </w:rPr>
        <w:t>гр._____________________________________________________________________________</w:t>
      </w:r>
    </w:p>
    <w:p w:rsidR="00235402" w:rsidRPr="00B16207" w:rsidRDefault="00235402" w:rsidP="003A6223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B16207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(фамилия, инициалы)</w:t>
      </w:r>
    </w:p>
    <w:p w:rsidR="00235402" w:rsidRPr="00BC34BC" w:rsidRDefault="00FC07B1" w:rsidP="003A6223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BC34BC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235402" w:rsidRPr="00BC34BC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предоставлении </w:t>
      </w:r>
      <w:r w:rsidR="00C7321F" w:rsidRPr="00BC34BC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="00235402" w:rsidRPr="00BC34BC">
        <w:rPr>
          <w:rFonts w:ascii="Times New Roman" w:eastAsia="Times New Roman" w:hAnsi="Times New Roman"/>
          <w:sz w:val="24"/>
          <w:szCs w:val="24"/>
          <w:lang w:eastAsia="ru-RU"/>
        </w:rPr>
        <w:t>слуги</w:t>
      </w:r>
      <w:r w:rsidR="003A622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C182F" w:rsidRPr="00BC34BC">
        <w:rPr>
          <w:rFonts w:ascii="Times New Roman" w:hAnsi="Times New Roman"/>
          <w:sz w:val="24"/>
          <w:szCs w:val="24"/>
          <w:lang w:eastAsia="ar-SA"/>
        </w:rPr>
        <w:t>«Прием детей на обучение по дополнительным общеобразовательным программам</w:t>
      </w:r>
      <w:proofErr w:type="gramStart"/>
      <w:r w:rsidR="00CC182F" w:rsidRPr="00BC34BC">
        <w:rPr>
          <w:rFonts w:ascii="Times New Roman" w:hAnsi="Times New Roman"/>
          <w:sz w:val="24"/>
          <w:szCs w:val="24"/>
          <w:lang w:eastAsia="ar-SA"/>
        </w:rPr>
        <w:t>»</w:t>
      </w:r>
      <w:r w:rsidR="00235402" w:rsidRPr="00BC34B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</w:t>
      </w:r>
      <w:proofErr w:type="gramEnd"/>
      <w:r w:rsidR="00235402" w:rsidRPr="00BC34B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о следующим</w:t>
      </w:r>
      <w:r w:rsidR="000A1C6A" w:rsidRPr="00BC34B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основаниям</w:t>
      </w:r>
      <w:r w:rsidR="00235402" w:rsidRPr="00BC34B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:</w:t>
      </w:r>
    </w:p>
    <w:p w:rsidR="00FC07B1" w:rsidRPr="00BC34BC" w:rsidRDefault="00FC07B1" w:rsidP="003A6223">
      <w:pPr>
        <w:pStyle w:val="1110"/>
        <w:widowControl w:val="0"/>
        <w:spacing w:line="240" w:lineRule="auto"/>
        <w:contextualSpacing/>
        <w:rPr>
          <w:sz w:val="24"/>
          <w:szCs w:val="24"/>
        </w:rPr>
      </w:pPr>
    </w:p>
    <w:p w:rsidR="00DB2EBD" w:rsidRPr="00BC34BC" w:rsidRDefault="0050676E" w:rsidP="003A6223">
      <w:pPr>
        <w:pStyle w:val="1110"/>
        <w:widowControl w:val="0"/>
        <w:numPr>
          <w:ilvl w:val="0"/>
          <w:numId w:val="15"/>
        </w:numPr>
        <w:spacing w:line="240" w:lineRule="auto"/>
        <w:ind w:left="0" w:firstLine="0"/>
        <w:contextualSpacing/>
        <w:rPr>
          <w:sz w:val="24"/>
          <w:szCs w:val="24"/>
        </w:rPr>
      </w:pPr>
      <w:r w:rsidRPr="00BC34BC">
        <w:rPr>
          <w:rFonts w:eastAsia="Times New Roman"/>
          <w:sz w:val="24"/>
          <w:szCs w:val="24"/>
          <w:lang w:eastAsia="ru-RU"/>
        </w:rPr>
        <w:t>Несоответствие поступающего критериям отбора при прохождении творческих испытаний</w:t>
      </w:r>
      <w:r w:rsidR="00DB2EBD" w:rsidRPr="00BC34BC">
        <w:rPr>
          <w:sz w:val="24"/>
          <w:szCs w:val="24"/>
        </w:rPr>
        <w:t>.</w:t>
      </w:r>
    </w:p>
    <w:p w:rsidR="0050676E" w:rsidRPr="00BC34BC" w:rsidRDefault="0050676E" w:rsidP="003A6223">
      <w:pPr>
        <w:pStyle w:val="affff3"/>
        <w:widowControl w:val="0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34BC">
        <w:rPr>
          <w:rFonts w:ascii="Times New Roman" w:eastAsia="Times New Roman" w:hAnsi="Times New Roman"/>
          <w:sz w:val="24"/>
          <w:szCs w:val="24"/>
          <w:lang w:eastAsia="ru-RU"/>
        </w:rPr>
        <w:t>Несоответствие поступающего по возрастным ограничениям, установленным правилами приема в Учреждение, а также предусмотренным в федеральных государственных требованиях, установленных к минимуму содержания, структуре и реализации дополнительных общеобразов</w:t>
      </w:r>
      <w:r w:rsidRPr="00BC34BC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BC34BC">
        <w:rPr>
          <w:rFonts w:ascii="Times New Roman" w:eastAsia="Times New Roman" w:hAnsi="Times New Roman"/>
          <w:sz w:val="24"/>
          <w:szCs w:val="24"/>
          <w:lang w:eastAsia="ru-RU"/>
        </w:rPr>
        <w:t>тельных программ.</w:t>
      </w:r>
    </w:p>
    <w:p w:rsidR="00FC07B1" w:rsidRPr="00BC34BC" w:rsidRDefault="00FC07B1" w:rsidP="003A6223">
      <w:pPr>
        <w:pStyle w:val="1110"/>
        <w:widowControl w:val="0"/>
        <w:numPr>
          <w:ilvl w:val="0"/>
          <w:numId w:val="15"/>
        </w:numPr>
        <w:spacing w:line="240" w:lineRule="auto"/>
        <w:ind w:left="0" w:firstLine="0"/>
        <w:contextualSpacing/>
        <w:rPr>
          <w:sz w:val="24"/>
          <w:szCs w:val="24"/>
        </w:rPr>
      </w:pPr>
      <w:proofErr w:type="gramStart"/>
      <w:r w:rsidRPr="00BC34BC">
        <w:rPr>
          <w:sz w:val="24"/>
          <w:szCs w:val="24"/>
        </w:rPr>
        <w:t>Неявка поступающего в Учреждение для прохождения творческих испытаний в назначе</w:t>
      </w:r>
      <w:r w:rsidRPr="00BC34BC">
        <w:rPr>
          <w:sz w:val="24"/>
          <w:szCs w:val="24"/>
        </w:rPr>
        <w:t>н</w:t>
      </w:r>
      <w:r w:rsidRPr="00BC34BC">
        <w:rPr>
          <w:sz w:val="24"/>
          <w:szCs w:val="24"/>
        </w:rPr>
        <w:t>ную Учреждением дату</w:t>
      </w:r>
      <w:r w:rsidR="00692824" w:rsidRPr="00BC34BC">
        <w:rPr>
          <w:sz w:val="24"/>
          <w:szCs w:val="24"/>
        </w:rPr>
        <w:t>.</w:t>
      </w:r>
      <w:proofErr w:type="gramEnd"/>
    </w:p>
    <w:p w:rsidR="0050676E" w:rsidRPr="00BC34BC" w:rsidRDefault="0050676E" w:rsidP="003A6223">
      <w:pPr>
        <w:pStyle w:val="1110"/>
        <w:widowControl w:val="0"/>
        <w:numPr>
          <w:ilvl w:val="0"/>
          <w:numId w:val="15"/>
        </w:numPr>
        <w:spacing w:line="240" w:lineRule="auto"/>
        <w:ind w:left="0" w:firstLine="0"/>
        <w:contextualSpacing/>
        <w:rPr>
          <w:sz w:val="24"/>
          <w:szCs w:val="24"/>
        </w:rPr>
      </w:pPr>
      <w:r w:rsidRPr="00BC34BC">
        <w:rPr>
          <w:rFonts w:eastAsia="Times New Roman"/>
          <w:sz w:val="24"/>
          <w:szCs w:val="24"/>
          <w:lang w:eastAsia="ru-RU"/>
        </w:rPr>
        <w:t>Отсутствие свободных мест Учреждении</w:t>
      </w:r>
    </w:p>
    <w:p w:rsidR="00B16207" w:rsidRDefault="00235402" w:rsidP="003A6223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34BC">
        <w:rPr>
          <w:rFonts w:ascii="Times New Roman" w:eastAsia="Times New Roman" w:hAnsi="Times New Roman"/>
          <w:sz w:val="24"/>
          <w:szCs w:val="24"/>
          <w:lang w:eastAsia="ru-RU"/>
        </w:rPr>
        <w:t xml:space="preserve">Разъяснения о порядке действий для получения положительного результата по предоставлению </w:t>
      </w:r>
      <w:r w:rsidR="00C7321F" w:rsidRPr="00BC34BC">
        <w:rPr>
          <w:rFonts w:ascii="Times New Roman" w:eastAsia="Times New Roman" w:hAnsi="Times New Roman"/>
          <w:sz w:val="24"/>
          <w:szCs w:val="24"/>
          <w:lang w:eastAsia="ru-RU"/>
        </w:rPr>
        <w:t>Услуги</w:t>
      </w:r>
      <w:r w:rsidRPr="00BC34BC">
        <w:rPr>
          <w:rFonts w:ascii="Times New Roman" w:eastAsia="Times New Roman" w:hAnsi="Times New Roman"/>
          <w:sz w:val="24"/>
          <w:szCs w:val="24"/>
          <w:lang w:eastAsia="ru-RU"/>
        </w:rPr>
        <w:t xml:space="preserve"> (указываются конкретные рекомендации)</w:t>
      </w:r>
    </w:p>
    <w:p w:rsidR="00235402" w:rsidRPr="00BC34BC" w:rsidRDefault="00235402" w:rsidP="003A6223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34BC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_______________________________________________________________________________</w:t>
      </w:r>
    </w:p>
    <w:p w:rsidR="00235402" w:rsidRPr="00BC34BC" w:rsidRDefault="00235402" w:rsidP="003A6223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34BC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_______________________________________________________________________________</w:t>
      </w:r>
    </w:p>
    <w:p w:rsidR="00235402" w:rsidRPr="00BC34BC" w:rsidRDefault="00235402" w:rsidP="003A6223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5402" w:rsidRPr="00BC34BC" w:rsidRDefault="00235402" w:rsidP="003A6223">
      <w:pPr>
        <w:widowControl w:val="0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BC34BC">
        <w:rPr>
          <w:rFonts w:ascii="Times New Roman" w:eastAsia="Times New Roman" w:hAnsi="Times New Roman"/>
          <w:sz w:val="24"/>
          <w:szCs w:val="24"/>
          <w:lang w:eastAsia="ru-RU"/>
        </w:rPr>
        <w:t>Уполномоченное должностное лицо __________________</w:t>
      </w:r>
      <w:r w:rsidR="00B1620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r w:rsidRPr="00BC34BC">
        <w:rPr>
          <w:rFonts w:ascii="Times New Roman" w:eastAsia="Times New Roman" w:hAnsi="Times New Roman"/>
          <w:sz w:val="24"/>
          <w:szCs w:val="24"/>
          <w:lang w:eastAsia="ru-RU"/>
        </w:rPr>
        <w:t>_____________</w:t>
      </w:r>
      <w:r w:rsidR="00B16207">
        <w:rPr>
          <w:rFonts w:ascii="Times New Roman" w:eastAsia="Times New Roman" w:hAnsi="Times New Roman"/>
          <w:sz w:val="24"/>
          <w:szCs w:val="24"/>
          <w:lang w:eastAsia="ru-RU"/>
        </w:rPr>
        <w:t>__________</w:t>
      </w:r>
      <w:r w:rsidRPr="00BC34BC">
        <w:rPr>
          <w:rFonts w:ascii="Times New Roman" w:eastAsia="Times New Roman" w:hAnsi="Times New Roman"/>
          <w:sz w:val="24"/>
          <w:szCs w:val="24"/>
          <w:lang w:eastAsia="ru-RU"/>
        </w:rPr>
        <w:t xml:space="preserve">___ </w:t>
      </w:r>
    </w:p>
    <w:p w:rsidR="00235402" w:rsidRPr="00B16207" w:rsidRDefault="0050676E" w:rsidP="003A6223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BC34B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1620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</w:t>
      </w:r>
      <w:r w:rsidRPr="00B16207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(подпись) </w:t>
      </w:r>
      <w:r w:rsidR="00B16207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                                              </w:t>
      </w:r>
      <w:r w:rsidRPr="00B16207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(расшифровка подписи)</w:t>
      </w:r>
    </w:p>
    <w:p w:rsidR="00B16207" w:rsidRDefault="00B16207">
      <w:pPr>
        <w:spacing w:after="0" w:line="240" w:lineRule="auto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bookmarkStart w:id="306" w:name="_Toc487063793"/>
      <w:bookmarkEnd w:id="295"/>
      <w:r>
        <w:rPr>
          <w:b/>
          <w:sz w:val="24"/>
          <w:szCs w:val="24"/>
        </w:rPr>
        <w:br w:type="page"/>
      </w:r>
    </w:p>
    <w:p w:rsidR="00E63E70" w:rsidRPr="00BC34BC" w:rsidRDefault="00E63E70" w:rsidP="001465D1">
      <w:pPr>
        <w:pStyle w:val="1-"/>
        <w:keepNext w:val="0"/>
        <w:widowControl w:val="0"/>
        <w:spacing w:before="0" w:after="0"/>
        <w:ind w:left="3828" w:firstLine="708"/>
        <w:jc w:val="left"/>
        <w:rPr>
          <w:b w:val="0"/>
          <w:sz w:val="24"/>
          <w:szCs w:val="24"/>
        </w:rPr>
      </w:pPr>
      <w:r w:rsidRPr="00BC34BC">
        <w:rPr>
          <w:b w:val="0"/>
          <w:sz w:val="24"/>
          <w:szCs w:val="24"/>
        </w:rPr>
        <w:lastRenderedPageBreak/>
        <w:t>Приложение 6</w:t>
      </w:r>
      <w:bookmarkEnd w:id="306"/>
    </w:p>
    <w:p w:rsidR="00E63E70" w:rsidRPr="00BC34BC" w:rsidRDefault="00E63E70" w:rsidP="001465D1">
      <w:pPr>
        <w:widowControl w:val="0"/>
        <w:ind w:left="4536"/>
        <w:rPr>
          <w:rFonts w:ascii="Times New Roman" w:hAnsi="Times New Roman"/>
          <w:sz w:val="24"/>
          <w:szCs w:val="24"/>
          <w:lang w:eastAsia="ru-RU"/>
        </w:rPr>
      </w:pPr>
      <w:r w:rsidRPr="00BC34BC">
        <w:rPr>
          <w:rFonts w:ascii="Times New Roman" w:hAnsi="Times New Roman"/>
          <w:sz w:val="24"/>
          <w:szCs w:val="24"/>
          <w:lang w:eastAsia="ar-SA"/>
        </w:rPr>
        <w:t>к Административно</w:t>
      </w:r>
      <w:r w:rsidR="00E37DCA" w:rsidRPr="00BC34BC">
        <w:rPr>
          <w:rFonts w:ascii="Times New Roman" w:hAnsi="Times New Roman"/>
          <w:sz w:val="24"/>
          <w:szCs w:val="24"/>
          <w:lang w:eastAsia="ar-SA"/>
        </w:rPr>
        <w:t xml:space="preserve">му </w:t>
      </w:r>
      <w:r w:rsidRPr="00BC34BC">
        <w:rPr>
          <w:rFonts w:ascii="Times New Roman" w:hAnsi="Times New Roman"/>
          <w:sz w:val="24"/>
          <w:szCs w:val="24"/>
          <w:lang w:eastAsia="ar-SA"/>
        </w:rPr>
        <w:t>регламент</w:t>
      </w:r>
      <w:r w:rsidR="002B1610" w:rsidRPr="00BC34BC">
        <w:rPr>
          <w:rFonts w:ascii="Times New Roman" w:hAnsi="Times New Roman"/>
          <w:sz w:val="24"/>
          <w:szCs w:val="24"/>
          <w:lang w:eastAsia="ar-SA"/>
        </w:rPr>
        <w:t>у</w:t>
      </w:r>
      <w:r w:rsidRPr="00BC34BC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p w:rsidR="00E63E70" w:rsidRPr="00BC34BC" w:rsidRDefault="00E63E70" w:rsidP="001465D1">
      <w:pPr>
        <w:widowControl w:val="0"/>
        <w:rPr>
          <w:rFonts w:ascii="Times New Roman" w:hAnsi="Times New Roman"/>
          <w:sz w:val="24"/>
          <w:szCs w:val="24"/>
          <w:lang w:eastAsia="ar-SA"/>
        </w:rPr>
      </w:pPr>
    </w:p>
    <w:p w:rsidR="00E63E70" w:rsidRPr="00BC34BC" w:rsidRDefault="00EF1435" w:rsidP="001465D1">
      <w:pPr>
        <w:pStyle w:val="20"/>
        <w:keepNext w:val="0"/>
        <w:widowControl w:val="0"/>
        <w:jc w:val="center"/>
        <w:rPr>
          <w:rFonts w:ascii="Times New Roman" w:hAnsi="Times New Roman"/>
          <w:i w:val="0"/>
          <w:sz w:val="24"/>
          <w:szCs w:val="24"/>
        </w:rPr>
      </w:pPr>
      <w:bookmarkStart w:id="307" w:name="_Toc487063794"/>
      <w:r w:rsidRPr="00BC34BC">
        <w:rPr>
          <w:rFonts w:ascii="Times New Roman" w:hAnsi="Times New Roman"/>
          <w:bCs w:val="0"/>
          <w:i w:val="0"/>
          <w:iCs w:val="0"/>
          <w:sz w:val="24"/>
          <w:szCs w:val="24"/>
        </w:rPr>
        <w:t xml:space="preserve">Форма уведомления об отказе </w:t>
      </w:r>
      <w:r w:rsidR="00E63E70" w:rsidRPr="00BC34BC">
        <w:rPr>
          <w:rFonts w:ascii="Times New Roman" w:hAnsi="Times New Roman"/>
          <w:bCs w:val="0"/>
          <w:i w:val="0"/>
          <w:iCs w:val="0"/>
          <w:sz w:val="24"/>
          <w:szCs w:val="24"/>
        </w:rPr>
        <w:t>предоставлении Услуги</w:t>
      </w:r>
      <w:bookmarkEnd w:id="307"/>
    </w:p>
    <w:p w:rsidR="00E63E70" w:rsidRPr="00BC34BC" w:rsidRDefault="00E63E70" w:rsidP="001465D1">
      <w:pPr>
        <w:widowControl w:val="0"/>
        <w:spacing w:after="0" w:line="216" w:lineRule="auto"/>
        <w:ind w:left="142"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63E70" w:rsidRPr="00BC34BC" w:rsidRDefault="00E63E70" w:rsidP="001465D1">
      <w:pPr>
        <w:widowControl w:val="0"/>
        <w:spacing w:after="0" w:line="216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C34BC">
        <w:rPr>
          <w:rFonts w:ascii="Times New Roman" w:eastAsia="Times New Roman" w:hAnsi="Times New Roman"/>
          <w:bCs/>
          <w:sz w:val="24"/>
          <w:szCs w:val="24"/>
          <w:lang w:eastAsia="ru-RU"/>
        </w:rPr>
        <w:t>(на бланке Учреждения)</w:t>
      </w:r>
    </w:p>
    <w:p w:rsidR="00E63E70" w:rsidRPr="00BC34BC" w:rsidRDefault="00E63E70" w:rsidP="001465D1">
      <w:pPr>
        <w:widowControl w:val="0"/>
        <w:spacing w:after="0" w:line="216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63E70" w:rsidRPr="00BC34BC" w:rsidRDefault="00E63E70" w:rsidP="001465D1">
      <w:pPr>
        <w:widowControl w:val="0"/>
        <w:spacing w:after="0" w:line="216" w:lineRule="auto"/>
        <w:ind w:left="142" w:firstLine="709"/>
        <w:jc w:val="center"/>
        <w:rPr>
          <w:rFonts w:ascii="Times New Roman" w:eastAsiaTheme="minorHAnsi" w:hAnsi="Times New Roman"/>
          <w:sz w:val="24"/>
          <w:szCs w:val="24"/>
        </w:rPr>
      </w:pPr>
    </w:p>
    <w:p w:rsidR="00E63E70" w:rsidRPr="00BC34BC" w:rsidRDefault="00E63E70" w:rsidP="001465D1">
      <w:pPr>
        <w:widowControl w:val="0"/>
        <w:spacing w:after="0" w:line="216" w:lineRule="auto"/>
        <w:ind w:left="142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63E70" w:rsidRPr="00BC34BC" w:rsidRDefault="00E63E70" w:rsidP="001465D1">
      <w:pPr>
        <w:widowControl w:val="0"/>
        <w:spacing w:after="0" w:line="240" w:lineRule="auto"/>
        <w:ind w:left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34BC">
        <w:rPr>
          <w:rFonts w:ascii="Times New Roman" w:eastAsia="Times New Roman" w:hAnsi="Times New Roman"/>
          <w:sz w:val="24"/>
          <w:szCs w:val="24"/>
          <w:lang w:eastAsia="ru-RU"/>
        </w:rPr>
        <w:t xml:space="preserve"> «_____»_____________ 20____ г. </w:t>
      </w:r>
    </w:p>
    <w:p w:rsidR="00E63E70" w:rsidRPr="00BC34BC" w:rsidRDefault="00E63E70" w:rsidP="001465D1">
      <w:pPr>
        <w:widowControl w:val="0"/>
        <w:spacing w:after="0" w:line="240" w:lineRule="auto"/>
        <w:ind w:left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34BC">
        <w:rPr>
          <w:rFonts w:ascii="Times New Roman" w:eastAsia="Times New Roman" w:hAnsi="Times New Roman"/>
          <w:sz w:val="24"/>
          <w:szCs w:val="24"/>
          <w:lang w:eastAsia="ru-RU"/>
        </w:rPr>
        <w:t>№_____________</w:t>
      </w:r>
    </w:p>
    <w:p w:rsidR="00F671BD" w:rsidRPr="00BC34BC" w:rsidRDefault="00F671BD" w:rsidP="001465D1">
      <w:pPr>
        <w:widowControl w:val="0"/>
        <w:spacing w:after="0" w:line="216" w:lineRule="auto"/>
        <w:ind w:left="142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671BD" w:rsidRPr="00BC34BC" w:rsidRDefault="00F671BD" w:rsidP="006E3238">
      <w:pPr>
        <w:widowControl w:val="0"/>
        <w:spacing w:after="0" w:line="216" w:lineRule="auto"/>
        <w:ind w:left="142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34BC">
        <w:rPr>
          <w:rFonts w:ascii="Times New Roman" w:eastAsia="Times New Roman" w:hAnsi="Times New Roman"/>
          <w:sz w:val="24"/>
          <w:szCs w:val="24"/>
          <w:lang w:eastAsia="ru-RU"/>
        </w:rPr>
        <w:t>УВЕДОМЛЕНИЕ</w:t>
      </w:r>
    </w:p>
    <w:p w:rsidR="00F671BD" w:rsidRPr="00BC34BC" w:rsidRDefault="00F671BD" w:rsidP="006E3238">
      <w:pPr>
        <w:widowControl w:val="0"/>
        <w:spacing w:after="0" w:line="216" w:lineRule="auto"/>
        <w:ind w:left="142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34BC">
        <w:rPr>
          <w:rFonts w:ascii="Times New Roman" w:eastAsia="Times New Roman" w:hAnsi="Times New Roman"/>
          <w:sz w:val="24"/>
          <w:szCs w:val="24"/>
          <w:lang w:eastAsia="ru-RU"/>
        </w:rPr>
        <w:t>об отказе предоставления Услуги</w:t>
      </w:r>
    </w:p>
    <w:p w:rsidR="00E63E70" w:rsidRPr="00BC34BC" w:rsidRDefault="00E63E70" w:rsidP="006E3238">
      <w:pPr>
        <w:widowControl w:val="0"/>
        <w:spacing w:after="0" w:line="240" w:lineRule="auto"/>
        <w:ind w:left="142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63E70" w:rsidRPr="00BC34BC" w:rsidRDefault="00E63E70" w:rsidP="001465D1">
      <w:pPr>
        <w:widowControl w:val="0"/>
        <w:spacing w:after="0" w:line="240" w:lineRule="auto"/>
        <w:ind w:left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63E70" w:rsidRPr="00BC34BC" w:rsidRDefault="00E63E70" w:rsidP="001465D1">
      <w:pPr>
        <w:widowControl w:val="0"/>
        <w:spacing w:after="0" w:line="240" w:lineRule="auto"/>
        <w:ind w:left="142" w:firstLine="709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671BD" w:rsidRPr="00BC34BC" w:rsidRDefault="00F671BD" w:rsidP="001465D1">
      <w:pPr>
        <w:widowControl w:val="0"/>
        <w:spacing w:after="0" w:line="240" w:lineRule="auto"/>
        <w:ind w:left="142"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E3238" w:rsidRDefault="00F671BD" w:rsidP="001465D1">
      <w:pPr>
        <w:widowControl w:val="0"/>
        <w:spacing w:after="0" w:line="240" w:lineRule="auto"/>
        <w:ind w:left="142" w:firstLine="709"/>
        <w:jc w:val="both"/>
        <w:rPr>
          <w:rFonts w:ascii="Times New Roman" w:hAnsi="Times New Roman"/>
          <w:sz w:val="24"/>
          <w:szCs w:val="24"/>
        </w:rPr>
      </w:pPr>
      <w:r w:rsidRPr="00BC34BC">
        <w:rPr>
          <w:rFonts w:ascii="Times New Roman" w:hAnsi="Times New Roman"/>
          <w:sz w:val="24"/>
          <w:szCs w:val="24"/>
        </w:rPr>
        <w:t xml:space="preserve">Настоящим уведомляем, что </w:t>
      </w:r>
      <w:r w:rsidR="00B21CDC" w:rsidRPr="00BC34BC">
        <w:rPr>
          <w:rFonts w:ascii="Times New Roman" w:hAnsi="Times New Roman"/>
          <w:sz w:val="24"/>
          <w:szCs w:val="24"/>
        </w:rPr>
        <w:t>принято решение об отказе гр. ____________________</w:t>
      </w:r>
      <w:r w:rsidR="006E3238">
        <w:rPr>
          <w:rFonts w:ascii="Times New Roman" w:hAnsi="Times New Roman"/>
          <w:sz w:val="24"/>
          <w:szCs w:val="24"/>
        </w:rPr>
        <w:t>___</w:t>
      </w:r>
      <w:r w:rsidR="00B21CDC" w:rsidRPr="00BC34BC">
        <w:rPr>
          <w:rFonts w:ascii="Times New Roman" w:hAnsi="Times New Roman"/>
          <w:sz w:val="24"/>
          <w:szCs w:val="24"/>
        </w:rPr>
        <w:t xml:space="preserve">_ </w:t>
      </w:r>
    </w:p>
    <w:p w:rsidR="006E3238" w:rsidRDefault="006E3238" w:rsidP="006E3238">
      <w:pPr>
        <w:widowControl w:val="0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</w:p>
    <w:p w:rsidR="006E3238" w:rsidRPr="006E3238" w:rsidRDefault="00B21CDC" w:rsidP="006E3238">
      <w:pPr>
        <w:widowControl w:val="0"/>
        <w:spacing w:after="0" w:line="240" w:lineRule="auto"/>
        <w:ind w:left="142" w:firstLine="709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6E3238">
        <w:rPr>
          <w:rFonts w:ascii="Times New Roman" w:hAnsi="Times New Roman"/>
          <w:sz w:val="24"/>
          <w:szCs w:val="24"/>
          <w:vertAlign w:val="superscript"/>
        </w:rPr>
        <w:t>(Ф.И.О. Заявителя)</w:t>
      </w:r>
    </w:p>
    <w:p w:rsidR="00E63E70" w:rsidRPr="00BC34BC" w:rsidRDefault="00B21CDC" w:rsidP="006E3238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34BC">
        <w:rPr>
          <w:rFonts w:ascii="Times New Roman" w:hAnsi="Times New Roman"/>
          <w:sz w:val="24"/>
          <w:szCs w:val="24"/>
        </w:rPr>
        <w:t xml:space="preserve">в предоставлении услуги «Прием на </w:t>
      </w:r>
      <w:proofErr w:type="gramStart"/>
      <w:r w:rsidRPr="00BC34BC">
        <w:rPr>
          <w:rFonts w:ascii="Times New Roman" w:hAnsi="Times New Roman"/>
          <w:sz w:val="24"/>
          <w:szCs w:val="24"/>
        </w:rPr>
        <w:t>обучение</w:t>
      </w:r>
      <w:proofErr w:type="gramEnd"/>
      <w:r w:rsidRPr="00BC34BC">
        <w:rPr>
          <w:rFonts w:ascii="Times New Roman" w:hAnsi="Times New Roman"/>
          <w:sz w:val="24"/>
          <w:szCs w:val="24"/>
        </w:rPr>
        <w:t xml:space="preserve"> по дополнительным общеобразовательным пр</w:t>
      </w:r>
      <w:r w:rsidRPr="00BC34BC">
        <w:rPr>
          <w:rFonts w:ascii="Times New Roman" w:hAnsi="Times New Roman"/>
          <w:sz w:val="24"/>
          <w:szCs w:val="24"/>
        </w:rPr>
        <w:t>о</w:t>
      </w:r>
      <w:r w:rsidRPr="00BC34BC">
        <w:rPr>
          <w:rFonts w:ascii="Times New Roman" w:hAnsi="Times New Roman"/>
          <w:sz w:val="24"/>
          <w:szCs w:val="24"/>
        </w:rPr>
        <w:t xml:space="preserve">граммам» по следующим </w:t>
      </w:r>
      <w:r w:rsidR="000A1C6A" w:rsidRPr="00BC34BC">
        <w:rPr>
          <w:rFonts w:ascii="Times New Roman" w:hAnsi="Times New Roman"/>
          <w:sz w:val="24"/>
          <w:szCs w:val="24"/>
        </w:rPr>
        <w:t>основаниям</w:t>
      </w:r>
      <w:r w:rsidRPr="00BC34BC">
        <w:rPr>
          <w:rFonts w:ascii="Times New Roman" w:hAnsi="Times New Roman"/>
          <w:sz w:val="24"/>
          <w:szCs w:val="24"/>
        </w:rPr>
        <w:t>:</w:t>
      </w:r>
    </w:p>
    <w:p w:rsidR="0050676E" w:rsidRPr="00BC34BC" w:rsidRDefault="0050676E" w:rsidP="006E3238">
      <w:pPr>
        <w:pStyle w:val="1110"/>
        <w:widowControl w:val="0"/>
        <w:numPr>
          <w:ilvl w:val="0"/>
          <w:numId w:val="15"/>
        </w:numPr>
        <w:tabs>
          <w:tab w:val="left" w:pos="426"/>
        </w:tabs>
        <w:spacing w:line="240" w:lineRule="auto"/>
        <w:ind w:left="0" w:firstLine="0"/>
        <w:rPr>
          <w:sz w:val="24"/>
          <w:szCs w:val="24"/>
        </w:rPr>
      </w:pPr>
      <w:r w:rsidRPr="00BC34BC">
        <w:rPr>
          <w:rFonts w:eastAsia="Times New Roman"/>
          <w:sz w:val="24"/>
          <w:szCs w:val="24"/>
          <w:lang w:eastAsia="ru-RU"/>
        </w:rPr>
        <w:t>Несоответствие поступающего критериям отбора при прохождении творческих испытаний</w:t>
      </w:r>
      <w:r w:rsidRPr="00BC34BC">
        <w:rPr>
          <w:sz w:val="24"/>
          <w:szCs w:val="24"/>
        </w:rPr>
        <w:t>.</w:t>
      </w:r>
    </w:p>
    <w:p w:rsidR="0050676E" w:rsidRPr="00BC34BC" w:rsidRDefault="0050676E" w:rsidP="006E3238">
      <w:pPr>
        <w:pStyle w:val="affff3"/>
        <w:widowControl w:val="0"/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34BC">
        <w:rPr>
          <w:rFonts w:ascii="Times New Roman" w:eastAsia="Times New Roman" w:hAnsi="Times New Roman"/>
          <w:sz w:val="24"/>
          <w:szCs w:val="24"/>
          <w:lang w:eastAsia="ru-RU"/>
        </w:rPr>
        <w:t>Несоответствие поступающего по возрастным ограничениям, установленным правилами пр</w:t>
      </w:r>
      <w:r w:rsidRPr="00BC34BC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BC34BC">
        <w:rPr>
          <w:rFonts w:ascii="Times New Roman" w:eastAsia="Times New Roman" w:hAnsi="Times New Roman"/>
          <w:sz w:val="24"/>
          <w:szCs w:val="24"/>
          <w:lang w:eastAsia="ru-RU"/>
        </w:rPr>
        <w:t>ема в Учреждение, а также предусмотренным в федеральных государственных требованиях, уст</w:t>
      </w:r>
      <w:r w:rsidRPr="00BC34BC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BC34BC">
        <w:rPr>
          <w:rFonts w:ascii="Times New Roman" w:eastAsia="Times New Roman" w:hAnsi="Times New Roman"/>
          <w:sz w:val="24"/>
          <w:szCs w:val="24"/>
          <w:lang w:eastAsia="ru-RU"/>
        </w:rPr>
        <w:t>новленных к минимуму содержания, структуре и реализации дополнительных общеобразовател</w:t>
      </w:r>
      <w:r w:rsidRPr="00BC34BC"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Pr="00BC34BC">
        <w:rPr>
          <w:rFonts w:ascii="Times New Roman" w:eastAsia="Times New Roman" w:hAnsi="Times New Roman"/>
          <w:sz w:val="24"/>
          <w:szCs w:val="24"/>
          <w:lang w:eastAsia="ru-RU"/>
        </w:rPr>
        <w:t>ных программ.</w:t>
      </w:r>
    </w:p>
    <w:p w:rsidR="0050676E" w:rsidRPr="00BC34BC" w:rsidRDefault="0050676E" w:rsidP="006E3238">
      <w:pPr>
        <w:pStyle w:val="1110"/>
        <w:widowControl w:val="0"/>
        <w:numPr>
          <w:ilvl w:val="0"/>
          <w:numId w:val="15"/>
        </w:numPr>
        <w:tabs>
          <w:tab w:val="left" w:pos="426"/>
        </w:tabs>
        <w:spacing w:line="240" w:lineRule="auto"/>
        <w:ind w:left="0" w:firstLine="0"/>
        <w:rPr>
          <w:sz w:val="24"/>
          <w:szCs w:val="24"/>
        </w:rPr>
      </w:pPr>
      <w:proofErr w:type="gramStart"/>
      <w:r w:rsidRPr="00BC34BC">
        <w:rPr>
          <w:sz w:val="24"/>
          <w:szCs w:val="24"/>
        </w:rPr>
        <w:t>Неявка поступающего в Учреждение для прохождения творческих испытаний в назначенную Учреждением дату.</w:t>
      </w:r>
      <w:proofErr w:type="gramEnd"/>
    </w:p>
    <w:p w:rsidR="0050676E" w:rsidRPr="00BC34BC" w:rsidRDefault="0050676E" w:rsidP="006E3238">
      <w:pPr>
        <w:pStyle w:val="1110"/>
        <w:widowControl w:val="0"/>
        <w:numPr>
          <w:ilvl w:val="0"/>
          <w:numId w:val="15"/>
        </w:numPr>
        <w:tabs>
          <w:tab w:val="left" w:pos="426"/>
        </w:tabs>
        <w:spacing w:line="240" w:lineRule="auto"/>
        <w:ind w:left="0" w:firstLine="0"/>
        <w:rPr>
          <w:sz w:val="24"/>
          <w:szCs w:val="24"/>
        </w:rPr>
      </w:pPr>
      <w:r w:rsidRPr="00BC34BC">
        <w:rPr>
          <w:rFonts w:eastAsia="Times New Roman"/>
          <w:sz w:val="24"/>
          <w:szCs w:val="24"/>
          <w:lang w:eastAsia="ru-RU"/>
        </w:rPr>
        <w:t>Отсутствие свободных мест Учреждении</w:t>
      </w:r>
      <w:r w:rsidR="006E3238">
        <w:rPr>
          <w:rFonts w:eastAsia="Times New Roman"/>
          <w:sz w:val="24"/>
          <w:szCs w:val="24"/>
          <w:lang w:eastAsia="ru-RU"/>
        </w:rPr>
        <w:t>.</w:t>
      </w:r>
    </w:p>
    <w:p w:rsidR="00E63E70" w:rsidRPr="00BC34BC" w:rsidRDefault="00E63E70" w:rsidP="001465D1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671BD" w:rsidRPr="00BC34BC" w:rsidRDefault="00FC73A0" w:rsidP="006E323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34BC">
        <w:rPr>
          <w:rFonts w:ascii="Times New Roman" w:eastAsia="Times New Roman" w:hAnsi="Times New Roman"/>
          <w:sz w:val="24"/>
          <w:szCs w:val="24"/>
          <w:lang w:eastAsia="ru-RU"/>
        </w:rPr>
        <w:t>В случае необходимости Заявитель может получить решение об отказе в предоставлении Услуги подписанное уполномоченным должностным лицом Учреждения в бумажном виде в Учреждении.</w:t>
      </w:r>
    </w:p>
    <w:p w:rsidR="00F671BD" w:rsidRPr="00BC34BC" w:rsidRDefault="00F671BD" w:rsidP="001465D1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63E70" w:rsidRPr="00BC34BC" w:rsidRDefault="00EF1435" w:rsidP="001465D1">
      <w:pPr>
        <w:widowControl w:val="0"/>
        <w:spacing w:after="0" w:line="240" w:lineRule="auto"/>
        <w:ind w:lef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34B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C13EA7" w:rsidRPr="00BC34BC" w:rsidRDefault="00C13EA7" w:rsidP="001465D1">
      <w:pPr>
        <w:pStyle w:val="1-"/>
        <w:keepNext w:val="0"/>
        <w:widowControl w:val="0"/>
        <w:spacing w:before="0" w:after="0" w:line="240" w:lineRule="auto"/>
        <w:ind w:left="4248" w:firstLine="708"/>
        <w:jc w:val="left"/>
        <w:rPr>
          <w:b w:val="0"/>
          <w:sz w:val="24"/>
          <w:szCs w:val="24"/>
        </w:rPr>
      </w:pPr>
      <w:bookmarkStart w:id="308" w:name="_Toc487063795"/>
      <w:r w:rsidRPr="00BC34BC">
        <w:rPr>
          <w:b w:val="0"/>
          <w:sz w:val="24"/>
          <w:szCs w:val="24"/>
        </w:rPr>
        <w:lastRenderedPageBreak/>
        <w:t xml:space="preserve">Приложение </w:t>
      </w:r>
      <w:r w:rsidR="00554752" w:rsidRPr="00BC34BC">
        <w:rPr>
          <w:b w:val="0"/>
          <w:sz w:val="24"/>
          <w:szCs w:val="24"/>
        </w:rPr>
        <w:t>7</w:t>
      </w:r>
      <w:bookmarkEnd w:id="308"/>
    </w:p>
    <w:p w:rsidR="00AA0B0E" w:rsidRPr="00BC34BC" w:rsidRDefault="00554752" w:rsidP="001465D1">
      <w:pPr>
        <w:widowControl w:val="0"/>
        <w:ind w:left="4956"/>
        <w:rPr>
          <w:rFonts w:ascii="Times New Roman" w:hAnsi="Times New Roman"/>
          <w:sz w:val="24"/>
          <w:szCs w:val="24"/>
          <w:lang w:eastAsia="ar-SA"/>
        </w:rPr>
      </w:pPr>
      <w:r w:rsidRPr="00BC34BC">
        <w:rPr>
          <w:rFonts w:ascii="Times New Roman" w:hAnsi="Times New Roman"/>
          <w:sz w:val="24"/>
          <w:szCs w:val="24"/>
          <w:lang w:eastAsia="ar-SA"/>
        </w:rPr>
        <w:t>к Административно</w:t>
      </w:r>
      <w:r w:rsidR="002B1610" w:rsidRPr="00BC34BC">
        <w:rPr>
          <w:rFonts w:ascii="Times New Roman" w:hAnsi="Times New Roman"/>
          <w:sz w:val="24"/>
          <w:szCs w:val="24"/>
          <w:lang w:eastAsia="ar-SA"/>
        </w:rPr>
        <w:t xml:space="preserve">му </w:t>
      </w:r>
      <w:r w:rsidRPr="00BC34BC">
        <w:rPr>
          <w:rFonts w:ascii="Times New Roman" w:hAnsi="Times New Roman"/>
          <w:sz w:val="24"/>
          <w:szCs w:val="24"/>
          <w:lang w:eastAsia="ar-SA"/>
        </w:rPr>
        <w:t xml:space="preserve"> регламент</w:t>
      </w:r>
      <w:r w:rsidR="002B1610" w:rsidRPr="00BC34BC">
        <w:rPr>
          <w:rFonts w:ascii="Times New Roman" w:hAnsi="Times New Roman"/>
          <w:sz w:val="24"/>
          <w:szCs w:val="24"/>
          <w:lang w:eastAsia="ar-SA"/>
        </w:rPr>
        <w:t xml:space="preserve">у </w:t>
      </w:r>
    </w:p>
    <w:p w:rsidR="009614A7" w:rsidRPr="00BC34BC" w:rsidRDefault="00DF43FA" w:rsidP="001465D1">
      <w:pPr>
        <w:pStyle w:val="20"/>
        <w:keepNext w:val="0"/>
        <w:widowControl w:val="0"/>
        <w:jc w:val="center"/>
        <w:rPr>
          <w:rFonts w:ascii="Times New Roman" w:hAnsi="Times New Roman"/>
          <w:i w:val="0"/>
          <w:sz w:val="24"/>
          <w:szCs w:val="24"/>
        </w:rPr>
      </w:pPr>
      <w:bookmarkStart w:id="309" w:name="_Toc487063796"/>
      <w:r w:rsidRPr="00BC34BC">
        <w:rPr>
          <w:rFonts w:ascii="Times New Roman" w:hAnsi="Times New Roman"/>
          <w:i w:val="0"/>
          <w:sz w:val="24"/>
          <w:szCs w:val="24"/>
        </w:rPr>
        <w:t xml:space="preserve">Список нормативных актов, </w:t>
      </w:r>
      <w:r w:rsidR="006E3238">
        <w:rPr>
          <w:rFonts w:ascii="Times New Roman" w:hAnsi="Times New Roman"/>
          <w:i w:val="0"/>
          <w:sz w:val="24"/>
          <w:szCs w:val="24"/>
        </w:rPr>
        <w:t xml:space="preserve"> </w:t>
      </w:r>
      <w:r w:rsidR="003A6223">
        <w:rPr>
          <w:rFonts w:ascii="Times New Roman" w:hAnsi="Times New Roman"/>
          <w:i w:val="0"/>
          <w:sz w:val="24"/>
          <w:szCs w:val="24"/>
        </w:rPr>
        <w:br/>
      </w:r>
      <w:r w:rsidRPr="00BC34BC">
        <w:rPr>
          <w:rFonts w:ascii="Times New Roman" w:hAnsi="Times New Roman"/>
          <w:i w:val="0"/>
          <w:sz w:val="24"/>
          <w:szCs w:val="24"/>
        </w:rPr>
        <w:t>в соответствии с которыми осуществляется оказание Услуги</w:t>
      </w:r>
      <w:bookmarkEnd w:id="296"/>
      <w:bookmarkEnd w:id="309"/>
    </w:p>
    <w:p w:rsidR="00100386" w:rsidRPr="00BC34BC" w:rsidRDefault="00100386" w:rsidP="003A6223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614A7" w:rsidRPr="00BC34BC" w:rsidRDefault="00DF43FA" w:rsidP="003A6223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34BC">
        <w:rPr>
          <w:rFonts w:ascii="Times New Roman" w:hAnsi="Times New Roman" w:cs="Times New Roman"/>
          <w:sz w:val="24"/>
          <w:szCs w:val="24"/>
        </w:rPr>
        <w:t xml:space="preserve">Предоставление Услуги осуществляется в соответствии </w:t>
      </w:r>
      <w:proofErr w:type="gramStart"/>
      <w:r w:rsidRPr="00BC34B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BC34BC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627A38" w:rsidRPr="00BC34BC" w:rsidRDefault="00627A38" w:rsidP="003A6223">
      <w:pPr>
        <w:pStyle w:val="affff3"/>
        <w:widowControl w:val="0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bookmarkStart w:id="310" w:name="_Приложение_№_9."/>
      <w:bookmarkEnd w:id="310"/>
      <w:r w:rsidRPr="00BC34BC">
        <w:rPr>
          <w:rFonts w:ascii="Times New Roman" w:eastAsia="Times New Roman" w:hAnsi="Times New Roman"/>
          <w:sz w:val="24"/>
          <w:szCs w:val="24"/>
          <w:lang w:eastAsia="ru-RU"/>
        </w:rPr>
        <w:t>Конституцией Российской Федерации (</w:t>
      </w:r>
      <w:r w:rsidRPr="00BC34BC">
        <w:rPr>
          <w:rFonts w:ascii="Times New Roman" w:eastAsia="Times New Roman" w:hAnsi="Times New Roman"/>
          <w:sz w:val="24"/>
          <w:szCs w:val="24"/>
        </w:rPr>
        <w:t>Российская газета, 1993,</w:t>
      </w:r>
      <w:r w:rsidR="006E3238">
        <w:rPr>
          <w:rFonts w:ascii="Times New Roman" w:eastAsia="Times New Roman" w:hAnsi="Times New Roman"/>
          <w:sz w:val="24"/>
          <w:szCs w:val="24"/>
        </w:rPr>
        <w:t xml:space="preserve"> </w:t>
      </w:r>
      <w:r w:rsidRPr="00BC34BC">
        <w:rPr>
          <w:rFonts w:ascii="Times New Roman" w:eastAsia="Times New Roman" w:hAnsi="Times New Roman"/>
          <w:sz w:val="24"/>
          <w:szCs w:val="24"/>
        </w:rPr>
        <w:t>25 декабря; Собрание законодательства Российской Федерации, 2009, № 4,</w:t>
      </w:r>
      <w:r w:rsidR="006E3238">
        <w:rPr>
          <w:rFonts w:ascii="Times New Roman" w:eastAsia="Times New Roman" w:hAnsi="Times New Roman"/>
          <w:sz w:val="24"/>
          <w:szCs w:val="24"/>
        </w:rPr>
        <w:t xml:space="preserve"> </w:t>
      </w:r>
      <w:r w:rsidRPr="00BC34BC">
        <w:rPr>
          <w:rFonts w:ascii="Times New Roman" w:eastAsia="Times New Roman" w:hAnsi="Times New Roman"/>
          <w:sz w:val="24"/>
          <w:szCs w:val="24"/>
        </w:rPr>
        <w:t>ст. 445);</w:t>
      </w:r>
    </w:p>
    <w:p w:rsidR="00627A38" w:rsidRPr="00BC34BC" w:rsidRDefault="00627A38" w:rsidP="006E3238">
      <w:pPr>
        <w:pStyle w:val="affff3"/>
        <w:widowControl w:val="0"/>
        <w:numPr>
          <w:ilvl w:val="0"/>
          <w:numId w:val="43"/>
        </w:numPr>
        <w:tabs>
          <w:tab w:val="left" w:pos="0"/>
          <w:tab w:val="left" w:pos="993"/>
        </w:tabs>
        <w:spacing w:before="240"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C34BC">
        <w:rPr>
          <w:rFonts w:ascii="Times New Roman" w:eastAsia="Times New Roman" w:hAnsi="Times New Roman"/>
          <w:sz w:val="24"/>
          <w:szCs w:val="24"/>
          <w:lang w:eastAsia="ru-RU"/>
        </w:rPr>
        <w:t>Федеральным законом от 06.10.2003 № 131-ФЗ «Об общих принципах организации местного самоуправления в Российской Федерации»; (Собрание законодательства Российской Ф</w:t>
      </w:r>
      <w:r w:rsidRPr="00BC34BC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BC34BC">
        <w:rPr>
          <w:rFonts w:ascii="Times New Roman" w:eastAsia="Times New Roman" w:hAnsi="Times New Roman"/>
          <w:sz w:val="24"/>
          <w:szCs w:val="24"/>
          <w:lang w:eastAsia="ru-RU"/>
        </w:rPr>
        <w:t>дерации, 2003, № 40, ст. 3822);</w:t>
      </w:r>
    </w:p>
    <w:p w:rsidR="0050676E" w:rsidRPr="00BC34BC" w:rsidRDefault="00627A38" w:rsidP="006E3238">
      <w:pPr>
        <w:pStyle w:val="affff3"/>
        <w:widowControl w:val="0"/>
        <w:numPr>
          <w:ilvl w:val="0"/>
          <w:numId w:val="43"/>
        </w:numPr>
        <w:tabs>
          <w:tab w:val="left" w:pos="0"/>
          <w:tab w:val="left" w:pos="993"/>
        </w:tabs>
        <w:spacing w:before="238"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C34BC">
        <w:rPr>
          <w:rFonts w:ascii="Times New Roman" w:eastAsia="Times New Roman" w:hAnsi="Times New Roman"/>
          <w:sz w:val="24"/>
          <w:szCs w:val="24"/>
          <w:lang w:eastAsia="ru-RU"/>
        </w:rPr>
        <w:t>Федеральным законом от 02.05.2006 № 59-ФЗ «О порядке рассмотрения обращений граждан Российской Федерации», (Собрание законодательства Российской Федерации, 2006 № 19, ст. 2060);</w:t>
      </w:r>
      <w:bookmarkStart w:id="311" w:name="_Toc486888625"/>
    </w:p>
    <w:p w:rsidR="00627A38" w:rsidRPr="00BC34BC" w:rsidRDefault="00627A38" w:rsidP="006E3238">
      <w:pPr>
        <w:pStyle w:val="affff3"/>
        <w:widowControl w:val="0"/>
        <w:numPr>
          <w:ilvl w:val="0"/>
          <w:numId w:val="43"/>
        </w:numPr>
        <w:tabs>
          <w:tab w:val="left" w:pos="0"/>
          <w:tab w:val="left" w:pos="993"/>
        </w:tabs>
        <w:spacing w:before="238"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C34BC">
        <w:rPr>
          <w:rFonts w:ascii="Times New Roman" w:hAnsi="Times New Roman"/>
          <w:sz w:val="24"/>
          <w:szCs w:val="24"/>
        </w:rPr>
        <w:t>Федеральным законом от 27.07.2010 № 210-ФЗ «Об организации предоставления гос</w:t>
      </w:r>
      <w:r w:rsidRPr="00BC34BC">
        <w:rPr>
          <w:rFonts w:ascii="Times New Roman" w:hAnsi="Times New Roman"/>
          <w:sz w:val="24"/>
          <w:szCs w:val="24"/>
        </w:rPr>
        <w:t>у</w:t>
      </w:r>
      <w:r w:rsidRPr="00BC34BC">
        <w:rPr>
          <w:rFonts w:ascii="Times New Roman" w:hAnsi="Times New Roman"/>
          <w:sz w:val="24"/>
          <w:szCs w:val="24"/>
        </w:rPr>
        <w:t>дарственных и муниципальных услуг»;</w:t>
      </w:r>
      <w:bookmarkEnd w:id="311"/>
    </w:p>
    <w:p w:rsidR="00627A38" w:rsidRPr="00BC34BC" w:rsidRDefault="00627A38" w:rsidP="006E3238">
      <w:pPr>
        <w:pStyle w:val="affff3"/>
        <w:widowControl w:val="0"/>
        <w:numPr>
          <w:ilvl w:val="0"/>
          <w:numId w:val="43"/>
        </w:numPr>
        <w:tabs>
          <w:tab w:val="left" w:pos="0"/>
          <w:tab w:val="left" w:pos="993"/>
        </w:tabs>
        <w:spacing w:before="238"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C34BC">
        <w:rPr>
          <w:rFonts w:ascii="Times New Roman" w:eastAsia="Times New Roman" w:hAnsi="Times New Roman"/>
          <w:sz w:val="24"/>
          <w:szCs w:val="24"/>
          <w:lang w:eastAsia="ru-RU"/>
        </w:rPr>
        <w:t>Федеральным законом от 27.07.2006 № 152-ФЗ «О персональных данных» (Собрание з</w:t>
      </w:r>
      <w:r w:rsidRPr="00BC34BC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BC34BC">
        <w:rPr>
          <w:rFonts w:ascii="Times New Roman" w:eastAsia="Times New Roman" w:hAnsi="Times New Roman"/>
          <w:sz w:val="24"/>
          <w:szCs w:val="24"/>
          <w:lang w:eastAsia="ru-RU"/>
        </w:rPr>
        <w:t>конодательства Российской Федерации, 2006, № 31</w:t>
      </w:r>
      <w:r w:rsidR="006E323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C34BC">
        <w:rPr>
          <w:rFonts w:ascii="Times New Roman" w:eastAsia="Times New Roman" w:hAnsi="Times New Roman"/>
          <w:sz w:val="24"/>
          <w:szCs w:val="24"/>
          <w:lang w:eastAsia="ru-RU"/>
        </w:rPr>
        <w:t>(1 ч.), ст. 3451);</w:t>
      </w:r>
    </w:p>
    <w:p w:rsidR="00627A38" w:rsidRPr="00BC34BC" w:rsidRDefault="00627A38" w:rsidP="006E3238">
      <w:pPr>
        <w:pStyle w:val="affff3"/>
        <w:widowControl w:val="0"/>
        <w:numPr>
          <w:ilvl w:val="0"/>
          <w:numId w:val="43"/>
        </w:numPr>
        <w:tabs>
          <w:tab w:val="left" w:pos="0"/>
          <w:tab w:val="left" w:pos="993"/>
        </w:tabs>
        <w:spacing w:before="240"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C34BC">
        <w:rPr>
          <w:rFonts w:ascii="Times New Roman" w:eastAsia="Times New Roman" w:hAnsi="Times New Roman"/>
          <w:sz w:val="24"/>
          <w:szCs w:val="24"/>
        </w:rPr>
        <w:t xml:space="preserve">Уставом </w:t>
      </w:r>
      <w:r w:rsidR="001B7566" w:rsidRPr="00BC34BC">
        <w:rPr>
          <w:rFonts w:ascii="Times New Roman" w:eastAsia="Times New Roman" w:hAnsi="Times New Roman"/>
          <w:sz w:val="24"/>
          <w:szCs w:val="24"/>
        </w:rPr>
        <w:t>городского округа Фрязино</w:t>
      </w:r>
      <w:r w:rsidR="004A05A5" w:rsidRPr="00BC34BC">
        <w:rPr>
          <w:rFonts w:ascii="Times New Roman" w:eastAsia="Times New Roman" w:hAnsi="Times New Roman"/>
          <w:sz w:val="24"/>
          <w:szCs w:val="24"/>
        </w:rPr>
        <w:t xml:space="preserve"> </w:t>
      </w:r>
      <w:r w:rsidRPr="00BC34BC">
        <w:rPr>
          <w:rFonts w:ascii="Times New Roman" w:eastAsia="Times New Roman" w:hAnsi="Times New Roman"/>
          <w:sz w:val="24"/>
          <w:szCs w:val="24"/>
        </w:rPr>
        <w:t>Московской области;</w:t>
      </w:r>
    </w:p>
    <w:p w:rsidR="00627A38" w:rsidRPr="00BC34BC" w:rsidRDefault="00627A38" w:rsidP="006E3238">
      <w:pPr>
        <w:pStyle w:val="affff3"/>
        <w:widowControl w:val="0"/>
        <w:numPr>
          <w:ilvl w:val="0"/>
          <w:numId w:val="43"/>
        </w:numPr>
        <w:tabs>
          <w:tab w:val="left" w:pos="0"/>
          <w:tab w:val="left" w:pos="993"/>
        </w:tabs>
        <w:spacing w:before="240"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C34BC">
        <w:rPr>
          <w:rFonts w:ascii="Times New Roman" w:eastAsia="Times New Roman" w:hAnsi="Times New Roman"/>
          <w:sz w:val="24"/>
          <w:szCs w:val="24"/>
          <w:lang w:eastAsia="ru-RU"/>
        </w:rPr>
        <w:t>Устав</w:t>
      </w:r>
      <w:r w:rsidR="005539C8" w:rsidRPr="00BC34BC">
        <w:rPr>
          <w:rFonts w:ascii="Times New Roman" w:eastAsia="Times New Roman" w:hAnsi="Times New Roman"/>
          <w:sz w:val="24"/>
          <w:szCs w:val="24"/>
          <w:lang w:eastAsia="ru-RU"/>
        </w:rPr>
        <w:t xml:space="preserve">ом </w:t>
      </w:r>
      <w:r w:rsidR="001B7566" w:rsidRPr="00BC34BC">
        <w:rPr>
          <w:rFonts w:ascii="Times New Roman" w:eastAsia="Times New Roman" w:hAnsi="Times New Roman"/>
          <w:sz w:val="24"/>
          <w:szCs w:val="24"/>
          <w:lang w:eastAsia="ru-RU"/>
        </w:rPr>
        <w:t>муниципального</w:t>
      </w:r>
      <w:r w:rsidR="00D67A3D" w:rsidRPr="00BC34B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B7566" w:rsidRPr="00BC34BC">
        <w:rPr>
          <w:rFonts w:ascii="Times New Roman" w:eastAsia="Times New Roman" w:hAnsi="Times New Roman"/>
          <w:sz w:val="24"/>
          <w:szCs w:val="24"/>
          <w:lang w:eastAsia="ru-RU"/>
        </w:rPr>
        <w:t xml:space="preserve">учреждения дополнительного образования </w:t>
      </w:r>
      <w:r w:rsidR="00D67A3D" w:rsidRPr="00BC34BC">
        <w:rPr>
          <w:rFonts w:ascii="Times New Roman" w:eastAsia="Times New Roman" w:hAnsi="Times New Roman"/>
          <w:sz w:val="24"/>
          <w:szCs w:val="24"/>
          <w:lang w:eastAsia="ru-RU"/>
        </w:rPr>
        <w:t>Фрязинская детская школа искусств</w:t>
      </w:r>
      <w:r w:rsidR="006847BB" w:rsidRPr="00BC34BC">
        <w:rPr>
          <w:rFonts w:ascii="Times New Roman" w:eastAsia="Times New Roman" w:hAnsi="Times New Roman"/>
          <w:sz w:val="24"/>
          <w:szCs w:val="24"/>
          <w:lang w:eastAsia="ru-RU"/>
        </w:rPr>
        <w:t xml:space="preserve"> (полное наименование муниципально</w:t>
      </w:r>
      <w:r w:rsidR="00CD0632"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r w:rsidR="00D67A3D" w:rsidRPr="00BC34B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1E7B" w:rsidRPr="00BC34BC">
        <w:rPr>
          <w:rFonts w:ascii="Times New Roman" w:eastAsia="Times New Roman" w:hAnsi="Times New Roman"/>
          <w:sz w:val="24"/>
          <w:szCs w:val="24"/>
          <w:lang w:eastAsia="ru-RU"/>
        </w:rPr>
        <w:t>учреждения</w:t>
      </w:r>
      <w:r w:rsidR="006847BB" w:rsidRPr="00BC34BC">
        <w:rPr>
          <w:rFonts w:ascii="Times New Roman" w:eastAsia="Times New Roman" w:hAnsi="Times New Roman"/>
          <w:sz w:val="24"/>
          <w:szCs w:val="24"/>
          <w:lang w:eastAsia="ru-RU"/>
        </w:rPr>
        <w:t xml:space="preserve"> дополнительного образов</w:t>
      </w:r>
      <w:r w:rsidR="006847BB" w:rsidRPr="00BC34BC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6847BB" w:rsidRPr="00BC34BC">
        <w:rPr>
          <w:rFonts w:ascii="Times New Roman" w:eastAsia="Times New Roman" w:hAnsi="Times New Roman"/>
          <w:sz w:val="24"/>
          <w:szCs w:val="24"/>
          <w:lang w:eastAsia="ru-RU"/>
        </w:rPr>
        <w:t>ния)</w:t>
      </w:r>
      <w:r w:rsidRPr="00BC34BC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627A38" w:rsidRPr="00BC34BC" w:rsidRDefault="00627A38" w:rsidP="006E3238">
      <w:pPr>
        <w:pStyle w:val="affff3"/>
        <w:widowControl w:val="0"/>
        <w:numPr>
          <w:ilvl w:val="0"/>
          <w:numId w:val="43"/>
        </w:numPr>
        <w:tabs>
          <w:tab w:val="left" w:pos="993"/>
        </w:tabs>
        <w:spacing w:before="240"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C34B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Приказом Министерства образования и науки Российской Федерации от 29.08.2013 №</w:t>
      </w:r>
      <w:r w:rsidR="006E323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 </w:t>
      </w:r>
      <w:r w:rsidRPr="00BC34B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1008 «Об утверждении Порядка реализации и осуществления образовательной деятельности по дополнительным общеобразовательным программам»</w:t>
      </w:r>
      <w:r w:rsidR="006E323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;</w:t>
      </w:r>
    </w:p>
    <w:p w:rsidR="00627A38" w:rsidRPr="00BC34BC" w:rsidRDefault="00627A38" w:rsidP="006E3238">
      <w:pPr>
        <w:pStyle w:val="affff3"/>
        <w:widowControl w:val="0"/>
        <w:numPr>
          <w:ilvl w:val="0"/>
          <w:numId w:val="43"/>
        </w:numPr>
        <w:tabs>
          <w:tab w:val="left" w:pos="993"/>
        </w:tabs>
        <w:spacing w:before="240"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C34B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Приказом Министерства культуры Российской Федерации от 14.08.2013 № 1145  «Об утверждении порядка приёма на обучение по дополнительным предпрофессиональным програ</w:t>
      </w:r>
      <w:r w:rsidRPr="00BC34B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</w:t>
      </w:r>
      <w:r w:rsidRPr="00BC34B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мам в области искусств»</w:t>
      </w:r>
      <w:r w:rsidR="006E323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;</w:t>
      </w:r>
    </w:p>
    <w:p w:rsidR="00627A38" w:rsidRPr="00BC34BC" w:rsidRDefault="00627A38" w:rsidP="006E3238">
      <w:pPr>
        <w:pStyle w:val="affff3"/>
        <w:widowControl w:val="0"/>
        <w:numPr>
          <w:ilvl w:val="0"/>
          <w:numId w:val="43"/>
        </w:numPr>
        <w:tabs>
          <w:tab w:val="left" w:pos="1134"/>
        </w:tabs>
        <w:spacing w:before="240"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C34BC">
        <w:rPr>
          <w:rFonts w:ascii="Times New Roman" w:hAnsi="Times New Roman"/>
          <w:sz w:val="24"/>
          <w:szCs w:val="24"/>
        </w:rPr>
        <w:t xml:space="preserve">Приказом </w:t>
      </w:r>
      <w:r w:rsidRPr="00BC34B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Министерства культуры Российской Федерации </w:t>
      </w:r>
      <w:r w:rsidRPr="00BC34BC">
        <w:rPr>
          <w:rFonts w:ascii="Times New Roman" w:hAnsi="Times New Roman"/>
          <w:sz w:val="24"/>
          <w:szCs w:val="24"/>
        </w:rPr>
        <w:t>от 25.11.2015 № 2861«О внесении изменений в приказ Министерства культуры Российской Федерации от 16 июля 2013 г. №</w:t>
      </w:r>
      <w:r w:rsidR="006E3238">
        <w:rPr>
          <w:rFonts w:ascii="Times New Roman" w:hAnsi="Times New Roman"/>
          <w:sz w:val="24"/>
          <w:szCs w:val="24"/>
        </w:rPr>
        <w:t> </w:t>
      </w:r>
      <w:r w:rsidRPr="00BC34BC">
        <w:rPr>
          <w:rFonts w:ascii="Times New Roman" w:hAnsi="Times New Roman"/>
          <w:sz w:val="24"/>
          <w:szCs w:val="24"/>
        </w:rPr>
        <w:t>998 «Об утверждении перечня дополнительных предпрофессиональных программ в области искусств»</w:t>
      </w:r>
      <w:r w:rsidR="006E3238">
        <w:rPr>
          <w:rFonts w:ascii="Times New Roman" w:hAnsi="Times New Roman"/>
          <w:sz w:val="24"/>
          <w:szCs w:val="24"/>
        </w:rPr>
        <w:t>;</w:t>
      </w:r>
    </w:p>
    <w:p w:rsidR="00627A38" w:rsidRPr="00BC34BC" w:rsidRDefault="00627A38" w:rsidP="006E3238">
      <w:pPr>
        <w:pStyle w:val="affff3"/>
        <w:widowControl w:val="0"/>
        <w:numPr>
          <w:ilvl w:val="0"/>
          <w:numId w:val="43"/>
        </w:numPr>
        <w:tabs>
          <w:tab w:val="left" w:pos="1134"/>
        </w:tabs>
        <w:spacing w:before="240"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C34B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Приказом Министерства культуры Российской Федерации от 14</w:t>
      </w:r>
      <w:r w:rsidR="006E323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r w:rsidRPr="00BC34B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08</w:t>
      </w:r>
      <w:r w:rsidR="006E323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r w:rsidRPr="00BC34B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2013 № 1146 «О внесении изменений в приказ Министерства культуры РФ от 09</w:t>
      </w:r>
      <w:r w:rsidR="006E323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r w:rsidRPr="00BC34B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02</w:t>
      </w:r>
      <w:r w:rsidR="006E323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r w:rsidRPr="00BC34B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2012 № 86 «Об утверждении Положения о порядке и формах проведении итоговой аттестации обучающихся, освоивших д</w:t>
      </w:r>
      <w:r w:rsidRPr="00BC34B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</w:t>
      </w:r>
      <w:r w:rsidRPr="00BC34B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полнительные предпрофессиональные общеобразовательные программы в области искусств»</w:t>
      </w:r>
      <w:r w:rsidR="006E323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;</w:t>
      </w:r>
    </w:p>
    <w:p w:rsidR="00627A38" w:rsidRPr="00BC34BC" w:rsidRDefault="00627A38" w:rsidP="006E3238">
      <w:pPr>
        <w:pStyle w:val="affff3"/>
        <w:widowControl w:val="0"/>
        <w:numPr>
          <w:ilvl w:val="0"/>
          <w:numId w:val="43"/>
        </w:numPr>
        <w:tabs>
          <w:tab w:val="left" w:pos="1134"/>
        </w:tabs>
        <w:spacing w:before="240"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C34B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«Рекомендациями по организации образовательной и методической деятельности при реализации общеразвивающих программ в области иску</w:t>
      </w:r>
      <w:proofErr w:type="gramStart"/>
      <w:r w:rsidRPr="00BC34B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сств в Д</w:t>
      </w:r>
      <w:proofErr w:type="gramEnd"/>
      <w:r w:rsidRPr="00BC34B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етских школах искусств по видам искусств» от 21.11.2013 № 191-01-39/06-ГИ</w:t>
      </w:r>
      <w:r w:rsidR="006E323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;</w:t>
      </w:r>
    </w:p>
    <w:p w:rsidR="00627A38" w:rsidRPr="00BC34BC" w:rsidRDefault="00627A38" w:rsidP="006E3238">
      <w:pPr>
        <w:pStyle w:val="affff3"/>
        <w:widowControl w:val="0"/>
        <w:numPr>
          <w:ilvl w:val="0"/>
          <w:numId w:val="43"/>
        </w:numPr>
        <w:tabs>
          <w:tab w:val="left" w:pos="1134"/>
        </w:tabs>
        <w:spacing w:before="240"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C34B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Приказом Министерства образования и науки Российской Федерации от 25.10.2013 №</w:t>
      </w:r>
      <w:r w:rsidR="006E323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 </w:t>
      </w:r>
      <w:r w:rsidRPr="00BC34B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1185 «Об утверждении примерной формы договора об образовании на </w:t>
      </w:r>
      <w:proofErr w:type="gramStart"/>
      <w:r w:rsidRPr="00BC34B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обучение</w:t>
      </w:r>
      <w:proofErr w:type="gramEnd"/>
      <w:r w:rsidRPr="00BC34B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по дополн</w:t>
      </w:r>
      <w:r w:rsidRPr="00BC34B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и</w:t>
      </w:r>
      <w:r w:rsidRPr="00BC34B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тельным  образовательным  программам»</w:t>
      </w:r>
      <w:r w:rsidR="006E323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;</w:t>
      </w:r>
    </w:p>
    <w:p w:rsidR="00627A38" w:rsidRPr="00BC34BC" w:rsidRDefault="00627A38" w:rsidP="006E3238">
      <w:pPr>
        <w:pStyle w:val="affff3"/>
        <w:widowControl w:val="0"/>
        <w:numPr>
          <w:ilvl w:val="0"/>
          <w:numId w:val="43"/>
        </w:numPr>
        <w:tabs>
          <w:tab w:val="left" w:pos="1134"/>
        </w:tabs>
        <w:spacing w:before="240"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C34B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Постановлением Правительства Российской Федерации от 15.08.2013 № 706 «Об утверждении Правил оказания платных образовательных услуг»</w:t>
      </w:r>
      <w:r w:rsidR="006E323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;</w:t>
      </w:r>
    </w:p>
    <w:p w:rsidR="00627A38" w:rsidRPr="003A6223" w:rsidRDefault="00627A38" w:rsidP="006E3238">
      <w:pPr>
        <w:pStyle w:val="affff3"/>
        <w:widowControl w:val="0"/>
        <w:numPr>
          <w:ilvl w:val="0"/>
          <w:numId w:val="43"/>
        </w:numPr>
        <w:tabs>
          <w:tab w:val="left" w:pos="1134"/>
        </w:tabs>
        <w:spacing w:before="240"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C34B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Постановлением Правительства Российской Федерации от 10.07.2013 № 582 «Об утверждении Правил размещения на официальном сайте образовательной организации в инфо</w:t>
      </w:r>
      <w:r w:rsidRPr="00BC34B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р</w:t>
      </w:r>
      <w:r w:rsidRPr="00BC34B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мационно-телекоммуникационной сети «Интернет» и обновления информации об образовател</w:t>
      </w:r>
      <w:r w:rsidRPr="00BC34B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ь</w:t>
      </w:r>
      <w:r w:rsidRPr="00BC34B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ной организации»</w:t>
      </w:r>
      <w:r w:rsidR="006E323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;</w:t>
      </w:r>
    </w:p>
    <w:p w:rsidR="00627A38" w:rsidRPr="00BC34BC" w:rsidRDefault="00627A38" w:rsidP="006E3238">
      <w:pPr>
        <w:pStyle w:val="affff3"/>
        <w:widowControl w:val="0"/>
        <w:numPr>
          <w:ilvl w:val="0"/>
          <w:numId w:val="43"/>
        </w:numPr>
        <w:tabs>
          <w:tab w:val="left" w:pos="1134"/>
        </w:tabs>
        <w:spacing w:before="240"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C34BC">
        <w:rPr>
          <w:rFonts w:ascii="Times New Roman" w:hAnsi="Times New Roman"/>
          <w:bCs/>
          <w:sz w:val="24"/>
          <w:szCs w:val="24"/>
        </w:rPr>
        <w:t xml:space="preserve">Приказом  Министерства здравоохранения </w:t>
      </w:r>
      <w:r w:rsidRPr="00BC34B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Российской Федерации </w:t>
      </w:r>
      <w:r w:rsidRPr="00BC34BC">
        <w:rPr>
          <w:rFonts w:ascii="Times New Roman" w:hAnsi="Times New Roman"/>
          <w:bCs/>
          <w:sz w:val="24"/>
          <w:szCs w:val="24"/>
        </w:rPr>
        <w:t>от 21 декабря 2012 № 1346н «О Порядке прохождения несовершеннолетними медицинских осмотров, в том числе при поступлении в образовательные учреждения и в период обучения в них»</w:t>
      </w:r>
      <w:r w:rsidR="006E3238">
        <w:rPr>
          <w:rFonts w:ascii="Times New Roman" w:hAnsi="Times New Roman"/>
          <w:bCs/>
          <w:sz w:val="24"/>
          <w:szCs w:val="24"/>
        </w:rPr>
        <w:t>;</w:t>
      </w:r>
      <w:r w:rsidRPr="00BC34BC">
        <w:rPr>
          <w:rFonts w:ascii="Times New Roman" w:hAnsi="Times New Roman"/>
          <w:bCs/>
          <w:sz w:val="24"/>
          <w:szCs w:val="24"/>
        </w:rPr>
        <w:t xml:space="preserve"> </w:t>
      </w:r>
    </w:p>
    <w:p w:rsidR="00627A38" w:rsidRPr="00BC34BC" w:rsidRDefault="00627A38" w:rsidP="006E3238">
      <w:pPr>
        <w:pStyle w:val="affff3"/>
        <w:widowControl w:val="0"/>
        <w:numPr>
          <w:ilvl w:val="0"/>
          <w:numId w:val="43"/>
        </w:numPr>
        <w:tabs>
          <w:tab w:val="left" w:pos="1134"/>
        </w:tabs>
        <w:spacing w:before="240"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C34BC">
        <w:rPr>
          <w:rFonts w:ascii="Times New Roman" w:hAnsi="Times New Roman"/>
          <w:sz w:val="24"/>
          <w:szCs w:val="24"/>
        </w:rPr>
        <w:lastRenderedPageBreak/>
        <w:t xml:space="preserve">Постановлением Главного государственного санитарного врача </w:t>
      </w:r>
      <w:r w:rsidRPr="00BC34BC">
        <w:rPr>
          <w:rFonts w:ascii="Times New Roman" w:eastAsia="Times New Roman" w:hAnsi="Times New Roman"/>
          <w:iCs/>
          <w:sz w:val="24"/>
          <w:szCs w:val="24"/>
          <w:lang w:eastAsia="ru-RU"/>
        </w:rPr>
        <w:t>Российской Федерации</w:t>
      </w:r>
      <w:r w:rsidRPr="00BC34BC">
        <w:rPr>
          <w:rFonts w:ascii="Times New Roman" w:hAnsi="Times New Roman"/>
          <w:sz w:val="24"/>
          <w:szCs w:val="24"/>
        </w:rPr>
        <w:t xml:space="preserve"> от 04.07.2014 № 41 «Об утверждении СанПиН 2.4.4.3172-14 «Санитарно-эпидемиологические тр</w:t>
      </w:r>
      <w:r w:rsidRPr="00BC34BC">
        <w:rPr>
          <w:rFonts w:ascii="Times New Roman" w:hAnsi="Times New Roman"/>
          <w:sz w:val="24"/>
          <w:szCs w:val="24"/>
        </w:rPr>
        <w:t>е</w:t>
      </w:r>
      <w:r w:rsidRPr="00BC34BC">
        <w:rPr>
          <w:rFonts w:ascii="Times New Roman" w:hAnsi="Times New Roman"/>
          <w:sz w:val="24"/>
          <w:szCs w:val="24"/>
        </w:rPr>
        <w:t xml:space="preserve">бования к устройству, содержанию и организации </w:t>
      </w:r>
      <w:proofErr w:type="gramStart"/>
      <w:r w:rsidRPr="00BC34BC">
        <w:rPr>
          <w:rFonts w:ascii="Times New Roman" w:hAnsi="Times New Roman"/>
          <w:sz w:val="24"/>
          <w:szCs w:val="24"/>
        </w:rPr>
        <w:t>режима работы образовательных организаций дополнительного образования детей</w:t>
      </w:r>
      <w:proofErr w:type="gramEnd"/>
      <w:r w:rsidRPr="00BC34BC">
        <w:rPr>
          <w:rFonts w:ascii="Times New Roman" w:hAnsi="Times New Roman"/>
          <w:sz w:val="24"/>
          <w:szCs w:val="24"/>
        </w:rPr>
        <w:t>».</w:t>
      </w:r>
    </w:p>
    <w:p w:rsidR="005D6E8C" w:rsidRPr="00BC34BC" w:rsidRDefault="005D6E8C" w:rsidP="001465D1">
      <w:pPr>
        <w:widowControl w:val="0"/>
        <w:tabs>
          <w:tab w:val="num" w:pos="0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</w:p>
    <w:p w:rsidR="005D6E8C" w:rsidRPr="00BC34BC" w:rsidRDefault="00EF1435" w:rsidP="001465D1">
      <w:pPr>
        <w:widowControl w:val="0"/>
        <w:tabs>
          <w:tab w:val="num" w:pos="0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BC34BC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br w:type="page"/>
      </w:r>
    </w:p>
    <w:p w:rsidR="0051316B" w:rsidRDefault="005D6E8C" w:rsidP="001465D1">
      <w:pPr>
        <w:pStyle w:val="11"/>
        <w:keepNext w:val="0"/>
        <w:widowControl w:val="0"/>
        <w:ind w:left="6096"/>
        <w:jc w:val="left"/>
        <w:rPr>
          <w:b w:val="0"/>
          <w:i w:val="0"/>
        </w:rPr>
      </w:pPr>
      <w:bookmarkStart w:id="312" w:name="_Toc487063797"/>
      <w:r w:rsidRPr="00BC34BC">
        <w:rPr>
          <w:b w:val="0"/>
          <w:i w:val="0"/>
        </w:rPr>
        <w:lastRenderedPageBreak/>
        <w:t xml:space="preserve">Приложение </w:t>
      </w:r>
      <w:r w:rsidR="0073600B" w:rsidRPr="00BC34BC">
        <w:rPr>
          <w:b w:val="0"/>
          <w:i w:val="0"/>
        </w:rPr>
        <w:t>8</w:t>
      </w:r>
      <w:r w:rsidR="006E3238">
        <w:rPr>
          <w:b w:val="0"/>
          <w:i w:val="0"/>
        </w:rPr>
        <w:t xml:space="preserve"> </w:t>
      </w:r>
    </w:p>
    <w:p w:rsidR="00A43FC5" w:rsidRPr="00BC34BC" w:rsidRDefault="00A43FC5" w:rsidP="001465D1">
      <w:pPr>
        <w:pStyle w:val="11"/>
        <w:keepNext w:val="0"/>
        <w:widowControl w:val="0"/>
        <w:ind w:left="6096"/>
        <w:jc w:val="left"/>
        <w:rPr>
          <w:b w:val="0"/>
          <w:i w:val="0"/>
          <w:lang w:eastAsia="ar-SA"/>
        </w:rPr>
      </w:pPr>
      <w:r w:rsidRPr="00BC34BC">
        <w:rPr>
          <w:b w:val="0"/>
          <w:i w:val="0"/>
          <w:lang w:eastAsia="ar-SA"/>
        </w:rPr>
        <w:t>к Административно</w:t>
      </w:r>
      <w:r w:rsidR="002B1610" w:rsidRPr="00BC34BC">
        <w:rPr>
          <w:b w:val="0"/>
          <w:i w:val="0"/>
          <w:lang w:eastAsia="ar-SA"/>
        </w:rPr>
        <w:t xml:space="preserve">му </w:t>
      </w:r>
      <w:r w:rsidRPr="00BC34BC">
        <w:rPr>
          <w:b w:val="0"/>
          <w:i w:val="0"/>
          <w:lang w:eastAsia="ar-SA"/>
        </w:rPr>
        <w:t>регламент</w:t>
      </w:r>
      <w:r w:rsidR="002B1610" w:rsidRPr="00BC34BC">
        <w:rPr>
          <w:b w:val="0"/>
          <w:i w:val="0"/>
          <w:lang w:eastAsia="ar-SA"/>
        </w:rPr>
        <w:t xml:space="preserve">у </w:t>
      </w:r>
      <w:bookmarkStart w:id="313" w:name="_Toc486256281"/>
      <w:bookmarkEnd w:id="312"/>
    </w:p>
    <w:p w:rsidR="005D6E8C" w:rsidRPr="00BC34BC" w:rsidRDefault="00A43FC5" w:rsidP="001465D1">
      <w:pPr>
        <w:pStyle w:val="20"/>
        <w:keepNext w:val="0"/>
        <w:widowControl w:val="0"/>
        <w:jc w:val="center"/>
        <w:rPr>
          <w:rFonts w:ascii="Times New Roman" w:hAnsi="Times New Roman"/>
          <w:i w:val="0"/>
          <w:sz w:val="24"/>
          <w:szCs w:val="24"/>
        </w:rPr>
      </w:pPr>
      <w:bookmarkStart w:id="314" w:name="_Toc487063798"/>
      <w:r w:rsidRPr="00BC34BC">
        <w:rPr>
          <w:rFonts w:ascii="Times New Roman" w:hAnsi="Times New Roman"/>
          <w:i w:val="0"/>
          <w:sz w:val="24"/>
          <w:szCs w:val="24"/>
        </w:rPr>
        <w:t>Список документов, обязательных для предоставления Заявителем</w:t>
      </w:r>
      <w:bookmarkEnd w:id="313"/>
      <w:bookmarkEnd w:id="314"/>
    </w:p>
    <w:p w:rsidR="00D35ECF" w:rsidRDefault="00D35ECF" w:rsidP="001465D1">
      <w:pPr>
        <w:widowControl w:val="0"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aff"/>
        <w:tblW w:w="0" w:type="auto"/>
        <w:tblLook w:val="04A0" w:firstRow="1" w:lastRow="0" w:firstColumn="1" w:lastColumn="0" w:noHBand="0" w:noVBand="1"/>
      </w:tblPr>
      <w:tblGrid>
        <w:gridCol w:w="2700"/>
        <w:gridCol w:w="2601"/>
        <w:gridCol w:w="2546"/>
        <w:gridCol w:w="2575"/>
      </w:tblGrid>
      <w:tr w:rsidR="0051316B" w:rsidTr="0051316B">
        <w:trPr>
          <w:trHeight w:val="760"/>
        </w:trPr>
        <w:tc>
          <w:tcPr>
            <w:tcW w:w="2700" w:type="dxa"/>
            <w:vAlign w:val="center"/>
          </w:tcPr>
          <w:p w:rsidR="0051316B" w:rsidRDefault="0051316B" w:rsidP="0051316B">
            <w:pPr>
              <w:pStyle w:val="1-"/>
              <w:keepNext w:val="0"/>
              <w:widowControl w:val="0"/>
              <w:suppressAutoHyphens w:val="0"/>
              <w:spacing w:before="0" w:after="0" w:line="240" w:lineRule="auto"/>
              <w:rPr>
                <w:sz w:val="24"/>
                <w:szCs w:val="24"/>
              </w:rPr>
            </w:pPr>
            <w:r w:rsidRPr="00BC34BC">
              <w:rPr>
                <w:sz w:val="24"/>
                <w:szCs w:val="24"/>
              </w:rPr>
              <w:t>Основание</w:t>
            </w:r>
          </w:p>
          <w:p w:rsidR="0051316B" w:rsidRPr="00BC34BC" w:rsidRDefault="0051316B" w:rsidP="0051316B">
            <w:pPr>
              <w:pStyle w:val="1-"/>
              <w:keepNext w:val="0"/>
              <w:widowControl w:val="0"/>
              <w:suppressAutoHyphens w:val="0"/>
              <w:spacing w:before="0" w:after="0" w:line="240" w:lineRule="auto"/>
              <w:rPr>
                <w:sz w:val="24"/>
                <w:szCs w:val="24"/>
              </w:rPr>
            </w:pPr>
            <w:r w:rsidRPr="00BC34BC">
              <w:rPr>
                <w:sz w:val="24"/>
                <w:szCs w:val="24"/>
              </w:rPr>
              <w:t>для обращения</w:t>
            </w:r>
          </w:p>
        </w:tc>
        <w:tc>
          <w:tcPr>
            <w:tcW w:w="2601" w:type="dxa"/>
            <w:vAlign w:val="center"/>
          </w:tcPr>
          <w:p w:rsidR="0051316B" w:rsidRDefault="0051316B" w:rsidP="0051316B">
            <w:pPr>
              <w:pStyle w:val="1-"/>
              <w:keepNext w:val="0"/>
              <w:widowControl w:val="0"/>
              <w:suppressAutoHyphens w:val="0"/>
              <w:spacing w:before="0" w:after="0" w:line="240" w:lineRule="auto"/>
              <w:rPr>
                <w:sz w:val="24"/>
                <w:szCs w:val="24"/>
              </w:rPr>
            </w:pPr>
            <w:r w:rsidRPr="00BC34BC">
              <w:rPr>
                <w:sz w:val="24"/>
                <w:szCs w:val="24"/>
              </w:rPr>
              <w:t>Категория</w:t>
            </w:r>
          </w:p>
          <w:p w:rsidR="0051316B" w:rsidRPr="00BC34BC" w:rsidRDefault="0051316B" w:rsidP="0051316B">
            <w:pPr>
              <w:pStyle w:val="1-"/>
              <w:keepNext w:val="0"/>
              <w:widowControl w:val="0"/>
              <w:suppressAutoHyphens w:val="0"/>
              <w:spacing w:before="0" w:after="0" w:line="240" w:lineRule="auto"/>
              <w:rPr>
                <w:sz w:val="24"/>
                <w:szCs w:val="24"/>
              </w:rPr>
            </w:pPr>
            <w:r w:rsidRPr="00BC34BC">
              <w:rPr>
                <w:sz w:val="24"/>
                <w:szCs w:val="24"/>
              </w:rPr>
              <w:t>заявителя</w:t>
            </w:r>
          </w:p>
        </w:tc>
        <w:tc>
          <w:tcPr>
            <w:tcW w:w="2546" w:type="dxa"/>
            <w:vAlign w:val="center"/>
          </w:tcPr>
          <w:p w:rsidR="0051316B" w:rsidRPr="00BC34BC" w:rsidRDefault="0051316B" w:rsidP="0051316B">
            <w:pPr>
              <w:pStyle w:val="1-"/>
              <w:keepNext w:val="0"/>
              <w:widowControl w:val="0"/>
              <w:suppressAutoHyphens w:val="0"/>
              <w:spacing w:before="0" w:after="0" w:line="240" w:lineRule="auto"/>
              <w:rPr>
                <w:sz w:val="24"/>
                <w:szCs w:val="24"/>
              </w:rPr>
            </w:pPr>
            <w:r w:rsidRPr="00BC34BC">
              <w:rPr>
                <w:sz w:val="24"/>
                <w:szCs w:val="24"/>
              </w:rPr>
              <w:t>Класс документа</w:t>
            </w:r>
          </w:p>
        </w:tc>
        <w:tc>
          <w:tcPr>
            <w:tcW w:w="2575" w:type="dxa"/>
            <w:vAlign w:val="center"/>
          </w:tcPr>
          <w:p w:rsidR="0051316B" w:rsidRDefault="0051316B" w:rsidP="0051316B">
            <w:pPr>
              <w:pStyle w:val="1-"/>
              <w:keepNext w:val="0"/>
              <w:widowControl w:val="0"/>
              <w:suppressAutoHyphens w:val="0"/>
              <w:spacing w:before="0" w:after="0" w:line="240" w:lineRule="auto"/>
              <w:rPr>
                <w:sz w:val="24"/>
                <w:szCs w:val="24"/>
              </w:rPr>
            </w:pPr>
            <w:r w:rsidRPr="00BC34BC">
              <w:rPr>
                <w:sz w:val="24"/>
                <w:szCs w:val="24"/>
              </w:rPr>
              <w:t>Обязательность</w:t>
            </w:r>
          </w:p>
          <w:p w:rsidR="0051316B" w:rsidRPr="00BC34BC" w:rsidRDefault="0051316B" w:rsidP="0051316B">
            <w:pPr>
              <w:pStyle w:val="1-"/>
              <w:keepNext w:val="0"/>
              <w:widowControl w:val="0"/>
              <w:suppressAutoHyphens w:val="0"/>
              <w:spacing w:before="0" w:after="0" w:line="240" w:lineRule="auto"/>
              <w:rPr>
                <w:sz w:val="24"/>
                <w:szCs w:val="24"/>
              </w:rPr>
            </w:pPr>
            <w:r w:rsidRPr="00BC34BC">
              <w:rPr>
                <w:sz w:val="24"/>
                <w:szCs w:val="24"/>
              </w:rPr>
              <w:t>документа</w:t>
            </w:r>
          </w:p>
        </w:tc>
      </w:tr>
      <w:tr w:rsidR="0051316B" w:rsidTr="0051316B">
        <w:tc>
          <w:tcPr>
            <w:tcW w:w="2700" w:type="dxa"/>
          </w:tcPr>
          <w:p w:rsidR="0051316B" w:rsidRPr="0051316B" w:rsidRDefault="0051316B" w:rsidP="0051316B">
            <w:pPr>
              <w:widowControl w:val="0"/>
              <w:rPr>
                <w:sz w:val="24"/>
                <w:szCs w:val="24"/>
                <w:lang w:eastAsia="ru-RU"/>
              </w:rPr>
            </w:pPr>
            <w:r w:rsidRPr="0051316B">
              <w:rPr>
                <w:sz w:val="24"/>
                <w:szCs w:val="24"/>
              </w:rPr>
              <w:t xml:space="preserve">Прием на </w:t>
            </w:r>
            <w:proofErr w:type="gramStart"/>
            <w:r w:rsidRPr="0051316B">
              <w:rPr>
                <w:sz w:val="24"/>
                <w:szCs w:val="24"/>
              </w:rPr>
              <w:t>обучение</w:t>
            </w:r>
            <w:proofErr w:type="gramEnd"/>
            <w:r w:rsidRPr="0051316B">
              <w:rPr>
                <w:sz w:val="24"/>
                <w:szCs w:val="24"/>
              </w:rPr>
              <w:t xml:space="preserve"> по дополнительным общеобразовательным программам</w:t>
            </w:r>
          </w:p>
        </w:tc>
        <w:tc>
          <w:tcPr>
            <w:tcW w:w="2601" w:type="dxa"/>
          </w:tcPr>
          <w:p w:rsidR="0051316B" w:rsidRPr="0051316B" w:rsidRDefault="0051316B" w:rsidP="0051316B">
            <w:pPr>
              <w:widowControl w:val="0"/>
              <w:rPr>
                <w:sz w:val="24"/>
                <w:szCs w:val="24"/>
                <w:lang w:eastAsia="ru-RU"/>
              </w:rPr>
            </w:pPr>
            <w:r w:rsidRPr="0051316B">
              <w:rPr>
                <w:sz w:val="24"/>
                <w:szCs w:val="24"/>
              </w:rPr>
              <w:t>Граждане, являющиеся родителями (законными представителями) несовершеннолетних граждан</w:t>
            </w:r>
          </w:p>
        </w:tc>
        <w:tc>
          <w:tcPr>
            <w:tcW w:w="2546" w:type="dxa"/>
          </w:tcPr>
          <w:p w:rsidR="0051316B" w:rsidRPr="00BC34BC" w:rsidRDefault="0051316B" w:rsidP="00392102">
            <w:pPr>
              <w:pStyle w:val="1-"/>
              <w:keepNext w:val="0"/>
              <w:widowControl w:val="0"/>
              <w:suppressAutoHyphens w:val="0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BC34BC">
              <w:rPr>
                <w:b w:val="0"/>
                <w:sz w:val="24"/>
                <w:szCs w:val="24"/>
              </w:rPr>
              <w:t>Документ, удостов</w:t>
            </w:r>
            <w:r w:rsidRPr="00BC34BC">
              <w:rPr>
                <w:b w:val="0"/>
                <w:sz w:val="24"/>
                <w:szCs w:val="24"/>
              </w:rPr>
              <w:t>е</w:t>
            </w:r>
            <w:r w:rsidRPr="00BC34BC">
              <w:rPr>
                <w:b w:val="0"/>
                <w:sz w:val="24"/>
                <w:szCs w:val="24"/>
              </w:rPr>
              <w:t>ряющий личность несовершеннолетнего гражданина (свид</w:t>
            </w:r>
            <w:r w:rsidRPr="00BC34BC">
              <w:rPr>
                <w:b w:val="0"/>
                <w:sz w:val="24"/>
                <w:szCs w:val="24"/>
              </w:rPr>
              <w:t>е</w:t>
            </w:r>
            <w:r w:rsidRPr="00BC34BC">
              <w:rPr>
                <w:b w:val="0"/>
                <w:sz w:val="24"/>
                <w:szCs w:val="24"/>
              </w:rPr>
              <w:t>тельство о рождении или паспорт для граждан старше 14 лет)</w:t>
            </w:r>
          </w:p>
        </w:tc>
        <w:tc>
          <w:tcPr>
            <w:tcW w:w="2575" w:type="dxa"/>
          </w:tcPr>
          <w:p w:rsidR="0051316B" w:rsidRPr="00BC34BC" w:rsidRDefault="0051316B" w:rsidP="0051316B">
            <w:pPr>
              <w:pStyle w:val="1-"/>
              <w:keepNext w:val="0"/>
              <w:widowControl w:val="0"/>
              <w:suppressAutoHyphens w:val="0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BC34BC">
              <w:rPr>
                <w:b w:val="0"/>
                <w:sz w:val="24"/>
                <w:szCs w:val="24"/>
              </w:rPr>
              <w:t>Обязательно</w:t>
            </w:r>
          </w:p>
        </w:tc>
      </w:tr>
      <w:tr w:rsidR="0051316B" w:rsidTr="0051316B">
        <w:tc>
          <w:tcPr>
            <w:tcW w:w="2700" w:type="dxa"/>
          </w:tcPr>
          <w:p w:rsidR="0051316B" w:rsidRDefault="0051316B" w:rsidP="0051316B">
            <w:pPr>
              <w:widowControl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01" w:type="dxa"/>
          </w:tcPr>
          <w:p w:rsidR="0051316B" w:rsidRDefault="0051316B" w:rsidP="0051316B">
            <w:pPr>
              <w:widowControl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51316B" w:rsidRPr="00BC34BC" w:rsidRDefault="0051316B" w:rsidP="0051316B">
            <w:pPr>
              <w:pStyle w:val="1-"/>
              <w:keepNext w:val="0"/>
              <w:widowControl w:val="0"/>
              <w:suppressAutoHyphens w:val="0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BC34BC">
              <w:rPr>
                <w:b w:val="0"/>
                <w:sz w:val="24"/>
                <w:szCs w:val="24"/>
              </w:rPr>
              <w:t>Свидетельство о рег</w:t>
            </w:r>
            <w:r w:rsidRPr="00BC34BC">
              <w:rPr>
                <w:b w:val="0"/>
                <w:sz w:val="24"/>
                <w:szCs w:val="24"/>
              </w:rPr>
              <w:t>и</w:t>
            </w:r>
            <w:r w:rsidRPr="00BC34BC">
              <w:rPr>
                <w:b w:val="0"/>
                <w:sz w:val="24"/>
                <w:szCs w:val="24"/>
              </w:rPr>
              <w:t>страции по месту ж</w:t>
            </w:r>
            <w:r w:rsidRPr="00BC34BC">
              <w:rPr>
                <w:b w:val="0"/>
                <w:sz w:val="24"/>
                <w:szCs w:val="24"/>
              </w:rPr>
              <w:t>и</w:t>
            </w:r>
            <w:r w:rsidRPr="00BC34BC">
              <w:rPr>
                <w:b w:val="0"/>
                <w:sz w:val="24"/>
                <w:szCs w:val="24"/>
              </w:rPr>
              <w:t>тельства или преб</w:t>
            </w:r>
            <w:r w:rsidRPr="00BC34BC">
              <w:rPr>
                <w:b w:val="0"/>
                <w:sz w:val="24"/>
                <w:szCs w:val="24"/>
              </w:rPr>
              <w:t>ы</w:t>
            </w:r>
            <w:r w:rsidRPr="00BC34BC">
              <w:rPr>
                <w:b w:val="0"/>
                <w:sz w:val="24"/>
                <w:szCs w:val="24"/>
              </w:rPr>
              <w:t>вания  несовершенн</w:t>
            </w:r>
            <w:r w:rsidRPr="00BC34BC">
              <w:rPr>
                <w:b w:val="0"/>
                <w:sz w:val="24"/>
                <w:szCs w:val="24"/>
              </w:rPr>
              <w:t>о</w:t>
            </w:r>
            <w:r w:rsidRPr="00BC34BC">
              <w:rPr>
                <w:b w:val="0"/>
                <w:sz w:val="24"/>
                <w:szCs w:val="24"/>
              </w:rPr>
              <w:t>летнего гражданина либо свидетельство о регистрации по месту жительства несове</w:t>
            </w:r>
            <w:r w:rsidRPr="00BC34BC">
              <w:rPr>
                <w:b w:val="0"/>
                <w:sz w:val="24"/>
                <w:szCs w:val="24"/>
              </w:rPr>
              <w:t>р</w:t>
            </w:r>
            <w:r w:rsidRPr="00BC34BC">
              <w:rPr>
                <w:b w:val="0"/>
                <w:sz w:val="24"/>
                <w:szCs w:val="24"/>
              </w:rPr>
              <w:t>шеннолетнего гра</w:t>
            </w:r>
            <w:r w:rsidRPr="00BC34BC">
              <w:rPr>
                <w:b w:val="0"/>
                <w:sz w:val="24"/>
                <w:szCs w:val="24"/>
              </w:rPr>
              <w:t>ж</w:t>
            </w:r>
            <w:r w:rsidRPr="00BC34BC">
              <w:rPr>
                <w:b w:val="0"/>
                <w:sz w:val="24"/>
                <w:szCs w:val="24"/>
              </w:rPr>
              <w:t>данина</w:t>
            </w:r>
          </w:p>
        </w:tc>
        <w:tc>
          <w:tcPr>
            <w:tcW w:w="2575" w:type="dxa"/>
          </w:tcPr>
          <w:p w:rsidR="0051316B" w:rsidRPr="00BC34BC" w:rsidRDefault="0051316B" w:rsidP="0051316B">
            <w:pPr>
              <w:pStyle w:val="1-"/>
              <w:keepNext w:val="0"/>
              <w:widowControl w:val="0"/>
              <w:suppressAutoHyphens w:val="0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BC34BC">
              <w:rPr>
                <w:b w:val="0"/>
                <w:sz w:val="24"/>
                <w:szCs w:val="24"/>
              </w:rPr>
              <w:t>Обязательно в случае отсутствия в докуме</w:t>
            </w:r>
            <w:r w:rsidRPr="00BC34BC">
              <w:rPr>
                <w:b w:val="0"/>
                <w:sz w:val="24"/>
                <w:szCs w:val="24"/>
              </w:rPr>
              <w:t>н</w:t>
            </w:r>
            <w:r w:rsidRPr="00BC34BC">
              <w:rPr>
                <w:b w:val="0"/>
                <w:sz w:val="24"/>
                <w:szCs w:val="24"/>
              </w:rPr>
              <w:t>те, удостоверяющем личность ребенка, сведений о месте ж</w:t>
            </w:r>
            <w:r w:rsidRPr="00BC34BC">
              <w:rPr>
                <w:b w:val="0"/>
                <w:sz w:val="24"/>
                <w:szCs w:val="24"/>
              </w:rPr>
              <w:t>и</w:t>
            </w:r>
            <w:r w:rsidRPr="00BC34BC">
              <w:rPr>
                <w:b w:val="0"/>
                <w:sz w:val="24"/>
                <w:szCs w:val="24"/>
              </w:rPr>
              <w:t>тельства или пребыв</w:t>
            </w:r>
            <w:r w:rsidRPr="00BC34BC">
              <w:rPr>
                <w:b w:val="0"/>
                <w:sz w:val="24"/>
                <w:szCs w:val="24"/>
              </w:rPr>
              <w:t>а</w:t>
            </w:r>
            <w:r w:rsidRPr="00BC34BC">
              <w:rPr>
                <w:b w:val="0"/>
                <w:sz w:val="24"/>
                <w:szCs w:val="24"/>
              </w:rPr>
              <w:t>ния</w:t>
            </w:r>
          </w:p>
        </w:tc>
      </w:tr>
      <w:tr w:rsidR="0051316B" w:rsidRPr="0051316B" w:rsidTr="0051316B">
        <w:tc>
          <w:tcPr>
            <w:tcW w:w="2700" w:type="dxa"/>
          </w:tcPr>
          <w:p w:rsidR="0051316B" w:rsidRDefault="0051316B" w:rsidP="0051316B">
            <w:pPr>
              <w:widowControl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01" w:type="dxa"/>
          </w:tcPr>
          <w:p w:rsidR="0051316B" w:rsidRDefault="0051316B" w:rsidP="0051316B">
            <w:pPr>
              <w:widowControl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51316B" w:rsidRPr="00BC34BC" w:rsidRDefault="0051316B" w:rsidP="0051316B">
            <w:pPr>
              <w:pStyle w:val="1-"/>
              <w:keepNext w:val="0"/>
              <w:widowControl w:val="0"/>
              <w:suppressAutoHyphens w:val="0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BC34BC">
              <w:rPr>
                <w:b w:val="0"/>
                <w:sz w:val="24"/>
                <w:szCs w:val="24"/>
              </w:rPr>
              <w:t>Медицинский док</w:t>
            </w:r>
            <w:r w:rsidRPr="00BC34BC">
              <w:rPr>
                <w:b w:val="0"/>
                <w:sz w:val="24"/>
                <w:szCs w:val="24"/>
              </w:rPr>
              <w:t>у</w:t>
            </w:r>
            <w:r w:rsidRPr="00BC34BC">
              <w:rPr>
                <w:b w:val="0"/>
                <w:sz w:val="24"/>
                <w:szCs w:val="24"/>
              </w:rPr>
              <w:t>мент, подтвержда</w:t>
            </w:r>
            <w:r w:rsidRPr="00BC34BC">
              <w:rPr>
                <w:b w:val="0"/>
                <w:sz w:val="24"/>
                <w:szCs w:val="24"/>
              </w:rPr>
              <w:t>ю</w:t>
            </w:r>
            <w:r w:rsidRPr="00BC34BC">
              <w:rPr>
                <w:b w:val="0"/>
                <w:sz w:val="24"/>
                <w:szCs w:val="24"/>
              </w:rPr>
              <w:t>щий отсутствие мед</w:t>
            </w:r>
            <w:r w:rsidRPr="00BC34BC">
              <w:rPr>
                <w:b w:val="0"/>
                <w:sz w:val="24"/>
                <w:szCs w:val="24"/>
              </w:rPr>
              <w:t>и</w:t>
            </w:r>
            <w:r w:rsidRPr="00BC34BC">
              <w:rPr>
                <w:b w:val="0"/>
                <w:sz w:val="24"/>
                <w:szCs w:val="24"/>
              </w:rPr>
              <w:t>цинских противопок</w:t>
            </w:r>
            <w:r w:rsidRPr="00BC34BC">
              <w:rPr>
                <w:b w:val="0"/>
                <w:sz w:val="24"/>
                <w:szCs w:val="24"/>
              </w:rPr>
              <w:t>а</w:t>
            </w:r>
            <w:r w:rsidRPr="00BC34BC">
              <w:rPr>
                <w:b w:val="0"/>
                <w:sz w:val="24"/>
                <w:szCs w:val="24"/>
              </w:rPr>
              <w:t>заний  для занятий в области искусств</w:t>
            </w:r>
          </w:p>
        </w:tc>
        <w:tc>
          <w:tcPr>
            <w:tcW w:w="2575" w:type="dxa"/>
          </w:tcPr>
          <w:p w:rsidR="0051316B" w:rsidRPr="00BC34BC" w:rsidRDefault="0051316B" w:rsidP="0051316B">
            <w:pPr>
              <w:pStyle w:val="1-"/>
              <w:keepNext w:val="0"/>
              <w:widowControl w:val="0"/>
              <w:suppressAutoHyphens w:val="0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BC34BC">
              <w:rPr>
                <w:b w:val="0"/>
                <w:sz w:val="24"/>
                <w:szCs w:val="24"/>
              </w:rPr>
              <w:t>Обязательно</w:t>
            </w:r>
          </w:p>
          <w:p w:rsidR="0051316B" w:rsidRPr="00BC34BC" w:rsidRDefault="0051316B" w:rsidP="0051316B">
            <w:pPr>
              <w:pStyle w:val="1-"/>
              <w:keepNext w:val="0"/>
              <w:widowControl w:val="0"/>
              <w:suppressAutoHyphens w:val="0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51316B" w:rsidRPr="0051316B" w:rsidTr="0051316B">
        <w:tc>
          <w:tcPr>
            <w:tcW w:w="2700" w:type="dxa"/>
          </w:tcPr>
          <w:p w:rsidR="0051316B" w:rsidRDefault="0051316B" w:rsidP="0051316B">
            <w:pPr>
              <w:widowControl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01" w:type="dxa"/>
          </w:tcPr>
          <w:p w:rsidR="0051316B" w:rsidRDefault="0051316B" w:rsidP="0051316B">
            <w:pPr>
              <w:widowControl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51316B" w:rsidRPr="00BC34BC" w:rsidRDefault="0051316B" w:rsidP="0051316B">
            <w:pPr>
              <w:pStyle w:val="1-"/>
              <w:keepNext w:val="0"/>
              <w:widowControl w:val="0"/>
              <w:suppressAutoHyphens w:val="0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BC34BC">
              <w:rPr>
                <w:b w:val="0"/>
                <w:sz w:val="24"/>
                <w:szCs w:val="24"/>
              </w:rPr>
              <w:t>Распоряжение органов опеки и попечител</w:t>
            </w:r>
            <w:r w:rsidRPr="00BC34BC">
              <w:rPr>
                <w:b w:val="0"/>
                <w:sz w:val="24"/>
                <w:szCs w:val="24"/>
              </w:rPr>
              <w:t>ь</w:t>
            </w:r>
            <w:r w:rsidRPr="00BC34BC">
              <w:rPr>
                <w:b w:val="0"/>
                <w:sz w:val="24"/>
                <w:szCs w:val="24"/>
              </w:rPr>
              <w:t>ства о назначении гражданина опекуном</w:t>
            </w:r>
          </w:p>
        </w:tc>
        <w:tc>
          <w:tcPr>
            <w:tcW w:w="2575" w:type="dxa"/>
          </w:tcPr>
          <w:p w:rsidR="0051316B" w:rsidRPr="00BC34BC" w:rsidRDefault="0051316B" w:rsidP="0051316B">
            <w:pPr>
              <w:pStyle w:val="1-"/>
              <w:keepNext w:val="0"/>
              <w:widowControl w:val="0"/>
              <w:suppressAutoHyphens w:val="0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BC34BC">
              <w:rPr>
                <w:b w:val="0"/>
                <w:sz w:val="24"/>
                <w:szCs w:val="24"/>
              </w:rPr>
              <w:t>Обязательно в случае установления над р</w:t>
            </w:r>
            <w:r w:rsidRPr="00BC34BC">
              <w:rPr>
                <w:b w:val="0"/>
                <w:sz w:val="24"/>
                <w:szCs w:val="24"/>
              </w:rPr>
              <w:t>е</w:t>
            </w:r>
            <w:r w:rsidRPr="00BC34BC">
              <w:rPr>
                <w:b w:val="0"/>
                <w:sz w:val="24"/>
                <w:szCs w:val="24"/>
              </w:rPr>
              <w:t>бенком опеки (поп</w:t>
            </w:r>
            <w:r w:rsidRPr="00BC34BC">
              <w:rPr>
                <w:b w:val="0"/>
                <w:sz w:val="24"/>
                <w:szCs w:val="24"/>
              </w:rPr>
              <w:t>е</w:t>
            </w:r>
            <w:r w:rsidRPr="00BC34BC">
              <w:rPr>
                <w:b w:val="0"/>
                <w:sz w:val="24"/>
                <w:szCs w:val="24"/>
              </w:rPr>
              <w:t>чительства)</w:t>
            </w:r>
          </w:p>
        </w:tc>
      </w:tr>
      <w:tr w:rsidR="0051316B" w:rsidRPr="0051316B" w:rsidTr="0051316B">
        <w:tc>
          <w:tcPr>
            <w:tcW w:w="2700" w:type="dxa"/>
          </w:tcPr>
          <w:p w:rsidR="0051316B" w:rsidRDefault="0051316B" w:rsidP="0051316B">
            <w:pPr>
              <w:widowControl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01" w:type="dxa"/>
          </w:tcPr>
          <w:p w:rsidR="0051316B" w:rsidRDefault="0051316B" w:rsidP="0051316B">
            <w:pPr>
              <w:widowControl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51316B" w:rsidRPr="00BC34BC" w:rsidRDefault="0051316B" w:rsidP="0051316B">
            <w:pPr>
              <w:pStyle w:val="1-"/>
              <w:keepNext w:val="0"/>
              <w:widowControl w:val="0"/>
              <w:suppressAutoHyphens w:val="0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BC34BC">
              <w:rPr>
                <w:b w:val="0"/>
                <w:sz w:val="24"/>
                <w:szCs w:val="24"/>
              </w:rPr>
              <w:t>Фото несовершенн</w:t>
            </w:r>
            <w:r w:rsidRPr="00BC34BC">
              <w:rPr>
                <w:b w:val="0"/>
                <w:sz w:val="24"/>
                <w:szCs w:val="24"/>
              </w:rPr>
              <w:t>о</w:t>
            </w:r>
            <w:r w:rsidRPr="00BC34BC">
              <w:rPr>
                <w:b w:val="0"/>
                <w:sz w:val="24"/>
                <w:szCs w:val="24"/>
              </w:rPr>
              <w:t>летнего ребенка 3х4 – 2 шт.</w:t>
            </w:r>
          </w:p>
          <w:p w:rsidR="0051316B" w:rsidRPr="00BC34BC" w:rsidRDefault="0051316B" w:rsidP="0051316B">
            <w:pPr>
              <w:pStyle w:val="1-"/>
              <w:keepNext w:val="0"/>
              <w:widowControl w:val="0"/>
              <w:suppressAutoHyphens w:val="0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575" w:type="dxa"/>
          </w:tcPr>
          <w:p w:rsidR="0051316B" w:rsidRPr="00BC34BC" w:rsidRDefault="0051316B" w:rsidP="0051316B">
            <w:pPr>
              <w:pStyle w:val="1-"/>
              <w:keepNext w:val="0"/>
              <w:widowControl w:val="0"/>
              <w:suppressAutoHyphens w:val="0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C34BC">
              <w:rPr>
                <w:b w:val="0"/>
                <w:sz w:val="24"/>
                <w:szCs w:val="24"/>
              </w:rPr>
              <w:t>Обязательно</w:t>
            </w:r>
          </w:p>
        </w:tc>
      </w:tr>
    </w:tbl>
    <w:p w:rsidR="0051316B" w:rsidRDefault="0051316B" w:rsidP="001465D1">
      <w:pPr>
        <w:widowControl w:val="0"/>
        <w:rPr>
          <w:rFonts w:ascii="Times New Roman" w:hAnsi="Times New Roman"/>
          <w:sz w:val="24"/>
          <w:szCs w:val="24"/>
          <w:lang w:eastAsia="ru-RU"/>
        </w:rPr>
      </w:pPr>
    </w:p>
    <w:p w:rsidR="0051316B" w:rsidRPr="00BC34BC" w:rsidRDefault="0051316B" w:rsidP="001465D1">
      <w:pPr>
        <w:widowControl w:val="0"/>
        <w:rPr>
          <w:rFonts w:ascii="Times New Roman" w:hAnsi="Times New Roman"/>
          <w:sz w:val="24"/>
          <w:szCs w:val="24"/>
          <w:lang w:eastAsia="ru-RU"/>
        </w:rPr>
      </w:pPr>
    </w:p>
    <w:p w:rsidR="00646C6B" w:rsidRPr="00BC34BC" w:rsidRDefault="00646C6B" w:rsidP="001465D1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sectPr w:rsidR="00646C6B" w:rsidRPr="00BC34BC" w:rsidSect="004A5555">
          <w:pgSz w:w="11906" w:h="16838" w:code="9"/>
          <w:pgMar w:top="1276" w:right="566" w:bottom="1134" w:left="1134" w:header="720" w:footer="720" w:gutter="0"/>
          <w:cols w:space="720"/>
          <w:noEndnote/>
          <w:docGrid w:linePitch="299"/>
        </w:sectPr>
      </w:pPr>
      <w:bookmarkStart w:id="315" w:name="_Ref437965623"/>
      <w:bookmarkStart w:id="316" w:name="_Toc437973321"/>
      <w:bookmarkStart w:id="317" w:name="_Toc438110063"/>
      <w:bookmarkStart w:id="318" w:name="_Toc438376275"/>
    </w:p>
    <w:p w:rsidR="00DA5CC2" w:rsidRPr="00BC34BC" w:rsidRDefault="00DA5CC2" w:rsidP="001465D1">
      <w:pPr>
        <w:pStyle w:val="1-"/>
        <w:keepNext w:val="0"/>
        <w:widowControl w:val="0"/>
        <w:spacing w:before="0" w:after="0" w:line="240" w:lineRule="auto"/>
        <w:ind w:left="9204" w:firstLine="708"/>
        <w:jc w:val="left"/>
        <w:rPr>
          <w:b w:val="0"/>
          <w:sz w:val="24"/>
          <w:szCs w:val="24"/>
        </w:rPr>
      </w:pPr>
      <w:bookmarkStart w:id="319" w:name="_Приложение_№_5."/>
      <w:bookmarkStart w:id="320" w:name="_Toc487063799"/>
      <w:bookmarkStart w:id="321" w:name="_Toc447277442"/>
      <w:bookmarkEnd w:id="319"/>
      <w:r w:rsidRPr="00BC34BC">
        <w:rPr>
          <w:b w:val="0"/>
          <w:sz w:val="24"/>
          <w:szCs w:val="24"/>
        </w:rPr>
        <w:lastRenderedPageBreak/>
        <w:t xml:space="preserve">Приложение </w:t>
      </w:r>
      <w:r w:rsidR="007252F3" w:rsidRPr="00BC34BC">
        <w:rPr>
          <w:b w:val="0"/>
          <w:sz w:val="24"/>
          <w:szCs w:val="24"/>
        </w:rPr>
        <w:t>9</w:t>
      </w:r>
      <w:bookmarkEnd w:id="320"/>
    </w:p>
    <w:p w:rsidR="00AA0B0E" w:rsidRPr="00BC34BC" w:rsidRDefault="007252F3" w:rsidP="001465D1">
      <w:pPr>
        <w:widowControl w:val="0"/>
        <w:ind w:left="9923"/>
        <w:rPr>
          <w:rFonts w:ascii="Times New Roman" w:hAnsi="Times New Roman"/>
          <w:sz w:val="24"/>
          <w:szCs w:val="24"/>
          <w:lang w:eastAsia="ar-SA"/>
        </w:rPr>
      </w:pPr>
      <w:r w:rsidRPr="00BC34BC">
        <w:rPr>
          <w:rFonts w:ascii="Times New Roman" w:hAnsi="Times New Roman"/>
          <w:sz w:val="24"/>
          <w:szCs w:val="24"/>
          <w:lang w:eastAsia="ar-SA"/>
        </w:rPr>
        <w:t>к Административно</w:t>
      </w:r>
      <w:r w:rsidR="00527DFC" w:rsidRPr="00BC34BC">
        <w:rPr>
          <w:rFonts w:ascii="Times New Roman" w:hAnsi="Times New Roman"/>
          <w:sz w:val="24"/>
          <w:szCs w:val="24"/>
          <w:lang w:eastAsia="ar-SA"/>
        </w:rPr>
        <w:t xml:space="preserve">му </w:t>
      </w:r>
      <w:r w:rsidRPr="00BC34BC">
        <w:rPr>
          <w:rFonts w:ascii="Times New Roman" w:hAnsi="Times New Roman"/>
          <w:sz w:val="24"/>
          <w:szCs w:val="24"/>
          <w:lang w:eastAsia="ar-SA"/>
        </w:rPr>
        <w:t>регламент</w:t>
      </w:r>
      <w:r w:rsidR="00527DFC" w:rsidRPr="00BC34BC">
        <w:rPr>
          <w:rFonts w:ascii="Times New Roman" w:hAnsi="Times New Roman"/>
          <w:sz w:val="24"/>
          <w:szCs w:val="24"/>
          <w:lang w:eastAsia="ar-SA"/>
        </w:rPr>
        <w:t>у</w:t>
      </w:r>
      <w:r w:rsidRPr="00BC34BC">
        <w:rPr>
          <w:rFonts w:ascii="Times New Roman" w:hAnsi="Times New Roman"/>
          <w:sz w:val="24"/>
          <w:szCs w:val="24"/>
          <w:lang w:eastAsia="ar-SA"/>
        </w:rPr>
        <w:t xml:space="preserve"> </w:t>
      </w:r>
      <w:bookmarkEnd w:id="315"/>
    </w:p>
    <w:p w:rsidR="006C2459" w:rsidRDefault="002D6221" w:rsidP="001465D1">
      <w:pPr>
        <w:pStyle w:val="20"/>
        <w:keepNext w:val="0"/>
        <w:widowControl w:val="0"/>
        <w:jc w:val="center"/>
        <w:rPr>
          <w:rFonts w:ascii="Times New Roman" w:hAnsi="Times New Roman"/>
          <w:i w:val="0"/>
          <w:sz w:val="24"/>
          <w:szCs w:val="24"/>
        </w:rPr>
      </w:pPr>
      <w:bookmarkStart w:id="322" w:name="_Toc487063800"/>
      <w:r w:rsidRPr="00BC34BC">
        <w:rPr>
          <w:rFonts w:ascii="Times New Roman" w:hAnsi="Times New Roman"/>
          <w:i w:val="0"/>
          <w:sz w:val="24"/>
          <w:szCs w:val="24"/>
        </w:rPr>
        <w:t>Описание документов</w:t>
      </w:r>
      <w:r w:rsidR="00DF43FA" w:rsidRPr="00BC34BC">
        <w:rPr>
          <w:rFonts w:ascii="Times New Roman" w:hAnsi="Times New Roman"/>
          <w:i w:val="0"/>
          <w:sz w:val="24"/>
          <w:szCs w:val="24"/>
        </w:rPr>
        <w:t>, нео</w:t>
      </w:r>
      <w:r w:rsidRPr="00BC34BC">
        <w:rPr>
          <w:rFonts w:ascii="Times New Roman" w:hAnsi="Times New Roman"/>
          <w:i w:val="0"/>
          <w:sz w:val="24"/>
          <w:szCs w:val="24"/>
        </w:rPr>
        <w:t>бходимых</w:t>
      </w:r>
      <w:r w:rsidR="00DF43FA" w:rsidRPr="00BC34BC">
        <w:rPr>
          <w:rFonts w:ascii="Times New Roman" w:hAnsi="Times New Roman"/>
          <w:i w:val="0"/>
          <w:sz w:val="24"/>
          <w:szCs w:val="24"/>
        </w:rPr>
        <w:t xml:space="preserve"> для </w:t>
      </w:r>
      <w:r w:rsidRPr="00BC34BC">
        <w:rPr>
          <w:rFonts w:ascii="Times New Roman" w:hAnsi="Times New Roman"/>
          <w:i w:val="0"/>
          <w:sz w:val="24"/>
          <w:szCs w:val="24"/>
        </w:rPr>
        <w:t>предоставления</w:t>
      </w:r>
      <w:r w:rsidR="00DF43FA" w:rsidRPr="00BC34BC">
        <w:rPr>
          <w:rFonts w:ascii="Times New Roman" w:hAnsi="Times New Roman"/>
          <w:i w:val="0"/>
          <w:sz w:val="24"/>
          <w:szCs w:val="24"/>
        </w:rPr>
        <w:t xml:space="preserve"> Услуги</w:t>
      </w:r>
      <w:bookmarkEnd w:id="316"/>
      <w:bookmarkEnd w:id="317"/>
      <w:bookmarkEnd w:id="318"/>
      <w:bookmarkEnd w:id="321"/>
      <w:bookmarkEnd w:id="322"/>
    </w:p>
    <w:p w:rsidR="00047E26" w:rsidRPr="00047E26" w:rsidRDefault="00047E26" w:rsidP="00047E26">
      <w:pPr>
        <w:rPr>
          <w:lang w:eastAsia="ru-RU"/>
        </w:rPr>
      </w:pPr>
    </w:p>
    <w:tbl>
      <w:tblPr>
        <w:tblpPr w:leftFromText="180" w:rightFromText="180" w:vertAnchor="text" w:horzAnchor="margin" w:tblpY="79"/>
        <w:tblW w:w="52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14"/>
        <w:gridCol w:w="1973"/>
        <w:gridCol w:w="4742"/>
        <w:gridCol w:w="4369"/>
        <w:gridCol w:w="2818"/>
      </w:tblGrid>
      <w:tr w:rsidR="000A6A82" w:rsidRPr="00BC34BC" w:rsidTr="00047E26">
        <w:trPr>
          <w:trHeight w:val="232"/>
          <w:tblHeader/>
        </w:trPr>
        <w:tc>
          <w:tcPr>
            <w:tcW w:w="491" w:type="pct"/>
            <w:vAlign w:val="center"/>
          </w:tcPr>
          <w:p w:rsidR="00047E26" w:rsidRDefault="000A6A82" w:rsidP="00047E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</w:t>
            </w:r>
          </w:p>
          <w:p w:rsidR="000A6A82" w:rsidRPr="00BC34BC" w:rsidRDefault="000A6A82" w:rsidP="00047E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документа</w:t>
            </w:r>
          </w:p>
        </w:tc>
        <w:tc>
          <w:tcPr>
            <w:tcW w:w="640" w:type="pct"/>
            <w:vAlign w:val="center"/>
          </w:tcPr>
          <w:p w:rsidR="00047E26" w:rsidRDefault="000A6A82" w:rsidP="00047E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</w:t>
            </w:r>
          </w:p>
          <w:p w:rsidR="000A6A82" w:rsidRDefault="00047E26" w:rsidP="00047E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="000A6A82"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окументов</w:t>
            </w:r>
          </w:p>
          <w:p w:rsidR="00047E26" w:rsidRPr="00BC34BC" w:rsidRDefault="00047E26" w:rsidP="00047E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8" w:type="pct"/>
            <w:vAlign w:val="center"/>
          </w:tcPr>
          <w:p w:rsidR="000A6A82" w:rsidRPr="00BC34BC" w:rsidRDefault="000A6A82" w:rsidP="00047E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Общие описания к документу</w:t>
            </w:r>
          </w:p>
        </w:tc>
        <w:tc>
          <w:tcPr>
            <w:tcW w:w="1417" w:type="pct"/>
            <w:vAlign w:val="center"/>
          </w:tcPr>
          <w:p w:rsidR="000A6A82" w:rsidRPr="00BC34BC" w:rsidRDefault="000A6A82" w:rsidP="00047E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 при личной подаче</w:t>
            </w:r>
          </w:p>
        </w:tc>
        <w:tc>
          <w:tcPr>
            <w:tcW w:w="914" w:type="pct"/>
            <w:vAlign w:val="center"/>
          </w:tcPr>
          <w:p w:rsidR="000A6A82" w:rsidRPr="00BC34BC" w:rsidRDefault="000A6A82" w:rsidP="00047E26">
            <w:pPr>
              <w:widowControl w:val="0"/>
              <w:spacing w:after="0" w:line="240" w:lineRule="auto"/>
              <w:ind w:left="-50" w:firstLine="5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 при подаче через РПГУ</w:t>
            </w:r>
          </w:p>
        </w:tc>
      </w:tr>
      <w:tr w:rsidR="000A6A82" w:rsidRPr="00BC34BC" w:rsidTr="000A6A82">
        <w:trPr>
          <w:trHeight w:val="187"/>
          <w:tblHeader/>
        </w:trPr>
        <w:tc>
          <w:tcPr>
            <w:tcW w:w="491" w:type="pct"/>
          </w:tcPr>
          <w:p w:rsidR="000A6A82" w:rsidRPr="00BC34BC" w:rsidRDefault="000A6A82" w:rsidP="000A6A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" w:type="pct"/>
          </w:tcPr>
          <w:p w:rsidR="000A6A82" w:rsidRPr="00BC34BC" w:rsidRDefault="000A6A82" w:rsidP="000A6A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38" w:type="pct"/>
          </w:tcPr>
          <w:p w:rsidR="000A6A82" w:rsidRPr="00BC34BC" w:rsidRDefault="000A6A82" w:rsidP="000A6A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pct"/>
          </w:tcPr>
          <w:p w:rsidR="000A6A82" w:rsidRPr="00BC34BC" w:rsidRDefault="000A6A82" w:rsidP="000A6A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14" w:type="pct"/>
          </w:tcPr>
          <w:p w:rsidR="000A6A82" w:rsidRPr="00BC34BC" w:rsidRDefault="000A6A82" w:rsidP="000A6A82">
            <w:pPr>
              <w:widowControl w:val="0"/>
              <w:spacing w:after="0" w:line="240" w:lineRule="auto"/>
              <w:ind w:left="-50" w:firstLine="5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0A6A82" w:rsidRPr="00BC34BC" w:rsidTr="000A6A82">
        <w:trPr>
          <w:tblHeader/>
        </w:trPr>
        <w:tc>
          <w:tcPr>
            <w:tcW w:w="5000" w:type="pct"/>
            <w:gridSpan w:val="5"/>
          </w:tcPr>
          <w:p w:rsidR="000A6A82" w:rsidRPr="00BC34BC" w:rsidRDefault="000A6A82" w:rsidP="00047E26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C34B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Документы, предоставляемые Заявителем </w:t>
            </w:r>
          </w:p>
        </w:tc>
      </w:tr>
      <w:tr w:rsidR="000A6A82" w:rsidRPr="00BC34BC" w:rsidTr="000A6A82">
        <w:trPr>
          <w:trHeight w:val="563"/>
          <w:tblHeader/>
        </w:trPr>
        <w:tc>
          <w:tcPr>
            <w:tcW w:w="1131" w:type="pct"/>
            <w:gridSpan w:val="2"/>
          </w:tcPr>
          <w:p w:rsidR="000A6A82" w:rsidRPr="00BC34BC" w:rsidRDefault="000A6A82" w:rsidP="000A6A8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Заявление</w:t>
            </w:r>
          </w:p>
        </w:tc>
        <w:tc>
          <w:tcPr>
            <w:tcW w:w="1538" w:type="pct"/>
          </w:tcPr>
          <w:p w:rsidR="000A6A82" w:rsidRPr="00BC34BC" w:rsidRDefault="000A6A82" w:rsidP="000A6A8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Заявителем на основании документов з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полняется интерактивная форма Заявление</w:t>
            </w:r>
          </w:p>
        </w:tc>
        <w:tc>
          <w:tcPr>
            <w:tcW w:w="1417" w:type="pct"/>
          </w:tcPr>
          <w:p w:rsidR="000A6A82" w:rsidRPr="00BC34BC" w:rsidRDefault="000A6A82" w:rsidP="000A6A8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34BC">
              <w:rPr>
                <w:rFonts w:ascii="Times New Roman" w:hAnsi="Times New Roman"/>
                <w:sz w:val="24"/>
                <w:szCs w:val="24"/>
              </w:rPr>
              <w:t xml:space="preserve">Специалистом </w:t>
            </w:r>
            <w:proofErr w:type="gramStart"/>
            <w:r w:rsidRPr="00BC34BC">
              <w:rPr>
                <w:rFonts w:ascii="Times New Roman" w:hAnsi="Times New Roman"/>
                <w:sz w:val="24"/>
                <w:szCs w:val="24"/>
              </w:rPr>
              <w:t>Организации</w:t>
            </w:r>
            <w:proofErr w:type="gramEnd"/>
            <w:r w:rsidRPr="00BC34BC">
              <w:rPr>
                <w:rFonts w:ascii="Times New Roman" w:hAnsi="Times New Roman"/>
                <w:sz w:val="24"/>
                <w:szCs w:val="24"/>
              </w:rPr>
              <w:t xml:space="preserve"> на основ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а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нии представленных Заявителем док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у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 xml:space="preserve">ментов заполняется интерактивная форма Заявление </w:t>
            </w:r>
          </w:p>
        </w:tc>
        <w:tc>
          <w:tcPr>
            <w:tcW w:w="914" w:type="pct"/>
          </w:tcPr>
          <w:p w:rsidR="000A6A82" w:rsidRPr="00BC34BC" w:rsidRDefault="000A6A82" w:rsidP="000A6A82">
            <w:pPr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4BC">
              <w:rPr>
                <w:rFonts w:ascii="Times New Roman" w:hAnsi="Times New Roman"/>
                <w:sz w:val="24"/>
                <w:szCs w:val="24"/>
              </w:rPr>
              <w:t>Интерактивная форма</w:t>
            </w:r>
          </w:p>
        </w:tc>
      </w:tr>
      <w:tr w:rsidR="00047E26" w:rsidRPr="00BC34BC" w:rsidTr="000A6A82">
        <w:trPr>
          <w:trHeight w:val="563"/>
          <w:tblHeader/>
        </w:trPr>
        <w:tc>
          <w:tcPr>
            <w:tcW w:w="491" w:type="pct"/>
            <w:vMerge w:val="restart"/>
          </w:tcPr>
          <w:p w:rsidR="00047E26" w:rsidRPr="00BC34BC" w:rsidRDefault="00047E26" w:rsidP="000A6A8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Документ, удостов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ряющий личность</w:t>
            </w:r>
          </w:p>
        </w:tc>
        <w:tc>
          <w:tcPr>
            <w:tcW w:w="640" w:type="pct"/>
          </w:tcPr>
          <w:p w:rsidR="00047E26" w:rsidRPr="00BC34BC" w:rsidRDefault="00047E26" w:rsidP="000A6A8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Паспорт гра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данина Росси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ской Федерации </w:t>
            </w:r>
          </w:p>
        </w:tc>
        <w:tc>
          <w:tcPr>
            <w:tcW w:w="1538" w:type="pct"/>
          </w:tcPr>
          <w:p w:rsidR="00047E26" w:rsidRDefault="00047E26" w:rsidP="00047E2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Паспорт должен быть оформлен в соотве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ствии с Постановлением Правительства Российской Федерации от 8 июля 1997 г. №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828 «Об утверждении Положения о па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порте гражданина Российской Федерации, образца бланка и описания паспорта гра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данина Российской Федерации».</w:t>
            </w:r>
          </w:p>
          <w:p w:rsidR="00047E26" w:rsidRPr="00BC34BC" w:rsidRDefault="00047E26" w:rsidP="00047E2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pct"/>
          </w:tcPr>
          <w:p w:rsidR="00047E26" w:rsidRPr="00BC34BC" w:rsidRDefault="00047E26" w:rsidP="000A6A82">
            <w:pPr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Представляется оригинал документа для сканирования в ЕИСДОП</w:t>
            </w:r>
          </w:p>
        </w:tc>
        <w:tc>
          <w:tcPr>
            <w:tcW w:w="914" w:type="pct"/>
          </w:tcPr>
          <w:p w:rsidR="00047E26" w:rsidRPr="00BC34BC" w:rsidRDefault="00047E26" w:rsidP="000A6A8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4BC">
              <w:rPr>
                <w:rFonts w:ascii="Times New Roman" w:hAnsi="Times New Roman"/>
                <w:sz w:val="24"/>
                <w:szCs w:val="24"/>
              </w:rPr>
              <w:t>При подаче представл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я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ется электронный образ всех заполненных стр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а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ниц документа.</w:t>
            </w:r>
          </w:p>
          <w:p w:rsidR="00047E26" w:rsidRPr="00BC34BC" w:rsidRDefault="00047E26" w:rsidP="000A6A8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47E26" w:rsidRPr="00BC34BC" w:rsidTr="00047E26">
        <w:trPr>
          <w:trHeight w:val="563"/>
          <w:tblHeader/>
        </w:trPr>
        <w:tc>
          <w:tcPr>
            <w:tcW w:w="491" w:type="pct"/>
            <w:vMerge/>
            <w:tcBorders>
              <w:bottom w:val="single" w:sz="4" w:space="0" w:color="auto"/>
            </w:tcBorders>
          </w:tcPr>
          <w:p w:rsidR="00047E26" w:rsidRPr="00BC34BC" w:rsidRDefault="00047E26" w:rsidP="000A6A8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pct"/>
            <w:tcBorders>
              <w:bottom w:val="single" w:sz="4" w:space="0" w:color="auto"/>
            </w:tcBorders>
          </w:tcPr>
          <w:p w:rsidR="00047E26" w:rsidRPr="00BC34BC" w:rsidRDefault="00047E26" w:rsidP="000A6A8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Паспорт гра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данина СССР</w:t>
            </w:r>
          </w:p>
        </w:tc>
        <w:tc>
          <w:tcPr>
            <w:tcW w:w="1538" w:type="pct"/>
            <w:tcBorders>
              <w:bottom w:val="single" w:sz="4" w:space="0" w:color="auto"/>
            </w:tcBorders>
          </w:tcPr>
          <w:p w:rsidR="00047E26" w:rsidRPr="00BC34BC" w:rsidRDefault="00047E26" w:rsidP="00047E2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Образец паспорта гражданина Союза С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ветских Социалистических Республик и описание паспорта утверждены постано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лением Совмина СССР от 28.08.1974 № 677 «Об утверждении Положения о паспортной системе в СССР».</w:t>
            </w:r>
          </w:p>
          <w:p w:rsidR="00047E26" w:rsidRPr="00BC34BC" w:rsidRDefault="00047E26" w:rsidP="00047E2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pct"/>
            <w:tcBorders>
              <w:bottom w:val="single" w:sz="4" w:space="0" w:color="auto"/>
            </w:tcBorders>
          </w:tcPr>
          <w:p w:rsidR="00047E26" w:rsidRPr="00BC34BC" w:rsidRDefault="00047E26" w:rsidP="000A6A82">
            <w:pPr>
              <w:widowControl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Представляется оригинал документа для сканирования в ЕИСДОП</w:t>
            </w:r>
          </w:p>
        </w:tc>
        <w:tc>
          <w:tcPr>
            <w:tcW w:w="914" w:type="pct"/>
            <w:tcBorders>
              <w:bottom w:val="single" w:sz="4" w:space="0" w:color="auto"/>
            </w:tcBorders>
          </w:tcPr>
          <w:p w:rsidR="00047E26" w:rsidRPr="00BC34BC" w:rsidRDefault="00047E26" w:rsidP="00047E2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4BC">
              <w:rPr>
                <w:rFonts w:ascii="Times New Roman" w:hAnsi="Times New Roman"/>
                <w:sz w:val="24"/>
                <w:szCs w:val="24"/>
              </w:rPr>
              <w:t>При подаче представл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я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ется электронный образ всех заполненных стр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а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ниц документа.</w:t>
            </w:r>
          </w:p>
          <w:p w:rsidR="00047E26" w:rsidRPr="00BC34BC" w:rsidRDefault="00047E26" w:rsidP="000A6A8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7E26" w:rsidRPr="00BC34BC" w:rsidTr="003A6223">
        <w:trPr>
          <w:trHeight w:val="410"/>
          <w:tblHeader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26" w:rsidRPr="00BC34BC" w:rsidRDefault="00047E26" w:rsidP="003A622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26" w:rsidRPr="00BC34BC" w:rsidRDefault="00047E26" w:rsidP="003A622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26" w:rsidRPr="00BC34BC" w:rsidRDefault="00047E26" w:rsidP="003A622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26" w:rsidRPr="00BC34BC" w:rsidRDefault="00047E26" w:rsidP="003A622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26" w:rsidRPr="00BC34BC" w:rsidRDefault="00047E26" w:rsidP="003A62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47E26" w:rsidRPr="00BC34BC" w:rsidTr="00047E26">
        <w:trPr>
          <w:trHeight w:val="271"/>
          <w:tblHeader/>
        </w:trPr>
        <w:tc>
          <w:tcPr>
            <w:tcW w:w="491" w:type="pct"/>
            <w:tcBorders>
              <w:top w:val="single" w:sz="4" w:space="0" w:color="auto"/>
            </w:tcBorders>
          </w:tcPr>
          <w:p w:rsidR="00047E26" w:rsidRPr="00BC34BC" w:rsidRDefault="00047E26" w:rsidP="000A6A8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pct"/>
            <w:tcBorders>
              <w:top w:val="single" w:sz="4" w:space="0" w:color="auto"/>
            </w:tcBorders>
          </w:tcPr>
          <w:p w:rsidR="00047E26" w:rsidRPr="00BC34BC" w:rsidRDefault="00047E26" w:rsidP="000A6A8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8" w:type="pct"/>
            <w:tcBorders>
              <w:top w:val="single" w:sz="4" w:space="0" w:color="auto"/>
            </w:tcBorders>
          </w:tcPr>
          <w:p w:rsidR="00047E26" w:rsidRDefault="00047E26" w:rsidP="000A6A8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Вопрос о действительности паспорта гра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данина СССР образца 1974 года решается в зависимости от конкретных обстоятельств (постановление Правительства Российской Федерации от 24.02.2009 № 153 «О призн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нии действительными до 1 июля 2009 г. паспортов гражданина СССР образца 1974 года для некоторых категорий иностранных граждан и лиц без гражданства»)</w:t>
            </w:r>
          </w:p>
          <w:p w:rsidR="003D05D2" w:rsidRDefault="003D05D2" w:rsidP="000A6A8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A6223" w:rsidRDefault="003A6223" w:rsidP="000A6A8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D05D2" w:rsidRPr="00BC34BC" w:rsidRDefault="003D05D2" w:rsidP="000A6A8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pct"/>
            <w:tcBorders>
              <w:top w:val="single" w:sz="4" w:space="0" w:color="auto"/>
            </w:tcBorders>
          </w:tcPr>
          <w:p w:rsidR="00047E26" w:rsidRPr="00BC34BC" w:rsidRDefault="00047E26" w:rsidP="000A6A82">
            <w:pPr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</w:tcBorders>
          </w:tcPr>
          <w:p w:rsidR="00047E26" w:rsidRPr="00BC34BC" w:rsidRDefault="00047E26" w:rsidP="00047E2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47E26" w:rsidRPr="00BC34BC" w:rsidTr="000A6A82">
        <w:trPr>
          <w:trHeight w:val="2108"/>
          <w:tblHeader/>
        </w:trPr>
        <w:tc>
          <w:tcPr>
            <w:tcW w:w="491" w:type="pct"/>
          </w:tcPr>
          <w:p w:rsidR="00047E26" w:rsidRPr="00BC34BC" w:rsidRDefault="00047E26" w:rsidP="000A6A8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pct"/>
          </w:tcPr>
          <w:p w:rsidR="00047E26" w:rsidRPr="00BC34BC" w:rsidRDefault="00047E26" w:rsidP="000A6A8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Временное уд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стоверение ли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ности граждан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Российской Федерации </w:t>
            </w:r>
          </w:p>
        </w:tc>
        <w:tc>
          <w:tcPr>
            <w:tcW w:w="1538" w:type="pct"/>
          </w:tcPr>
          <w:p w:rsidR="00047E26" w:rsidRDefault="00047E26" w:rsidP="000A6A8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утверждена приказом ФМС России от 30.11.2012 № 391 «Об утверждении А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министративного регламента Федеральной миграционной службы по предоставлению государственной услуги по выдаче и замене паспорта гражданина Российской Федер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ции, удостоверяющего личность граждан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Российской Федерации на территории Российской Федерации».</w:t>
            </w:r>
          </w:p>
          <w:p w:rsidR="003D05D2" w:rsidRDefault="003D05D2" w:rsidP="000A6A8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D05D2" w:rsidRPr="00BC34BC" w:rsidRDefault="003D05D2" w:rsidP="000A6A8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pct"/>
          </w:tcPr>
          <w:p w:rsidR="00047E26" w:rsidRPr="00BC34BC" w:rsidRDefault="00047E26" w:rsidP="000A6A8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Представляется оригинал документа для сканирования в ЕИСДОП</w:t>
            </w:r>
          </w:p>
        </w:tc>
        <w:tc>
          <w:tcPr>
            <w:tcW w:w="914" w:type="pct"/>
          </w:tcPr>
          <w:p w:rsidR="00047E26" w:rsidRPr="00BC34BC" w:rsidRDefault="00047E26" w:rsidP="000A6A82">
            <w:pPr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4BC">
              <w:rPr>
                <w:rFonts w:ascii="Times New Roman" w:hAnsi="Times New Roman"/>
                <w:sz w:val="24"/>
                <w:szCs w:val="24"/>
              </w:rPr>
              <w:t>Представляется эле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к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тронный образ всех з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а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полненных страниц д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о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кумента.</w:t>
            </w:r>
          </w:p>
        </w:tc>
      </w:tr>
      <w:tr w:rsidR="00047E26" w:rsidRPr="00BC34BC" w:rsidTr="000A6A82">
        <w:trPr>
          <w:trHeight w:val="1400"/>
          <w:tblHeader/>
        </w:trPr>
        <w:tc>
          <w:tcPr>
            <w:tcW w:w="491" w:type="pct"/>
          </w:tcPr>
          <w:p w:rsidR="00047E26" w:rsidRPr="00BC34BC" w:rsidRDefault="00047E26" w:rsidP="000A6A8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pct"/>
          </w:tcPr>
          <w:p w:rsidR="00047E26" w:rsidRPr="00BC34BC" w:rsidRDefault="00047E26" w:rsidP="000A6A8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34BC">
              <w:rPr>
                <w:rFonts w:ascii="Times New Roman" w:hAnsi="Times New Roman"/>
                <w:sz w:val="24"/>
                <w:szCs w:val="24"/>
              </w:rPr>
              <w:t xml:space="preserve">Свидетельство о рождении </w:t>
            </w:r>
          </w:p>
        </w:tc>
        <w:tc>
          <w:tcPr>
            <w:tcW w:w="1538" w:type="pct"/>
          </w:tcPr>
          <w:p w:rsidR="00047E26" w:rsidRDefault="00047E26" w:rsidP="000A6A8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4BC">
              <w:rPr>
                <w:rFonts w:ascii="Times New Roman" w:hAnsi="Times New Roman"/>
                <w:sz w:val="24"/>
                <w:szCs w:val="24"/>
              </w:rPr>
              <w:t>Форма бланка утверждена приказом М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и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нюста России от 25.06.2014 № 142 «Об утверждении форм бланков свидетельств о государственной регистрации актов гра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ж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данского состояния»</w:t>
            </w:r>
          </w:p>
          <w:p w:rsidR="003D05D2" w:rsidRDefault="003D05D2" w:rsidP="000A6A8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D05D2" w:rsidRDefault="003D05D2" w:rsidP="000A6A8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D05D2" w:rsidRPr="00BC34BC" w:rsidRDefault="003D05D2" w:rsidP="000A6A8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pct"/>
          </w:tcPr>
          <w:p w:rsidR="00047E26" w:rsidRPr="00BC34BC" w:rsidRDefault="00047E26" w:rsidP="000A6A8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Представляется оригинал документа для сканирования в ЕИСДОП</w:t>
            </w:r>
          </w:p>
        </w:tc>
        <w:tc>
          <w:tcPr>
            <w:tcW w:w="914" w:type="pct"/>
          </w:tcPr>
          <w:p w:rsidR="00047E26" w:rsidRPr="00BC34BC" w:rsidRDefault="00047E26" w:rsidP="000A6A82">
            <w:pPr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4BC">
              <w:rPr>
                <w:rFonts w:ascii="Times New Roman" w:hAnsi="Times New Roman"/>
                <w:sz w:val="24"/>
                <w:szCs w:val="24"/>
              </w:rPr>
              <w:t>Представляется эле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к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тронный образ всех з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а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полненных страниц д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о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кумента.</w:t>
            </w:r>
          </w:p>
        </w:tc>
      </w:tr>
      <w:tr w:rsidR="003D05D2" w:rsidRPr="00BC34BC" w:rsidTr="000D6CCA">
        <w:trPr>
          <w:trHeight w:val="268"/>
          <w:tblHeader/>
        </w:trPr>
        <w:tc>
          <w:tcPr>
            <w:tcW w:w="491" w:type="pct"/>
            <w:vAlign w:val="center"/>
          </w:tcPr>
          <w:p w:rsidR="003D05D2" w:rsidRPr="00BC34BC" w:rsidRDefault="003D05D2" w:rsidP="003D05D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40" w:type="pct"/>
            <w:vAlign w:val="center"/>
          </w:tcPr>
          <w:p w:rsidR="003D05D2" w:rsidRPr="00BC34BC" w:rsidRDefault="003D05D2" w:rsidP="003D05D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38" w:type="pct"/>
            <w:vAlign w:val="center"/>
          </w:tcPr>
          <w:p w:rsidR="003D05D2" w:rsidRPr="00BC34BC" w:rsidRDefault="003D05D2" w:rsidP="003D05D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pct"/>
            <w:vAlign w:val="center"/>
          </w:tcPr>
          <w:p w:rsidR="003D05D2" w:rsidRPr="00BC34BC" w:rsidRDefault="003D05D2" w:rsidP="003D05D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14" w:type="pct"/>
            <w:vAlign w:val="center"/>
          </w:tcPr>
          <w:p w:rsidR="003D05D2" w:rsidRPr="00BC34BC" w:rsidRDefault="003D05D2" w:rsidP="003D05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3D05D2" w:rsidRPr="00BC34BC" w:rsidTr="000A6A82">
        <w:trPr>
          <w:trHeight w:val="1400"/>
          <w:tblHeader/>
        </w:trPr>
        <w:tc>
          <w:tcPr>
            <w:tcW w:w="491" w:type="pct"/>
          </w:tcPr>
          <w:p w:rsidR="003D05D2" w:rsidRPr="00BC34BC" w:rsidRDefault="003D05D2" w:rsidP="003D05D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pct"/>
          </w:tcPr>
          <w:p w:rsidR="003D05D2" w:rsidRPr="00BC34BC" w:rsidRDefault="003D05D2" w:rsidP="003D05D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4BC">
              <w:rPr>
                <w:rFonts w:ascii="Times New Roman" w:hAnsi="Times New Roman"/>
                <w:sz w:val="24"/>
                <w:szCs w:val="24"/>
              </w:rPr>
              <w:t>Свидетельство о рождении р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е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бенка, выданное консульским учреждением Российской Ф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е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дерации за пр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е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делами террит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о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рии Российской Федерации</w:t>
            </w:r>
          </w:p>
        </w:tc>
        <w:tc>
          <w:tcPr>
            <w:tcW w:w="1538" w:type="pct"/>
          </w:tcPr>
          <w:p w:rsidR="003D05D2" w:rsidRPr="00BC34BC" w:rsidRDefault="003D05D2" w:rsidP="003D05D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4BC">
              <w:rPr>
                <w:rFonts w:ascii="Times New Roman" w:hAnsi="Times New Roman"/>
                <w:sz w:val="24"/>
                <w:szCs w:val="24"/>
              </w:rPr>
              <w:t>Форма утверждена приказом Минюста Ро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с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сии</w:t>
            </w:r>
          </w:p>
          <w:p w:rsidR="003D05D2" w:rsidRPr="00BC34BC" w:rsidRDefault="003D05D2" w:rsidP="003D05D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4BC">
              <w:rPr>
                <w:rFonts w:ascii="Times New Roman" w:hAnsi="Times New Roman"/>
                <w:sz w:val="24"/>
                <w:szCs w:val="24"/>
              </w:rPr>
              <w:t>от 25.06.2014 № 142 «Об утверждении форм бланков свидетельств о госуда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р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ственной регистрации актов гражданского состояния»</w:t>
            </w:r>
          </w:p>
        </w:tc>
        <w:tc>
          <w:tcPr>
            <w:tcW w:w="1417" w:type="pct"/>
          </w:tcPr>
          <w:p w:rsidR="003D05D2" w:rsidRPr="00BC34BC" w:rsidRDefault="003D05D2" w:rsidP="003D05D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Представляется оригинал документа для сканирования в ЕИСДОП</w:t>
            </w:r>
          </w:p>
        </w:tc>
        <w:tc>
          <w:tcPr>
            <w:tcW w:w="914" w:type="pct"/>
          </w:tcPr>
          <w:p w:rsidR="003D05D2" w:rsidRPr="00BC34BC" w:rsidRDefault="003D05D2" w:rsidP="003D05D2">
            <w:pPr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4BC">
              <w:rPr>
                <w:rFonts w:ascii="Times New Roman" w:hAnsi="Times New Roman"/>
                <w:sz w:val="24"/>
                <w:szCs w:val="24"/>
              </w:rPr>
              <w:t>Представляется эле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к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тронный образ всех з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а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полненных страниц д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о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кумента.</w:t>
            </w:r>
          </w:p>
        </w:tc>
      </w:tr>
      <w:tr w:rsidR="003D05D2" w:rsidRPr="00BC34BC" w:rsidTr="000A6A82">
        <w:trPr>
          <w:trHeight w:val="1400"/>
          <w:tblHeader/>
        </w:trPr>
        <w:tc>
          <w:tcPr>
            <w:tcW w:w="491" w:type="pct"/>
          </w:tcPr>
          <w:p w:rsidR="003D05D2" w:rsidRPr="00BC34BC" w:rsidRDefault="003D05D2" w:rsidP="003D05D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pct"/>
          </w:tcPr>
          <w:p w:rsidR="003D05D2" w:rsidRDefault="003D05D2" w:rsidP="003D05D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C34BC">
              <w:rPr>
                <w:rFonts w:ascii="Times New Roman" w:hAnsi="Times New Roman"/>
                <w:sz w:val="24"/>
                <w:szCs w:val="24"/>
              </w:rPr>
              <w:t>Документ, по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д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тверждающий факт рождения и регистрации р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е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бенка, выданный и удостовере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н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ный штампом «</w:t>
            </w:r>
            <w:proofErr w:type="spellStart"/>
            <w:r w:rsidRPr="00BC34BC">
              <w:rPr>
                <w:rFonts w:ascii="Times New Roman" w:hAnsi="Times New Roman"/>
                <w:sz w:val="24"/>
                <w:szCs w:val="24"/>
              </w:rPr>
              <w:t>апостиль</w:t>
            </w:r>
            <w:proofErr w:type="spellEnd"/>
            <w:r w:rsidRPr="00BC34BC">
              <w:rPr>
                <w:rFonts w:ascii="Times New Roman" w:hAnsi="Times New Roman"/>
                <w:sz w:val="24"/>
                <w:szCs w:val="24"/>
              </w:rPr>
              <w:t>» ко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м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петентным орг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а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ном иностранн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о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го государства, с удостоверенным в установленном законодател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ь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ством Росси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й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ской Федерации переводом на русский язык</w:t>
            </w:r>
            <w:proofErr w:type="gramEnd"/>
          </w:p>
          <w:p w:rsidR="00DE373A" w:rsidRDefault="00DE373A" w:rsidP="003D05D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E373A" w:rsidRDefault="00DE373A" w:rsidP="003D05D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6315B" w:rsidRPr="00BC34BC" w:rsidRDefault="00A6315B" w:rsidP="003D05D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pct"/>
          </w:tcPr>
          <w:p w:rsidR="003D05D2" w:rsidRPr="00BC34BC" w:rsidRDefault="003D05D2" w:rsidP="003D05D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4BC">
              <w:rPr>
                <w:rFonts w:ascii="Times New Roman" w:hAnsi="Times New Roman"/>
                <w:sz w:val="24"/>
                <w:szCs w:val="24"/>
              </w:rPr>
              <w:t>При рождении ребенка на территории ин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о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странного государства - участника Конве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н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ции, отменяющей требование легализации иностранных официальных документов, заключенной в Гааге 5 октября 1961 года</w:t>
            </w:r>
          </w:p>
        </w:tc>
        <w:tc>
          <w:tcPr>
            <w:tcW w:w="1417" w:type="pct"/>
          </w:tcPr>
          <w:p w:rsidR="003D05D2" w:rsidRPr="00BC34BC" w:rsidRDefault="003D05D2" w:rsidP="003D05D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Представляется оригинал документа для сканирования в ЕИСДОП</w:t>
            </w:r>
          </w:p>
        </w:tc>
        <w:tc>
          <w:tcPr>
            <w:tcW w:w="914" w:type="pct"/>
          </w:tcPr>
          <w:p w:rsidR="003D05D2" w:rsidRPr="00BC34BC" w:rsidRDefault="003D05D2" w:rsidP="003D05D2">
            <w:pPr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4BC">
              <w:rPr>
                <w:rFonts w:ascii="Times New Roman" w:hAnsi="Times New Roman"/>
                <w:sz w:val="24"/>
                <w:szCs w:val="24"/>
              </w:rPr>
              <w:t>Представляется эле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к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тронный образ всех з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а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полненных страниц д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о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кумента.</w:t>
            </w:r>
          </w:p>
        </w:tc>
      </w:tr>
      <w:tr w:rsidR="00A6315B" w:rsidRPr="00BC34BC" w:rsidTr="00A6315B">
        <w:trPr>
          <w:trHeight w:val="268"/>
          <w:tblHeader/>
        </w:trPr>
        <w:tc>
          <w:tcPr>
            <w:tcW w:w="491" w:type="pct"/>
            <w:vAlign w:val="center"/>
          </w:tcPr>
          <w:p w:rsidR="00A6315B" w:rsidRPr="00BC34BC" w:rsidRDefault="00A6315B" w:rsidP="00A6315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40" w:type="pct"/>
            <w:vAlign w:val="center"/>
          </w:tcPr>
          <w:p w:rsidR="00A6315B" w:rsidRPr="00BC34BC" w:rsidRDefault="00A6315B" w:rsidP="00A6315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38" w:type="pct"/>
            <w:vAlign w:val="center"/>
          </w:tcPr>
          <w:p w:rsidR="00A6315B" w:rsidRPr="00BC34BC" w:rsidRDefault="00A6315B" w:rsidP="00A6315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pct"/>
            <w:vAlign w:val="center"/>
          </w:tcPr>
          <w:p w:rsidR="00A6315B" w:rsidRPr="00BC34BC" w:rsidRDefault="00A6315B" w:rsidP="00A6315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14" w:type="pct"/>
            <w:vAlign w:val="center"/>
          </w:tcPr>
          <w:p w:rsidR="00A6315B" w:rsidRPr="00BC34BC" w:rsidRDefault="00A6315B" w:rsidP="00A6315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71E37" w:rsidRPr="00BC34BC" w:rsidTr="000D6CCA">
        <w:trPr>
          <w:trHeight w:val="268"/>
          <w:tblHeader/>
        </w:trPr>
        <w:tc>
          <w:tcPr>
            <w:tcW w:w="491" w:type="pct"/>
            <w:vAlign w:val="center"/>
          </w:tcPr>
          <w:p w:rsidR="00071E37" w:rsidRDefault="00071E37" w:rsidP="00071E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pct"/>
          </w:tcPr>
          <w:p w:rsidR="00071E37" w:rsidRDefault="00071E37" w:rsidP="00071E3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4BC">
              <w:rPr>
                <w:rFonts w:ascii="Times New Roman" w:hAnsi="Times New Roman"/>
                <w:sz w:val="24"/>
                <w:szCs w:val="24"/>
              </w:rPr>
              <w:t>Документ, по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д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тверждающий факт рождения и регистрации р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е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бенка, выданный компетентным органом ин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о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странного гос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у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дарства, перев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е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денный на ру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с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ский язык и л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е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гализованный консульским учреждением Российской Ф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е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дерации за пр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е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делами террит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о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рии Российской Федерации</w:t>
            </w:r>
          </w:p>
          <w:p w:rsidR="00071E37" w:rsidRDefault="00071E37" w:rsidP="00071E3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1E37" w:rsidRPr="00BC34BC" w:rsidRDefault="00071E37" w:rsidP="00071E3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pct"/>
          </w:tcPr>
          <w:p w:rsidR="00071E37" w:rsidRPr="00BC34BC" w:rsidRDefault="00071E37" w:rsidP="00071E3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4BC">
              <w:rPr>
                <w:rFonts w:ascii="Times New Roman" w:hAnsi="Times New Roman"/>
                <w:sz w:val="24"/>
                <w:szCs w:val="24"/>
              </w:rPr>
              <w:t>При рождении ребенка на территории ин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о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странного государства, не являющегося участником указанной в настоящем по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д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пункте Конвенции, отменяющей требов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а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ние легализации иностранных официал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ь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ных документов, заключенной в Гааге 5 октября 1961 года</w:t>
            </w:r>
          </w:p>
        </w:tc>
        <w:tc>
          <w:tcPr>
            <w:tcW w:w="1417" w:type="pct"/>
          </w:tcPr>
          <w:p w:rsidR="00071E37" w:rsidRPr="00BC34BC" w:rsidRDefault="00071E37" w:rsidP="00071E3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Представляется оригинал документа для сканирования в ЕИСДОП</w:t>
            </w:r>
          </w:p>
        </w:tc>
        <w:tc>
          <w:tcPr>
            <w:tcW w:w="914" w:type="pct"/>
          </w:tcPr>
          <w:p w:rsidR="00071E37" w:rsidRPr="00BC34BC" w:rsidRDefault="00071E37" w:rsidP="00071E37">
            <w:pPr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4BC">
              <w:rPr>
                <w:rFonts w:ascii="Times New Roman" w:hAnsi="Times New Roman"/>
                <w:sz w:val="24"/>
                <w:szCs w:val="24"/>
              </w:rPr>
              <w:t>Представляется эле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к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тронный образ всех з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а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полненных страниц д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о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кумента.</w:t>
            </w:r>
          </w:p>
        </w:tc>
      </w:tr>
      <w:tr w:rsidR="00071E37" w:rsidRPr="00BC34BC" w:rsidTr="000A6A82">
        <w:trPr>
          <w:trHeight w:val="1400"/>
          <w:tblHeader/>
        </w:trPr>
        <w:tc>
          <w:tcPr>
            <w:tcW w:w="491" w:type="pct"/>
          </w:tcPr>
          <w:p w:rsidR="00071E37" w:rsidRPr="00BC34BC" w:rsidRDefault="00071E37" w:rsidP="00071E3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pct"/>
          </w:tcPr>
          <w:p w:rsidR="00071E37" w:rsidRPr="00BC34BC" w:rsidRDefault="00071E37" w:rsidP="00071E3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4BC">
              <w:rPr>
                <w:rFonts w:ascii="Times New Roman" w:hAnsi="Times New Roman"/>
                <w:sz w:val="24"/>
                <w:szCs w:val="24"/>
              </w:rPr>
              <w:t>Документ, по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д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тверждающий факт рождения и регистрации р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е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 xml:space="preserve">бенка, выданный компетентным органом </w:t>
            </w:r>
            <w:proofErr w:type="spellStart"/>
            <w:proofErr w:type="gramStart"/>
            <w:r w:rsidRPr="00BC34BC">
              <w:rPr>
                <w:rFonts w:ascii="Times New Roman" w:hAnsi="Times New Roman"/>
                <w:sz w:val="24"/>
                <w:szCs w:val="24"/>
              </w:rPr>
              <w:t>иност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ранного</w:t>
            </w:r>
            <w:proofErr w:type="spellEnd"/>
            <w:proofErr w:type="gramEnd"/>
            <w:r w:rsidRPr="00BC34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C34BC">
              <w:rPr>
                <w:rFonts w:ascii="Times New Roman" w:hAnsi="Times New Roman"/>
                <w:sz w:val="24"/>
                <w:szCs w:val="24"/>
              </w:rPr>
              <w:t>государ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ства</w:t>
            </w:r>
            <w:proofErr w:type="spellEnd"/>
            <w:r w:rsidRPr="00BC34BC">
              <w:rPr>
                <w:rFonts w:ascii="Times New Roman" w:hAnsi="Times New Roman"/>
                <w:sz w:val="24"/>
                <w:szCs w:val="24"/>
              </w:rPr>
              <w:t>, переведе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н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ный на русский</w:t>
            </w:r>
          </w:p>
        </w:tc>
        <w:tc>
          <w:tcPr>
            <w:tcW w:w="1538" w:type="pct"/>
          </w:tcPr>
          <w:p w:rsidR="00071E37" w:rsidRPr="00BC34BC" w:rsidRDefault="00071E37" w:rsidP="00071E3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4BC">
              <w:rPr>
                <w:rFonts w:ascii="Times New Roman" w:hAnsi="Times New Roman"/>
                <w:sz w:val="24"/>
                <w:szCs w:val="24"/>
              </w:rPr>
              <w:t>При рождении ребенка на территории ин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о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странного государства, являющегося участником Конвенции о правовой помощи и правовых отношениях по гражданским, семейным и уголовным делам, заключе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н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ной в городе Минске 22 января 1993 года</w:t>
            </w:r>
          </w:p>
        </w:tc>
        <w:tc>
          <w:tcPr>
            <w:tcW w:w="1417" w:type="pct"/>
          </w:tcPr>
          <w:p w:rsidR="00071E37" w:rsidRPr="00BC34BC" w:rsidRDefault="00071E37" w:rsidP="00071E3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Представляется оригинал документа для сканирования в ЕИСДОП</w:t>
            </w:r>
          </w:p>
        </w:tc>
        <w:tc>
          <w:tcPr>
            <w:tcW w:w="914" w:type="pct"/>
          </w:tcPr>
          <w:p w:rsidR="00071E37" w:rsidRPr="00BC34BC" w:rsidRDefault="00071E37" w:rsidP="00071E37">
            <w:pPr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4BC">
              <w:rPr>
                <w:rFonts w:ascii="Times New Roman" w:hAnsi="Times New Roman"/>
                <w:sz w:val="24"/>
                <w:szCs w:val="24"/>
              </w:rPr>
              <w:t>Представляется эле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к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тронный образ всех з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а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полненных страниц д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о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кумента.</w:t>
            </w:r>
          </w:p>
        </w:tc>
      </w:tr>
      <w:tr w:rsidR="00071E37" w:rsidRPr="00BC34BC" w:rsidTr="00071E37">
        <w:trPr>
          <w:trHeight w:val="410"/>
          <w:tblHeader/>
        </w:trPr>
        <w:tc>
          <w:tcPr>
            <w:tcW w:w="491" w:type="pct"/>
            <w:vAlign w:val="center"/>
          </w:tcPr>
          <w:p w:rsidR="00071E37" w:rsidRPr="00BC34BC" w:rsidRDefault="00071E37" w:rsidP="00071E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40" w:type="pct"/>
            <w:vAlign w:val="center"/>
          </w:tcPr>
          <w:p w:rsidR="00071E37" w:rsidRPr="00BC34BC" w:rsidRDefault="00071E37" w:rsidP="00071E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38" w:type="pct"/>
            <w:vAlign w:val="center"/>
          </w:tcPr>
          <w:p w:rsidR="00071E37" w:rsidRPr="00BC34BC" w:rsidRDefault="00071E37" w:rsidP="00071E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pct"/>
            <w:vAlign w:val="center"/>
          </w:tcPr>
          <w:p w:rsidR="00071E37" w:rsidRPr="00BC34BC" w:rsidRDefault="00071E37" w:rsidP="00071E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14" w:type="pct"/>
            <w:vAlign w:val="center"/>
          </w:tcPr>
          <w:p w:rsidR="00071E37" w:rsidRPr="00BC34BC" w:rsidRDefault="00071E37" w:rsidP="00071E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71E37" w:rsidRPr="00BC34BC" w:rsidTr="005E4016">
        <w:trPr>
          <w:trHeight w:val="982"/>
          <w:tblHeader/>
        </w:trPr>
        <w:tc>
          <w:tcPr>
            <w:tcW w:w="491" w:type="pct"/>
          </w:tcPr>
          <w:p w:rsidR="00071E37" w:rsidRPr="00BC34BC" w:rsidRDefault="00071E37" w:rsidP="00071E3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pct"/>
          </w:tcPr>
          <w:p w:rsidR="00071E37" w:rsidRPr="00BC34BC" w:rsidRDefault="00071E37" w:rsidP="00071E3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4BC">
              <w:rPr>
                <w:rFonts w:ascii="Times New Roman" w:hAnsi="Times New Roman"/>
                <w:sz w:val="24"/>
                <w:szCs w:val="24"/>
              </w:rPr>
              <w:t>язык и скре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п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ленный герб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о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вой печатью</w:t>
            </w:r>
          </w:p>
        </w:tc>
        <w:tc>
          <w:tcPr>
            <w:tcW w:w="1538" w:type="pct"/>
          </w:tcPr>
          <w:p w:rsidR="00071E37" w:rsidRPr="00BC34BC" w:rsidRDefault="00071E37" w:rsidP="00071E3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pct"/>
          </w:tcPr>
          <w:p w:rsidR="00071E37" w:rsidRPr="00BC34BC" w:rsidRDefault="00071E37" w:rsidP="00071E3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4" w:type="pct"/>
          </w:tcPr>
          <w:p w:rsidR="00071E37" w:rsidRPr="00BC34BC" w:rsidRDefault="00071E37" w:rsidP="00071E37">
            <w:pPr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1E37" w:rsidRPr="00BC34BC" w:rsidTr="000A6A82">
        <w:trPr>
          <w:trHeight w:val="271"/>
          <w:tblHeader/>
        </w:trPr>
        <w:tc>
          <w:tcPr>
            <w:tcW w:w="491" w:type="pct"/>
          </w:tcPr>
          <w:p w:rsidR="00071E37" w:rsidRPr="00BC34BC" w:rsidRDefault="00071E37" w:rsidP="00071E3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9" w:type="pct"/>
            <w:gridSpan w:val="4"/>
          </w:tcPr>
          <w:p w:rsidR="00071E37" w:rsidRPr="00BC34BC" w:rsidRDefault="00071E37" w:rsidP="00071E3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Документы, удостоверяющие личность 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лица без гражданства</w:t>
            </w:r>
          </w:p>
          <w:p w:rsidR="00071E37" w:rsidRPr="00BC34BC" w:rsidRDefault="00071E37" w:rsidP="00071E3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1E37" w:rsidRPr="00BC34BC" w:rsidTr="000A6A82">
        <w:trPr>
          <w:trHeight w:val="558"/>
          <w:tblHeader/>
        </w:trPr>
        <w:tc>
          <w:tcPr>
            <w:tcW w:w="491" w:type="pct"/>
          </w:tcPr>
          <w:p w:rsidR="00071E37" w:rsidRPr="00BC34BC" w:rsidRDefault="00071E37" w:rsidP="00071E3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pct"/>
          </w:tcPr>
          <w:p w:rsidR="00071E37" w:rsidRPr="00BC34BC" w:rsidRDefault="00071E37" w:rsidP="00071E3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34BC">
              <w:rPr>
                <w:rFonts w:ascii="Times New Roman" w:hAnsi="Times New Roman"/>
                <w:sz w:val="24"/>
                <w:szCs w:val="24"/>
              </w:rPr>
              <w:t>Разрешение на временное пр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о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живание, выд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а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ваемое лицу без гражданства (с отметкой о ра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з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решении на вр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е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менное прож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и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вание)</w:t>
            </w:r>
          </w:p>
        </w:tc>
        <w:tc>
          <w:tcPr>
            <w:tcW w:w="1538" w:type="pct"/>
          </w:tcPr>
          <w:p w:rsidR="00071E37" w:rsidRPr="00BC34BC" w:rsidRDefault="00071E37" w:rsidP="00071E3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4BC">
              <w:rPr>
                <w:rFonts w:ascii="Times New Roman" w:hAnsi="Times New Roman"/>
                <w:sz w:val="24"/>
                <w:szCs w:val="24"/>
              </w:rPr>
              <w:t>Форма утверждена приказом ФМС России от 22.04.2013 № 214 «Об утверждении А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д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министративного регламента предоставл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е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ния Федеральной миграционной службой государственной услуги по выдаче ин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о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странным гражданам и лицам без гражда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н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ства разрешения на временное проживание в Российской Федерации»</w:t>
            </w:r>
          </w:p>
          <w:p w:rsidR="00071E37" w:rsidRDefault="00071E37" w:rsidP="00071E3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4BC">
              <w:rPr>
                <w:rFonts w:ascii="Times New Roman" w:hAnsi="Times New Roman"/>
                <w:sz w:val="24"/>
                <w:szCs w:val="24"/>
              </w:rPr>
              <w:t>Федеральный закон от 25.07.2002 № 115-ФЗ (ред. от 30.12.2015) «О правовом пол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о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жении иностранных граждан в Российской Федерации» (с изм. и доп., вступ. в силу с 10.01.2016)</w:t>
            </w:r>
          </w:p>
          <w:p w:rsidR="005E4016" w:rsidRDefault="005E4016" w:rsidP="00071E3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4016" w:rsidRPr="00BC34BC" w:rsidRDefault="005E4016" w:rsidP="00071E3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pct"/>
          </w:tcPr>
          <w:p w:rsidR="00071E37" w:rsidRPr="00BC34BC" w:rsidRDefault="00071E37" w:rsidP="00071E3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Представляется оригинал документа для сканирования в ЕИСДОП</w:t>
            </w:r>
          </w:p>
        </w:tc>
        <w:tc>
          <w:tcPr>
            <w:tcW w:w="914" w:type="pct"/>
          </w:tcPr>
          <w:p w:rsidR="00071E37" w:rsidRPr="00BC34BC" w:rsidRDefault="00071E37" w:rsidP="00071E37">
            <w:pPr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4BC">
              <w:rPr>
                <w:rFonts w:ascii="Times New Roman" w:hAnsi="Times New Roman"/>
                <w:sz w:val="24"/>
                <w:szCs w:val="24"/>
              </w:rPr>
              <w:t>Представляется эле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к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тронный образ всех з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а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полненных страниц д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о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кумента.</w:t>
            </w:r>
          </w:p>
        </w:tc>
      </w:tr>
      <w:tr w:rsidR="00071E37" w:rsidRPr="00BC34BC" w:rsidTr="000A6A82">
        <w:trPr>
          <w:trHeight w:val="2256"/>
          <w:tblHeader/>
        </w:trPr>
        <w:tc>
          <w:tcPr>
            <w:tcW w:w="491" w:type="pct"/>
          </w:tcPr>
          <w:p w:rsidR="00071E37" w:rsidRPr="00BC34BC" w:rsidRDefault="00071E37" w:rsidP="00071E3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pct"/>
          </w:tcPr>
          <w:p w:rsidR="00071E37" w:rsidRPr="00BC34BC" w:rsidRDefault="00071E37" w:rsidP="00071E3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34BC">
              <w:rPr>
                <w:rFonts w:ascii="Times New Roman" w:hAnsi="Times New Roman"/>
                <w:sz w:val="24"/>
                <w:szCs w:val="24"/>
              </w:rPr>
              <w:t>Вид на жител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ь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ство лица без гражданства, с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о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держащий эле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к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тронный нос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и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тель информ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а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ции</w:t>
            </w:r>
          </w:p>
        </w:tc>
        <w:tc>
          <w:tcPr>
            <w:tcW w:w="1538" w:type="pct"/>
          </w:tcPr>
          <w:p w:rsidR="00071E37" w:rsidRPr="00BC34BC" w:rsidRDefault="00071E37" w:rsidP="00071E3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34BC">
              <w:rPr>
                <w:rFonts w:ascii="Times New Roman" w:hAnsi="Times New Roman"/>
                <w:sz w:val="24"/>
                <w:szCs w:val="24"/>
              </w:rPr>
              <w:t>Образец бланка утвержден приказом ФМС России от 05.06.2008 № 141 «Об утвержд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е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нии образцов бланков вида на жительство»</w:t>
            </w:r>
          </w:p>
          <w:p w:rsidR="00071E37" w:rsidRDefault="00071E37" w:rsidP="00071E3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4BC">
              <w:rPr>
                <w:rFonts w:ascii="Times New Roman" w:hAnsi="Times New Roman"/>
                <w:sz w:val="24"/>
                <w:szCs w:val="24"/>
              </w:rPr>
              <w:t>Федеральный закон от 25.07.2002 № 115-ФЗ (ред. от 30.12.2015) «О правовом пол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о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жении иностранных граждан в Российской Федерации» (с изм. и доп., вступ. в силу с 10.01.2016)</w:t>
            </w:r>
          </w:p>
          <w:p w:rsidR="005E4016" w:rsidRDefault="005E4016" w:rsidP="00071E3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4016" w:rsidRPr="00BC34BC" w:rsidRDefault="005E4016" w:rsidP="00071E3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pct"/>
          </w:tcPr>
          <w:p w:rsidR="00071E37" w:rsidRPr="00BC34BC" w:rsidRDefault="00071E37" w:rsidP="00071E3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Представляется оригинал документа для сканирования в ЕИСДОП</w:t>
            </w:r>
          </w:p>
        </w:tc>
        <w:tc>
          <w:tcPr>
            <w:tcW w:w="914" w:type="pct"/>
          </w:tcPr>
          <w:p w:rsidR="00071E37" w:rsidRPr="00BC34BC" w:rsidRDefault="00071E37" w:rsidP="00071E37">
            <w:pPr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4BC">
              <w:rPr>
                <w:rFonts w:ascii="Times New Roman" w:hAnsi="Times New Roman"/>
                <w:sz w:val="24"/>
                <w:szCs w:val="24"/>
              </w:rPr>
              <w:t>Представляется эле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к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тронный образ всех з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а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полненных страниц д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о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кумента.</w:t>
            </w:r>
          </w:p>
        </w:tc>
      </w:tr>
      <w:tr w:rsidR="005E4016" w:rsidRPr="00BC34BC" w:rsidTr="000D6CCA">
        <w:trPr>
          <w:trHeight w:val="410"/>
          <w:tblHeader/>
        </w:trPr>
        <w:tc>
          <w:tcPr>
            <w:tcW w:w="491" w:type="pct"/>
            <w:vAlign w:val="center"/>
          </w:tcPr>
          <w:p w:rsidR="005E4016" w:rsidRPr="00BC34BC" w:rsidRDefault="005E4016" w:rsidP="005E40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40" w:type="pct"/>
            <w:vAlign w:val="center"/>
          </w:tcPr>
          <w:p w:rsidR="005E4016" w:rsidRPr="00BC34BC" w:rsidRDefault="005E4016" w:rsidP="005E40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38" w:type="pct"/>
            <w:vAlign w:val="center"/>
          </w:tcPr>
          <w:p w:rsidR="005E4016" w:rsidRPr="00BC34BC" w:rsidRDefault="005E4016" w:rsidP="005E40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pct"/>
            <w:vAlign w:val="center"/>
          </w:tcPr>
          <w:p w:rsidR="005E4016" w:rsidRPr="00BC34BC" w:rsidRDefault="005E4016" w:rsidP="005E40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14" w:type="pct"/>
            <w:vAlign w:val="center"/>
          </w:tcPr>
          <w:p w:rsidR="005E4016" w:rsidRPr="00BC34BC" w:rsidRDefault="005E4016" w:rsidP="005E401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71E37" w:rsidRPr="00BC34BC" w:rsidTr="000A6A82">
        <w:trPr>
          <w:trHeight w:val="407"/>
          <w:tblHeader/>
        </w:trPr>
        <w:tc>
          <w:tcPr>
            <w:tcW w:w="491" w:type="pct"/>
          </w:tcPr>
          <w:p w:rsidR="00071E37" w:rsidRPr="00BC34BC" w:rsidRDefault="00071E37" w:rsidP="00071E3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9" w:type="pct"/>
            <w:gridSpan w:val="4"/>
          </w:tcPr>
          <w:p w:rsidR="00071E37" w:rsidRPr="00BC34BC" w:rsidRDefault="00071E37" w:rsidP="00071E3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Документы, удостоверяющие личность иностранного гражданина</w:t>
            </w:r>
          </w:p>
        </w:tc>
      </w:tr>
      <w:tr w:rsidR="00071E37" w:rsidRPr="00BC34BC" w:rsidTr="000A6A82">
        <w:trPr>
          <w:trHeight w:val="550"/>
          <w:tblHeader/>
        </w:trPr>
        <w:tc>
          <w:tcPr>
            <w:tcW w:w="491" w:type="pct"/>
          </w:tcPr>
          <w:p w:rsidR="00071E37" w:rsidRPr="00BC34BC" w:rsidRDefault="00071E37" w:rsidP="00071E3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pct"/>
          </w:tcPr>
          <w:p w:rsidR="00071E37" w:rsidRPr="00BC34BC" w:rsidRDefault="00071E37" w:rsidP="00071E3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Вид на жител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ство, выдава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мое иностра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ному граждан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ну (дубликат в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да на жител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ство)</w:t>
            </w:r>
          </w:p>
        </w:tc>
        <w:tc>
          <w:tcPr>
            <w:tcW w:w="1538" w:type="pct"/>
          </w:tcPr>
          <w:p w:rsidR="00071E37" w:rsidRPr="00BC34BC" w:rsidRDefault="00071E37" w:rsidP="00071E3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Образец бланка утвержден приказом ФМС России от 05.06.2008 № 141 «Об утвержд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нии образцов бланков вида на жительство».</w:t>
            </w:r>
          </w:p>
        </w:tc>
        <w:tc>
          <w:tcPr>
            <w:tcW w:w="1417" w:type="pct"/>
          </w:tcPr>
          <w:p w:rsidR="00071E37" w:rsidRPr="00BC34BC" w:rsidRDefault="00071E37" w:rsidP="00071E3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Представляется оригинал документа для сканирования в ЕИСДОП</w:t>
            </w:r>
          </w:p>
        </w:tc>
        <w:tc>
          <w:tcPr>
            <w:tcW w:w="914" w:type="pct"/>
          </w:tcPr>
          <w:p w:rsidR="00071E37" w:rsidRPr="00BC34BC" w:rsidRDefault="00071E37" w:rsidP="00071E37">
            <w:pPr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4BC">
              <w:rPr>
                <w:rFonts w:ascii="Times New Roman" w:hAnsi="Times New Roman"/>
                <w:sz w:val="24"/>
                <w:szCs w:val="24"/>
              </w:rPr>
              <w:t>Представляется эле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к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тронный образ всех з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а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полненных страниц д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о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кумента.</w:t>
            </w:r>
          </w:p>
        </w:tc>
      </w:tr>
      <w:tr w:rsidR="00071E37" w:rsidRPr="00BC34BC" w:rsidTr="000A6A82">
        <w:trPr>
          <w:trHeight w:val="550"/>
          <w:tblHeader/>
        </w:trPr>
        <w:tc>
          <w:tcPr>
            <w:tcW w:w="491" w:type="pct"/>
          </w:tcPr>
          <w:p w:rsidR="00071E37" w:rsidRPr="00BC34BC" w:rsidRDefault="00071E37" w:rsidP="00071E3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pct"/>
          </w:tcPr>
          <w:p w:rsidR="00071E37" w:rsidRPr="00BC34BC" w:rsidRDefault="00071E37" w:rsidP="00071E3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Справка о пр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нятии к ра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смотрению зая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ления о выдаче вида на жител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ство (продлении вида на жител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ство)</w:t>
            </w:r>
          </w:p>
        </w:tc>
        <w:tc>
          <w:tcPr>
            <w:tcW w:w="1538" w:type="pct"/>
          </w:tcPr>
          <w:p w:rsidR="00071E37" w:rsidRPr="00BC34BC" w:rsidRDefault="00071E37" w:rsidP="00071E3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Форма является приложением к админ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стративному регламенту предоставления Федеральной миграционной службой гос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дарственной услуги по выдаче иностра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ным гражданам и лицам без гражданства вида на жительство в Российской Федер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ции, утвержденному приказом ФМС Ро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сии от 22.04.2013 № 215</w:t>
            </w:r>
          </w:p>
        </w:tc>
        <w:tc>
          <w:tcPr>
            <w:tcW w:w="1417" w:type="pct"/>
          </w:tcPr>
          <w:p w:rsidR="00071E37" w:rsidRPr="00BC34BC" w:rsidRDefault="00071E37" w:rsidP="00071E3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Представляется оригинал документа для сканирования в ЕИСДОП</w:t>
            </w:r>
          </w:p>
        </w:tc>
        <w:tc>
          <w:tcPr>
            <w:tcW w:w="914" w:type="pct"/>
          </w:tcPr>
          <w:p w:rsidR="00071E37" w:rsidRPr="00BC34BC" w:rsidRDefault="00071E37" w:rsidP="00071E37">
            <w:pPr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4BC">
              <w:rPr>
                <w:rFonts w:ascii="Times New Roman" w:hAnsi="Times New Roman"/>
                <w:sz w:val="24"/>
                <w:szCs w:val="24"/>
              </w:rPr>
              <w:t>Представляется эле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к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тронный образ всех з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а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полненных страниц д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о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кумента.</w:t>
            </w:r>
          </w:p>
        </w:tc>
      </w:tr>
      <w:tr w:rsidR="00071E37" w:rsidRPr="00BC34BC" w:rsidTr="000A6A82">
        <w:trPr>
          <w:trHeight w:val="981"/>
          <w:tblHeader/>
        </w:trPr>
        <w:tc>
          <w:tcPr>
            <w:tcW w:w="1131" w:type="pct"/>
            <w:gridSpan w:val="2"/>
          </w:tcPr>
          <w:p w:rsidR="00071E37" w:rsidRPr="00BC34BC" w:rsidRDefault="00071E37" w:rsidP="00071E3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34BC">
              <w:rPr>
                <w:rFonts w:ascii="Times New Roman" w:hAnsi="Times New Roman"/>
                <w:sz w:val="24"/>
                <w:szCs w:val="24"/>
                <w:lang w:eastAsia="ru-RU"/>
              </w:rPr>
              <w:t>Распоряжение органов опеки и попечительства о назначении гражданина опекуном</w:t>
            </w:r>
          </w:p>
        </w:tc>
        <w:tc>
          <w:tcPr>
            <w:tcW w:w="1538" w:type="pct"/>
          </w:tcPr>
          <w:p w:rsidR="00071E37" w:rsidRDefault="00071E37" w:rsidP="00071E37">
            <w:pPr>
              <w:widowControl w:val="0"/>
              <w:spacing w:after="0" w:line="240" w:lineRule="auto"/>
              <w:rPr>
                <w:rStyle w:val="apple-converted-space"/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BC34BC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Постановление Правительства РФ от 18 мая 2009 г. № 423 </w:t>
            </w:r>
            <w:r w:rsidR="00C10AE9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«</w:t>
            </w:r>
            <w:r w:rsidRPr="00BC34BC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Об отдельных вопросах осуществления опеки и попечительства в отношении несовершеннолетних граждан</w:t>
            </w:r>
            <w:r w:rsidR="00C10AE9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»</w:t>
            </w:r>
          </w:p>
          <w:p w:rsidR="005E4016" w:rsidRDefault="005E4016" w:rsidP="00071E37">
            <w:pPr>
              <w:widowControl w:val="0"/>
              <w:spacing w:after="0" w:line="240" w:lineRule="auto"/>
              <w:rPr>
                <w:rStyle w:val="apple-converted-space"/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</w:p>
          <w:p w:rsidR="005E4016" w:rsidRPr="00BC34BC" w:rsidRDefault="005E4016" w:rsidP="00071E3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pct"/>
          </w:tcPr>
          <w:p w:rsidR="00071E37" w:rsidRPr="00BC34BC" w:rsidRDefault="00071E37" w:rsidP="00071E37">
            <w:pPr>
              <w:widowControl w:val="0"/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34BC">
              <w:rPr>
                <w:rFonts w:ascii="Times New Roman" w:hAnsi="Times New Roman"/>
                <w:sz w:val="24"/>
                <w:szCs w:val="24"/>
                <w:lang w:eastAsia="ru-RU"/>
              </w:rPr>
              <w:t>Представляется оригинал документа для сканирования в ЕИСДОП</w:t>
            </w:r>
          </w:p>
        </w:tc>
        <w:tc>
          <w:tcPr>
            <w:tcW w:w="914" w:type="pct"/>
          </w:tcPr>
          <w:p w:rsidR="00071E37" w:rsidRPr="00BC34BC" w:rsidRDefault="00071E37" w:rsidP="00071E37">
            <w:pPr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4BC">
              <w:rPr>
                <w:rFonts w:ascii="Times New Roman" w:hAnsi="Times New Roman"/>
                <w:sz w:val="24"/>
                <w:szCs w:val="24"/>
              </w:rPr>
              <w:t>Представляется эле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к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тронный образ всех з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а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полненных страниц д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о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кумента.</w:t>
            </w:r>
          </w:p>
        </w:tc>
      </w:tr>
      <w:tr w:rsidR="00071E37" w:rsidRPr="00BC34BC" w:rsidTr="000A6A82">
        <w:trPr>
          <w:trHeight w:val="1278"/>
          <w:tblHeader/>
        </w:trPr>
        <w:tc>
          <w:tcPr>
            <w:tcW w:w="1131" w:type="pct"/>
            <w:gridSpan w:val="2"/>
          </w:tcPr>
          <w:p w:rsidR="00071E37" w:rsidRPr="00BC34BC" w:rsidRDefault="00071E37" w:rsidP="00071E3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4BC">
              <w:rPr>
                <w:rFonts w:ascii="Times New Roman" w:hAnsi="Times New Roman"/>
                <w:sz w:val="24"/>
                <w:szCs w:val="24"/>
              </w:rPr>
              <w:t xml:space="preserve">Свидетельство о регистрации по месту жительства </w:t>
            </w:r>
          </w:p>
        </w:tc>
        <w:tc>
          <w:tcPr>
            <w:tcW w:w="1538" w:type="pct"/>
          </w:tcPr>
          <w:p w:rsidR="00071E37" w:rsidRPr="00BC34BC" w:rsidRDefault="00071E37" w:rsidP="00071E3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4BC">
              <w:rPr>
                <w:rFonts w:ascii="Times New Roman" w:hAnsi="Times New Roman"/>
                <w:sz w:val="24"/>
                <w:szCs w:val="24"/>
              </w:rPr>
              <w:t>Приказ ФМС России от 11.09.2012 № 288 «Об утверждении Административного р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е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гламента предоставления федеральной м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и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грационной службой государственной услуги по регистрационному учету граждан Российской Федерации по месту пребыв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а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ния и по месту жительства в пределах Ро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с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сийской Федерации»</w:t>
            </w:r>
          </w:p>
        </w:tc>
        <w:tc>
          <w:tcPr>
            <w:tcW w:w="1417" w:type="pct"/>
          </w:tcPr>
          <w:p w:rsidR="00071E37" w:rsidRPr="00BC34BC" w:rsidRDefault="00071E37" w:rsidP="00071E3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4BC">
              <w:rPr>
                <w:rFonts w:ascii="Times New Roman" w:hAnsi="Times New Roman"/>
                <w:sz w:val="24"/>
                <w:szCs w:val="24"/>
              </w:rPr>
              <w:t>Представляется оригинал документа для сканирования в ЕИСДОП</w:t>
            </w:r>
          </w:p>
        </w:tc>
        <w:tc>
          <w:tcPr>
            <w:tcW w:w="914" w:type="pct"/>
          </w:tcPr>
          <w:p w:rsidR="00071E37" w:rsidRPr="00BC34BC" w:rsidRDefault="00071E37" w:rsidP="00071E37">
            <w:pPr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4BC">
              <w:rPr>
                <w:rFonts w:ascii="Times New Roman" w:hAnsi="Times New Roman"/>
                <w:sz w:val="24"/>
                <w:szCs w:val="24"/>
              </w:rPr>
              <w:t>Представляется эле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к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тронный образ всех з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а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полненных страниц д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о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кумента.</w:t>
            </w:r>
          </w:p>
        </w:tc>
      </w:tr>
      <w:tr w:rsidR="005E4016" w:rsidRPr="00BC34BC" w:rsidTr="005E4016">
        <w:trPr>
          <w:trHeight w:val="268"/>
          <w:tblHeader/>
        </w:trPr>
        <w:tc>
          <w:tcPr>
            <w:tcW w:w="1131" w:type="pct"/>
            <w:gridSpan w:val="2"/>
            <w:vAlign w:val="center"/>
          </w:tcPr>
          <w:p w:rsidR="005E4016" w:rsidRPr="00BC34BC" w:rsidRDefault="005E4016" w:rsidP="005E40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38" w:type="pct"/>
            <w:vAlign w:val="center"/>
          </w:tcPr>
          <w:p w:rsidR="005E4016" w:rsidRPr="00BC34BC" w:rsidRDefault="005E4016" w:rsidP="005E40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pct"/>
            <w:vAlign w:val="center"/>
          </w:tcPr>
          <w:p w:rsidR="005E4016" w:rsidRPr="00BC34BC" w:rsidRDefault="005E4016" w:rsidP="005E40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14" w:type="pct"/>
            <w:vAlign w:val="center"/>
          </w:tcPr>
          <w:p w:rsidR="005E4016" w:rsidRPr="00BC34BC" w:rsidRDefault="005E4016" w:rsidP="005E40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071E37" w:rsidRPr="00BC34BC" w:rsidTr="000A6A82">
        <w:trPr>
          <w:trHeight w:val="1278"/>
          <w:tblHeader/>
        </w:trPr>
        <w:tc>
          <w:tcPr>
            <w:tcW w:w="1131" w:type="pct"/>
            <w:gridSpan w:val="2"/>
          </w:tcPr>
          <w:p w:rsidR="00071E37" w:rsidRPr="00BC34BC" w:rsidRDefault="00071E37" w:rsidP="00071E3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4BC">
              <w:rPr>
                <w:rFonts w:ascii="Times New Roman" w:hAnsi="Times New Roman"/>
                <w:sz w:val="24"/>
                <w:szCs w:val="24"/>
              </w:rPr>
              <w:t>Свидетельство о регистрации по месту пребывания</w:t>
            </w:r>
          </w:p>
        </w:tc>
        <w:tc>
          <w:tcPr>
            <w:tcW w:w="1538" w:type="pct"/>
          </w:tcPr>
          <w:p w:rsidR="00071E37" w:rsidRPr="00BC34BC" w:rsidRDefault="00071E37" w:rsidP="00071E3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4BC">
              <w:rPr>
                <w:rFonts w:ascii="Times New Roman" w:hAnsi="Times New Roman"/>
                <w:sz w:val="24"/>
                <w:szCs w:val="24"/>
              </w:rPr>
              <w:t>Приказ ФМС России от 11.09.2012 № 288 «Об утверждении Административного р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е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гламента предоставления федеральной м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и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грационной службой государственной услуги по регистрационному учету граждан Российской Федерации по месту пребыв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а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ния и по месту жительства в пределах Ро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с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сийской Федерации»</w:t>
            </w:r>
          </w:p>
        </w:tc>
        <w:tc>
          <w:tcPr>
            <w:tcW w:w="1417" w:type="pct"/>
          </w:tcPr>
          <w:p w:rsidR="00071E37" w:rsidRPr="00BC34BC" w:rsidRDefault="00071E37" w:rsidP="00071E3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Представляется оригинал документа для сканирования в ЕИСДОП</w:t>
            </w:r>
          </w:p>
        </w:tc>
        <w:tc>
          <w:tcPr>
            <w:tcW w:w="914" w:type="pct"/>
          </w:tcPr>
          <w:p w:rsidR="00071E37" w:rsidRPr="00BC34BC" w:rsidRDefault="00071E37" w:rsidP="00071E37">
            <w:pPr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4BC">
              <w:rPr>
                <w:rFonts w:ascii="Times New Roman" w:hAnsi="Times New Roman"/>
                <w:sz w:val="24"/>
                <w:szCs w:val="24"/>
              </w:rPr>
              <w:t>Представляется эле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к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тронный образ всех з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а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полненных страниц д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о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кумента.</w:t>
            </w:r>
          </w:p>
        </w:tc>
      </w:tr>
      <w:tr w:rsidR="00071E37" w:rsidRPr="00BC34BC" w:rsidTr="000A6A82">
        <w:trPr>
          <w:trHeight w:val="1278"/>
          <w:tblHeader/>
        </w:trPr>
        <w:tc>
          <w:tcPr>
            <w:tcW w:w="1131" w:type="pct"/>
            <w:gridSpan w:val="2"/>
          </w:tcPr>
          <w:p w:rsidR="00071E37" w:rsidRPr="00BC34BC" w:rsidRDefault="00071E37" w:rsidP="00071E3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4BC">
              <w:rPr>
                <w:rFonts w:ascii="Times New Roman" w:hAnsi="Times New Roman"/>
                <w:sz w:val="24"/>
                <w:szCs w:val="24"/>
              </w:rPr>
              <w:t>Документ (медицинская спра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в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ка) об отсутствии у несове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р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шеннолетнего ребенка прот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и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вопоказаний для занятий в о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б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ласти искусств</w:t>
            </w:r>
          </w:p>
        </w:tc>
        <w:tc>
          <w:tcPr>
            <w:tcW w:w="1538" w:type="pct"/>
          </w:tcPr>
          <w:p w:rsidR="00071E37" w:rsidRPr="00BC34BC" w:rsidRDefault="00071E37" w:rsidP="00071E3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4BC">
              <w:rPr>
                <w:rFonts w:ascii="Times New Roman" w:hAnsi="Times New Roman"/>
                <w:sz w:val="24"/>
                <w:szCs w:val="24"/>
              </w:rPr>
              <w:t>Справка оформляется в свободной форме на бланке медицинского учреждения, и с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о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держит информацию об отсутствии прот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и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вопоказаний для занятий ребенка в области искусств.</w:t>
            </w:r>
          </w:p>
        </w:tc>
        <w:tc>
          <w:tcPr>
            <w:tcW w:w="1417" w:type="pct"/>
          </w:tcPr>
          <w:p w:rsidR="00071E37" w:rsidRPr="00BC34BC" w:rsidRDefault="00071E37" w:rsidP="00071E3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34BC">
              <w:rPr>
                <w:rFonts w:ascii="Times New Roman" w:hAnsi="Times New Roman"/>
                <w:sz w:val="24"/>
                <w:szCs w:val="24"/>
              </w:rPr>
              <w:t>Представляется оригинал документа</w:t>
            </w:r>
          </w:p>
        </w:tc>
        <w:tc>
          <w:tcPr>
            <w:tcW w:w="914" w:type="pct"/>
          </w:tcPr>
          <w:p w:rsidR="00071E37" w:rsidRPr="00BC34BC" w:rsidRDefault="00071E37" w:rsidP="00071E37">
            <w:pPr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4BC">
              <w:rPr>
                <w:rFonts w:ascii="Times New Roman" w:hAnsi="Times New Roman"/>
                <w:sz w:val="24"/>
                <w:szCs w:val="24"/>
              </w:rPr>
              <w:t>Представляется эле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к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тронный образ докуме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н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та.</w:t>
            </w:r>
          </w:p>
        </w:tc>
      </w:tr>
      <w:tr w:rsidR="00071E37" w:rsidRPr="00BC34BC" w:rsidTr="000A6A82">
        <w:trPr>
          <w:trHeight w:val="1009"/>
          <w:tblHeader/>
        </w:trPr>
        <w:tc>
          <w:tcPr>
            <w:tcW w:w="1131" w:type="pct"/>
            <w:gridSpan w:val="2"/>
          </w:tcPr>
          <w:p w:rsidR="00071E37" w:rsidRPr="00BC34BC" w:rsidRDefault="00071E37" w:rsidP="00071E3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4BC">
              <w:rPr>
                <w:rFonts w:ascii="Times New Roman" w:hAnsi="Times New Roman"/>
                <w:sz w:val="24"/>
                <w:szCs w:val="24"/>
              </w:rPr>
              <w:t>Фото несовершеннолетнего р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е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бенка</w:t>
            </w:r>
          </w:p>
        </w:tc>
        <w:tc>
          <w:tcPr>
            <w:tcW w:w="1538" w:type="pct"/>
          </w:tcPr>
          <w:p w:rsidR="00071E37" w:rsidRPr="00BC34BC" w:rsidRDefault="00071E37" w:rsidP="00071E3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4BC">
              <w:rPr>
                <w:rFonts w:ascii="Times New Roman" w:hAnsi="Times New Roman"/>
                <w:sz w:val="24"/>
                <w:szCs w:val="24"/>
              </w:rPr>
              <w:t xml:space="preserve">Фотография несовершеннолетнего ребенка: </w:t>
            </w:r>
          </w:p>
          <w:p w:rsidR="00071E37" w:rsidRPr="00BC34BC" w:rsidRDefault="00071E37" w:rsidP="00071E3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4BC">
              <w:rPr>
                <w:rFonts w:ascii="Times New Roman" w:hAnsi="Times New Roman"/>
                <w:sz w:val="24"/>
                <w:szCs w:val="24"/>
              </w:rPr>
              <w:t>-</w:t>
            </w:r>
            <w:r w:rsidR="00BB6F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цветная или черно-белая;</w:t>
            </w:r>
          </w:p>
          <w:p w:rsidR="00071E37" w:rsidRPr="00BC34BC" w:rsidRDefault="00071E37" w:rsidP="00071E3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4BC">
              <w:rPr>
                <w:rFonts w:ascii="Times New Roman" w:hAnsi="Times New Roman"/>
                <w:sz w:val="24"/>
                <w:szCs w:val="24"/>
              </w:rPr>
              <w:t>-</w:t>
            </w:r>
            <w:r w:rsidR="00BB6F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формат 3-х4;</w:t>
            </w:r>
          </w:p>
          <w:p w:rsidR="00071E37" w:rsidRPr="00BC34BC" w:rsidRDefault="00071E37" w:rsidP="00071E3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BC34BC">
              <w:rPr>
                <w:rFonts w:ascii="Times New Roman" w:hAnsi="Times New Roman"/>
                <w:sz w:val="24"/>
                <w:szCs w:val="24"/>
              </w:rPr>
              <w:t>-</w:t>
            </w:r>
            <w:r w:rsidR="00BB6F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2 шт.</w:t>
            </w:r>
          </w:p>
        </w:tc>
        <w:tc>
          <w:tcPr>
            <w:tcW w:w="1417" w:type="pct"/>
          </w:tcPr>
          <w:p w:rsidR="00071E37" w:rsidRPr="00BC34BC" w:rsidRDefault="00071E37" w:rsidP="00071E3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Представляется оригинал фото для ск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нирования в ЕИСДОП</w:t>
            </w:r>
          </w:p>
        </w:tc>
        <w:tc>
          <w:tcPr>
            <w:tcW w:w="914" w:type="pct"/>
          </w:tcPr>
          <w:p w:rsidR="00071E37" w:rsidRPr="00BC34BC" w:rsidRDefault="00071E37" w:rsidP="00071E3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4BC">
              <w:rPr>
                <w:rFonts w:ascii="Times New Roman" w:hAnsi="Times New Roman"/>
                <w:sz w:val="24"/>
                <w:szCs w:val="24"/>
              </w:rPr>
              <w:t>Представляется эле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к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тронный образ фото.</w:t>
            </w:r>
          </w:p>
          <w:p w:rsidR="00071E37" w:rsidRPr="00BC34BC" w:rsidRDefault="00071E37" w:rsidP="00071E3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B7FED" w:rsidRPr="00BC34BC" w:rsidRDefault="00AB7FED" w:rsidP="001465D1">
      <w:pPr>
        <w:widowControl w:val="0"/>
        <w:rPr>
          <w:rFonts w:ascii="Times New Roman" w:hAnsi="Times New Roman"/>
          <w:sz w:val="24"/>
          <w:szCs w:val="24"/>
        </w:rPr>
      </w:pPr>
    </w:p>
    <w:p w:rsidR="0088008A" w:rsidRPr="00BC34BC" w:rsidRDefault="0088008A" w:rsidP="001465D1">
      <w:pPr>
        <w:widowControl w:val="0"/>
        <w:rPr>
          <w:rFonts w:ascii="Times New Roman" w:hAnsi="Times New Roman"/>
          <w:sz w:val="24"/>
          <w:szCs w:val="24"/>
        </w:rPr>
      </w:pPr>
    </w:p>
    <w:p w:rsidR="00FB4419" w:rsidRPr="00BC34BC" w:rsidRDefault="00FB4419" w:rsidP="001465D1">
      <w:pPr>
        <w:pStyle w:val="1-"/>
        <w:keepNext w:val="0"/>
        <w:widowControl w:val="0"/>
        <w:jc w:val="left"/>
        <w:outlineLvl w:val="9"/>
        <w:rPr>
          <w:sz w:val="24"/>
          <w:szCs w:val="24"/>
        </w:rPr>
        <w:sectPr w:rsidR="00FB4419" w:rsidRPr="00BC34BC" w:rsidSect="00FB4419">
          <w:pgSz w:w="16838" w:h="11906" w:orient="landscape" w:code="9"/>
          <w:pgMar w:top="1701" w:right="1134" w:bottom="1134" w:left="1134" w:header="720" w:footer="720" w:gutter="0"/>
          <w:cols w:space="720"/>
          <w:noEndnote/>
          <w:docGrid w:linePitch="299"/>
        </w:sectPr>
      </w:pPr>
      <w:bookmarkStart w:id="323" w:name="_Toc440656184"/>
      <w:bookmarkEnd w:id="267"/>
      <w:bookmarkEnd w:id="268"/>
      <w:bookmarkEnd w:id="269"/>
      <w:bookmarkEnd w:id="270"/>
      <w:bookmarkEnd w:id="271"/>
    </w:p>
    <w:p w:rsidR="009D14EB" w:rsidRPr="00BC34BC" w:rsidRDefault="009D14EB" w:rsidP="001465D1">
      <w:pPr>
        <w:pStyle w:val="1-"/>
        <w:keepNext w:val="0"/>
        <w:widowControl w:val="0"/>
        <w:spacing w:before="0" w:after="0"/>
        <w:ind w:left="5103" w:hanging="147"/>
        <w:jc w:val="left"/>
        <w:rPr>
          <w:rFonts w:eastAsia="Calibri"/>
          <w:b w:val="0"/>
          <w:bCs w:val="0"/>
          <w:iCs w:val="0"/>
          <w:sz w:val="24"/>
          <w:szCs w:val="24"/>
          <w:lang w:eastAsia="en-US"/>
        </w:rPr>
      </w:pPr>
      <w:bookmarkStart w:id="324" w:name="_Приложение_№_6."/>
      <w:bookmarkStart w:id="325" w:name="_Toc482196891"/>
      <w:bookmarkStart w:id="326" w:name="_Toc487063803"/>
      <w:bookmarkStart w:id="327" w:name="_Toc438376278"/>
      <w:bookmarkStart w:id="328" w:name="_Toc447277444"/>
      <w:bookmarkEnd w:id="323"/>
      <w:bookmarkEnd w:id="324"/>
      <w:r w:rsidRPr="00BC34BC">
        <w:rPr>
          <w:rFonts w:eastAsia="Calibri"/>
          <w:b w:val="0"/>
          <w:bCs w:val="0"/>
          <w:iCs w:val="0"/>
          <w:sz w:val="24"/>
          <w:szCs w:val="24"/>
          <w:lang w:eastAsia="en-US"/>
        </w:rPr>
        <w:lastRenderedPageBreak/>
        <w:t xml:space="preserve">Приложение </w:t>
      </w:r>
      <w:bookmarkEnd w:id="325"/>
      <w:r w:rsidR="008871AC" w:rsidRPr="00BC34BC">
        <w:rPr>
          <w:rFonts w:eastAsia="Calibri"/>
          <w:b w:val="0"/>
          <w:bCs w:val="0"/>
          <w:iCs w:val="0"/>
          <w:sz w:val="24"/>
          <w:szCs w:val="24"/>
          <w:lang w:eastAsia="en-US"/>
        </w:rPr>
        <w:t>10</w:t>
      </w:r>
      <w:bookmarkEnd w:id="326"/>
    </w:p>
    <w:p w:rsidR="00AA0B0E" w:rsidRPr="00BC34BC" w:rsidRDefault="008871AC" w:rsidP="001465D1">
      <w:pPr>
        <w:widowControl w:val="0"/>
        <w:ind w:left="4956"/>
        <w:rPr>
          <w:rFonts w:ascii="Times New Roman" w:hAnsi="Times New Roman"/>
          <w:sz w:val="24"/>
          <w:szCs w:val="24"/>
          <w:lang w:eastAsia="ar-SA"/>
        </w:rPr>
      </w:pPr>
      <w:bookmarkStart w:id="329" w:name="_Toc482196892"/>
      <w:r w:rsidRPr="00BC34BC">
        <w:rPr>
          <w:rFonts w:ascii="Times New Roman" w:hAnsi="Times New Roman"/>
          <w:sz w:val="24"/>
          <w:szCs w:val="24"/>
          <w:lang w:eastAsia="ar-SA"/>
        </w:rPr>
        <w:t>к Административно</w:t>
      </w:r>
      <w:r w:rsidR="00527DFC" w:rsidRPr="00BC34BC">
        <w:rPr>
          <w:rFonts w:ascii="Times New Roman" w:hAnsi="Times New Roman"/>
          <w:sz w:val="24"/>
          <w:szCs w:val="24"/>
          <w:lang w:eastAsia="ar-SA"/>
        </w:rPr>
        <w:t xml:space="preserve">му </w:t>
      </w:r>
      <w:r w:rsidRPr="00BC34BC">
        <w:rPr>
          <w:rFonts w:ascii="Times New Roman" w:hAnsi="Times New Roman"/>
          <w:sz w:val="24"/>
          <w:szCs w:val="24"/>
          <w:lang w:eastAsia="ar-SA"/>
        </w:rPr>
        <w:t xml:space="preserve"> регламент</w:t>
      </w:r>
      <w:r w:rsidR="00527DFC" w:rsidRPr="00BC34BC">
        <w:rPr>
          <w:rFonts w:ascii="Times New Roman" w:hAnsi="Times New Roman"/>
          <w:sz w:val="24"/>
          <w:szCs w:val="24"/>
          <w:lang w:eastAsia="ar-SA"/>
        </w:rPr>
        <w:t>у</w:t>
      </w:r>
      <w:r w:rsidR="009D14EB" w:rsidRPr="00BC34BC">
        <w:rPr>
          <w:rFonts w:ascii="Times New Roman" w:hAnsi="Times New Roman"/>
          <w:sz w:val="24"/>
          <w:szCs w:val="24"/>
          <w:lang w:eastAsia="ar-SA"/>
        </w:rPr>
        <w:t xml:space="preserve"> </w:t>
      </w:r>
      <w:bookmarkStart w:id="330" w:name="_Toc485677913"/>
    </w:p>
    <w:p w:rsidR="009D14EB" w:rsidRPr="00BC34BC" w:rsidRDefault="009D14EB" w:rsidP="001465D1">
      <w:pPr>
        <w:pStyle w:val="20"/>
        <w:keepNext w:val="0"/>
        <w:widowControl w:val="0"/>
        <w:jc w:val="center"/>
        <w:rPr>
          <w:rFonts w:ascii="Times New Roman" w:hAnsi="Times New Roman"/>
          <w:i w:val="0"/>
          <w:sz w:val="24"/>
          <w:szCs w:val="24"/>
        </w:rPr>
      </w:pPr>
      <w:bookmarkStart w:id="331" w:name="_Toc487063804"/>
      <w:r w:rsidRPr="00BC34BC">
        <w:rPr>
          <w:rFonts w:ascii="Times New Roman" w:hAnsi="Times New Roman"/>
          <w:i w:val="0"/>
          <w:sz w:val="24"/>
          <w:szCs w:val="24"/>
        </w:rPr>
        <w:t xml:space="preserve">Форма </w:t>
      </w:r>
      <w:r w:rsidR="00C97DEA" w:rsidRPr="00BC34BC">
        <w:rPr>
          <w:rFonts w:ascii="Times New Roman" w:hAnsi="Times New Roman"/>
          <w:i w:val="0"/>
          <w:sz w:val="24"/>
          <w:szCs w:val="24"/>
        </w:rPr>
        <w:t>решения</w:t>
      </w:r>
      <w:r w:rsidRPr="00BC34BC">
        <w:rPr>
          <w:rFonts w:ascii="Times New Roman" w:hAnsi="Times New Roman"/>
          <w:i w:val="0"/>
          <w:sz w:val="24"/>
          <w:szCs w:val="24"/>
        </w:rPr>
        <w:t xml:space="preserve"> об отказе в приеме и регистрации документов, </w:t>
      </w:r>
      <w:r w:rsidR="00F7649B">
        <w:rPr>
          <w:rFonts w:ascii="Times New Roman" w:hAnsi="Times New Roman"/>
          <w:i w:val="0"/>
          <w:sz w:val="24"/>
          <w:szCs w:val="24"/>
        </w:rPr>
        <w:br/>
      </w:r>
      <w:r w:rsidRPr="00BC34BC">
        <w:rPr>
          <w:rFonts w:ascii="Times New Roman" w:hAnsi="Times New Roman"/>
          <w:i w:val="0"/>
          <w:sz w:val="24"/>
          <w:szCs w:val="24"/>
        </w:rPr>
        <w:t>необходимых для предоставления Услуги</w:t>
      </w:r>
      <w:bookmarkEnd w:id="329"/>
      <w:bookmarkEnd w:id="330"/>
      <w:bookmarkEnd w:id="331"/>
    </w:p>
    <w:p w:rsidR="004C5831" w:rsidRPr="00BC34BC" w:rsidRDefault="004C5831" w:rsidP="001465D1">
      <w:pPr>
        <w:widowControl w:val="0"/>
        <w:rPr>
          <w:rFonts w:ascii="Times New Roman" w:hAnsi="Times New Roman"/>
          <w:sz w:val="24"/>
          <w:szCs w:val="24"/>
          <w:lang w:eastAsia="ru-RU"/>
        </w:rPr>
      </w:pPr>
    </w:p>
    <w:p w:rsidR="009D14EB" w:rsidRPr="00BC34BC" w:rsidRDefault="004C5831" w:rsidP="001465D1">
      <w:pPr>
        <w:widowControl w:val="0"/>
        <w:spacing w:after="0" w:line="216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C34B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(на бланке Учреждения) </w:t>
      </w:r>
    </w:p>
    <w:p w:rsidR="009D14EB" w:rsidRPr="00BC34BC" w:rsidRDefault="009D14EB" w:rsidP="001465D1">
      <w:pPr>
        <w:widowControl w:val="0"/>
        <w:tabs>
          <w:tab w:val="num" w:pos="0"/>
          <w:tab w:val="left" w:pos="144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9D14EB" w:rsidRPr="00BC34BC" w:rsidRDefault="009D14EB" w:rsidP="001465D1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C34BC">
        <w:rPr>
          <w:rFonts w:ascii="Times New Roman" w:eastAsia="Times New Roman" w:hAnsi="Times New Roman"/>
          <w:b/>
          <w:sz w:val="24"/>
          <w:szCs w:val="24"/>
          <w:lang w:eastAsia="ru-RU"/>
        </w:rPr>
        <w:t>Решение</w:t>
      </w:r>
    </w:p>
    <w:p w:rsidR="009D14EB" w:rsidRPr="00BC34BC" w:rsidRDefault="009D14EB" w:rsidP="001465D1">
      <w:pPr>
        <w:widowControl w:val="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BC34BC">
        <w:rPr>
          <w:rFonts w:ascii="Times New Roman" w:eastAsia="Times New Roman" w:hAnsi="Times New Roman"/>
          <w:sz w:val="24"/>
          <w:szCs w:val="24"/>
          <w:lang w:eastAsia="ru-RU"/>
        </w:rPr>
        <w:t xml:space="preserve">об отказе в приеме и регистрации, </w:t>
      </w:r>
      <w:r w:rsidR="004C5831" w:rsidRPr="00BC34BC">
        <w:rPr>
          <w:rFonts w:ascii="Times New Roman" w:eastAsia="Times New Roman" w:hAnsi="Times New Roman"/>
          <w:sz w:val="24"/>
          <w:szCs w:val="24"/>
          <w:lang w:eastAsia="ru-RU"/>
        </w:rPr>
        <w:t xml:space="preserve">документов </w:t>
      </w:r>
      <w:r w:rsidRPr="00BC34BC">
        <w:rPr>
          <w:rFonts w:ascii="Times New Roman" w:eastAsia="Times New Roman" w:hAnsi="Times New Roman"/>
          <w:sz w:val="24"/>
          <w:szCs w:val="24"/>
          <w:lang w:eastAsia="ru-RU"/>
        </w:rPr>
        <w:t xml:space="preserve">необходимых для предоставления </w:t>
      </w:r>
      <w:r w:rsidRPr="00BC34BC">
        <w:rPr>
          <w:rFonts w:ascii="Times New Roman" w:hAnsi="Times New Roman"/>
          <w:sz w:val="24"/>
          <w:szCs w:val="24"/>
          <w:lang w:eastAsia="ar-SA"/>
        </w:rPr>
        <w:t xml:space="preserve">услуги «Прием детей на </w:t>
      </w:r>
      <w:proofErr w:type="gramStart"/>
      <w:r w:rsidRPr="00BC34BC">
        <w:rPr>
          <w:rFonts w:ascii="Times New Roman" w:hAnsi="Times New Roman"/>
          <w:sz w:val="24"/>
          <w:szCs w:val="24"/>
          <w:lang w:eastAsia="ar-SA"/>
        </w:rPr>
        <w:t>обучение</w:t>
      </w:r>
      <w:proofErr w:type="gramEnd"/>
      <w:r w:rsidRPr="00BC34BC">
        <w:rPr>
          <w:rFonts w:ascii="Times New Roman" w:hAnsi="Times New Roman"/>
          <w:sz w:val="24"/>
          <w:szCs w:val="24"/>
          <w:lang w:eastAsia="ar-SA"/>
        </w:rPr>
        <w:t xml:space="preserve"> по дополнительным общеобразовательным программам»</w:t>
      </w:r>
    </w:p>
    <w:p w:rsidR="009D14EB" w:rsidRPr="00BC34BC" w:rsidRDefault="009D14EB" w:rsidP="001465D1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C34BC">
        <w:rPr>
          <w:rFonts w:ascii="Times New Roman" w:hAnsi="Times New Roman"/>
          <w:sz w:val="24"/>
          <w:szCs w:val="24"/>
        </w:rPr>
        <w:t>Уважаемы</w:t>
      </w:r>
      <w:proofErr w:type="gramStart"/>
      <w:r w:rsidRPr="00BC34BC">
        <w:rPr>
          <w:rFonts w:ascii="Times New Roman" w:hAnsi="Times New Roman"/>
          <w:sz w:val="24"/>
          <w:szCs w:val="24"/>
        </w:rPr>
        <w:t>й(</w:t>
      </w:r>
      <w:proofErr w:type="spellStart"/>
      <w:proofErr w:type="gramEnd"/>
      <w:r w:rsidRPr="00BC34BC">
        <w:rPr>
          <w:rFonts w:ascii="Times New Roman" w:hAnsi="Times New Roman"/>
          <w:sz w:val="24"/>
          <w:szCs w:val="24"/>
        </w:rPr>
        <w:t>ая</w:t>
      </w:r>
      <w:proofErr w:type="spellEnd"/>
      <w:r w:rsidRPr="00BC34BC">
        <w:rPr>
          <w:rFonts w:ascii="Times New Roman" w:hAnsi="Times New Roman"/>
          <w:sz w:val="24"/>
          <w:szCs w:val="24"/>
        </w:rPr>
        <w:t>) ___________________________________________________________________________</w:t>
      </w:r>
    </w:p>
    <w:p w:rsidR="009D14EB" w:rsidRPr="00F7649B" w:rsidRDefault="009D14EB" w:rsidP="001465D1">
      <w:pPr>
        <w:widowControl w:val="0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F7649B">
        <w:rPr>
          <w:rFonts w:ascii="Times New Roman" w:hAnsi="Times New Roman"/>
          <w:sz w:val="24"/>
          <w:szCs w:val="24"/>
          <w:vertAlign w:val="superscript"/>
        </w:rPr>
        <w:t>(фамилия, имя, отчество)</w:t>
      </w:r>
    </w:p>
    <w:p w:rsidR="009D14EB" w:rsidRPr="00BC34BC" w:rsidRDefault="009D14EB" w:rsidP="00F7649B">
      <w:pPr>
        <w:widowControl w:val="0"/>
        <w:ind w:firstLine="708"/>
        <w:jc w:val="both"/>
        <w:rPr>
          <w:rFonts w:ascii="Times New Roman" w:hAnsi="Times New Roman"/>
          <w:sz w:val="24"/>
          <w:szCs w:val="24"/>
        </w:rPr>
      </w:pPr>
      <w:r w:rsidRPr="00BC34BC">
        <w:rPr>
          <w:rFonts w:ascii="Times New Roman" w:hAnsi="Times New Roman"/>
          <w:sz w:val="24"/>
          <w:szCs w:val="24"/>
        </w:rPr>
        <w:t>Вам отказано в приеме и регистрации документов, необходимых для предоставления</w:t>
      </w:r>
      <w:r w:rsidR="000A3956" w:rsidRPr="00BC34BC">
        <w:rPr>
          <w:rFonts w:ascii="Times New Roman" w:hAnsi="Times New Roman"/>
          <w:sz w:val="24"/>
          <w:szCs w:val="24"/>
        </w:rPr>
        <w:t xml:space="preserve"> </w:t>
      </w:r>
      <w:r w:rsidR="00150E1F" w:rsidRPr="00BC34BC">
        <w:rPr>
          <w:rFonts w:ascii="Times New Roman" w:hAnsi="Times New Roman"/>
          <w:sz w:val="24"/>
          <w:szCs w:val="24"/>
        </w:rPr>
        <w:t>услуги</w:t>
      </w:r>
      <w:r w:rsidR="000A3956" w:rsidRPr="00BC34BC">
        <w:rPr>
          <w:rFonts w:ascii="Times New Roman" w:hAnsi="Times New Roman"/>
          <w:sz w:val="24"/>
          <w:szCs w:val="24"/>
        </w:rPr>
        <w:t xml:space="preserve"> в городском округе Фрязино Московской области,</w:t>
      </w:r>
      <w:r w:rsidR="000A3956" w:rsidRPr="00BC34BC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BC34BC">
        <w:rPr>
          <w:rFonts w:ascii="Times New Roman" w:hAnsi="Times New Roman"/>
          <w:sz w:val="24"/>
          <w:szCs w:val="24"/>
          <w:lang w:eastAsia="ar-SA"/>
        </w:rPr>
        <w:t xml:space="preserve">«Прием детей на </w:t>
      </w:r>
      <w:proofErr w:type="gramStart"/>
      <w:r w:rsidRPr="00BC34BC">
        <w:rPr>
          <w:rFonts w:ascii="Times New Roman" w:hAnsi="Times New Roman"/>
          <w:sz w:val="24"/>
          <w:szCs w:val="24"/>
          <w:lang w:eastAsia="ar-SA"/>
        </w:rPr>
        <w:t>обучение</w:t>
      </w:r>
      <w:proofErr w:type="gramEnd"/>
      <w:r w:rsidRPr="00BC34BC">
        <w:rPr>
          <w:rFonts w:ascii="Times New Roman" w:hAnsi="Times New Roman"/>
          <w:sz w:val="24"/>
          <w:szCs w:val="24"/>
          <w:lang w:eastAsia="ar-SA"/>
        </w:rPr>
        <w:t xml:space="preserve"> по д</w:t>
      </w:r>
      <w:r w:rsidRPr="00BC34BC">
        <w:rPr>
          <w:rFonts w:ascii="Times New Roman" w:hAnsi="Times New Roman"/>
          <w:sz w:val="24"/>
          <w:szCs w:val="24"/>
          <w:lang w:eastAsia="ar-SA"/>
        </w:rPr>
        <w:t>о</w:t>
      </w:r>
      <w:r w:rsidRPr="00BC34BC">
        <w:rPr>
          <w:rFonts w:ascii="Times New Roman" w:hAnsi="Times New Roman"/>
          <w:sz w:val="24"/>
          <w:szCs w:val="24"/>
          <w:lang w:eastAsia="ar-SA"/>
        </w:rPr>
        <w:t xml:space="preserve">полнительным общеобразовательным программам» </w:t>
      </w:r>
      <w:r w:rsidRPr="00BC34BC">
        <w:rPr>
          <w:rFonts w:ascii="Times New Roman" w:hAnsi="Times New Roman"/>
          <w:sz w:val="24"/>
          <w:szCs w:val="24"/>
        </w:rPr>
        <w:t xml:space="preserve"> по следующим основаниям:</w:t>
      </w:r>
    </w:p>
    <w:p w:rsidR="00150E1F" w:rsidRPr="00BC34BC" w:rsidRDefault="00150E1F" w:rsidP="00F7649B">
      <w:pPr>
        <w:pStyle w:val="affff3"/>
        <w:widowControl w:val="0"/>
        <w:numPr>
          <w:ilvl w:val="0"/>
          <w:numId w:val="18"/>
        </w:numPr>
        <w:tabs>
          <w:tab w:val="left" w:pos="1496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BC34BC">
        <w:rPr>
          <w:rFonts w:ascii="Times New Roman" w:hAnsi="Times New Roman"/>
          <w:sz w:val="24"/>
          <w:szCs w:val="24"/>
        </w:rPr>
        <w:t>Документы содержат в тексте подчистки  и помарки.</w:t>
      </w:r>
    </w:p>
    <w:p w:rsidR="00150E1F" w:rsidRPr="00BC34BC" w:rsidRDefault="00150E1F" w:rsidP="00F7649B">
      <w:pPr>
        <w:pStyle w:val="affff3"/>
        <w:widowControl w:val="0"/>
        <w:numPr>
          <w:ilvl w:val="0"/>
          <w:numId w:val="18"/>
        </w:numPr>
        <w:tabs>
          <w:tab w:val="left" w:pos="1496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BC34BC">
        <w:rPr>
          <w:rFonts w:ascii="Times New Roman" w:hAnsi="Times New Roman"/>
          <w:sz w:val="24"/>
          <w:szCs w:val="24"/>
        </w:rPr>
        <w:t>Документы содержат повреждения, наличие которых не позволяет однозначно исто</w:t>
      </w:r>
      <w:r w:rsidRPr="00BC34BC">
        <w:rPr>
          <w:rFonts w:ascii="Times New Roman" w:hAnsi="Times New Roman"/>
          <w:sz w:val="24"/>
          <w:szCs w:val="24"/>
        </w:rPr>
        <w:t>л</w:t>
      </w:r>
      <w:r w:rsidRPr="00BC34BC">
        <w:rPr>
          <w:rFonts w:ascii="Times New Roman" w:hAnsi="Times New Roman"/>
          <w:sz w:val="24"/>
          <w:szCs w:val="24"/>
        </w:rPr>
        <w:t xml:space="preserve">ковать их содержание. </w:t>
      </w:r>
    </w:p>
    <w:p w:rsidR="00150E1F" w:rsidRPr="00BC34BC" w:rsidRDefault="00150E1F" w:rsidP="00F7649B">
      <w:pPr>
        <w:pStyle w:val="affff3"/>
        <w:widowControl w:val="0"/>
        <w:numPr>
          <w:ilvl w:val="0"/>
          <w:numId w:val="18"/>
        </w:numPr>
        <w:tabs>
          <w:tab w:val="left" w:pos="1496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BC34BC">
        <w:rPr>
          <w:rFonts w:ascii="Times New Roman" w:hAnsi="Times New Roman"/>
          <w:sz w:val="24"/>
          <w:szCs w:val="24"/>
        </w:rPr>
        <w:t xml:space="preserve">Документы, указанные </w:t>
      </w:r>
      <w:r w:rsidR="004E2E82" w:rsidRPr="00BC34BC">
        <w:rPr>
          <w:rFonts w:ascii="Times New Roman" w:hAnsi="Times New Roman"/>
          <w:sz w:val="24"/>
          <w:szCs w:val="24"/>
        </w:rPr>
        <w:t>в приложении</w:t>
      </w:r>
      <w:r w:rsidRPr="00BC34BC">
        <w:rPr>
          <w:rFonts w:ascii="Times New Roman" w:hAnsi="Times New Roman"/>
          <w:sz w:val="24"/>
          <w:szCs w:val="24"/>
        </w:rPr>
        <w:t xml:space="preserve"> 9 к настоящему Административному регламе</w:t>
      </w:r>
      <w:r w:rsidRPr="00BC34BC">
        <w:rPr>
          <w:rFonts w:ascii="Times New Roman" w:hAnsi="Times New Roman"/>
          <w:sz w:val="24"/>
          <w:szCs w:val="24"/>
        </w:rPr>
        <w:t>н</w:t>
      </w:r>
      <w:r w:rsidRPr="00BC34BC">
        <w:rPr>
          <w:rFonts w:ascii="Times New Roman" w:hAnsi="Times New Roman"/>
          <w:sz w:val="24"/>
          <w:szCs w:val="24"/>
        </w:rPr>
        <w:t>ту, утратили силу на момент их предоставления.</w:t>
      </w:r>
    </w:p>
    <w:p w:rsidR="00150E1F" w:rsidRPr="00BC34BC" w:rsidRDefault="00150E1F" w:rsidP="00F7649B">
      <w:pPr>
        <w:pStyle w:val="affff3"/>
        <w:widowControl w:val="0"/>
        <w:numPr>
          <w:ilvl w:val="0"/>
          <w:numId w:val="18"/>
        </w:numPr>
        <w:tabs>
          <w:tab w:val="left" w:pos="1496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BC34BC">
        <w:rPr>
          <w:rFonts w:ascii="Times New Roman" w:hAnsi="Times New Roman"/>
          <w:sz w:val="24"/>
          <w:szCs w:val="24"/>
        </w:rPr>
        <w:t>Наличие у несовершеннолетних медицинских противопоказаний к посещению Учр</w:t>
      </w:r>
      <w:r w:rsidRPr="00BC34BC">
        <w:rPr>
          <w:rFonts w:ascii="Times New Roman" w:hAnsi="Times New Roman"/>
          <w:sz w:val="24"/>
          <w:szCs w:val="24"/>
        </w:rPr>
        <w:t>е</w:t>
      </w:r>
      <w:r w:rsidRPr="00BC34BC">
        <w:rPr>
          <w:rFonts w:ascii="Times New Roman" w:hAnsi="Times New Roman"/>
          <w:sz w:val="24"/>
          <w:szCs w:val="24"/>
        </w:rPr>
        <w:t>ждения и занятий в области искусств.</w:t>
      </w:r>
    </w:p>
    <w:p w:rsidR="008E3E19" w:rsidRPr="00BC34BC" w:rsidRDefault="008E3E19" w:rsidP="00F7649B">
      <w:pPr>
        <w:pStyle w:val="affff3"/>
        <w:widowControl w:val="0"/>
        <w:numPr>
          <w:ilvl w:val="0"/>
          <w:numId w:val="18"/>
        </w:numPr>
        <w:tabs>
          <w:tab w:val="left" w:pos="1496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BC34BC">
        <w:rPr>
          <w:rFonts w:ascii="Times New Roman" w:hAnsi="Times New Roman"/>
          <w:sz w:val="24"/>
          <w:szCs w:val="24"/>
        </w:rPr>
        <w:t>Несоблюдение сроков подачи Заявления и документов, установленных Учреждением.</w:t>
      </w:r>
    </w:p>
    <w:p w:rsidR="00150E1F" w:rsidRPr="00BC34BC" w:rsidRDefault="00150E1F" w:rsidP="00F7649B">
      <w:pPr>
        <w:pStyle w:val="affff3"/>
        <w:widowControl w:val="0"/>
        <w:numPr>
          <w:ilvl w:val="0"/>
          <w:numId w:val="18"/>
        </w:numPr>
        <w:tabs>
          <w:tab w:val="left" w:pos="1496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BC34BC">
        <w:rPr>
          <w:rFonts w:ascii="Times New Roman" w:hAnsi="Times New Roman"/>
          <w:sz w:val="24"/>
          <w:szCs w:val="24"/>
        </w:rPr>
        <w:t xml:space="preserve">Представлен неполный комплект документов, указанных  в пункте 10 и </w:t>
      </w:r>
      <w:r w:rsidR="00A955B9">
        <w:rPr>
          <w:rFonts w:ascii="Times New Roman" w:hAnsi="Times New Roman"/>
          <w:sz w:val="24"/>
          <w:szCs w:val="24"/>
        </w:rPr>
        <w:t xml:space="preserve">приложении </w:t>
      </w:r>
      <w:r w:rsidRPr="00BC34BC">
        <w:rPr>
          <w:rFonts w:ascii="Times New Roman" w:hAnsi="Times New Roman"/>
          <w:sz w:val="24"/>
          <w:szCs w:val="24"/>
        </w:rPr>
        <w:t xml:space="preserve"> 9 настоящего Административного</w:t>
      </w:r>
      <w:r w:rsidR="008E3E19" w:rsidRPr="00BC34BC">
        <w:rPr>
          <w:rFonts w:ascii="Times New Roman" w:hAnsi="Times New Roman"/>
          <w:sz w:val="24"/>
          <w:szCs w:val="24"/>
        </w:rPr>
        <w:t xml:space="preserve"> регламента.</w:t>
      </w:r>
    </w:p>
    <w:p w:rsidR="00150E1F" w:rsidRPr="00BC34BC" w:rsidRDefault="00150E1F" w:rsidP="00F7649B">
      <w:pPr>
        <w:pStyle w:val="affff3"/>
        <w:widowControl w:val="0"/>
        <w:numPr>
          <w:ilvl w:val="0"/>
          <w:numId w:val="18"/>
        </w:numPr>
        <w:tabs>
          <w:tab w:val="left" w:pos="1496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BC34BC">
        <w:rPr>
          <w:rFonts w:ascii="Times New Roman" w:hAnsi="Times New Roman"/>
          <w:sz w:val="24"/>
          <w:szCs w:val="24"/>
        </w:rPr>
        <w:t>Некорректное заполнение обязательных полей в форме Заявления на РПГУ (отсу</w:t>
      </w:r>
      <w:r w:rsidRPr="00BC34BC">
        <w:rPr>
          <w:rFonts w:ascii="Times New Roman" w:hAnsi="Times New Roman"/>
          <w:sz w:val="24"/>
          <w:szCs w:val="24"/>
        </w:rPr>
        <w:t>т</w:t>
      </w:r>
      <w:r w:rsidRPr="00BC34BC">
        <w:rPr>
          <w:rFonts w:ascii="Times New Roman" w:hAnsi="Times New Roman"/>
          <w:sz w:val="24"/>
          <w:szCs w:val="24"/>
        </w:rPr>
        <w:t>ствие заполнения, недостоверное, неполное либо неправильное представление свед</w:t>
      </w:r>
      <w:r w:rsidRPr="00BC34BC">
        <w:rPr>
          <w:rFonts w:ascii="Times New Roman" w:hAnsi="Times New Roman"/>
          <w:sz w:val="24"/>
          <w:szCs w:val="24"/>
        </w:rPr>
        <w:t>е</w:t>
      </w:r>
      <w:r w:rsidRPr="00BC34BC">
        <w:rPr>
          <w:rFonts w:ascii="Times New Roman" w:hAnsi="Times New Roman"/>
          <w:sz w:val="24"/>
          <w:szCs w:val="24"/>
        </w:rPr>
        <w:t>ний, не соответствующих требованиям, установленным настоящим Администрати</w:t>
      </w:r>
      <w:r w:rsidRPr="00BC34BC">
        <w:rPr>
          <w:rFonts w:ascii="Times New Roman" w:hAnsi="Times New Roman"/>
          <w:sz w:val="24"/>
          <w:szCs w:val="24"/>
        </w:rPr>
        <w:t>в</w:t>
      </w:r>
      <w:r w:rsidRPr="00BC34BC">
        <w:rPr>
          <w:rFonts w:ascii="Times New Roman" w:hAnsi="Times New Roman"/>
          <w:sz w:val="24"/>
          <w:szCs w:val="24"/>
        </w:rPr>
        <w:t>ным регламентом).</w:t>
      </w:r>
    </w:p>
    <w:p w:rsidR="009D14EB" w:rsidRPr="00BC34BC" w:rsidRDefault="00150E1F" w:rsidP="00F7649B">
      <w:pPr>
        <w:pStyle w:val="affff3"/>
        <w:widowControl w:val="0"/>
        <w:numPr>
          <w:ilvl w:val="0"/>
          <w:numId w:val="18"/>
        </w:numPr>
        <w:tabs>
          <w:tab w:val="left" w:pos="1496"/>
        </w:tabs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34BC">
        <w:rPr>
          <w:rFonts w:ascii="Times New Roman" w:hAnsi="Times New Roman"/>
          <w:sz w:val="24"/>
          <w:szCs w:val="24"/>
        </w:rPr>
        <w:t>Представление некачественных или недостоверных электронных копий (электронных образов) документов, не позволяющих в полном объеме прочитать текст документа и/или распознать реквизиты документа.</w:t>
      </w:r>
    </w:p>
    <w:p w:rsidR="00692824" w:rsidRPr="00BC34BC" w:rsidRDefault="0086574F" w:rsidP="00F7649B">
      <w:pPr>
        <w:pStyle w:val="affff3"/>
        <w:widowControl w:val="0"/>
        <w:numPr>
          <w:ilvl w:val="0"/>
          <w:numId w:val="18"/>
        </w:numPr>
        <w:tabs>
          <w:tab w:val="left" w:pos="1496"/>
        </w:tabs>
        <w:autoSpaceDE w:val="0"/>
        <w:autoSpaceDN w:val="0"/>
        <w:adjustRightInd w:val="0"/>
        <w:spacing w:after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34BC">
        <w:rPr>
          <w:rFonts w:ascii="Times New Roman" w:eastAsia="Times New Roman" w:hAnsi="Times New Roman"/>
          <w:sz w:val="24"/>
          <w:szCs w:val="24"/>
          <w:lang w:eastAsia="ru-RU"/>
        </w:rPr>
        <w:t xml:space="preserve">Отсутствие у ребенка регистрации по месту жительства </w:t>
      </w:r>
      <w:r w:rsidR="0044443E" w:rsidRPr="00BC34BC">
        <w:rPr>
          <w:rFonts w:ascii="Times New Roman" w:eastAsia="Times New Roman" w:hAnsi="Times New Roman"/>
          <w:sz w:val="24"/>
          <w:szCs w:val="24"/>
          <w:lang w:eastAsia="ru-RU"/>
        </w:rPr>
        <w:t xml:space="preserve">(пребывания) </w:t>
      </w:r>
      <w:r w:rsidR="00692824" w:rsidRPr="00BC34BC">
        <w:rPr>
          <w:rFonts w:ascii="Times New Roman" w:eastAsia="Times New Roman" w:hAnsi="Times New Roman"/>
          <w:sz w:val="24"/>
          <w:szCs w:val="24"/>
          <w:lang w:eastAsia="ru-RU"/>
        </w:rPr>
        <w:t>в Московской области.</w:t>
      </w:r>
    </w:p>
    <w:p w:rsidR="008E3E19" w:rsidRPr="003A6223" w:rsidRDefault="008E3E19" w:rsidP="00F7649B">
      <w:pPr>
        <w:widowControl w:val="0"/>
        <w:tabs>
          <w:tab w:val="left" w:pos="1496"/>
        </w:tabs>
        <w:autoSpaceDE w:val="0"/>
        <w:autoSpaceDN w:val="0"/>
        <w:adjustRightInd w:val="0"/>
        <w:spacing w:after="0"/>
        <w:ind w:left="360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9D14EB" w:rsidRPr="00BC34BC" w:rsidRDefault="009D14EB" w:rsidP="00F7649B">
      <w:pPr>
        <w:widowControl w:val="0"/>
        <w:spacing w:after="0" w:line="240" w:lineRule="auto"/>
        <w:ind w:left="14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34BC">
        <w:rPr>
          <w:rFonts w:ascii="Times New Roman" w:eastAsia="Times New Roman" w:hAnsi="Times New Roman"/>
          <w:sz w:val="24"/>
          <w:szCs w:val="24"/>
          <w:lang w:eastAsia="ru-RU"/>
        </w:rPr>
        <w:t>Разъяснения о порядке действий для получения положительного результата по Услуге (указываются конкретные рекомендации) __________________________</w:t>
      </w:r>
      <w:r w:rsidR="00704E32">
        <w:rPr>
          <w:rFonts w:ascii="Times New Roman" w:eastAsia="Times New Roman" w:hAnsi="Times New Roman"/>
          <w:sz w:val="24"/>
          <w:szCs w:val="24"/>
          <w:lang w:eastAsia="ru-RU"/>
        </w:rPr>
        <w:t>_________</w:t>
      </w:r>
      <w:r w:rsidRPr="00BC34BC">
        <w:rPr>
          <w:rFonts w:ascii="Times New Roman" w:eastAsia="Times New Roman" w:hAnsi="Times New Roman"/>
          <w:sz w:val="24"/>
          <w:szCs w:val="24"/>
          <w:lang w:eastAsia="ru-RU"/>
        </w:rPr>
        <w:t>_____</w:t>
      </w:r>
    </w:p>
    <w:p w:rsidR="009D14EB" w:rsidRPr="00BC34BC" w:rsidRDefault="009D14EB" w:rsidP="001465D1">
      <w:pPr>
        <w:widowControl w:val="0"/>
        <w:spacing w:after="0" w:line="240" w:lineRule="auto"/>
        <w:ind w:left="142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34BC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</w:t>
      </w:r>
      <w:r w:rsidR="00704E32">
        <w:rPr>
          <w:rFonts w:ascii="Times New Roman" w:eastAsia="Times New Roman" w:hAnsi="Times New Roman"/>
          <w:sz w:val="24"/>
          <w:szCs w:val="24"/>
          <w:lang w:eastAsia="ru-RU"/>
        </w:rPr>
        <w:t>___</w:t>
      </w:r>
      <w:r w:rsidRPr="00BC34BC">
        <w:rPr>
          <w:rFonts w:ascii="Times New Roman" w:eastAsia="Times New Roman" w:hAnsi="Times New Roman"/>
          <w:sz w:val="24"/>
          <w:szCs w:val="24"/>
          <w:lang w:eastAsia="ru-RU"/>
        </w:rPr>
        <w:t>___</w:t>
      </w:r>
    </w:p>
    <w:p w:rsidR="009D14EB" w:rsidRPr="00BC34BC" w:rsidRDefault="009D14EB" w:rsidP="001465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34BC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</w:t>
      </w:r>
      <w:r w:rsidR="00F7649B">
        <w:rPr>
          <w:rFonts w:ascii="Times New Roman" w:eastAsia="Times New Roman" w:hAnsi="Times New Roman"/>
          <w:sz w:val="24"/>
          <w:szCs w:val="24"/>
          <w:lang w:eastAsia="ru-RU"/>
        </w:rPr>
        <w:t>__________</w:t>
      </w:r>
      <w:r w:rsidRPr="00BC34BC">
        <w:rPr>
          <w:rFonts w:ascii="Times New Roman" w:eastAsia="Times New Roman" w:hAnsi="Times New Roman"/>
          <w:sz w:val="24"/>
          <w:szCs w:val="24"/>
          <w:lang w:eastAsia="ru-RU"/>
        </w:rPr>
        <w:t>__</w:t>
      </w:r>
      <w:r w:rsidR="00704E32">
        <w:rPr>
          <w:rFonts w:ascii="Times New Roman" w:eastAsia="Times New Roman" w:hAnsi="Times New Roman"/>
          <w:sz w:val="24"/>
          <w:szCs w:val="24"/>
          <w:lang w:eastAsia="ru-RU"/>
        </w:rPr>
        <w:t>_____</w:t>
      </w:r>
      <w:r w:rsidRPr="00BC34BC">
        <w:rPr>
          <w:rFonts w:ascii="Times New Roman" w:eastAsia="Times New Roman" w:hAnsi="Times New Roman"/>
          <w:sz w:val="24"/>
          <w:szCs w:val="24"/>
          <w:lang w:eastAsia="ru-RU"/>
        </w:rPr>
        <w:t>_</w:t>
      </w:r>
    </w:p>
    <w:p w:rsidR="009D14EB" w:rsidRPr="00F7649B" w:rsidRDefault="009D14EB" w:rsidP="001465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/>
        <w:jc w:val="both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F7649B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(должность уполномоченного специалиста</w:t>
      </w:r>
      <w:r w:rsidR="00754F13" w:rsidRPr="00F7649B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,</w:t>
      </w:r>
      <w:r w:rsidRPr="00F7649B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уполномоченного должностного лица Учреждения, Ф.И.О., контактный телефон)</w:t>
      </w:r>
    </w:p>
    <w:p w:rsidR="009D14EB" w:rsidRPr="00BC34BC" w:rsidRDefault="009D14EB" w:rsidP="001465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B7BC8" w:rsidRPr="00BC34BC" w:rsidRDefault="009D14EB" w:rsidP="001465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C34BC">
        <w:rPr>
          <w:rFonts w:ascii="Times New Roman" w:eastAsia="Times New Roman" w:hAnsi="Times New Roman"/>
          <w:bCs/>
          <w:sz w:val="24"/>
          <w:szCs w:val="24"/>
          <w:lang w:eastAsia="ru-RU"/>
        </w:rPr>
        <w:t>«       » ____________20____г.                                                        Подпись ___________________</w:t>
      </w:r>
    </w:p>
    <w:p w:rsidR="009B7BC8" w:rsidRPr="00BC34BC" w:rsidRDefault="009B7BC8" w:rsidP="001465D1">
      <w:pPr>
        <w:widowControl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C34BC">
        <w:rPr>
          <w:rFonts w:ascii="Times New Roman" w:eastAsia="Times New Roman" w:hAnsi="Times New Roman"/>
          <w:bCs/>
          <w:sz w:val="24"/>
          <w:szCs w:val="24"/>
          <w:lang w:eastAsia="ru-RU"/>
        </w:rPr>
        <w:br w:type="page"/>
      </w:r>
    </w:p>
    <w:p w:rsidR="009D14EB" w:rsidRPr="00BC34BC" w:rsidRDefault="009D14EB" w:rsidP="001465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9B7BC8" w:rsidRPr="00BC34BC" w:rsidRDefault="009B7BC8" w:rsidP="001465D1">
      <w:pPr>
        <w:pStyle w:val="1-"/>
        <w:keepNext w:val="0"/>
        <w:widowControl w:val="0"/>
        <w:spacing w:before="0" w:after="0"/>
        <w:ind w:left="5103" w:hanging="147"/>
        <w:jc w:val="left"/>
        <w:rPr>
          <w:rFonts w:eastAsia="Calibri"/>
          <w:b w:val="0"/>
          <w:bCs w:val="0"/>
          <w:iCs w:val="0"/>
          <w:sz w:val="24"/>
          <w:szCs w:val="24"/>
          <w:lang w:eastAsia="en-US"/>
        </w:rPr>
      </w:pPr>
      <w:r w:rsidRPr="00BC34BC">
        <w:rPr>
          <w:rFonts w:eastAsia="Calibri"/>
          <w:b w:val="0"/>
          <w:bCs w:val="0"/>
          <w:iCs w:val="0"/>
          <w:sz w:val="24"/>
          <w:szCs w:val="24"/>
          <w:lang w:eastAsia="en-US"/>
        </w:rPr>
        <w:t>Приложение 1</w:t>
      </w:r>
      <w:r w:rsidR="00D82573" w:rsidRPr="00BC34BC">
        <w:rPr>
          <w:rFonts w:eastAsia="Calibri"/>
          <w:b w:val="0"/>
          <w:bCs w:val="0"/>
          <w:iCs w:val="0"/>
          <w:sz w:val="24"/>
          <w:szCs w:val="24"/>
          <w:lang w:eastAsia="en-US"/>
        </w:rPr>
        <w:t>1</w:t>
      </w:r>
    </w:p>
    <w:p w:rsidR="009B7BC8" w:rsidRPr="00BC34BC" w:rsidRDefault="009B7BC8" w:rsidP="001465D1">
      <w:pPr>
        <w:widowControl w:val="0"/>
        <w:ind w:left="4956"/>
        <w:rPr>
          <w:rFonts w:ascii="Times New Roman" w:hAnsi="Times New Roman"/>
          <w:sz w:val="24"/>
          <w:szCs w:val="24"/>
          <w:lang w:eastAsia="ar-SA"/>
        </w:rPr>
      </w:pPr>
      <w:r w:rsidRPr="00BC34BC">
        <w:rPr>
          <w:rFonts w:ascii="Times New Roman" w:hAnsi="Times New Roman"/>
          <w:sz w:val="24"/>
          <w:szCs w:val="24"/>
          <w:lang w:eastAsia="ar-SA"/>
        </w:rPr>
        <w:t xml:space="preserve">к </w:t>
      </w:r>
      <w:r w:rsidR="00527DFC" w:rsidRPr="00BC34BC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BC34BC">
        <w:rPr>
          <w:rFonts w:ascii="Times New Roman" w:hAnsi="Times New Roman"/>
          <w:sz w:val="24"/>
          <w:szCs w:val="24"/>
          <w:lang w:eastAsia="ar-SA"/>
        </w:rPr>
        <w:t>Административно</w:t>
      </w:r>
      <w:r w:rsidR="00527DFC" w:rsidRPr="00BC34BC">
        <w:rPr>
          <w:rFonts w:ascii="Times New Roman" w:hAnsi="Times New Roman"/>
          <w:sz w:val="24"/>
          <w:szCs w:val="24"/>
          <w:lang w:eastAsia="ar-SA"/>
        </w:rPr>
        <w:t xml:space="preserve">му </w:t>
      </w:r>
      <w:r w:rsidRPr="00BC34BC">
        <w:rPr>
          <w:rFonts w:ascii="Times New Roman" w:hAnsi="Times New Roman"/>
          <w:sz w:val="24"/>
          <w:szCs w:val="24"/>
          <w:lang w:eastAsia="ar-SA"/>
        </w:rPr>
        <w:t xml:space="preserve"> регламент</w:t>
      </w:r>
      <w:r w:rsidR="00527DFC" w:rsidRPr="00BC34BC">
        <w:rPr>
          <w:rFonts w:ascii="Times New Roman" w:hAnsi="Times New Roman"/>
          <w:sz w:val="24"/>
          <w:szCs w:val="24"/>
          <w:lang w:eastAsia="ar-SA"/>
        </w:rPr>
        <w:t>у</w:t>
      </w:r>
      <w:r w:rsidRPr="00BC34BC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p w:rsidR="00704E32" w:rsidRDefault="009B7BC8" w:rsidP="00704E32">
      <w:pPr>
        <w:pStyle w:val="aff1"/>
        <w:widowControl w:val="0"/>
        <w:spacing w:after="0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BC34BC">
        <w:rPr>
          <w:rFonts w:ascii="Times New Roman" w:hAnsi="Times New Roman"/>
          <w:b/>
          <w:sz w:val="24"/>
          <w:szCs w:val="24"/>
        </w:rPr>
        <w:t xml:space="preserve">Форма уведомления </w:t>
      </w:r>
    </w:p>
    <w:p w:rsidR="00704E32" w:rsidRDefault="009B7BC8" w:rsidP="00704E32">
      <w:pPr>
        <w:pStyle w:val="aff1"/>
        <w:widowControl w:val="0"/>
        <w:spacing w:after="0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BC34BC">
        <w:rPr>
          <w:rFonts w:ascii="Times New Roman" w:hAnsi="Times New Roman"/>
          <w:b/>
          <w:sz w:val="24"/>
          <w:szCs w:val="24"/>
        </w:rPr>
        <w:t xml:space="preserve">об отказе в приеме и регистрации документов, </w:t>
      </w:r>
    </w:p>
    <w:p w:rsidR="00704E32" w:rsidRDefault="009B7BC8" w:rsidP="00704E32">
      <w:pPr>
        <w:pStyle w:val="aff1"/>
        <w:widowControl w:val="0"/>
        <w:spacing w:after="0"/>
        <w:jc w:val="center"/>
        <w:outlineLvl w:val="1"/>
        <w:rPr>
          <w:rFonts w:ascii="Times New Roman" w:hAnsi="Times New Roman"/>
          <w:b/>
          <w:sz w:val="24"/>
          <w:szCs w:val="24"/>
        </w:rPr>
      </w:pPr>
      <w:proofErr w:type="gramStart"/>
      <w:r w:rsidRPr="00BC34BC">
        <w:rPr>
          <w:rFonts w:ascii="Times New Roman" w:hAnsi="Times New Roman"/>
          <w:b/>
          <w:sz w:val="24"/>
          <w:szCs w:val="24"/>
        </w:rPr>
        <w:t>необходимых</w:t>
      </w:r>
      <w:proofErr w:type="gramEnd"/>
      <w:r w:rsidRPr="00BC34BC">
        <w:rPr>
          <w:rFonts w:ascii="Times New Roman" w:hAnsi="Times New Roman"/>
          <w:b/>
          <w:sz w:val="24"/>
          <w:szCs w:val="24"/>
        </w:rPr>
        <w:t xml:space="preserve"> для предоставления Услуги </w:t>
      </w:r>
    </w:p>
    <w:p w:rsidR="009B7BC8" w:rsidRPr="00BC34BC" w:rsidRDefault="009B7BC8" w:rsidP="00704E32">
      <w:pPr>
        <w:pStyle w:val="aff1"/>
        <w:widowControl w:val="0"/>
        <w:spacing w:after="0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BC34BC">
        <w:rPr>
          <w:rFonts w:ascii="Times New Roman" w:hAnsi="Times New Roman"/>
          <w:b/>
          <w:sz w:val="24"/>
          <w:szCs w:val="24"/>
        </w:rPr>
        <w:t xml:space="preserve">«Прием на </w:t>
      </w:r>
      <w:proofErr w:type="gramStart"/>
      <w:r w:rsidRPr="00BC34BC">
        <w:rPr>
          <w:rFonts w:ascii="Times New Roman" w:hAnsi="Times New Roman"/>
          <w:b/>
          <w:sz w:val="24"/>
          <w:szCs w:val="24"/>
        </w:rPr>
        <w:t>обучение</w:t>
      </w:r>
      <w:proofErr w:type="gramEnd"/>
      <w:r w:rsidRPr="00BC34BC">
        <w:rPr>
          <w:rFonts w:ascii="Times New Roman" w:hAnsi="Times New Roman"/>
          <w:b/>
          <w:sz w:val="24"/>
          <w:szCs w:val="24"/>
        </w:rPr>
        <w:t xml:space="preserve"> по дополнительным общеобразовательным программам»</w:t>
      </w:r>
    </w:p>
    <w:p w:rsidR="009B7BC8" w:rsidRPr="00BC34BC" w:rsidRDefault="009B7BC8" w:rsidP="001465D1">
      <w:pPr>
        <w:pStyle w:val="aff1"/>
        <w:widowControl w:val="0"/>
        <w:rPr>
          <w:rFonts w:ascii="Times New Roman" w:hAnsi="Times New Roman"/>
          <w:sz w:val="24"/>
          <w:szCs w:val="24"/>
        </w:rPr>
      </w:pPr>
    </w:p>
    <w:p w:rsidR="009B7BC8" w:rsidRPr="00BC34BC" w:rsidRDefault="009B7BC8" w:rsidP="001465D1">
      <w:pPr>
        <w:pStyle w:val="aff1"/>
        <w:widowControl w:val="0"/>
        <w:rPr>
          <w:rFonts w:ascii="Times New Roman" w:hAnsi="Times New Roman"/>
          <w:sz w:val="24"/>
          <w:szCs w:val="24"/>
        </w:rPr>
      </w:pPr>
      <w:r w:rsidRPr="00BC34BC">
        <w:rPr>
          <w:rFonts w:ascii="Times New Roman" w:hAnsi="Times New Roman"/>
          <w:sz w:val="24"/>
          <w:szCs w:val="24"/>
        </w:rPr>
        <w:t xml:space="preserve">«_____»_____________ 20____ г. </w:t>
      </w:r>
    </w:p>
    <w:p w:rsidR="009B7BC8" w:rsidRPr="00BC34BC" w:rsidRDefault="009B7BC8" w:rsidP="001465D1">
      <w:pPr>
        <w:pStyle w:val="aff1"/>
        <w:widowControl w:val="0"/>
        <w:rPr>
          <w:rFonts w:ascii="Times New Roman" w:hAnsi="Times New Roman"/>
          <w:sz w:val="24"/>
          <w:szCs w:val="24"/>
        </w:rPr>
      </w:pPr>
      <w:r w:rsidRPr="00BC34BC">
        <w:rPr>
          <w:rFonts w:ascii="Times New Roman" w:hAnsi="Times New Roman"/>
          <w:sz w:val="24"/>
          <w:szCs w:val="24"/>
        </w:rPr>
        <w:t>№_____________</w:t>
      </w:r>
    </w:p>
    <w:p w:rsidR="009B7BC8" w:rsidRPr="009D6998" w:rsidRDefault="009B7BC8" w:rsidP="001465D1">
      <w:pPr>
        <w:pStyle w:val="aff1"/>
        <w:widowControl w:val="0"/>
        <w:rPr>
          <w:rFonts w:ascii="Times New Roman" w:hAnsi="Times New Roman"/>
          <w:sz w:val="16"/>
          <w:szCs w:val="16"/>
        </w:rPr>
      </w:pPr>
    </w:p>
    <w:p w:rsidR="009B7BC8" w:rsidRPr="00BC34BC" w:rsidRDefault="009B7BC8" w:rsidP="009D6998">
      <w:pPr>
        <w:pStyle w:val="aff1"/>
        <w:widowControl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BC34BC">
        <w:rPr>
          <w:rFonts w:ascii="Times New Roman" w:hAnsi="Times New Roman"/>
          <w:sz w:val="24"/>
          <w:szCs w:val="24"/>
        </w:rPr>
        <w:t>УВЕДОМЛЕНИЕ</w:t>
      </w:r>
    </w:p>
    <w:p w:rsidR="009B7BC8" w:rsidRDefault="009B7BC8" w:rsidP="009D6998">
      <w:pPr>
        <w:pStyle w:val="aff1"/>
        <w:widowControl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BC34BC">
        <w:rPr>
          <w:rFonts w:ascii="Times New Roman" w:hAnsi="Times New Roman"/>
          <w:sz w:val="24"/>
          <w:szCs w:val="24"/>
        </w:rPr>
        <w:t>об отказе предоставления Услуги</w:t>
      </w:r>
    </w:p>
    <w:p w:rsidR="009D6998" w:rsidRPr="009D6998" w:rsidRDefault="009D6998" w:rsidP="009D6998">
      <w:pPr>
        <w:pStyle w:val="aff1"/>
        <w:widowControl w:val="0"/>
        <w:spacing w:after="0"/>
        <w:jc w:val="center"/>
        <w:rPr>
          <w:rFonts w:ascii="Times New Roman" w:hAnsi="Times New Roman"/>
        </w:rPr>
      </w:pPr>
    </w:p>
    <w:p w:rsidR="00704E32" w:rsidRDefault="009B7BC8" w:rsidP="009D6998">
      <w:pPr>
        <w:pStyle w:val="aff1"/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C34BC">
        <w:rPr>
          <w:rFonts w:ascii="Times New Roman" w:hAnsi="Times New Roman"/>
          <w:sz w:val="24"/>
          <w:szCs w:val="24"/>
        </w:rPr>
        <w:t>Настоящим уведомляем, что принято решение об отказе г</w:t>
      </w:r>
      <w:r w:rsidR="00704E32">
        <w:rPr>
          <w:rFonts w:ascii="Times New Roman" w:hAnsi="Times New Roman"/>
          <w:sz w:val="24"/>
          <w:szCs w:val="24"/>
        </w:rPr>
        <w:t>р. ______________</w:t>
      </w:r>
      <w:r w:rsidRPr="00BC34BC">
        <w:rPr>
          <w:rFonts w:ascii="Times New Roman" w:hAnsi="Times New Roman"/>
          <w:sz w:val="24"/>
          <w:szCs w:val="24"/>
        </w:rPr>
        <w:t>_</w:t>
      </w:r>
      <w:r w:rsidR="00704E32">
        <w:rPr>
          <w:rFonts w:ascii="Times New Roman" w:hAnsi="Times New Roman"/>
          <w:sz w:val="24"/>
          <w:szCs w:val="24"/>
        </w:rPr>
        <w:t>_____</w:t>
      </w:r>
      <w:r w:rsidRPr="00BC34BC">
        <w:rPr>
          <w:rFonts w:ascii="Times New Roman" w:hAnsi="Times New Roman"/>
          <w:sz w:val="24"/>
          <w:szCs w:val="24"/>
        </w:rPr>
        <w:t>_</w:t>
      </w:r>
    </w:p>
    <w:p w:rsidR="00704E32" w:rsidRDefault="00704E32" w:rsidP="009D6998">
      <w:pPr>
        <w:pStyle w:val="aff1"/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</w:t>
      </w:r>
    </w:p>
    <w:p w:rsidR="00704E32" w:rsidRPr="00704E32" w:rsidRDefault="009B7BC8" w:rsidP="009D6998">
      <w:pPr>
        <w:pStyle w:val="aff1"/>
        <w:widowControl w:val="0"/>
        <w:spacing w:after="0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704E32">
        <w:rPr>
          <w:rFonts w:ascii="Times New Roman" w:hAnsi="Times New Roman"/>
          <w:sz w:val="24"/>
          <w:szCs w:val="24"/>
          <w:vertAlign w:val="superscript"/>
        </w:rPr>
        <w:t>(Ф.И.О. Заявителя)</w:t>
      </w:r>
    </w:p>
    <w:p w:rsidR="009B7BC8" w:rsidRPr="00BC34BC" w:rsidRDefault="009B7BC8" w:rsidP="009D6998">
      <w:pPr>
        <w:pStyle w:val="aff1"/>
        <w:widowControl w:val="0"/>
        <w:jc w:val="both"/>
        <w:rPr>
          <w:rFonts w:ascii="Times New Roman" w:hAnsi="Times New Roman"/>
          <w:sz w:val="24"/>
          <w:szCs w:val="24"/>
        </w:rPr>
      </w:pPr>
      <w:r w:rsidRPr="00BC34BC">
        <w:rPr>
          <w:rFonts w:ascii="Times New Roman" w:hAnsi="Times New Roman"/>
          <w:sz w:val="24"/>
          <w:szCs w:val="24"/>
        </w:rPr>
        <w:t xml:space="preserve">в приеме и регистрации, документов необходимых для предоставления услуги </w:t>
      </w:r>
      <w:r w:rsidR="00D6758B" w:rsidRPr="00BC34BC">
        <w:rPr>
          <w:rFonts w:ascii="Times New Roman" w:hAnsi="Times New Roman"/>
          <w:sz w:val="24"/>
          <w:szCs w:val="24"/>
        </w:rPr>
        <w:t>в городском округе Фрязино Московской области</w:t>
      </w:r>
      <w:r w:rsidR="00CD0632">
        <w:rPr>
          <w:rFonts w:ascii="Times New Roman" w:hAnsi="Times New Roman"/>
          <w:sz w:val="24"/>
          <w:szCs w:val="24"/>
        </w:rPr>
        <w:t xml:space="preserve"> </w:t>
      </w:r>
      <w:r w:rsidR="00D6758B" w:rsidRPr="00BC34BC">
        <w:rPr>
          <w:rFonts w:ascii="Times New Roman" w:hAnsi="Times New Roman"/>
          <w:sz w:val="24"/>
          <w:szCs w:val="24"/>
        </w:rPr>
        <w:t xml:space="preserve"> </w:t>
      </w:r>
      <w:r w:rsidRPr="00BC34BC">
        <w:rPr>
          <w:rFonts w:ascii="Times New Roman" w:hAnsi="Times New Roman"/>
          <w:sz w:val="24"/>
          <w:szCs w:val="24"/>
        </w:rPr>
        <w:t xml:space="preserve">«Прием на </w:t>
      </w:r>
      <w:proofErr w:type="gramStart"/>
      <w:r w:rsidRPr="00BC34BC">
        <w:rPr>
          <w:rFonts w:ascii="Times New Roman" w:hAnsi="Times New Roman"/>
          <w:sz w:val="24"/>
          <w:szCs w:val="24"/>
        </w:rPr>
        <w:t>обучение</w:t>
      </w:r>
      <w:proofErr w:type="gramEnd"/>
      <w:r w:rsidRPr="00BC34BC">
        <w:rPr>
          <w:rFonts w:ascii="Times New Roman" w:hAnsi="Times New Roman"/>
          <w:sz w:val="24"/>
          <w:szCs w:val="24"/>
        </w:rPr>
        <w:t xml:space="preserve"> по дополнительным общеобраз</w:t>
      </w:r>
      <w:r w:rsidRPr="00BC34BC">
        <w:rPr>
          <w:rFonts w:ascii="Times New Roman" w:hAnsi="Times New Roman"/>
          <w:sz w:val="24"/>
          <w:szCs w:val="24"/>
        </w:rPr>
        <w:t>о</w:t>
      </w:r>
      <w:r w:rsidRPr="00BC34BC">
        <w:rPr>
          <w:rFonts w:ascii="Times New Roman" w:hAnsi="Times New Roman"/>
          <w:sz w:val="24"/>
          <w:szCs w:val="24"/>
        </w:rPr>
        <w:t>вательным программам» по следующим основаниям:</w:t>
      </w:r>
    </w:p>
    <w:p w:rsidR="009B7BC8" w:rsidRPr="00BC34BC" w:rsidRDefault="009B7BC8" w:rsidP="009D6998">
      <w:pPr>
        <w:pStyle w:val="affff3"/>
        <w:widowControl w:val="0"/>
        <w:numPr>
          <w:ilvl w:val="0"/>
          <w:numId w:val="18"/>
        </w:numPr>
        <w:tabs>
          <w:tab w:val="left" w:pos="1496"/>
        </w:tabs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BC34BC">
        <w:rPr>
          <w:rFonts w:ascii="Times New Roman" w:hAnsi="Times New Roman"/>
          <w:color w:val="000000"/>
          <w:sz w:val="24"/>
          <w:szCs w:val="24"/>
        </w:rPr>
        <w:t>Документы содержат в тексте подчистки  и помарки.</w:t>
      </w:r>
    </w:p>
    <w:p w:rsidR="009B7BC8" w:rsidRPr="00BC34BC" w:rsidRDefault="009B7BC8" w:rsidP="009D6998">
      <w:pPr>
        <w:pStyle w:val="affff3"/>
        <w:widowControl w:val="0"/>
        <w:numPr>
          <w:ilvl w:val="0"/>
          <w:numId w:val="18"/>
        </w:numPr>
        <w:tabs>
          <w:tab w:val="left" w:pos="1496"/>
        </w:tabs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BC34BC">
        <w:rPr>
          <w:rFonts w:ascii="Times New Roman" w:hAnsi="Times New Roman"/>
          <w:color w:val="000000"/>
          <w:sz w:val="24"/>
          <w:szCs w:val="24"/>
        </w:rPr>
        <w:t>Документы содержат повреждения, наличие которых не позволяет однозначно исто</w:t>
      </w:r>
      <w:r w:rsidRPr="00BC34BC">
        <w:rPr>
          <w:rFonts w:ascii="Times New Roman" w:hAnsi="Times New Roman"/>
          <w:color w:val="000000"/>
          <w:sz w:val="24"/>
          <w:szCs w:val="24"/>
        </w:rPr>
        <w:t>л</w:t>
      </w:r>
      <w:r w:rsidRPr="00BC34BC">
        <w:rPr>
          <w:rFonts w:ascii="Times New Roman" w:hAnsi="Times New Roman"/>
          <w:color w:val="000000"/>
          <w:sz w:val="24"/>
          <w:szCs w:val="24"/>
        </w:rPr>
        <w:t xml:space="preserve">ковать их содержание. </w:t>
      </w:r>
    </w:p>
    <w:p w:rsidR="009B7BC8" w:rsidRPr="00BC34BC" w:rsidRDefault="009B7BC8" w:rsidP="009D6998">
      <w:pPr>
        <w:pStyle w:val="affff3"/>
        <w:widowControl w:val="0"/>
        <w:numPr>
          <w:ilvl w:val="0"/>
          <w:numId w:val="18"/>
        </w:numPr>
        <w:tabs>
          <w:tab w:val="left" w:pos="1496"/>
        </w:tabs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BC34BC">
        <w:rPr>
          <w:rFonts w:ascii="Times New Roman" w:hAnsi="Times New Roman"/>
          <w:color w:val="000000"/>
          <w:sz w:val="24"/>
          <w:szCs w:val="24"/>
        </w:rPr>
        <w:t xml:space="preserve">Документы, указанные </w:t>
      </w:r>
      <w:r w:rsidR="004E2E82" w:rsidRPr="00BC34BC">
        <w:rPr>
          <w:rFonts w:ascii="Times New Roman" w:hAnsi="Times New Roman"/>
          <w:color w:val="000000"/>
          <w:sz w:val="24"/>
          <w:szCs w:val="24"/>
        </w:rPr>
        <w:t>в приложении</w:t>
      </w:r>
      <w:r w:rsidRPr="00BC34BC">
        <w:rPr>
          <w:rFonts w:ascii="Times New Roman" w:hAnsi="Times New Roman"/>
          <w:color w:val="000000"/>
          <w:sz w:val="24"/>
          <w:szCs w:val="24"/>
        </w:rPr>
        <w:t xml:space="preserve"> 9 к настоящему Административному регламе</w:t>
      </w:r>
      <w:r w:rsidRPr="00BC34BC">
        <w:rPr>
          <w:rFonts w:ascii="Times New Roman" w:hAnsi="Times New Roman"/>
          <w:color w:val="000000"/>
          <w:sz w:val="24"/>
          <w:szCs w:val="24"/>
        </w:rPr>
        <w:t>н</w:t>
      </w:r>
      <w:r w:rsidRPr="00BC34BC">
        <w:rPr>
          <w:rFonts w:ascii="Times New Roman" w:hAnsi="Times New Roman"/>
          <w:color w:val="000000"/>
          <w:sz w:val="24"/>
          <w:szCs w:val="24"/>
        </w:rPr>
        <w:t>ту, утратили силу на момент их предоставления.</w:t>
      </w:r>
    </w:p>
    <w:p w:rsidR="009B7BC8" w:rsidRPr="00BC34BC" w:rsidRDefault="009B7BC8" w:rsidP="009D6998">
      <w:pPr>
        <w:pStyle w:val="affff3"/>
        <w:widowControl w:val="0"/>
        <w:numPr>
          <w:ilvl w:val="0"/>
          <w:numId w:val="18"/>
        </w:numPr>
        <w:tabs>
          <w:tab w:val="left" w:pos="1496"/>
        </w:tabs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BC34BC">
        <w:rPr>
          <w:rFonts w:ascii="Times New Roman" w:hAnsi="Times New Roman"/>
          <w:color w:val="000000"/>
          <w:sz w:val="24"/>
          <w:szCs w:val="24"/>
        </w:rPr>
        <w:t>Наличие у несовершеннолетних медицинских противопоказаний к посещению Учр</w:t>
      </w:r>
      <w:r w:rsidRPr="00BC34BC">
        <w:rPr>
          <w:rFonts w:ascii="Times New Roman" w:hAnsi="Times New Roman"/>
          <w:color w:val="000000"/>
          <w:sz w:val="24"/>
          <w:szCs w:val="24"/>
        </w:rPr>
        <w:t>е</w:t>
      </w:r>
      <w:r w:rsidRPr="00BC34BC">
        <w:rPr>
          <w:rFonts w:ascii="Times New Roman" w:hAnsi="Times New Roman"/>
          <w:color w:val="000000"/>
          <w:sz w:val="24"/>
          <w:szCs w:val="24"/>
        </w:rPr>
        <w:t>ждения и занятий в области искусств.</w:t>
      </w:r>
    </w:p>
    <w:p w:rsidR="009B7BC8" w:rsidRPr="00BC34BC" w:rsidRDefault="009B7BC8" w:rsidP="009D6998">
      <w:pPr>
        <w:pStyle w:val="affff3"/>
        <w:widowControl w:val="0"/>
        <w:numPr>
          <w:ilvl w:val="0"/>
          <w:numId w:val="18"/>
        </w:numPr>
        <w:tabs>
          <w:tab w:val="left" w:pos="1496"/>
        </w:tabs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BC34BC">
        <w:rPr>
          <w:rFonts w:ascii="Times New Roman" w:hAnsi="Times New Roman"/>
          <w:sz w:val="24"/>
          <w:szCs w:val="24"/>
        </w:rPr>
        <w:t>Несоблюдение сроков подачи Заявления и документов, установленных Учреждением.</w:t>
      </w:r>
    </w:p>
    <w:p w:rsidR="009B7BC8" w:rsidRPr="00BC34BC" w:rsidRDefault="009B7BC8" w:rsidP="009D6998">
      <w:pPr>
        <w:pStyle w:val="affff3"/>
        <w:widowControl w:val="0"/>
        <w:numPr>
          <w:ilvl w:val="0"/>
          <w:numId w:val="18"/>
        </w:numPr>
        <w:tabs>
          <w:tab w:val="left" w:pos="1496"/>
        </w:tabs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BC34BC">
        <w:rPr>
          <w:rFonts w:ascii="Times New Roman" w:hAnsi="Times New Roman"/>
          <w:color w:val="000000"/>
          <w:sz w:val="24"/>
          <w:szCs w:val="24"/>
        </w:rPr>
        <w:t xml:space="preserve">Представлен неполный комплект документов, указанных  в пункте 10 и </w:t>
      </w:r>
      <w:r w:rsidR="00A955B9">
        <w:rPr>
          <w:rFonts w:ascii="Times New Roman" w:hAnsi="Times New Roman"/>
          <w:color w:val="000000"/>
          <w:sz w:val="24"/>
          <w:szCs w:val="24"/>
        </w:rPr>
        <w:t xml:space="preserve">приложении </w:t>
      </w:r>
      <w:r w:rsidRPr="00BC34BC">
        <w:rPr>
          <w:rFonts w:ascii="Times New Roman" w:hAnsi="Times New Roman"/>
          <w:color w:val="000000"/>
          <w:sz w:val="24"/>
          <w:szCs w:val="24"/>
        </w:rPr>
        <w:t xml:space="preserve"> 9 настоящего Административного регламента.</w:t>
      </w:r>
    </w:p>
    <w:p w:rsidR="009B7BC8" w:rsidRPr="00BC34BC" w:rsidRDefault="009B7BC8" w:rsidP="009D6998">
      <w:pPr>
        <w:pStyle w:val="affff3"/>
        <w:widowControl w:val="0"/>
        <w:numPr>
          <w:ilvl w:val="0"/>
          <w:numId w:val="18"/>
        </w:numPr>
        <w:tabs>
          <w:tab w:val="left" w:pos="1496"/>
        </w:tabs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BC34BC">
        <w:rPr>
          <w:rFonts w:ascii="Times New Roman" w:hAnsi="Times New Roman"/>
          <w:color w:val="000000"/>
          <w:sz w:val="24"/>
          <w:szCs w:val="24"/>
        </w:rPr>
        <w:t>Некорректное заполнение обязательных полей в форме Заявления на РПГУ (отсу</w:t>
      </w:r>
      <w:r w:rsidRPr="00BC34BC">
        <w:rPr>
          <w:rFonts w:ascii="Times New Roman" w:hAnsi="Times New Roman"/>
          <w:color w:val="000000"/>
          <w:sz w:val="24"/>
          <w:szCs w:val="24"/>
        </w:rPr>
        <w:t>т</w:t>
      </w:r>
      <w:r w:rsidRPr="00BC34BC">
        <w:rPr>
          <w:rFonts w:ascii="Times New Roman" w:hAnsi="Times New Roman"/>
          <w:color w:val="000000"/>
          <w:sz w:val="24"/>
          <w:szCs w:val="24"/>
        </w:rPr>
        <w:t>ствие заполнения, недостоверное, неполное либо неправильное представление свед</w:t>
      </w:r>
      <w:r w:rsidRPr="00BC34BC">
        <w:rPr>
          <w:rFonts w:ascii="Times New Roman" w:hAnsi="Times New Roman"/>
          <w:color w:val="000000"/>
          <w:sz w:val="24"/>
          <w:szCs w:val="24"/>
        </w:rPr>
        <w:t>е</w:t>
      </w:r>
      <w:r w:rsidRPr="00BC34BC">
        <w:rPr>
          <w:rFonts w:ascii="Times New Roman" w:hAnsi="Times New Roman"/>
          <w:color w:val="000000"/>
          <w:sz w:val="24"/>
          <w:szCs w:val="24"/>
        </w:rPr>
        <w:t>ний, не соответствующих требованиям, установленным настоящим Администрати</w:t>
      </w:r>
      <w:r w:rsidRPr="00BC34BC">
        <w:rPr>
          <w:rFonts w:ascii="Times New Roman" w:hAnsi="Times New Roman"/>
          <w:color w:val="000000"/>
          <w:sz w:val="24"/>
          <w:szCs w:val="24"/>
        </w:rPr>
        <w:t>в</w:t>
      </w:r>
      <w:r w:rsidRPr="00BC34BC">
        <w:rPr>
          <w:rFonts w:ascii="Times New Roman" w:hAnsi="Times New Roman"/>
          <w:color w:val="000000"/>
          <w:sz w:val="24"/>
          <w:szCs w:val="24"/>
        </w:rPr>
        <w:t>ным регламентом).</w:t>
      </w:r>
    </w:p>
    <w:p w:rsidR="009B7BC8" w:rsidRPr="00BC34BC" w:rsidRDefault="009B7BC8" w:rsidP="009D6998">
      <w:pPr>
        <w:pStyle w:val="affff3"/>
        <w:widowControl w:val="0"/>
        <w:numPr>
          <w:ilvl w:val="0"/>
          <w:numId w:val="18"/>
        </w:numPr>
        <w:tabs>
          <w:tab w:val="left" w:pos="1496"/>
        </w:tabs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34BC">
        <w:rPr>
          <w:rFonts w:ascii="Times New Roman" w:hAnsi="Times New Roman"/>
          <w:color w:val="000000"/>
          <w:sz w:val="24"/>
          <w:szCs w:val="24"/>
        </w:rPr>
        <w:t>Представление некачественных или недостоверных электронных копий (электронных образов) документов, не позволяющих в полном объеме прочитать текст документа и/или распознать реквизиты документа.</w:t>
      </w:r>
    </w:p>
    <w:p w:rsidR="009B7BC8" w:rsidRPr="00BC34BC" w:rsidRDefault="009B7BC8" w:rsidP="009D6998">
      <w:pPr>
        <w:pStyle w:val="affff3"/>
        <w:widowControl w:val="0"/>
        <w:numPr>
          <w:ilvl w:val="0"/>
          <w:numId w:val="18"/>
        </w:numPr>
        <w:tabs>
          <w:tab w:val="left" w:pos="1496"/>
        </w:tabs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34BC">
        <w:rPr>
          <w:rFonts w:ascii="Times New Roman" w:eastAsia="Times New Roman" w:hAnsi="Times New Roman"/>
          <w:sz w:val="24"/>
          <w:szCs w:val="24"/>
          <w:lang w:eastAsia="ru-RU"/>
        </w:rPr>
        <w:t>Отсутствие у ребенка регистрации по месту жительства (пребывания) в Московской области.</w:t>
      </w:r>
    </w:p>
    <w:p w:rsidR="009D6998" w:rsidRDefault="009B7BC8" w:rsidP="009D6998">
      <w:pPr>
        <w:pStyle w:val="1110"/>
        <w:widowControl w:val="0"/>
        <w:ind w:firstLine="709"/>
        <w:rPr>
          <w:sz w:val="24"/>
          <w:szCs w:val="24"/>
        </w:rPr>
      </w:pPr>
      <w:r w:rsidRPr="00BC34BC">
        <w:rPr>
          <w:sz w:val="24"/>
          <w:szCs w:val="24"/>
        </w:rPr>
        <w:t>В случае необходимости Заявитель может получить решение об отказе в приеме и р</w:t>
      </w:r>
      <w:r w:rsidRPr="00BC34BC">
        <w:rPr>
          <w:sz w:val="24"/>
          <w:szCs w:val="24"/>
        </w:rPr>
        <w:t>е</w:t>
      </w:r>
      <w:r w:rsidRPr="00BC34BC">
        <w:rPr>
          <w:sz w:val="24"/>
          <w:szCs w:val="24"/>
        </w:rPr>
        <w:t>гистрации документов, необходимых для предоставления Услуги, подписанное уполном</w:t>
      </w:r>
      <w:r w:rsidRPr="00BC34BC">
        <w:rPr>
          <w:sz w:val="24"/>
          <w:szCs w:val="24"/>
        </w:rPr>
        <w:t>о</w:t>
      </w:r>
      <w:r w:rsidRPr="00BC34BC">
        <w:rPr>
          <w:sz w:val="24"/>
          <w:szCs w:val="24"/>
        </w:rPr>
        <w:t>ченным должностным лицом Учреждения и в бумажном виде при личном посещении Учр</w:t>
      </w:r>
      <w:r w:rsidRPr="00BC34BC">
        <w:rPr>
          <w:sz w:val="24"/>
          <w:szCs w:val="24"/>
        </w:rPr>
        <w:t>е</w:t>
      </w:r>
      <w:r w:rsidRPr="00BC34BC">
        <w:rPr>
          <w:sz w:val="24"/>
          <w:szCs w:val="24"/>
        </w:rPr>
        <w:t>ждения</w:t>
      </w:r>
      <w:r w:rsidR="009D6998">
        <w:rPr>
          <w:sz w:val="24"/>
          <w:szCs w:val="24"/>
        </w:rPr>
        <w:t>.</w:t>
      </w:r>
    </w:p>
    <w:p w:rsidR="009B7BC8" w:rsidRPr="00BC34BC" w:rsidRDefault="009B7BC8" w:rsidP="009D6998">
      <w:pPr>
        <w:pStyle w:val="1110"/>
        <w:widowControl w:val="0"/>
        <w:ind w:firstLine="709"/>
        <w:rPr>
          <w:sz w:val="24"/>
          <w:szCs w:val="24"/>
        </w:rPr>
      </w:pPr>
      <w:r w:rsidRPr="00BC34BC">
        <w:rPr>
          <w:sz w:val="24"/>
          <w:szCs w:val="24"/>
        </w:rPr>
        <w:br w:type="page"/>
      </w:r>
    </w:p>
    <w:p w:rsidR="007D19AB" w:rsidRPr="00BC34BC" w:rsidRDefault="007D19AB" w:rsidP="001465D1">
      <w:pPr>
        <w:pStyle w:val="1-"/>
        <w:keepNext w:val="0"/>
        <w:widowControl w:val="0"/>
        <w:spacing w:before="0" w:after="0"/>
        <w:ind w:left="5103" w:hanging="147"/>
        <w:jc w:val="left"/>
        <w:rPr>
          <w:rFonts w:eastAsia="Calibri"/>
          <w:b w:val="0"/>
          <w:bCs w:val="0"/>
          <w:iCs w:val="0"/>
          <w:sz w:val="24"/>
          <w:szCs w:val="24"/>
          <w:lang w:eastAsia="en-US"/>
        </w:rPr>
      </w:pPr>
      <w:bookmarkStart w:id="332" w:name="_Toc487063805"/>
      <w:r w:rsidRPr="00BC34BC">
        <w:rPr>
          <w:rFonts w:eastAsia="Calibri"/>
          <w:b w:val="0"/>
          <w:bCs w:val="0"/>
          <w:iCs w:val="0"/>
          <w:sz w:val="24"/>
          <w:szCs w:val="24"/>
          <w:lang w:eastAsia="en-US"/>
        </w:rPr>
        <w:lastRenderedPageBreak/>
        <w:t>Приложение 1</w:t>
      </w:r>
      <w:bookmarkEnd w:id="332"/>
      <w:r w:rsidR="00D82573" w:rsidRPr="00BC34BC">
        <w:rPr>
          <w:rFonts w:eastAsia="Calibri"/>
          <w:b w:val="0"/>
          <w:bCs w:val="0"/>
          <w:iCs w:val="0"/>
          <w:sz w:val="24"/>
          <w:szCs w:val="24"/>
          <w:lang w:eastAsia="en-US"/>
        </w:rPr>
        <w:t>2</w:t>
      </w:r>
    </w:p>
    <w:p w:rsidR="007D19AB" w:rsidRPr="00BC34BC" w:rsidRDefault="007D19AB" w:rsidP="001465D1">
      <w:pPr>
        <w:widowControl w:val="0"/>
        <w:ind w:left="4956"/>
        <w:rPr>
          <w:rFonts w:ascii="Times New Roman" w:hAnsi="Times New Roman"/>
          <w:sz w:val="24"/>
          <w:szCs w:val="24"/>
          <w:lang w:eastAsia="ar-SA"/>
        </w:rPr>
      </w:pPr>
      <w:r w:rsidRPr="00BC34BC">
        <w:rPr>
          <w:rFonts w:ascii="Times New Roman" w:hAnsi="Times New Roman"/>
          <w:sz w:val="24"/>
          <w:szCs w:val="24"/>
          <w:lang w:eastAsia="ar-SA"/>
        </w:rPr>
        <w:t>к Административно</w:t>
      </w:r>
      <w:r w:rsidR="00527DFC" w:rsidRPr="00BC34BC">
        <w:rPr>
          <w:rFonts w:ascii="Times New Roman" w:hAnsi="Times New Roman"/>
          <w:sz w:val="24"/>
          <w:szCs w:val="24"/>
          <w:lang w:eastAsia="ar-SA"/>
        </w:rPr>
        <w:t>му</w:t>
      </w:r>
      <w:r w:rsidRPr="00BC34BC">
        <w:rPr>
          <w:rFonts w:ascii="Times New Roman" w:hAnsi="Times New Roman"/>
          <w:sz w:val="24"/>
          <w:szCs w:val="24"/>
          <w:lang w:eastAsia="ar-SA"/>
        </w:rPr>
        <w:t xml:space="preserve"> регламент</w:t>
      </w:r>
      <w:r w:rsidR="00527DFC" w:rsidRPr="00BC34BC">
        <w:rPr>
          <w:rFonts w:ascii="Times New Roman" w:hAnsi="Times New Roman"/>
          <w:sz w:val="24"/>
          <w:szCs w:val="24"/>
          <w:lang w:eastAsia="ar-SA"/>
        </w:rPr>
        <w:t xml:space="preserve">у </w:t>
      </w:r>
    </w:p>
    <w:p w:rsidR="007D19AB" w:rsidRPr="00BC34BC" w:rsidRDefault="007D19AB" w:rsidP="001465D1">
      <w:pPr>
        <w:pStyle w:val="1110"/>
        <w:widowControl w:val="0"/>
        <w:rPr>
          <w:i/>
          <w:sz w:val="24"/>
          <w:szCs w:val="24"/>
        </w:rPr>
      </w:pPr>
    </w:p>
    <w:p w:rsidR="007D19AB" w:rsidRPr="00BC34BC" w:rsidRDefault="007D19AB" w:rsidP="001465D1">
      <w:pPr>
        <w:pStyle w:val="1110"/>
        <w:widowControl w:val="0"/>
        <w:jc w:val="center"/>
        <w:outlineLvl w:val="1"/>
        <w:rPr>
          <w:b/>
          <w:sz w:val="24"/>
          <w:szCs w:val="24"/>
        </w:rPr>
      </w:pPr>
      <w:bookmarkStart w:id="333" w:name="_Toc487063806"/>
      <w:r w:rsidRPr="00BC34BC">
        <w:rPr>
          <w:b/>
          <w:sz w:val="24"/>
          <w:szCs w:val="24"/>
        </w:rPr>
        <w:t xml:space="preserve">Форма выписки о получении </w:t>
      </w:r>
      <w:r w:rsidR="002825CB" w:rsidRPr="00BC34BC">
        <w:rPr>
          <w:b/>
          <w:sz w:val="24"/>
          <w:szCs w:val="24"/>
        </w:rPr>
        <w:t>документов</w:t>
      </w:r>
      <w:bookmarkEnd w:id="333"/>
    </w:p>
    <w:p w:rsidR="007D19AB" w:rsidRPr="00BC34BC" w:rsidRDefault="007D19AB" w:rsidP="001465D1">
      <w:pPr>
        <w:widowControl w:val="0"/>
        <w:spacing w:after="0" w:line="216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D19AB" w:rsidRPr="00BC34BC" w:rsidRDefault="007D19AB" w:rsidP="001465D1">
      <w:pPr>
        <w:widowControl w:val="0"/>
        <w:tabs>
          <w:tab w:val="num" w:pos="0"/>
          <w:tab w:val="left" w:pos="144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7D19AB" w:rsidRPr="00BC34BC" w:rsidRDefault="007D19AB" w:rsidP="001465D1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C34BC">
        <w:rPr>
          <w:rFonts w:ascii="Times New Roman" w:hAnsi="Times New Roman"/>
          <w:sz w:val="24"/>
          <w:szCs w:val="24"/>
        </w:rPr>
        <w:t>Выписка о получении документов</w:t>
      </w:r>
      <w:r w:rsidR="00FC73A0" w:rsidRPr="00BC34BC">
        <w:rPr>
          <w:rFonts w:ascii="Times New Roman" w:hAnsi="Times New Roman"/>
          <w:sz w:val="24"/>
          <w:szCs w:val="24"/>
        </w:rPr>
        <w:t>, необходимых для получения у</w:t>
      </w:r>
      <w:r w:rsidR="007B39FA" w:rsidRPr="00BC34BC">
        <w:rPr>
          <w:rFonts w:ascii="Times New Roman" w:hAnsi="Times New Roman"/>
          <w:sz w:val="24"/>
          <w:szCs w:val="24"/>
        </w:rPr>
        <w:t xml:space="preserve">слуги «Прием на </w:t>
      </w:r>
      <w:proofErr w:type="gramStart"/>
      <w:r w:rsidR="007B39FA" w:rsidRPr="00BC34BC">
        <w:rPr>
          <w:rFonts w:ascii="Times New Roman" w:hAnsi="Times New Roman"/>
          <w:sz w:val="24"/>
          <w:szCs w:val="24"/>
        </w:rPr>
        <w:t>обучение</w:t>
      </w:r>
      <w:proofErr w:type="gramEnd"/>
      <w:r w:rsidR="007B39FA" w:rsidRPr="00BC34BC">
        <w:rPr>
          <w:rFonts w:ascii="Times New Roman" w:hAnsi="Times New Roman"/>
          <w:sz w:val="24"/>
          <w:szCs w:val="24"/>
        </w:rPr>
        <w:t xml:space="preserve"> по дополнительным общеобразовательным программам» </w:t>
      </w:r>
    </w:p>
    <w:p w:rsidR="007D19AB" w:rsidRPr="00BC34BC" w:rsidRDefault="007D19AB" w:rsidP="001465D1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D6998" w:rsidRDefault="007B39FA" w:rsidP="009D6998">
      <w:pPr>
        <w:widowControl w:val="0"/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34BC">
        <w:rPr>
          <w:rFonts w:ascii="Times New Roman" w:eastAsia="Times New Roman" w:hAnsi="Times New Roman"/>
          <w:sz w:val="24"/>
          <w:szCs w:val="24"/>
          <w:lang w:eastAsia="ru-RU"/>
        </w:rPr>
        <w:t>Дана гр. ___________________</w:t>
      </w:r>
      <w:r w:rsidR="009D6998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</w:t>
      </w:r>
      <w:r w:rsidRPr="00BC34BC">
        <w:rPr>
          <w:rFonts w:ascii="Times New Roman" w:eastAsia="Times New Roman" w:hAnsi="Times New Roman"/>
          <w:sz w:val="24"/>
          <w:szCs w:val="24"/>
          <w:lang w:eastAsia="ru-RU"/>
        </w:rPr>
        <w:t>_______</w:t>
      </w:r>
      <w:r w:rsidR="009D6998">
        <w:rPr>
          <w:rFonts w:ascii="Times New Roman" w:eastAsia="Times New Roman" w:hAnsi="Times New Roman"/>
          <w:sz w:val="24"/>
          <w:szCs w:val="24"/>
          <w:lang w:eastAsia="ru-RU"/>
        </w:rPr>
        <w:t>_____</w:t>
      </w:r>
      <w:r w:rsidRPr="00BC34BC">
        <w:rPr>
          <w:rFonts w:ascii="Times New Roman" w:eastAsia="Times New Roman" w:hAnsi="Times New Roman"/>
          <w:sz w:val="24"/>
          <w:szCs w:val="24"/>
          <w:lang w:eastAsia="ru-RU"/>
        </w:rPr>
        <w:t>__</w:t>
      </w:r>
    </w:p>
    <w:p w:rsidR="009D6998" w:rsidRPr="009D6998" w:rsidRDefault="009D6998" w:rsidP="009D6998">
      <w:pPr>
        <w:widowControl w:val="0"/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</w:t>
      </w:r>
      <w:r w:rsidR="007B39FA" w:rsidRPr="00BC34B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B39FA" w:rsidRPr="009D6998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(Ф.И.О. Заявителя</w:t>
      </w:r>
      <w:r w:rsidRPr="009D6998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) </w:t>
      </w:r>
    </w:p>
    <w:p w:rsidR="007B39FA" w:rsidRPr="00BC34BC" w:rsidRDefault="007B39FA" w:rsidP="009D6998">
      <w:pPr>
        <w:widowControl w:val="0"/>
        <w:shd w:val="clear" w:color="auto" w:fill="FFFFFF"/>
        <w:spacing w:after="360" w:line="240" w:lineRule="auto"/>
        <w:jc w:val="both"/>
        <w:textAlignment w:val="baseline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 w:rsidRPr="00BC34BC">
        <w:rPr>
          <w:rFonts w:ascii="Times New Roman" w:eastAsia="Times New Roman" w:hAnsi="Times New Roman"/>
          <w:sz w:val="24"/>
          <w:szCs w:val="24"/>
          <w:lang w:eastAsia="ru-RU"/>
        </w:rPr>
        <w:t xml:space="preserve">в том, что от него (нее) «___» ________ 20__ г. получены следующие документы </w:t>
      </w:r>
      <w:r w:rsidR="000E48BA" w:rsidRPr="00BC34BC">
        <w:rPr>
          <w:rFonts w:ascii="Times New Roman" w:hAnsi="Times New Roman"/>
          <w:sz w:val="24"/>
          <w:szCs w:val="24"/>
        </w:rPr>
        <w:t>с указанием их перечня и количества листов</w:t>
      </w:r>
      <w:r w:rsidRPr="00BC34BC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:</w:t>
      </w:r>
    </w:p>
    <w:p w:rsidR="00D01600" w:rsidRPr="00BC34BC" w:rsidRDefault="00D01600" w:rsidP="001465D1">
      <w:pPr>
        <w:widowControl w:val="0"/>
        <w:numPr>
          <w:ilvl w:val="0"/>
          <w:numId w:val="40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</w:p>
    <w:p w:rsidR="00D01600" w:rsidRPr="00BC34BC" w:rsidRDefault="00D01600" w:rsidP="001465D1">
      <w:pPr>
        <w:widowControl w:val="0"/>
        <w:numPr>
          <w:ilvl w:val="0"/>
          <w:numId w:val="40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</w:p>
    <w:p w:rsidR="00D01600" w:rsidRPr="00BC34BC" w:rsidRDefault="00D01600" w:rsidP="001465D1">
      <w:pPr>
        <w:widowControl w:val="0"/>
        <w:numPr>
          <w:ilvl w:val="0"/>
          <w:numId w:val="40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</w:p>
    <w:p w:rsidR="00D01600" w:rsidRPr="00BC34BC" w:rsidRDefault="00D01600" w:rsidP="001465D1">
      <w:pPr>
        <w:widowControl w:val="0"/>
        <w:numPr>
          <w:ilvl w:val="0"/>
          <w:numId w:val="40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</w:p>
    <w:p w:rsidR="00D01600" w:rsidRPr="00BC34BC" w:rsidRDefault="00D01600" w:rsidP="001465D1">
      <w:pPr>
        <w:widowControl w:val="0"/>
        <w:numPr>
          <w:ilvl w:val="0"/>
          <w:numId w:val="40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</w:p>
    <w:p w:rsidR="0022140E" w:rsidRPr="00BC34BC" w:rsidRDefault="0022140E" w:rsidP="001465D1">
      <w:pPr>
        <w:widowControl w:val="0"/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D01600" w:rsidRPr="00BC34BC" w:rsidRDefault="000E48BA" w:rsidP="001465D1">
      <w:pPr>
        <w:widowControl w:val="0"/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 w:rsidRPr="00BC34BC">
        <w:rPr>
          <w:rFonts w:ascii="Times New Roman" w:hAnsi="Times New Roman"/>
          <w:sz w:val="24"/>
          <w:szCs w:val="24"/>
        </w:rPr>
        <w:t>Даты готовности результата предоставления Услуги___________________</w:t>
      </w:r>
    </w:p>
    <w:p w:rsidR="00B41CD0" w:rsidRPr="00BC34BC" w:rsidRDefault="00B41CD0" w:rsidP="001465D1">
      <w:pPr>
        <w:widowControl w:val="0"/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D01600" w:rsidRPr="00BC34BC" w:rsidRDefault="00AB2A43" w:rsidP="001465D1">
      <w:pPr>
        <w:widowControl w:val="0"/>
        <w:shd w:val="clear" w:color="auto" w:fill="FFFFFF"/>
        <w:spacing w:after="360" w:line="240" w:lineRule="auto"/>
        <w:jc w:val="both"/>
        <w:textAlignment w:val="baseline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 w:rsidRPr="00BC34BC">
        <w:rPr>
          <w:rFonts w:ascii="Times New Roman" w:hAnsi="Times New Roman"/>
          <w:sz w:val="24"/>
          <w:szCs w:val="24"/>
        </w:rPr>
        <w:t>Дата получения</w:t>
      </w:r>
      <w:r w:rsidR="000E48BA" w:rsidRPr="00BC34BC">
        <w:rPr>
          <w:rFonts w:ascii="Times New Roman" w:hAnsi="Times New Roman"/>
          <w:sz w:val="24"/>
          <w:szCs w:val="24"/>
        </w:rPr>
        <w:t xml:space="preserve"> документов </w:t>
      </w:r>
      <w:r w:rsidR="000E48BA" w:rsidRPr="00BC34BC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«___» ________ 20__ г</w:t>
      </w:r>
      <w:proofErr w:type="gramStart"/>
      <w:r w:rsidR="000E48BA" w:rsidRPr="00BC34BC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.</w:t>
      </w:r>
      <w:r w:rsidR="000E48BA" w:rsidRPr="00BC34BC">
        <w:rPr>
          <w:rFonts w:ascii="Times New Roman" w:hAnsi="Times New Roman"/>
          <w:sz w:val="24"/>
          <w:szCs w:val="24"/>
        </w:rPr>
        <w:t>и</w:t>
      </w:r>
      <w:proofErr w:type="gramEnd"/>
      <w:r w:rsidR="000E48BA" w:rsidRPr="00BC34BC">
        <w:rPr>
          <w:rFonts w:ascii="Times New Roman" w:hAnsi="Times New Roman"/>
          <w:sz w:val="24"/>
          <w:szCs w:val="24"/>
        </w:rPr>
        <w:t xml:space="preserve"> входящий номер________________</w:t>
      </w:r>
    </w:p>
    <w:p w:rsidR="00AB2A43" w:rsidRPr="00BC34BC" w:rsidRDefault="00AB2A43" w:rsidP="009D6998">
      <w:pPr>
        <w:pStyle w:val="1110"/>
        <w:widowControl w:val="0"/>
        <w:rPr>
          <w:rFonts w:eastAsia="Times New Roman"/>
          <w:color w:val="222222"/>
          <w:sz w:val="24"/>
          <w:szCs w:val="24"/>
          <w:lang w:eastAsia="ru-RU"/>
        </w:rPr>
      </w:pPr>
    </w:p>
    <w:p w:rsidR="009D6998" w:rsidRDefault="007B39FA" w:rsidP="009D6998">
      <w:pPr>
        <w:pStyle w:val="1110"/>
        <w:widowControl w:val="0"/>
        <w:rPr>
          <w:rFonts w:eastAsia="Times New Roman"/>
          <w:color w:val="222222"/>
          <w:sz w:val="24"/>
          <w:szCs w:val="24"/>
          <w:lang w:eastAsia="ru-RU"/>
        </w:rPr>
      </w:pPr>
      <w:r w:rsidRPr="00BC34BC">
        <w:rPr>
          <w:rFonts w:eastAsia="Times New Roman"/>
          <w:color w:val="222222"/>
          <w:sz w:val="24"/>
          <w:szCs w:val="24"/>
          <w:lang w:eastAsia="ru-RU"/>
        </w:rPr>
        <w:t>Специалист</w:t>
      </w:r>
      <w:r w:rsidR="009D6998">
        <w:rPr>
          <w:rFonts w:eastAsia="Times New Roman"/>
          <w:color w:val="222222"/>
          <w:sz w:val="24"/>
          <w:szCs w:val="24"/>
          <w:lang w:eastAsia="ru-RU"/>
        </w:rPr>
        <w:t xml:space="preserve"> </w:t>
      </w:r>
      <w:r w:rsidR="000E48BA" w:rsidRPr="00BC34BC">
        <w:rPr>
          <w:rFonts w:eastAsia="Times New Roman"/>
          <w:color w:val="222222"/>
          <w:sz w:val="24"/>
          <w:szCs w:val="24"/>
          <w:lang w:eastAsia="ru-RU"/>
        </w:rPr>
        <w:t xml:space="preserve">Учреждения </w:t>
      </w:r>
      <w:r w:rsidR="009D6998" w:rsidRPr="00BC34BC">
        <w:rPr>
          <w:rFonts w:eastAsia="Times New Roman"/>
          <w:color w:val="222222"/>
          <w:sz w:val="24"/>
          <w:szCs w:val="24"/>
          <w:lang w:eastAsia="ru-RU"/>
        </w:rPr>
        <w:t>______________</w:t>
      </w:r>
      <w:r w:rsidR="009D6998">
        <w:rPr>
          <w:rFonts w:eastAsia="Times New Roman"/>
          <w:color w:val="222222"/>
          <w:sz w:val="24"/>
          <w:szCs w:val="24"/>
          <w:lang w:eastAsia="ru-RU"/>
        </w:rPr>
        <w:t xml:space="preserve">_______________________________________ </w:t>
      </w:r>
      <w:r w:rsidR="009D6998" w:rsidRPr="00BC34BC">
        <w:rPr>
          <w:rFonts w:eastAsia="Times New Roman"/>
          <w:color w:val="222222"/>
          <w:sz w:val="24"/>
          <w:szCs w:val="24"/>
          <w:lang w:eastAsia="ru-RU"/>
        </w:rPr>
        <w:t>/</w:t>
      </w:r>
    </w:p>
    <w:p w:rsidR="009D6998" w:rsidRDefault="009D6998" w:rsidP="009D6998">
      <w:pPr>
        <w:pStyle w:val="1110"/>
        <w:widowControl w:val="0"/>
        <w:rPr>
          <w:rFonts w:eastAsia="Times New Roman"/>
          <w:color w:val="222222"/>
          <w:sz w:val="24"/>
          <w:szCs w:val="24"/>
          <w:lang w:eastAsia="ru-RU"/>
        </w:rPr>
      </w:pPr>
      <w:r>
        <w:rPr>
          <w:rFonts w:eastAsia="Times New Roman"/>
          <w:b/>
          <w:color w:val="222222"/>
          <w:sz w:val="24"/>
          <w:szCs w:val="24"/>
          <w:vertAlign w:val="superscript"/>
          <w:lang w:eastAsia="ru-RU"/>
        </w:rPr>
        <w:t xml:space="preserve">                                                                                                      </w:t>
      </w:r>
      <w:r w:rsidR="000E48BA" w:rsidRPr="009D6998">
        <w:rPr>
          <w:rFonts w:eastAsia="Times New Roman"/>
          <w:b/>
          <w:color w:val="222222"/>
          <w:sz w:val="24"/>
          <w:szCs w:val="24"/>
          <w:vertAlign w:val="superscript"/>
          <w:lang w:eastAsia="ru-RU"/>
        </w:rPr>
        <w:t>(</w:t>
      </w:r>
      <w:r w:rsidR="000E48BA" w:rsidRPr="009D6998">
        <w:rPr>
          <w:rFonts w:eastAsia="Times New Roman"/>
          <w:color w:val="222222"/>
          <w:sz w:val="24"/>
          <w:szCs w:val="24"/>
          <w:vertAlign w:val="superscript"/>
          <w:lang w:eastAsia="ru-RU"/>
        </w:rPr>
        <w:t>подпись, фамилия)</w:t>
      </w:r>
    </w:p>
    <w:p w:rsidR="009D6998" w:rsidRDefault="000E48BA" w:rsidP="009D6998">
      <w:pPr>
        <w:pStyle w:val="1110"/>
        <w:widowControl w:val="0"/>
        <w:rPr>
          <w:rFonts w:eastAsia="Times New Roman"/>
          <w:color w:val="222222"/>
          <w:sz w:val="24"/>
          <w:szCs w:val="24"/>
          <w:lang w:eastAsia="ru-RU"/>
        </w:rPr>
      </w:pPr>
      <w:r w:rsidRPr="00BC34BC">
        <w:rPr>
          <w:rFonts w:eastAsia="Times New Roman"/>
          <w:color w:val="222222"/>
          <w:sz w:val="24"/>
          <w:szCs w:val="24"/>
          <w:lang w:eastAsia="ru-RU"/>
        </w:rPr>
        <w:t xml:space="preserve">Заявитель </w:t>
      </w:r>
      <w:r w:rsidR="009D6998">
        <w:rPr>
          <w:rFonts w:eastAsia="Times New Roman"/>
          <w:color w:val="222222"/>
          <w:sz w:val="24"/>
          <w:szCs w:val="24"/>
          <w:lang w:eastAsia="ru-RU"/>
        </w:rPr>
        <w:t>_______________________________________________________________</w:t>
      </w:r>
    </w:p>
    <w:p w:rsidR="009D6998" w:rsidRDefault="009D6998" w:rsidP="009D6998">
      <w:pPr>
        <w:pStyle w:val="1110"/>
        <w:widowControl w:val="0"/>
        <w:jc w:val="center"/>
        <w:rPr>
          <w:rFonts w:eastAsia="Times New Roman"/>
          <w:color w:val="222222"/>
          <w:sz w:val="24"/>
          <w:szCs w:val="24"/>
          <w:vertAlign w:val="superscript"/>
          <w:lang w:eastAsia="ru-RU"/>
        </w:rPr>
      </w:pPr>
      <w:r>
        <w:rPr>
          <w:rFonts w:eastAsia="Times New Roman"/>
          <w:color w:val="222222"/>
          <w:sz w:val="24"/>
          <w:szCs w:val="24"/>
          <w:vertAlign w:val="superscript"/>
          <w:lang w:eastAsia="ru-RU"/>
        </w:rPr>
        <w:t xml:space="preserve"> </w:t>
      </w:r>
      <w:r w:rsidR="000E48BA" w:rsidRPr="009D6998">
        <w:rPr>
          <w:rFonts w:eastAsia="Times New Roman"/>
          <w:color w:val="222222"/>
          <w:sz w:val="24"/>
          <w:szCs w:val="24"/>
          <w:vertAlign w:val="superscript"/>
          <w:lang w:eastAsia="ru-RU"/>
        </w:rPr>
        <w:t>(подпись, фамилия)</w:t>
      </w:r>
    </w:p>
    <w:p w:rsidR="009D6998" w:rsidRDefault="009D6998" w:rsidP="009D6998">
      <w:pPr>
        <w:pStyle w:val="1110"/>
        <w:widowControl w:val="0"/>
        <w:jc w:val="center"/>
        <w:rPr>
          <w:rFonts w:eastAsia="Times New Roman"/>
          <w:color w:val="222222"/>
          <w:sz w:val="24"/>
          <w:szCs w:val="24"/>
          <w:vertAlign w:val="superscript"/>
          <w:lang w:eastAsia="ru-RU"/>
        </w:rPr>
      </w:pPr>
    </w:p>
    <w:p w:rsidR="009D6998" w:rsidRDefault="009D6998" w:rsidP="009D6998">
      <w:pPr>
        <w:pStyle w:val="1110"/>
        <w:widowControl w:val="0"/>
        <w:jc w:val="center"/>
        <w:rPr>
          <w:rFonts w:eastAsia="Times New Roman"/>
          <w:color w:val="222222"/>
          <w:sz w:val="24"/>
          <w:szCs w:val="24"/>
          <w:vertAlign w:val="superscript"/>
          <w:lang w:eastAsia="ru-RU"/>
        </w:rPr>
      </w:pPr>
    </w:p>
    <w:p w:rsidR="00FC73A0" w:rsidRPr="009D6998" w:rsidRDefault="006E3238" w:rsidP="009D6998">
      <w:pPr>
        <w:pStyle w:val="1110"/>
        <w:widowControl w:val="0"/>
        <w:jc w:val="center"/>
        <w:rPr>
          <w:sz w:val="24"/>
          <w:szCs w:val="24"/>
          <w:vertAlign w:val="superscript"/>
        </w:rPr>
      </w:pPr>
      <w:r w:rsidRPr="009D6998">
        <w:rPr>
          <w:rFonts w:eastAsia="Times New Roman"/>
          <w:color w:val="222222"/>
          <w:sz w:val="24"/>
          <w:szCs w:val="24"/>
          <w:vertAlign w:val="superscript"/>
          <w:lang w:eastAsia="ru-RU"/>
        </w:rPr>
        <w:t xml:space="preserve"> </w:t>
      </w:r>
      <w:r w:rsidR="00FC73A0" w:rsidRPr="009D6998">
        <w:rPr>
          <w:sz w:val="24"/>
          <w:szCs w:val="24"/>
          <w:vertAlign w:val="superscript"/>
        </w:rPr>
        <w:br w:type="page"/>
      </w:r>
    </w:p>
    <w:p w:rsidR="003C78ED" w:rsidRPr="00BC34BC" w:rsidRDefault="003C78ED" w:rsidP="001465D1">
      <w:pPr>
        <w:pStyle w:val="1-"/>
        <w:keepNext w:val="0"/>
        <w:widowControl w:val="0"/>
        <w:spacing w:before="0" w:after="0" w:line="240" w:lineRule="auto"/>
        <w:ind w:left="4248" w:firstLine="708"/>
        <w:jc w:val="left"/>
        <w:rPr>
          <w:b w:val="0"/>
          <w:sz w:val="24"/>
          <w:szCs w:val="24"/>
        </w:rPr>
      </w:pPr>
      <w:bookmarkStart w:id="334" w:name="_Toc487063807"/>
      <w:r w:rsidRPr="00BC34BC">
        <w:rPr>
          <w:b w:val="0"/>
          <w:sz w:val="24"/>
          <w:szCs w:val="24"/>
        </w:rPr>
        <w:lastRenderedPageBreak/>
        <w:t xml:space="preserve">Приложение </w:t>
      </w:r>
      <w:r w:rsidR="007D19AB" w:rsidRPr="00BC34BC">
        <w:rPr>
          <w:b w:val="0"/>
          <w:sz w:val="24"/>
          <w:szCs w:val="24"/>
        </w:rPr>
        <w:t>1</w:t>
      </w:r>
      <w:bookmarkEnd w:id="334"/>
      <w:r w:rsidR="00D82573" w:rsidRPr="00BC34BC">
        <w:rPr>
          <w:b w:val="0"/>
          <w:sz w:val="24"/>
          <w:szCs w:val="24"/>
        </w:rPr>
        <w:t>3</w:t>
      </w:r>
    </w:p>
    <w:p w:rsidR="00AA0B0E" w:rsidRPr="00BC34BC" w:rsidRDefault="0016042B" w:rsidP="001465D1">
      <w:pPr>
        <w:widowControl w:val="0"/>
        <w:ind w:left="4956"/>
        <w:rPr>
          <w:rFonts w:ascii="Times New Roman" w:hAnsi="Times New Roman"/>
          <w:sz w:val="24"/>
          <w:szCs w:val="24"/>
          <w:lang w:eastAsia="ar-SA"/>
        </w:rPr>
      </w:pPr>
      <w:r w:rsidRPr="00BC34BC">
        <w:rPr>
          <w:rFonts w:ascii="Times New Roman" w:hAnsi="Times New Roman"/>
          <w:sz w:val="24"/>
          <w:szCs w:val="24"/>
          <w:lang w:eastAsia="ar-SA"/>
        </w:rPr>
        <w:t>к Административно</w:t>
      </w:r>
      <w:r w:rsidR="006C6C6D" w:rsidRPr="00BC34BC">
        <w:rPr>
          <w:rFonts w:ascii="Times New Roman" w:hAnsi="Times New Roman"/>
          <w:sz w:val="24"/>
          <w:szCs w:val="24"/>
          <w:lang w:eastAsia="ar-SA"/>
        </w:rPr>
        <w:t xml:space="preserve">му </w:t>
      </w:r>
      <w:r w:rsidRPr="00BC34BC">
        <w:rPr>
          <w:rFonts w:ascii="Times New Roman" w:hAnsi="Times New Roman"/>
          <w:sz w:val="24"/>
          <w:szCs w:val="24"/>
          <w:lang w:eastAsia="ar-SA"/>
        </w:rPr>
        <w:t>регламент</w:t>
      </w:r>
      <w:r w:rsidR="00527DFC" w:rsidRPr="00BC34BC">
        <w:rPr>
          <w:rFonts w:ascii="Times New Roman" w:hAnsi="Times New Roman"/>
          <w:sz w:val="24"/>
          <w:szCs w:val="24"/>
          <w:lang w:eastAsia="ar-SA"/>
        </w:rPr>
        <w:t xml:space="preserve">у </w:t>
      </w:r>
    </w:p>
    <w:p w:rsidR="00222CA7" w:rsidRDefault="00DB2A40" w:rsidP="001465D1">
      <w:pPr>
        <w:pStyle w:val="20"/>
        <w:keepNext w:val="0"/>
        <w:widowControl w:val="0"/>
        <w:jc w:val="center"/>
        <w:rPr>
          <w:rFonts w:ascii="Times New Roman" w:hAnsi="Times New Roman"/>
          <w:i w:val="0"/>
          <w:sz w:val="24"/>
          <w:szCs w:val="24"/>
        </w:rPr>
      </w:pPr>
      <w:bookmarkStart w:id="335" w:name="_Toc487063808"/>
      <w:r w:rsidRPr="00BC34BC">
        <w:rPr>
          <w:rFonts w:ascii="Times New Roman" w:hAnsi="Times New Roman"/>
          <w:i w:val="0"/>
          <w:sz w:val="24"/>
          <w:szCs w:val="24"/>
        </w:rPr>
        <w:t>Требования к помещениям, в которых предоставляется Услуга</w:t>
      </w:r>
      <w:bookmarkEnd w:id="327"/>
      <w:bookmarkEnd w:id="328"/>
      <w:bookmarkEnd w:id="335"/>
    </w:p>
    <w:p w:rsidR="009D6998" w:rsidRPr="009D6998" w:rsidRDefault="009D6998" w:rsidP="009D6998">
      <w:pPr>
        <w:rPr>
          <w:lang w:eastAsia="ru-RU"/>
        </w:rPr>
      </w:pPr>
    </w:p>
    <w:p w:rsidR="00222CA7" w:rsidRPr="00BC34BC" w:rsidRDefault="00DB2A40" w:rsidP="009D6998">
      <w:pPr>
        <w:pStyle w:val="ConsPlusNormal"/>
        <w:widowControl w:val="0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34BC">
        <w:rPr>
          <w:rFonts w:ascii="Times New Roman" w:hAnsi="Times New Roman" w:cs="Times New Roman"/>
          <w:sz w:val="24"/>
          <w:szCs w:val="24"/>
        </w:rPr>
        <w:t>Помещения, в которых предоставляется Услуга, предпочтительно размещаются на нижних этажах зданий и должны соответствовать санитарно-эпидемиологическим правилам и нормативам.</w:t>
      </w:r>
    </w:p>
    <w:p w:rsidR="00222CA7" w:rsidRPr="00BC34BC" w:rsidRDefault="00DB2A40" w:rsidP="009D6998">
      <w:pPr>
        <w:pStyle w:val="ConsPlusNormal"/>
        <w:widowControl w:val="0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34BC">
        <w:rPr>
          <w:rFonts w:ascii="Times New Roman" w:hAnsi="Times New Roman" w:cs="Times New Roman"/>
          <w:sz w:val="24"/>
          <w:szCs w:val="24"/>
        </w:rPr>
        <w:t>Входы в помещения оборудуются пандусами, расширенными проходами, позвол</w:t>
      </w:r>
      <w:r w:rsidRPr="00BC34BC">
        <w:rPr>
          <w:rFonts w:ascii="Times New Roman" w:hAnsi="Times New Roman" w:cs="Times New Roman"/>
          <w:sz w:val="24"/>
          <w:szCs w:val="24"/>
        </w:rPr>
        <w:t>я</w:t>
      </w:r>
      <w:r w:rsidRPr="00BC34BC">
        <w:rPr>
          <w:rFonts w:ascii="Times New Roman" w:hAnsi="Times New Roman" w:cs="Times New Roman"/>
          <w:sz w:val="24"/>
          <w:szCs w:val="24"/>
        </w:rPr>
        <w:t>ющими обеспечить беспрепятственный доступ инвалидов, включая инвалидов, использу</w:t>
      </w:r>
      <w:r w:rsidRPr="00BC34BC">
        <w:rPr>
          <w:rFonts w:ascii="Times New Roman" w:hAnsi="Times New Roman" w:cs="Times New Roman"/>
          <w:sz w:val="24"/>
          <w:szCs w:val="24"/>
        </w:rPr>
        <w:t>ю</w:t>
      </w:r>
      <w:r w:rsidRPr="00BC34BC">
        <w:rPr>
          <w:rFonts w:ascii="Times New Roman" w:hAnsi="Times New Roman" w:cs="Times New Roman"/>
          <w:sz w:val="24"/>
          <w:szCs w:val="24"/>
        </w:rPr>
        <w:t>щих кресла-коляски.</w:t>
      </w:r>
    </w:p>
    <w:p w:rsidR="00222CA7" w:rsidRPr="00BC34BC" w:rsidRDefault="00DB2A40" w:rsidP="009D6998">
      <w:pPr>
        <w:pStyle w:val="ConsPlusNormal"/>
        <w:widowControl w:val="0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34BC">
        <w:rPr>
          <w:rFonts w:ascii="Times New Roman" w:hAnsi="Times New Roman" w:cs="Times New Roman"/>
          <w:sz w:val="24"/>
          <w:szCs w:val="24"/>
        </w:rPr>
        <w:t>При ином размещении помещений по высоте, должна быть обеспечена возмо</w:t>
      </w:r>
      <w:r w:rsidRPr="00BC34BC">
        <w:rPr>
          <w:rFonts w:ascii="Times New Roman" w:hAnsi="Times New Roman" w:cs="Times New Roman"/>
          <w:sz w:val="24"/>
          <w:szCs w:val="24"/>
        </w:rPr>
        <w:t>ж</w:t>
      </w:r>
      <w:r w:rsidRPr="00BC34BC">
        <w:rPr>
          <w:rFonts w:ascii="Times New Roman" w:hAnsi="Times New Roman" w:cs="Times New Roman"/>
          <w:sz w:val="24"/>
          <w:szCs w:val="24"/>
        </w:rPr>
        <w:t>ность получения Услуги маломобильными группами населения.</w:t>
      </w:r>
    </w:p>
    <w:p w:rsidR="00222CA7" w:rsidRPr="00BC34BC" w:rsidRDefault="00DB2A40" w:rsidP="009D6998">
      <w:pPr>
        <w:pStyle w:val="ConsPlusNormal"/>
        <w:widowControl w:val="0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34BC">
        <w:rPr>
          <w:rFonts w:ascii="Times New Roman" w:hAnsi="Times New Roman" w:cs="Times New Roman"/>
          <w:sz w:val="24"/>
          <w:szCs w:val="24"/>
        </w:rPr>
        <w:t>Вход и выход из помещений оборудуются указателями.</w:t>
      </w:r>
    </w:p>
    <w:p w:rsidR="00222CA7" w:rsidRPr="00BC34BC" w:rsidRDefault="00DB2A40" w:rsidP="009D6998">
      <w:pPr>
        <w:pStyle w:val="ConsPlusNormal"/>
        <w:widowControl w:val="0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34BC">
        <w:rPr>
          <w:rFonts w:ascii="Times New Roman" w:hAnsi="Times New Roman" w:cs="Times New Roman"/>
          <w:sz w:val="24"/>
          <w:szCs w:val="24"/>
        </w:rPr>
        <w:t>Места для информирования, предназначенные для ознакомления Заявителей с и</w:t>
      </w:r>
      <w:r w:rsidRPr="00BC34BC">
        <w:rPr>
          <w:rFonts w:ascii="Times New Roman" w:hAnsi="Times New Roman" w:cs="Times New Roman"/>
          <w:sz w:val="24"/>
          <w:szCs w:val="24"/>
        </w:rPr>
        <w:t>н</w:t>
      </w:r>
      <w:r w:rsidRPr="00BC34BC">
        <w:rPr>
          <w:rFonts w:ascii="Times New Roman" w:hAnsi="Times New Roman" w:cs="Times New Roman"/>
          <w:sz w:val="24"/>
          <w:szCs w:val="24"/>
        </w:rPr>
        <w:t>формационными материалами, оборудуются информационными стендами.</w:t>
      </w:r>
    </w:p>
    <w:p w:rsidR="00222CA7" w:rsidRPr="00BC34BC" w:rsidRDefault="00DB2A40" w:rsidP="009D6998">
      <w:pPr>
        <w:pStyle w:val="ConsPlusNormal"/>
        <w:widowControl w:val="0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34BC">
        <w:rPr>
          <w:rFonts w:ascii="Times New Roman" w:hAnsi="Times New Roman" w:cs="Times New Roman"/>
          <w:sz w:val="24"/>
          <w:szCs w:val="24"/>
        </w:rPr>
        <w:t>Места для ожидания на подачу или получение документов оборудуются стульями, скамьями.</w:t>
      </w:r>
    </w:p>
    <w:p w:rsidR="00222CA7" w:rsidRPr="00BC34BC" w:rsidRDefault="00DB2A40" w:rsidP="009D6998">
      <w:pPr>
        <w:pStyle w:val="ConsPlusNormal"/>
        <w:widowControl w:val="0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34BC">
        <w:rPr>
          <w:rFonts w:ascii="Times New Roman" w:hAnsi="Times New Roman" w:cs="Times New Roman"/>
          <w:sz w:val="24"/>
          <w:szCs w:val="24"/>
        </w:rPr>
        <w:t>Места для заполнения Заявления оборудуются стульями, столами (стойками) и обеспечиваются образцами Заявлений, писчей бумагой и канцелярскими принадлежностями (шариковыми ручками).</w:t>
      </w:r>
    </w:p>
    <w:p w:rsidR="00222CA7" w:rsidRPr="00BC34BC" w:rsidRDefault="00DB2A40" w:rsidP="009D6998">
      <w:pPr>
        <w:pStyle w:val="ConsPlusNormal"/>
        <w:widowControl w:val="0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34BC">
        <w:rPr>
          <w:rFonts w:ascii="Times New Roman" w:hAnsi="Times New Roman" w:cs="Times New Roman"/>
          <w:sz w:val="24"/>
          <w:szCs w:val="24"/>
        </w:rPr>
        <w:t>Кабинеты для приема Заявителей должны быть оборудованы информационными табличками (вывесками) с указанием:</w:t>
      </w:r>
    </w:p>
    <w:p w:rsidR="00222CA7" w:rsidRPr="00BC34BC" w:rsidRDefault="00DB2A40" w:rsidP="009D6998">
      <w:pPr>
        <w:pStyle w:val="ConsPlusNormal"/>
        <w:widowControl w:val="0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34BC">
        <w:rPr>
          <w:rFonts w:ascii="Times New Roman" w:hAnsi="Times New Roman" w:cs="Times New Roman"/>
          <w:sz w:val="24"/>
          <w:szCs w:val="24"/>
        </w:rPr>
        <w:t>номера кабинета;</w:t>
      </w:r>
    </w:p>
    <w:p w:rsidR="00222CA7" w:rsidRPr="00BC34BC" w:rsidRDefault="00DB2A40" w:rsidP="009D6998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34BC">
        <w:rPr>
          <w:rFonts w:ascii="Times New Roman" w:hAnsi="Times New Roman" w:cs="Times New Roman"/>
          <w:sz w:val="24"/>
          <w:szCs w:val="24"/>
        </w:rPr>
        <w:t>фамилии, имени, отчества и должности специалиста, осуществляющего предоставл</w:t>
      </w:r>
      <w:r w:rsidRPr="00BC34BC">
        <w:rPr>
          <w:rFonts w:ascii="Times New Roman" w:hAnsi="Times New Roman" w:cs="Times New Roman"/>
          <w:sz w:val="24"/>
          <w:szCs w:val="24"/>
        </w:rPr>
        <w:t>е</w:t>
      </w:r>
      <w:r w:rsidRPr="00BC34BC">
        <w:rPr>
          <w:rFonts w:ascii="Times New Roman" w:hAnsi="Times New Roman" w:cs="Times New Roman"/>
          <w:sz w:val="24"/>
          <w:szCs w:val="24"/>
        </w:rPr>
        <w:t>ние Услуги.</w:t>
      </w:r>
    </w:p>
    <w:p w:rsidR="00222CA7" w:rsidRPr="00BC34BC" w:rsidRDefault="00DB2A40" w:rsidP="009D6998">
      <w:pPr>
        <w:pStyle w:val="affff3"/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C34BC">
        <w:rPr>
          <w:rFonts w:ascii="Times New Roman" w:hAnsi="Times New Roman"/>
          <w:sz w:val="24"/>
          <w:szCs w:val="24"/>
        </w:rPr>
        <w:t xml:space="preserve">Рабочие места работников </w:t>
      </w:r>
      <w:r w:rsidR="007E0D18" w:rsidRPr="00BC34BC">
        <w:rPr>
          <w:rFonts w:ascii="Times New Roman" w:hAnsi="Times New Roman"/>
          <w:sz w:val="24"/>
          <w:szCs w:val="24"/>
        </w:rPr>
        <w:t>Учреждений</w:t>
      </w:r>
      <w:r w:rsidR="009D6998">
        <w:rPr>
          <w:rFonts w:ascii="Times New Roman" w:hAnsi="Times New Roman"/>
          <w:sz w:val="24"/>
          <w:szCs w:val="24"/>
        </w:rPr>
        <w:t xml:space="preserve"> </w:t>
      </w:r>
      <w:r w:rsidRPr="00BC34BC">
        <w:rPr>
          <w:rFonts w:ascii="Times New Roman" w:hAnsi="Times New Roman"/>
          <w:sz w:val="24"/>
          <w:szCs w:val="24"/>
        </w:rPr>
        <w:t>оборудуются компьютерами и оргтехн</w:t>
      </w:r>
      <w:r w:rsidRPr="00BC34BC">
        <w:rPr>
          <w:rFonts w:ascii="Times New Roman" w:hAnsi="Times New Roman"/>
          <w:sz w:val="24"/>
          <w:szCs w:val="24"/>
        </w:rPr>
        <w:t>и</w:t>
      </w:r>
      <w:r w:rsidRPr="00BC34BC">
        <w:rPr>
          <w:rFonts w:ascii="Times New Roman" w:hAnsi="Times New Roman"/>
          <w:sz w:val="24"/>
          <w:szCs w:val="24"/>
        </w:rPr>
        <w:t>кой, позволяющими своевременно и в полном объеме получать справочную информацию по вопросам предоставления Услуги и организовать предоставление Услуги в полном объеме.</w:t>
      </w:r>
    </w:p>
    <w:p w:rsidR="00222CA7" w:rsidRPr="00BC34BC" w:rsidRDefault="00DB2A40" w:rsidP="001465D1">
      <w:pPr>
        <w:widowControl w:val="0"/>
        <w:spacing w:after="0" w:line="240" w:lineRule="auto"/>
        <w:ind w:firstLine="992"/>
        <w:rPr>
          <w:rFonts w:ascii="Times New Roman" w:hAnsi="Times New Roman"/>
          <w:sz w:val="24"/>
          <w:szCs w:val="24"/>
        </w:rPr>
      </w:pPr>
      <w:r w:rsidRPr="00BC34BC">
        <w:rPr>
          <w:rFonts w:ascii="Times New Roman" w:hAnsi="Times New Roman"/>
          <w:sz w:val="24"/>
          <w:szCs w:val="24"/>
        </w:rPr>
        <w:br w:type="page"/>
      </w:r>
    </w:p>
    <w:p w:rsidR="0053375A" w:rsidRPr="00BC34BC" w:rsidRDefault="0053375A" w:rsidP="001465D1">
      <w:pPr>
        <w:pStyle w:val="1-"/>
        <w:keepNext w:val="0"/>
        <w:widowControl w:val="0"/>
        <w:spacing w:before="0" w:after="0" w:line="240" w:lineRule="auto"/>
        <w:ind w:left="4248" w:firstLine="708"/>
        <w:jc w:val="left"/>
        <w:rPr>
          <w:b w:val="0"/>
          <w:strike/>
          <w:sz w:val="24"/>
          <w:szCs w:val="24"/>
        </w:rPr>
      </w:pPr>
      <w:bookmarkStart w:id="336" w:name="_Приложение_№_7."/>
      <w:bookmarkStart w:id="337" w:name="_Toc487063809"/>
      <w:bookmarkStart w:id="338" w:name="_Ref437561996"/>
      <w:bookmarkStart w:id="339" w:name="_Toc437973325"/>
      <w:bookmarkStart w:id="340" w:name="_Toc438110067"/>
      <w:bookmarkStart w:id="341" w:name="_Toc438376279"/>
      <w:bookmarkStart w:id="342" w:name="_Toc447277445"/>
      <w:bookmarkEnd w:id="336"/>
      <w:r w:rsidRPr="00BC34BC">
        <w:rPr>
          <w:b w:val="0"/>
          <w:sz w:val="24"/>
          <w:szCs w:val="24"/>
        </w:rPr>
        <w:lastRenderedPageBreak/>
        <w:t xml:space="preserve">Приложение </w:t>
      </w:r>
      <w:r w:rsidR="009C3DB6" w:rsidRPr="00BC34BC">
        <w:rPr>
          <w:b w:val="0"/>
          <w:sz w:val="24"/>
          <w:szCs w:val="24"/>
        </w:rPr>
        <w:t>1</w:t>
      </w:r>
      <w:bookmarkEnd w:id="337"/>
      <w:r w:rsidR="00D82573" w:rsidRPr="00BC34BC">
        <w:rPr>
          <w:b w:val="0"/>
          <w:sz w:val="24"/>
          <w:szCs w:val="24"/>
        </w:rPr>
        <w:t>4</w:t>
      </w:r>
    </w:p>
    <w:p w:rsidR="00AA0B0E" w:rsidRPr="00BC34BC" w:rsidRDefault="00870B41" w:rsidP="001465D1">
      <w:pPr>
        <w:widowControl w:val="0"/>
        <w:ind w:left="4956"/>
        <w:rPr>
          <w:rFonts w:ascii="Times New Roman" w:hAnsi="Times New Roman"/>
          <w:sz w:val="24"/>
          <w:szCs w:val="24"/>
          <w:lang w:eastAsia="ar-SA"/>
        </w:rPr>
      </w:pPr>
      <w:r w:rsidRPr="00BC34BC">
        <w:rPr>
          <w:rFonts w:ascii="Times New Roman" w:hAnsi="Times New Roman"/>
          <w:sz w:val="24"/>
          <w:szCs w:val="24"/>
          <w:lang w:eastAsia="ar-SA"/>
        </w:rPr>
        <w:t xml:space="preserve">к </w:t>
      </w:r>
      <w:r w:rsidR="00527DFC" w:rsidRPr="00BC34BC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BC34BC">
        <w:rPr>
          <w:rFonts w:ascii="Times New Roman" w:hAnsi="Times New Roman"/>
          <w:sz w:val="24"/>
          <w:szCs w:val="24"/>
          <w:lang w:eastAsia="ar-SA"/>
        </w:rPr>
        <w:t>Административно</w:t>
      </w:r>
      <w:r w:rsidR="00527DFC" w:rsidRPr="00BC34BC">
        <w:rPr>
          <w:rFonts w:ascii="Times New Roman" w:hAnsi="Times New Roman"/>
          <w:sz w:val="24"/>
          <w:szCs w:val="24"/>
          <w:lang w:eastAsia="ar-SA"/>
        </w:rPr>
        <w:t xml:space="preserve">му </w:t>
      </w:r>
      <w:r w:rsidRPr="00BC34BC">
        <w:rPr>
          <w:rFonts w:ascii="Times New Roman" w:hAnsi="Times New Roman"/>
          <w:sz w:val="24"/>
          <w:szCs w:val="24"/>
          <w:lang w:eastAsia="ar-SA"/>
        </w:rPr>
        <w:t xml:space="preserve"> регламент</w:t>
      </w:r>
      <w:r w:rsidR="00527DFC" w:rsidRPr="00BC34BC">
        <w:rPr>
          <w:rFonts w:ascii="Times New Roman" w:hAnsi="Times New Roman"/>
          <w:sz w:val="24"/>
          <w:szCs w:val="24"/>
          <w:lang w:eastAsia="ar-SA"/>
        </w:rPr>
        <w:t>у</w:t>
      </w:r>
      <w:r w:rsidRPr="00BC34BC">
        <w:rPr>
          <w:rFonts w:ascii="Times New Roman" w:hAnsi="Times New Roman"/>
          <w:sz w:val="24"/>
          <w:szCs w:val="24"/>
          <w:lang w:eastAsia="ar-SA"/>
        </w:rPr>
        <w:t xml:space="preserve"> </w:t>
      </w:r>
      <w:bookmarkEnd w:id="338"/>
    </w:p>
    <w:p w:rsidR="00222CA7" w:rsidRDefault="00DB2A40" w:rsidP="001465D1">
      <w:pPr>
        <w:pStyle w:val="20"/>
        <w:keepNext w:val="0"/>
        <w:widowControl w:val="0"/>
        <w:jc w:val="center"/>
        <w:rPr>
          <w:rFonts w:ascii="Times New Roman" w:hAnsi="Times New Roman"/>
          <w:i w:val="0"/>
          <w:sz w:val="24"/>
          <w:szCs w:val="24"/>
        </w:rPr>
      </w:pPr>
      <w:bookmarkStart w:id="343" w:name="_Toc487063810"/>
      <w:r w:rsidRPr="00BC34BC">
        <w:rPr>
          <w:rFonts w:ascii="Times New Roman" w:hAnsi="Times New Roman"/>
          <w:i w:val="0"/>
          <w:sz w:val="24"/>
          <w:szCs w:val="24"/>
        </w:rPr>
        <w:t>Показатели доступности и качества Услуги</w:t>
      </w:r>
      <w:bookmarkEnd w:id="339"/>
      <w:bookmarkEnd w:id="340"/>
      <w:bookmarkEnd w:id="341"/>
      <w:bookmarkEnd w:id="342"/>
      <w:bookmarkEnd w:id="343"/>
    </w:p>
    <w:p w:rsidR="009D6998" w:rsidRPr="009D6998" w:rsidRDefault="009D6998" w:rsidP="009D6998">
      <w:pPr>
        <w:rPr>
          <w:lang w:eastAsia="ru-RU"/>
        </w:rPr>
      </w:pPr>
    </w:p>
    <w:p w:rsidR="00F6753E" w:rsidRPr="00BC34BC" w:rsidRDefault="00F6753E" w:rsidP="009D6998">
      <w:pPr>
        <w:pStyle w:val="1"/>
        <w:widowControl w:val="0"/>
        <w:numPr>
          <w:ilvl w:val="0"/>
          <w:numId w:val="11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BC34BC">
        <w:rPr>
          <w:sz w:val="24"/>
          <w:szCs w:val="24"/>
        </w:rPr>
        <w:t>Показателями доступности предоставления Услуги являются:</w:t>
      </w:r>
    </w:p>
    <w:p w:rsidR="005B3F4F" w:rsidRPr="00BC34BC" w:rsidRDefault="009D6998" w:rsidP="009D6998">
      <w:pPr>
        <w:pStyle w:val="1"/>
        <w:widowControl w:val="0"/>
        <w:numPr>
          <w:ilvl w:val="1"/>
          <w:numId w:val="47"/>
        </w:numPr>
        <w:tabs>
          <w:tab w:val="left" w:pos="993"/>
          <w:tab w:val="left" w:pos="1134"/>
        </w:tabs>
        <w:ind w:left="0" w:firstLine="709"/>
        <w:rPr>
          <w:sz w:val="24"/>
          <w:szCs w:val="24"/>
        </w:rPr>
      </w:pPr>
      <w:r w:rsidRPr="00BC34BC">
        <w:rPr>
          <w:sz w:val="24"/>
          <w:szCs w:val="24"/>
        </w:rPr>
        <w:t xml:space="preserve">Предоставление </w:t>
      </w:r>
      <w:r w:rsidR="00F6753E" w:rsidRPr="00BC34BC">
        <w:rPr>
          <w:sz w:val="24"/>
          <w:szCs w:val="24"/>
        </w:rPr>
        <w:t>возможности получения Услуги в электронной форме</w:t>
      </w:r>
      <w:r w:rsidR="005B3F4F" w:rsidRPr="00BC34BC">
        <w:rPr>
          <w:sz w:val="24"/>
          <w:szCs w:val="24"/>
        </w:rPr>
        <w:t>, в том чи</w:t>
      </w:r>
      <w:r w:rsidR="005B3F4F" w:rsidRPr="00BC34BC">
        <w:rPr>
          <w:sz w:val="24"/>
          <w:szCs w:val="24"/>
        </w:rPr>
        <w:t>с</w:t>
      </w:r>
      <w:r w:rsidR="005B3F4F" w:rsidRPr="00BC34BC">
        <w:rPr>
          <w:sz w:val="24"/>
          <w:szCs w:val="24"/>
        </w:rPr>
        <w:t>ле в МФЦ в электронной форме;</w:t>
      </w:r>
    </w:p>
    <w:p w:rsidR="00F6753E" w:rsidRPr="00BC34BC" w:rsidRDefault="009D6998" w:rsidP="009D6998">
      <w:pPr>
        <w:pStyle w:val="1"/>
        <w:widowControl w:val="0"/>
        <w:numPr>
          <w:ilvl w:val="1"/>
          <w:numId w:val="47"/>
        </w:numPr>
        <w:tabs>
          <w:tab w:val="left" w:pos="993"/>
          <w:tab w:val="left" w:pos="1134"/>
        </w:tabs>
        <w:ind w:left="0" w:firstLine="709"/>
        <w:rPr>
          <w:sz w:val="24"/>
          <w:szCs w:val="24"/>
        </w:rPr>
      </w:pPr>
      <w:r w:rsidRPr="00BC34BC">
        <w:rPr>
          <w:sz w:val="24"/>
          <w:szCs w:val="24"/>
        </w:rPr>
        <w:t xml:space="preserve">Предоставление </w:t>
      </w:r>
      <w:r w:rsidR="00F6753E" w:rsidRPr="00BC34BC">
        <w:rPr>
          <w:sz w:val="24"/>
          <w:szCs w:val="24"/>
        </w:rPr>
        <w:t>возможности получения информации о ходе предоставления Услуги, в том числе с использованием информационно-коммуникационных технологий;</w:t>
      </w:r>
    </w:p>
    <w:p w:rsidR="00F6753E" w:rsidRPr="00BC34BC" w:rsidRDefault="009D6998" w:rsidP="009D6998">
      <w:pPr>
        <w:pStyle w:val="1"/>
        <w:widowControl w:val="0"/>
        <w:numPr>
          <w:ilvl w:val="1"/>
          <w:numId w:val="47"/>
        </w:numPr>
        <w:tabs>
          <w:tab w:val="left" w:pos="993"/>
          <w:tab w:val="left" w:pos="1134"/>
        </w:tabs>
        <w:ind w:left="0" w:firstLine="709"/>
        <w:rPr>
          <w:sz w:val="24"/>
          <w:szCs w:val="24"/>
        </w:rPr>
      </w:pPr>
      <w:r w:rsidRPr="00BC34BC">
        <w:rPr>
          <w:sz w:val="24"/>
          <w:szCs w:val="24"/>
        </w:rPr>
        <w:t xml:space="preserve">Транспортная </w:t>
      </w:r>
      <w:r w:rsidR="00F6753E" w:rsidRPr="00BC34BC">
        <w:rPr>
          <w:sz w:val="24"/>
          <w:szCs w:val="24"/>
        </w:rPr>
        <w:t>доступность к местам предоставления Услуги;</w:t>
      </w:r>
    </w:p>
    <w:p w:rsidR="00F6753E" w:rsidRPr="00BC34BC" w:rsidRDefault="009D6998" w:rsidP="009D6998">
      <w:pPr>
        <w:pStyle w:val="1"/>
        <w:widowControl w:val="0"/>
        <w:numPr>
          <w:ilvl w:val="1"/>
          <w:numId w:val="47"/>
        </w:numPr>
        <w:tabs>
          <w:tab w:val="left" w:pos="993"/>
          <w:tab w:val="left" w:pos="1134"/>
        </w:tabs>
        <w:ind w:left="0" w:firstLine="709"/>
        <w:rPr>
          <w:sz w:val="24"/>
          <w:szCs w:val="24"/>
        </w:rPr>
      </w:pPr>
      <w:r w:rsidRPr="00BC34BC">
        <w:rPr>
          <w:sz w:val="24"/>
          <w:szCs w:val="24"/>
        </w:rPr>
        <w:t xml:space="preserve">Обеспечение </w:t>
      </w:r>
      <w:r w:rsidR="00F6753E" w:rsidRPr="00BC34BC">
        <w:rPr>
          <w:sz w:val="24"/>
          <w:szCs w:val="24"/>
        </w:rPr>
        <w:t>беспрепятственного доступа лицам с ограниченными возможност</w:t>
      </w:r>
      <w:r w:rsidR="00F6753E" w:rsidRPr="00BC34BC">
        <w:rPr>
          <w:sz w:val="24"/>
          <w:szCs w:val="24"/>
        </w:rPr>
        <w:t>я</w:t>
      </w:r>
      <w:r w:rsidR="00F6753E" w:rsidRPr="00BC34BC">
        <w:rPr>
          <w:sz w:val="24"/>
          <w:szCs w:val="24"/>
        </w:rPr>
        <w:t>ми передвижения к помещениям, в которых предоставляется Услуга (в том числе наличие бесплатных парковочных мест для специальных автотранспортных средств инвалидов);</w:t>
      </w:r>
    </w:p>
    <w:p w:rsidR="00F6753E" w:rsidRPr="00BC34BC" w:rsidRDefault="009D6998" w:rsidP="009D6998">
      <w:pPr>
        <w:pStyle w:val="1"/>
        <w:widowControl w:val="0"/>
        <w:numPr>
          <w:ilvl w:val="1"/>
          <w:numId w:val="47"/>
        </w:numPr>
        <w:tabs>
          <w:tab w:val="left" w:pos="993"/>
          <w:tab w:val="left" w:pos="1134"/>
        </w:tabs>
        <w:ind w:left="0" w:firstLine="709"/>
        <w:rPr>
          <w:sz w:val="24"/>
          <w:szCs w:val="24"/>
        </w:rPr>
      </w:pPr>
      <w:r w:rsidRPr="00BC34BC">
        <w:rPr>
          <w:sz w:val="24"/>
          <w:szCs w:val="24"/>
        </w:rPr>
        <w:t xml:space="preserve">Соблюдение </w:t>
      </w:r>
      <w:r w:rsidR="00F6753E" w:rsidRPr="00BC34BC">
        <w:rPr>
          <w:sz w:val="24"/>
          <w:szCs w:val="24"/>
        </w:rPr>
        <w:t xml:space="preserve">требований </w:t>
      </w:r>
      <w:r w:rsidR="0007749C" w:rsidRPr="00BC34BC">
        <w:rPr>
          <w:sz w:val="24"/>
          <w:szCs w:val="24"/>
        </w:rPr>
        <w:t>Административного р</w:t>
      </w:r>
      <w:r w:rsidR="00F6753E" w:rsidRPr="00BC34BC">
        <w:rPr>
          <w:sz w:val="24"/>
          <w:szCs w:val="24"/>
        </w:rPr>
        <w:t>егламента о порядке информир</w:t>
      </w:r>
      <w:r w:rsidR="00F6753E" w:rsidRPr="00BC34BC">
        <w:rPr>
          <w:sz w:val="24"/>
          <w:szCs w:val="24"/>
        </w:rPr>
        <w:t>о</w:t>
      </w:r>
      <w:r w:rsidR="00F6753E" w:rsidRPr="00BC34BC">
        <w:rPr>
          <w:sz w:val="24"/>
          <w:szCs w:val="24"/>
        </w:rPr>
        <w:t>вания об оказании Услуги</w:t>
      </w:r>
      <w:r w:rsidR="00F262AA" w:rsidRPr="00BC34BC">
        <w:rPr>
          <w:sz w:val="24"/>
          <w:szCs w:val="24"/>
        </w:rPr>
        <w:t>.</w:t>
      </w:r>
    </w:p>
    <w:p w:rsidR="00F6753E" w:rsidRPr="00BC34BC" w:rsidRDefault="00F6753E" w:rsidP="009D6998">
      <w:pPr>
        <w:pStyle w:val="1"/>
        <w:widowControl w:val="0"/>
        <w:numPr>
          <w:ilvl w:val="0"/>
          <w:numId w:val="11"/>
        </w:numPr>
        <w:tabs>
          <w:tab w:val="left" w:pos="993"/>
          <w:tab w:val="left" w:pos="1134"/>
        </w:tabs>
        <w:ind w:left="0" w:firstLine="709"/>
        <w:rPr>
          <w:sz w:val="24"/>
          <w:szCs w:val="24"/>
        </w:rPr>
      </w:pPr>
      <w:r w:rsidRPr="00BC34BC">
        <w:rPr>
          <w:sz w:val="24"/>
          <w:szCs w:val="24"/>
        </w:rPr>
        <w:t>Показателями качества предоставления Услуги являются:</w:t>
      </w:r>
    </w:p>
    <w:p w:rsidR="00F6753E" w:rsidRPr="00BC34BC" w:rsidRDefault="009D6998" w:rsidP="009D6998">
      <w:pPr>
        <w:pStyle w:val="1"/>
        <w:widowControl w:val="0"/>
        <w:numPr>
          <w:ilvl w:val="1"/>
          <w:numId w:val="22"/>
        </w:numPr>
        <w:tabs>
          <w:tab w:val="left" w:pos="993"/>
          <w:tab w:val="left" w:pos="1134"/>
        </w:tabs>
        <w:ind w:left="0" w:firstLine="709"/>
        <w:rPr>
          <w:sz w:val="24"/>
          <w:szCs w:val="24"/>
        </w:rPr>
      </w:pPr>
      <w:r w:rsidRPr="00BC34BC">
        <w:rPr>
          <w:sz w:val="24"/>
          <w:szCs w:val="24"/>
        </w:rPr>
        <w:t xml:space="preserve">Соблюдение </w:t>
      </w:r>
      <w:r w:rsidR="00F6753E" w:rsidRPr="00BC34BC">
        <w:rPr>
          <w:sz w:val="24"/>
          <w:szCs w:val="24"/>
        </w:rPr>
        <w:t>сроков предоставления Услуги;</w:t>
      </w:r>
    </w:p>
    <w:p w:rsidR="00F6753E" w:rsidRPr="00BC34BC" w:rsidRDefault="009D6998" w:rsidP="009D6998">
      <w:pPr>
        <w:pStyle w:val="1"/>
        <w:widowControl w:val="0"/>
        <w:numPr>
          <w:ilvl w:val="1"/>
          <w:numId w:val="22"/>
        </w:numPr>
        <w:tabs>
          <w:tab w:val="left" w:pos="993"/>
          <w:tab w:val="left" w:pos="1134"/>
        </w:tabs>
        <w:ind w:left="0" w:firstLine="709"/>
        <w:rPr>
          <w:sz w:val="24"/>
          <w:szCs w:val="24"/>
        </w:rPr>
      </w:pPr>
      <w:r w:rsidRPr="00BC34BC">
        <w:rPr>
          <w:sz w:val="24"/>
          <w:szCs w:val="24"/>
        </w:rPr>
        <w:t xml:space="preserve">Соблюдения </w:t>
      </w:r>
      <w:r w:rsidR="00F6753E" w:rsidRPr="00BC34BC">
        <w:rPr>
          <w:sz w:val="24"/>
          <w:szCs w:val="24"/>
        </w:rPr>
        <w:t>установленного времени ожидания в очереди при подаче заявления и при получении результата предоставления Услуги;</w:t>
      </w:r>
    </w:p>
    <w:p w:rsidR="00F6753E" w:rsidRPr="00BC34BC" w:rsidRDefault="009D6998" w:rsidP="009D6998">
      <w:pPr>
        <w:pStyle w:val="1"/>
        <w:widowControl w:val="0"/>
        <w:numPr>
          <w:ilvl w:val="1"/>
          <w:numId w:val="22"/>
        </w:numPr>
        <w:tabs>
          <w:tab w:val="left" w:pos="993"/>
          <w:tab w:val="left" w:pos="1134"/>
        </w:tabs>
        <w:ind w:left="0" w:firstLine="709"/>
        <w:rPr>
          <w:sz w:val="24"/>
          <w:szCs w:val="24"/>
        </w:rPr>
      </w:pPr>
      <w:r w:rsidRPr="00BC34BC">
        <w:rPr>
          <w:sz w:val="24"/>
          <w:szCs w:val="24"/>
        </w:rPr>
        <w:t xml:space="preserve">Соотношение </w:t>
      </w:r>
      <w:r w:rsidR="00F6753E" w:rsidRPr="00BC34BC">
        <w:rPr>
          <w:sz w:val="24"/>
          <w:szCs w:val="24"/>
        </w:rPr>
        <w:t>количества рассмотренных в срок заявлений на предоставление Услуги к общему количеству заявлений, поступивших в связи с предоставлением Услуги;</w:t>
      </w:r>
    </w:p>
    <w:p w:rsidR="00F262AA" w:rsidRPr="00BC34BC" w:rsidRDefault="009D6998" w:rsidP="009D6998">
      <w:pPr>
        <w:pStyle w:val="1"/>
        <w:widowControl w:val="0"/>
        <w:numPr>
          <w:ilvl w:val="1"/>
          <w:numId w:val="22"/>
        </w:numPr>
        <w:tabs>
          <w:tab w:val="left" w:pos="993"/>
          <w:tab w:val="left" w:pos="1134"/>
        </w:tabs>
        <w:ind w:left="0" w:firstLine="709"/>
        <w:rPr>
          <w:sz w:val="24"/>
          <w:szCs w:val="24"/>
        </w:rPr>
      </w:pPr>
      <w:r w:rsidRPr="00BC34BC">
        <w:rPr>
          <w:sz w:val="24"/>
          <w:szCs w:val="24"/>
        </w:rPr>
        <w:t xml:space="preserve">Своевременное </w:t>
      </w:r>
      <w:r w:rsidR="00F6753E" w:rsidRPr="00BC34BC">
        <w:rPr>
          <w:sz w:val="24"/>
          <w:szCs w:val="24"/>
        </w:rPr>
        <w:t>направление уведомлений Заявителям о предоставлении или пр</w:t>
      </w:r>
      <w:r w:rsidR="00F6753E" w:rsidRPr="00BC34BC">
        <w:rPr>
          <w:sz w:val="24"/>
          <w:szCs w:val="24"/>
        </w:rPr>
        <w:t>е</w:t>
      </w:r>
      <w:r w:rsidR="00F6753E" w:rsidRPr="00BC34BC">
        <w:rPr>
          <w:sz w:val="24"/>
          <w:szCs w:val="24"/>
        </w:rPr>
        <w:t>кращении предоставления Услуги;</w:t>
      </w:r>
    </w:p>
    <w:p w:rsidR="009D6998" w:rsidRDefault="009D6998" w:rsidP="009D6998">
      <w:pPr>
        <w:pStyle w:val="1"/>
        <w:widowControl w:val="0"/>
        <w:numPr>
          <w:ilvl w:val="1"/>
          <w:numId w:val="22"/>
        </w:numPr>
        <w:tabs>
          <w:tab w:val="left" w:pos="993"/>
          <w:tab w:val="left" w:pos="1134"/>
        </w:tabs>
        <w:ind w:left="0" w:firstLine="709"/>
        <w:rPr>
          <w:sz w:val="24"/>
          <w:szCs w:val="24"/>
        </w:rPr>
      </w:pPr>
      <w:r w:rsidRPr="00BC34BC">
        <w:rPr>
          <w:sz w:val="24"/>
          <w:szCs w:val="24"/>
        </w:rPr>
        <w:t xml:space="preserve">Соотношение </w:t>
      </w:r>
      <w:r w:rsidR="00F6753E" w:rsidRPr="00BC34BC">
        <w:rPr>
          <w:sz w:val="24"/>
          <w:szCs w:val="24"/>
        </w:rPr>
        <w:t>количества обоснованных жалоб граждан и организаций по вопр</w:t>
      </w:r>
      <w:r w:rsidR="00F6753E" w:rsidRPr="00BC34BC">
        <w:rPr>
          <w:sz w:val="24"/>
          <w:szCs w:val="24"/>
        </w:rPr>
        <w:t>о</w:t>
      </w:r>
      <w:r w:rsidR="00F6753E" w:rsidRPr="00BC34BC">
        <w:rPr>
          <w:sz w:val="24"/>
          <w:szCs w:val="24"/>
        </w:rPr>
        <w:t>сам качества и доступности предоставления Услуги к общему количеству жалоб.</w:t>
      </w:r>
      <w:bookmarkStart w:id="344" w:name="_Приложение_№_8."/>
      <w:bookmarkStart w:id="345" w:name="_Toc437973326"/>
      <w:bookmarkStart w:id="346" w:name="_Toc438110068"/>
      <w:bookmarkStart w:id="347" w:name="_Toc438376280"/>
      <w:bookmarkStart w:id="348" w:name="_Toc447277446"/>
      <w:bookmarkEnd w:id="344"/>
    </w:p>
    <w:p w:rsidR="009D6998" w:rsidRDefault="009D6998" w:rsidP="009D6998">
      <w:pPr>
        <w:pStyle w:val="1"/>
        <w:widowControl w:val="0"/>
        <w:numPr>
          <w:ilvl w:val="0"/>
          <w:numId w:val="0"/>
        </w:numPr>
        <w:tabs>
          <w:tab w:val="left" w:pos="993"/>
        </w:tabs>
        <w:ind w:left="928" w:hanging="360"/>
        <w:rPr>
          <w:sz w:val="24"/>
          <w:szCs w:val="24"/>
        </w:rPr>
      </w:pPr>
    </w:p>
    <w:p w:rsidR="00130EF6" w:rsidRPr="00BC34BC" w:rsidRDefault="004C5831" w:rsidP="009D6998">
      <w:pPr>
        <w:pStyle w:val="1"/>
        <w:widowControl w:val="0"/>
        <w:numPr>
          <w:ilvl w:val="0"/>
          <w:numId w:val="0"/>
        </w:numPr>
        <w:tabs>
          <w:tab w:val="left" w:pos="993"/>
        </w:tabs>
        <w:ind w:left="928" w:hanging="360"/>
        <w:rPr>
          <w:sz w:val="24"/>
          <w:szCs w:val="24"/>
        </w:rPr>
      </w:pPr>
      <w:r w:rsidRPr="00BC34BC">
        <w:rPr>
          <w:sz w:val="24"/>
          <w:szCs w:val="24"/>
        </w:rPr>
        <w:br w:type="page"/>
      </w:r>
    </w:p>
    <w:p w:rsidR="00AA0B0E" w:rsidRPr="00BC34BC" w:rsidRDefault="00C75AAD" w:rsidP="001465D1">
      <w:pPr>
        <w:pStyle w:val="1"/>
        <w:widowControl w:val="0"/>
        <w:numPr>
          <w:ilvl w:val="0"/>
          <w:numId w:val="0"/>
        </w:numPr>
        <w:ind w:left="5670"/>
        <w:outlineLvl w:val="0"/>
        <w:rPr>
          <w:sz w:val="24"/>
          <w:szCs w:val="24"/>
        </w:rPr>
      </w:pPr>
      <w:bookmarkStart w:id="349" w:name="_Toc487063811"/>
      <w:r w:rsidRPr="00BC34BC">
        <w:rPr>
          <w:sz w:val="24"/>
          <w:szCs w:val="24"/>
        </w:rPr>
        <w:lastRenderedPageBreak/>
        <w:t xml:space="preserve">Приложение </w:t>
      </w:r>
      <w:r w:rsidR="009C3DB6" w:rsidRPr="00BC34BC">
        <w:rPr>
          <w:sz w:val="24"/>
          <w:szCs w:val="24"/>
        </w:rPr>
        <w:t>1</w:t>
      </w:r>
      <w:bookmarkEnd w:id="349"/>
      <w:r w:rsidR="002B1507" w:rsidRPr="00BC34BC">
        <w:rPr>
          <w:sz w:val="24"/>
          <w:szCs w:val="24"/>
        </w:rPr>
        <w:t>5</w:t>
      </w:r>
    </w:p>
    <w:p w:rsidR="00130EF6" w:rsidRPr="00BC34BC" w:rsidRDefault="00870B41" w:rsidP="001465D1">
      <w:pPr>
        <w:pStyle w:val="1"/>
        <w:widowControl w:val="0"/>
        <w:numPr>
          <w:ilvl w:val="0"/>
          <w:numId w:val="0"/>
        </w:numPr>
        <w:ind w:left="5670"/>
        <w:rPr>
          <w:sz w:val="24"/>
          <w:szCs w:val="24"/>
          <w:lang w:eastAsia="ar-SA"/>
        </w:rPr>
      </w:pPr>
      <w:r w:rsidRPr="00BC34BC">
        <w:rPr>
          <w:sz w:val="24"/>
          <w:szCs w:val="24"/>
          <w:lang w:eastAsia="ar-SA"/>
        </w:rPr>
        <w:t>к Административно</w:t>
      </w:r>
      <w:r w:rsidR="00527DFC" w:rsidRPr="00BC34BC">
        <w:rPr>
          <w:sz w:val="24"/>
          <w:szCs w:val="24"/>
          <w:lang w:eastAsia="ar-SA"/>
        </w:rPr>
        <w:t>му</w:t>
      </w:r>
      <w:r w:rsidRPr="00BC34BC">
        <w:rPr>
          <w:sz w:val="24"/>
          <w:szCs w:val="24"/>
          <w:lang w:eastAsia="ar-SA"/>
        </w:rPr>
        <w:t xml:space="preserve"> регламент</w:t>
      </w:r>
      <w:r w:rsidR="00527DFC" w:rsidRPr="00BC34BC">
        <w:rPr>
          <w:sz w:val="24"/>
          <w:szCs w:val="24"/>
          <w:lang w:eastAsia="ar-SA"/>
        </w:rPr>
        <w:t>у</w:t>
      </w:r>
      <w:r w:rsidRPr="00BC34BC">
        <w:rPr>
          <w:sz w:val="24"/>
          <w:szCs w:val="24"/>
          <w:lang w:eastAsia="ar-SA"/>
        </w:rPr>
        <w:t xml:space="preserve"> </w:t>
      </w:r>
    </w:p>
    <w:p w:rsidR="009D6998" w:rsidRDefault="009D6998" w:rsidP="001465D1">
      <w:pPr>
        <w:pStyle w:val="1"/>
        <w:widowControl w:val="0"/>
        <w:numPr>
          <w:ilvl w:val="0"/>
          <w:numId w:val="0"/>
        </w:numPr>
        <w:jc w:val="center"/>
        <w:outlineLvl w:val="1"/>
        <w:rPr>
          <w:b/>
          <w:sz w:val="24"/>
          <w:szCs w:val="24"/>
        </w:rPr>
      </w:pPr>
      <w:bookmarkStart w:id="350" w:name="_Toc487063812"/>
    </w:p>
    <w:p w:rsidR="009D6998" w:rsidRDefault="00DB2A40" w:rsidP="001465D1">
      <w:pPr>
        <w:pStyle w:val="1"/>
        <w:widowControl w:val="0"/>
        <w:numPr>
          <w:ilvl w:val="0"/>
          <w:numId w:val="0"/>
        </w:numPr>
        <w:jc w:val="center"/>
        <w:outlineLvl w:val="1"/>
        <w:rPr>
          <w:b/>
          <w:sz w:val="24"/>
          <w:szCs w:val="24"/>
        </w:rPr>
      </w:pPr>
      <w:r w:rsidRPr="00BC34BC">
        <w:rPr>
          <w:b/>
          <w:sz w:val="24"/>
          <w:szCs w:val="24"/>
        </w:rPr>
        <w:t xml:space="preserve">Требования </w:t>
      </w:r>
    </w:p>
    <w:p w:rsidR="009D6998" w:rsidRDefault="00DB2A40" w:rsidP="001465D1">
      <w:pPr>
        <w:pStyle w:val="1"/>
        <w:widowControl w:val="0"/>
        <w:numPr>
          <w:ilvl w:val="0"/>
          <w:numId w:val="0"/>
        </w:numPr>
        <w:jc w:val="center"/>
        <w:outlineLvl w:val="1"/>
        <w:rPr>
          <w:b/>
          <w:sz w:val="24"/>
          <w:szCs w:val="24"/>
        </w:rPr>
      </w:pPr>
      <w:r w:rsidRPr="00BC34BC">
        <w:rPr>
          <w:b/>
          <w:sz w:val="24"/>
          <w:szCs w:val="24"/>
        </w:rPr>
        <w:t>к обеспечению доступности Услуги для инвалидов</w:t>
      </w:r>
      <w:bookmarkEnd w:id="345"/>
      <w:bookmarkEnd w:id="346"/>
      <w:bookmarkEnd w:id="347"/>
      <w:bookmarkEnd w:id="348"/>
      <w:r w:rsidR="00706B27" w:rsidRPr="00BC34BC">
        <w:rPr>
          <w:b/>
          <w:sz w:val="24"/>
          <w:szCs w:val="24"/>
        </w:rPr>
        <w:t xml:space="preserve"> и лиц </w:t>
      </w:r>
    </w:p>
    <w:p w:rsidR="00222CA7" w:rsidRDefault="00706B27" w:rsidP="001465D1">
      <w:pPr>
        <w:pStyle w:val="1"/>
        <w:widowControl w:val="0"/>
        <w:numPr>
          <w:ilvl w:val="0"/>
          <w:numId w:val="0"/>
        </w:numPr>
        <w:jc w:val="center"/>
        <w:outlineLvl w:val="1"/>
        <w:rPr>
          <w:b/>
          <w:sz w:val="24"/>
          <w:szCs w:val="24"/>
        </w:rPr>
      </w:pPr>
      <w:r w:rsidRPr="00BC34BC">
        <w:rPr>
          <w:b/>
          <w:sz w:val="24"/>
          <w:szCs w:val="24"/>
        </w:rPr>
        <w:t>с ограниченными возможностями здоровья</w:t>
      </w:r>
      <w:bookmarkEnd w:id="350"/>
    </w:p>
    <w:p w:rsidR="009D6998" w:rsidRPr="00BC34BC" w:rsidRDefault="009D6998" w:rsidP="001465D1">
      <w:pPr>
        <w:pStyle w:val="1"/>
        <w:widowControl w:val="0"/>
        <w:numPr>
          <w:ilvl w:val="0"/>
          <w:numId w:val="0"/>
        </w:numPr>
        <w:jc w:val="center"/>
        <w:outlineLvl w:val="1"/>
        <w:rPr>
          <w:b/>
          <w:sz w:val="24"/>
          <w:szCs w:val="24"/>
        </w:rPr>
      </w:pPr>
    </w:p>
    <w:p w:rsidR="001968F0" w:rsidRPr="00BC34BC" w:rsidRDefault="00D61CDB" w:rsidP="009D6998">
      <w:pPr>
        <w:pStyle w:val="1"/>
        <w:widowControl w:val="0"/>
        <w:numPr>
          <w:ilvl w:val="4"/>
          <w:numId w:val="17"/>
        </w:numPr>
        <w:tabs>
          <w:tab w:val="clear" w:pos="3240"/>
          <w:tab w:val="left" w:pos="851"/>
        </w:tabs>
        <w:spacing w:line="240" w:lineRule="auto"/>
        <w:ind w:left="0" w:firstLine="567"/>
        <w:rPr>
          <w:sz w:val="24"/>
          <w:szCs w:val="24"/>
        </w:rPr>
      </w:pPr>
      <w:bookmarkStart w:id="351" w:name="_Ref437966607"/>
      <w:bookmarkStart w:id="352" w:name="_Toc437973307"/>
      <w:bookmarkStart w:id="353" w:name="_Toc438110049"/>
      <w:bookmarkStart w:id="354" w:name="_Toc438376261"/>
      <w:r w:rsidRPr="00BC34BC">
        <w:rPr>
          <w:sz w:val="24"/>
          <w:szCs w:val="24"/>
        </w:rPr>
        <w:t xml:space="preserve">Лицам с </w:t>
      </w:r>
      <w:r w:rsidRPr="00BC34BC">
        <w:rPr>
          <w:sz w:val="24"/>
          <w:szCs w:val="24"/>
          <w:lang w:val="en-US"/>
        </w:rPr>
        <w:t>I</w:t>
      </w:r>
      <w:r w:rsidRPr="00BC34BC">
        <w:rPr>
          <w:sz w:val="24"/>
          <w:szCs w:val="24"/>
        </w:rPr>
        <w:t xml:space="preserve"> и </w:t>
      </w:r>
      <w:r w:rsidRPr="00BC34BC">
        <w:rPr>
          <w:sz w:val="24"/>
          <w:szCs w:val="24"/>
          <w:lang w:val="en-US"/>
        </w:rPr>
        <w:t>II</w:t>
      </w:r>
      <w:r w:rsidRPr="00BC34BC">
        <w:rPr>
          <w:sz w:val="24"/>
          <w:szCs w:val="24"/>
        </w:rPr>
        <w:t xml:space="preserve"> группами инвалидности обеспечивается возможность получения Услуги по месту их пребывания с предварительной записью по телефону в </w:t>
      </w:r>
      <w:r w:rsidR="0013624C" w:rsidRPr="00BC34BC">
        <w:rPr>
          <w:sz w:val="24"/>
          <w:szCs w:val="24"/>
        </w:rPr>
        <w:t>Учреждение</w:t>
      </w:r>
      <w:r w:rsidRPr="00BC34BC">
        <w:rPr>
          <w:sz w:val="24"/>
          <w:szCs w:val="24"/>
        </w:rPr>
        <w:t xml:space="preserve">, а также через </w:t>
      </w:r>
      <w:r w:rsidR="00F6753E" w:rsidRPr="00BC34BC">
        <w:rPr>
          <w:sz w:val="24"/>
          <w:szCs w:val="24"/>
        </w:rPr>
        <w:t>РПГУ</w:t>
      </w:r>
      <w:r w:rsidRPr="00BC34BC">
        <w:rPr>
          <w:sz w:val="24"/>
          <w:szCs w:val="24"/>
        </w:rPr>
        <w:t>.</w:t>
      </w:r>
    </w:p>
    <w:p w:rsidR="001968F0" w:rsidRPr="00BC34BC" w:rsidRDefault="00D61CDB" w:rsidP="009D6998">
      <w:pPr>
        <w:pStyle w:val="1"/>
        <w:widowControl w:val="0"/>
        <w:numPr>
          <w:ilvl w:val="4"/>
          <w:numId w:val="17"/>
        </w:numPr>
        <w:tabs>
          <w:tab w:val="clear" w:pos="3240"/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BC34BC">
        <w:rPr>
          <w:sz w:val="24"/>
          <w:szCs w:val="24"/>
        </w:rPr>
        <w:t xml:space="preserve">При оказании Услуги </w:t>
      </w:r>
      <w:r w:rsidR="00446076" w:rsidRPr="00BC34BC">
        <w:rPr>
          <w:sz w:val="24"/>
          <w:szCs w:val="24"/>
        </w:rPr>
        <w:t xml:space="preserve">в МФЦ </w:t>
      </w:r>
      <w:r w:rsidRPr="00BC34BC">
        <w:rPr>
          <w:sz w:val="24"/>
          <w:szCs w:val="24"/>
        </w:rPr>
        <w:t xml:space="preserve">Заявителю - инвалиду с нарушениями функции слуха и инвалидам с нарушениями функций одновременно слуха и зрения должен быть обеспечен </w:t>
      </w:r>
      <w:proofErr w:type="spellStart"/>
      <w:r w:rsidRPr="00BC34BC">
        <w:rPr>
          <w:sz w:val="24"/>
          <w:szCs w:val="24"/>
        </w:rPr>
        <w:t>сурдоперевод</w:t>
      </w:r>
      <w:proofErr w:type="spellEnd"/>
      <w:r w:rsidRPr="00BC34BC">
        <w:rPr>
          <w:sz w:val="24"/>
          <w:szCs w:val="24"/>
        </w:rPr>
        <w:t xml:space="preserve"> или </w:t>
      </w:r>
      <w:proofErr w:type="spellStart"/>
      <w:r w:rsidRPr="00BC34BC">
        <w:rPr>
          <w:sz w:val="24"/>
          <w:szCs w:val="24"/>
        </w:rPr>
        <w:t>тифлосурдоперевод</w:t>
      </w:r>
      <w:proofErr w:type="spellEnd"/>
      <w:r w:rsidRPr="00BC34BC">
        <w:rPr>
          <w:sz w:val="24"/>
          <w:szCs w:val="24"/>
        </w:rPr>
        <w:t xml:space="preserve"> процесса оказания Услуги, либо организована работа автоматизированной системы </w:t>
      </w:r>
      <w:proofErr w:type="spellStart"/>
      <w:r w:rsidRPr="00BC34BC">
        <w:rPr>
          <w:sz w:val="24"/>
          <w:szCs w:val="24"/>
        </w:rPr>
        <w:t>сурдоперевода</w:t>
      </w:r>
      <w:proofErr w:type="spellEnd"/>
      <w:r w:rsidRPr="00BC34BC">
        <w:rPr>
          <w:sz w:val="24"/>
          <w:szCs w:val="24"/>
        </w:rPr>
        <w:t xml:space="preserve"> или </w:t>
      </w:r>
      <w:proofErr w:type="spellStart"/>
      <w:r w:rsidRPr="00BC34BC">
        <w:rPr>
          <w:sz w:val="24"/>
          <w:szCs w:val="24"/>
        </w:rPr>
        <w:t>тифлосурдоперевода</w:t>
      </w:r>
      <w:proofErr w:type="spellEnd"/>
      <w:r w:rsidRPr="00BC34BC">
        <w:rPr>
          <w:sz w:val="24"/>
          <w:szCs w:val="24"/>
        </w:rPr>
        <w:t>, произведено ко</w:t>
      </w:r>
      <w:r w:rsidRPr="00BC34BC">
        <w:rPr>
          <w:sz w:val="24"/>
          <w:szCs w:val="24"/>
        </w:rPr>
        <w:t>н</w:t>
      </w:r>
      <w:r w:rsidRPr="00BC34BC">
        <w:rPr>
          <w:sz w:val="24"/>
          <w:szCs w:val="24"/>
        </w:rPr>
        <w:t>сультирование по интересующим его вопросам указанным способом.</w:t>
      </w:r>
    </w:p>
    <w:p w:rsidR="001968F0" w:rsidRPr="00BC34BC" w:rsidRDefault="00D61CDB" w:rsidP="009D6998">
      <w:pPr>
        <w:pStyle w:val="1"/>
        <w:widowControl w:val="0"/>
        <w:numPr>
          <w:ilvl w:val="4"/>
          <w:numId w:val="17"/>
        </w:numPr>
        <w:tabs>
          <w:tab w:val="clear" w:pos="3240"/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BC34BC">
        <w:rPr>
          <w:sz w:val="24"/>
          <w:szCs w:val="24"/>
        </w:rPr>
        <w:t>В помещениях, предназначенных для приема Заявителей</w:t>
      </w:r>
      <w:r w:rsidR="00446076" w:rsidRPr="00BC34BC">
        <w:rPr>
          <w:sz w:val="24"/>
          <w:szCs w:val="24"/>
        </w:rPr>
        <w:t xml:space="preserve"> в МФЦ</w:t>
      </w:r>
      <w:r w:rsidRPr="00BC34BC">
        <w:rPr>
          <w:sz w:val="24"/>
          <w:szCs w:val="24"/>
        </w:rPr>
        <w:t>, должно быть орг</w:t>
      </w:r>
      <w:r w:rsidRPr="00BC34BC">
        <w:rPr>
          <w:sz w:val="24"/>
          <w:szCs w:val="24"/>
        </w:rPr>
        <w:t>а</w:t>
      </w:r>
      <w:r w:rsidRPr="00BC34BC">
        <w:rPr>
          <w:sz w:val="24"/>
          <w:szCs w:val="24"/>
        </w:rPr>
        <w:t>низовано отдельное окно (место приема), приспособленное для приема инвалидов со сто</w:t>
      </w:r>
      <w:r w:rsidRPr="00BC34BC">
        <w:rPr>
          <w:sz w:val="24"/>
          <w:szCs w:val="24"/>
        </w:rPr>
        <w:t>й</w:t>
      </w:r>
      <w:r w:rsidRPr="00BC34BC">
        <w:rPr>
          <w:sz w:val="24"/>
          <w:szCs w:val="24"/>
        </w:rPr>
        <w:t>кими расстройствами зрения и слуха, а также опорно-двигательной функции.</w:t>
      </w:r>
    </w:p>
    <w:p w:rsidR="001968F0" w:rsidRPr="00BC34BC" w:rsidRDefault="00D61CDB" w:rsidP="009D6998">
      <w:pPr>
        <w:pStyle w:val="1"/>
        <w:widowControl w:val="0"/>
        <w:numPr>
          <w:ilvl w:val="4"/>
          <w:numId w:val="17"/>
        </w:numPr>
        <w:tabs>
          <w:tab w:val="clear" w:pos="3240"/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BC34BC">
        <w:rPr>
          <w:sz w:val="24"/>
          <w:szCs w:val="24"/>
        </w:rPr>
        <w:t>В помещениях, предназначенных для приема Заявителей</w:t>
      </w:r>
      <w:r w:rsidR="00446076" w:rsidRPr="00BC34BC">
        <w:rPr>
          <w:sz w:val="24"/>
          <w:szCs w:val="24"/>
        </w:rPr>
        <w:t xml:space="preserve"> в МФЦ</w:t>
      </w:r>
      <w:r w:rsidRPr="00BC34BC">
        <w:rPr>
          <w:sz w:val="24"/>
          <w:szCs w:val="24"/>
        </w:rPr>
        <w:t>, обеспечивается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</w:t>
      </w:r>
      <w:r w:rsidRPr="00BC34BC">
        <w:rPr>
          <w:sz w:val="24"/>
          <w:szCs w:val="24"/>
        </w:rPr>
        <w:t>е</w:t>
      </w:r>
      <w:r w:rsidRPr="00BC34BC">
        <w:rPr>
          <w:sz w:val="24"/>
          <w:szCs w:val="24"/>
        </w:rPr>
        <w:t xml:space="preserve">льефно-точечным шрифтом Брайля, допуск </w:t>
      </w:r>
      <w:proofErr w:type="spellStart"/>
      <w:r w:rsidRPr="00BC34BC">
        <w:rPr>
          <w:sz w:val="24"/>
          <w:szCs w:val="24"/>
        </w:rPr>
        <w:t>сурдопереводчика</w:t>
      </w:r>
      <w:proofErr w:type="spellEnd"/>
      <w:r w:rsidRPr="00BC34BC">
        <w:rPr>
          <w:sz w:val="24"/>
          <w:szCs w:val="24"/>
        </w:rPr>
        <w:t xml:space="preserve">, </w:t>
      </w:r>
      <w:proofErr w:type="spellStart"/>
      <w:r w:rsidRPr="00BC34BC">
        <w:rPr>
          <w:sz w:val="24"/>
          <w:szCs w:val="24"/>
        </w:rPr>
        <w:t>тифлосурдопереводчика</w:t>
      </w:r>
      <w:proofErr w:type="spellEnd"/>
      <w:r w:rsidRPr="00BC34BC">
        <w:rPr>
          <w:sz w:val="24"/>
          <w:szCs w:val="24"/>
        </w:rPr>
        <w:t xml:space="preserve"> и собаки-проводника.</w:t>
      </w:r>
    </w:p>
    <w:p w:rsidR="00D61CDB" w:rsidRPr="00BC34BC" w:rsidRDefault="00D61CDB" w:rsidP="009D6998">
      <w:pPr>
        <w:pStyle w:val="1"/>
        <w:widowControl w:val="0"/>
        <w:numPr>
          <w:ilvl w:val="4"/>
          <w:numId w:val="17"/>
        </w:numPr>
        <w:tabs>
          <w:tab w:val="clear" w:pos="3240"/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BC34BC">
        <w:rPr>
          <w:sz w:val="24"/>
          <w:szCs w:val="24"/>
        </w:rPr>
        <w:t>По желанию Заявителя заявление подготавливается сотрудником МФЦ, текст зая</w:t>
      </w:r>
      <w:r w:rsidRPr="00BC34BC">
        <w:rPr>
          <w:sz w:val="24"/>
          <w:szCs w:val="24"/>
        </w:rPr>
        <w:t>в</w:t>
      </w:r>
      <w:r w:rsidRPr="00BC34BC">
        <w:rPr>
          <w:sz w:val="24"/>
          <w:szCs w:val="24"/>
        </w:rPr>
        <w:t xml:space="preserve">ления зачитывается Заявителю, если он затрудняется это сделать самостоятельно. </w:t>
      </w:r>
    </w:p>
    <w:p w:rsidR="00D61CDB" w:rsidRPr="00BC34BC" w:rsidRDefault="00D61CDB" w:rsidP="009D6998">
      <w:pPr>
        <w:pStyle w:val="1"/>
        <w:widowControl w:val="0"/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BC34BC">
        <w:rPr>
          <w:sz w:val="24"/>
          <w:szCs w:val="24"/>
        </w:rPr>
        <w:t>Инвалидам, имеющим ограничения двигательной активности, препятствующие с</w:t>
      </w:r>
      <w:r w:rsidRPr="00BC34BC">
        <w:rPr>
          <w:sz w:val="24"/>
          <w:szCs w:val="24"/>
        </w:rPr>
        <w:t>а</w:t>
      </w:r>
      <w:r w:rsidRPr="00BC34BC">
        <w:rPr>
          <w:sz w:val="24"/>
          <w:szCs w:val="24"/>
        </w:rPr>
        <w:t>мостоятельному подписанию документов, предлагается обратиться к нотариусу для удост</w:t>
      </w:r>
      <w:r w:rsidRPr="00BC34BC">
        <w:rPr>
          <w:sz w:val="24"/>
          <w:szCs w:val="24"/>
        </w:rPr>
        <w:t>о</w:t>
      </w:r>
      <w:r w:rsidRPr="00BC34BC">
        <w:rPr>
          <w:sz w:val="24"/>
          <w:szCs w:val="24"/>
        </w:rPr>
        <w:t xml:space="preserve">верения подписи другого лица (рукоприкладчика), за инвалида.  </w:t>
      </w:r>
    </w:p>
    <w:p w:rsidR="00D61CDB" w:rsidRPr="00BC34BC" w:rsidRDefault="00D61CDB" w:rsidP="009D6998">
      <w:pPr>
        <w:pStyle w:val="1"/>
        <w:widowControl w:val="0"/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BC34BC">
        <w:rPr>
          <w:sz w:val="24"/>
          <w:szCs w:val="24"/>
        </w:rPr>
        <w:t>Здание (помещение) МФЦ оборудуется информационной табличкой (вывеской), с</w:t>
      </w:r>
      <w:r w:rsidRPr="00BC34BC">
        <w:rPr>
          <w:sz w:val="24"/>
          <w:szCs w:val="24"/>
        </w:rPr>
        <w:t>о</w:t>
      </w:r>
      <w:r w:rsidRPr="00BC34BC">
        <w:rPr>
          <w:sz w:val="24"/>
          <w:szCs w:val="24"/>
        </w:rPr>
        <w:t>держащей полное наименование МФЦ, а также информацию о режиме его работы.</w:t>
      </w:r>
    </w:p>
    <w:p w:rsidR="00D61CDB" w:rsidRPr="00BC34BC" w:rsidRDefault="00D61CDB" w:rsidP="009D6998">
      <w:pPr>
        <w:pStyle w:val="1"/>
        <w:widowControl w:val="0"/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BC34BC">
        <w:rPr>
          <w:sz w:val="24"/>
          <w:szCs w:val="24"/>
        </w:rPr>
        <w:t xml:space="preserve">Вход в здание (помещение) </w:t>
      </w:r>
      <w:r w:rsidR="00EA6D4B" w:rsidRPr="00BC34BC">
        <w:rPr>
          <w:sz w:val="24"/>
          <w:szCs w:val="24"/>
        </w:rPr>
        <w:t xml:space="preserve">Учреждения, </w:t>
      </w:r>
      <w:r w:rsidRPr="00BC34BC">
        <w:rPr>
          <w:sz w:val="24"/>
          <w:szCs w:val="24"/>
        </w:rPr>
        <w:t>МФЦ и выход из него оборудуются соо</w:t>
      </w:r>
      <w:r w:rsidRPr="00BC34BC">
        <w:rPr>
          <w:sz w:val="24"/>
          <w:szCs w:val="24"/>
        </w:rPr>
        <w:t>т</w:t>
      </w:r>
      <w:r w:rsidRPr="00BC34BC">
        <w:rPr>
          <w:sz w:val="24"/>
          <w:szCs w:val="24"/>
        </w:rPr>
        <w:t xml:space="preserve">ветствующими указателями с автономными источниками бесперебойного питания, а также лестницами с поручнями и пандусами для передвижения детских и инвалидных колясок в соответствии с требованиями Федерального закона от 30 декабря 2009 года № 384-ФЗ </w:t>
      </w:r>
      <w:r w:rsidR="005F1FBB" w:rsidRPr="00BC34BC">
        <w:rPr>
          <w:sz w:val="24"/>
          <w:szCs w:val="24"/>
        </w:rPr>
        <w:t>«</w:t>
      </w:r>
      <w:r w:rsidRPr="00BC34BC">
        <w:rPr>
          <w:sz w:val="24"/>
          <w:szCs w:val="24"/>
        </w:rPr>
        <w:t>Те</w:t>
      </w:r>
      <w:r w:rsidRPr="00BC34BC">
        <w:rPr>
          <w:sz w:val="24"/>
          <w:szCs w:val="24"/>
        </w:rPr>
        <w:t>х</w:t>
      </w:r>
      <w:r w:rsidRPr="00BC34BC">
        <w:rPr>
          <w:sz w:val="24"/>
          <w:szCs w:val="24"/>
        </w:rPr>
        <w:t>нический регламент о безопасности зданий и сооружений</w:t>
      </w:r>
      <w:r w:rsidR="005F1FBB" w:rsidRPr="00BC34BC">
        <w:rPr>
          <w:sz w:val="24"/>
          <w:szCs w:val="24"/>
        </w:rPr>
        <w:t>»</w:t>
      </w:r>
      <w:r w:rsidRPr="00BC34BC">
        <w:rPr>
          <w:sz w:val="24"/>
          <w:szCs w:val="24"/>
        </w:rPr>
        <w:t>.</w:t>
      </w:r>
    </w:p>
    <w:p w:rsidR="00D61CDB" w:rsidRPr="00BC34BC" w:rsidRDefault="00D61CDB" w:rsidP="009D6998">
      <w:pPr>
        <w:pStyle w:val="1"/>
        <w:widowControl w:val="0"/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BC34BC">
        <w:rPr>
          <w:sz w:val="24"/>
          <w:szCs w:val="24"/>
        </w:rPr>
        <w:t>Помещения МФЦ, предназначенные для работы с Заявителями, располагаются на нижних этажах здания и имеют отдельный вход. В случае расположения МФЦ на втором этаже и выше здание оснащается лифтом, эскалатором или иными автоматическими подъе</w:t>
      </w:r>
      <w:r w:rsidRPr="00BC34BC">
        <w:rPr>
          <w:sz w:val="24"/>
          <w:szCs w:val="24"/>
        </w:rPr>
        <w:t>м</w:t>
      </w:r>
      <w:r w:rsidRPr="00BC34BC">
        <w:rPr>
          <w:sz w:val="24"/>
          <w:szCs w:val="24"/>
        </w:rPr>
        <w:t>ными устройствами, в том числе для инвалидов</w:t>
      </w:r>
      <w:r w:rsidR="00706B27" w:rsidRPr="00BC34BC">
        <w:rPr>
          <w:sz w:val="24"/>
          <w:szCs w:val="24"/>
        </w:rPr>
        <w:t xml:space="preserve"> и лиц с ограниченными возможностями зд</w:t>
      </w:r>
      <w:r w:rsidR="00706B27" w:rsidRPr="00BC34BC">
        <w:rPr>
          <w:sz w:val="24"/>
          <w:szCs w:val="24"/>
        </w:rPr>
        <w:t>о</w:t>
      </w:r>
      <w:r w:rsidR="00706B27" w:rsidRPr="00BC34BC">
        <w:rPr>
          <w:sz w:val="24"/>
          <w:szCs w:val="24"/>
        </w:rPr>
        <w:t>ровья</w:t>
      </w:r>
      <w:r w:rsidRPr="00BC34BC">
        <w:rPr>
          <w:sz w:val="24"/>
          <w:szCs w:val="24"/>
        </w:rPr>
        <w:t>.</w:t>
      </w:r>
    </w:p>
    <w:p w:rsidR="00706B27" w:rsidRPr="00BC34BC" w:rsidRDefault="00D61CDB" w:rsidP="009D6998">
      <w:pPr>
        <w:pStyle w:val="1"/>
        <w:widowControl w:val="0"/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BC34BC">
        <w:rPr>
          <w:sz w:val="24"/>
          <w:szCs w:val="24"/>
        </w:rPr>
        <w:t xml:space="preserve">В </w:t>
      </w:r>
      <w:r w:rsidR="00EA6D4B" w:rsidRPr="00BC34BC">
        <w:rPr>
          <w:sz w:val="24"/>
          <w:szCs w:val="24"/>
        </w:rPr>
        <w:t xml:space="preserve">Учреждении, </w:t>
      </w:r>
      <w:r w:rsidRPr="00BC34BC">
        <w:rPr>
          <w:sz w:val="24"/>
          <w:szCs w:val="24"/>
        </w:rPr>
        <w:t>МФЦ организуется бесплатный туалет для посетителей, в том числе туалет, предназначенный для инвалидов</w:t>
      </w:r>
      <w:r w:rsidR="00706B27" w:rsidRPr="00BC34BC">
        <w:rPr>
          <w:sz w:val="24"/>
          <w:szCs w:val="24"/>
        </w:rPr>
        <w:t xml:space="preserve"> и лиц с ограниченными возможностями здоровья.</w:t>
      </w:r>
    </w:p>
    <w:p w:rsidR="004F3F5D" w:rsidRPr="00BC34BC" w:rsidRDefault="00D61CDB" w:rsidP="009D6998">
      <w:pPr>
        <w:pStyle w:val="1"/>
        <w:widowControl w:val="0"/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BC34BC">
        <w:rPr>
          <w:sz w:val="24"/>
          <w:szCs w:val="24"/>
        </w:rPr>
        <w:t xml:space="preserve">Специалистами </w:t>
      </w:r>
      <w:r w:rsidR="00EA6D4B" w:rsidRPr="00BC34BC">
        <w:rPr>
          <w:sz w:val="24"/>
          <w:szCs w:val="24"/>
        </w:rPr>
        <w:t xml:space="preserve">Учреждений, </w:t>
      </w:r>
      <w:r w:rsidRPr="00BC34BC">
        <w:rPr>
          <w:sz w:val="24"/>
          <w:szCs w:val="24"/>
        </w:rPr>
        <w:t>МФЦ организуется работа по сопровождению инвал</w:t>
      </w:r>
      <w:r w:rsidRPr="00BC34BC">
        <w:rPr>
          <w:sz w:val="24"/>
          <w:szCs w:val="24"/>
        </w:rPr>
        <w:t>и</w:t>
      </w:r>
      <w:r w:rsidRPr="00BC34BC">
        <w:rPr>
          <w:sz w:val="24"/>
          <w:szCs w:val="24"/>
        </w:rPr>
        <w:t>дов, имеющих стойкие расстройства функции зрения и самостоятельного передвижения, и оказание им помощи при обращении за Услугой; оказанию помощи инвалидам в преодол</w:t>
      </w:r>
      <w:r w:rsidRPr="00BC34BC">
        <w:rPr>
          <w:sz w:val="24"/>
          <w:szCs w:val="24"/>
        </w:rPr>
        <w:t>е</w:t>
      </w:r>
      <w:r w:rsidRPr="00BC34BC">
        <w:rPr>
          <w:sz w:val="24"/>
          <w:szCs w:val="24"/>
        </w:rPr>
        <w:t>нии барьеров, мешающих получению ими услуг наравне с другими.</w:t>
      </w:r>
    </w:p>
    <w:bookmarkEnd w:id="351"/>
    <w:bookmarkEnd w:id="352"/>
    <w:bookmarkEnd w:id="353"/>
    <w:bookmarkEnd w:id="354"/>
    <w:p w:rsidR="004F3F5D" w:rsidRPr="00BC34BC" w:rsidRDefault="004F3F5D" w:rsidP="001465D1">
      <w:pPr>
        <w:widowControl w:val="0"/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F3F5D" w:rsidRPr="00BC34BC" w:rsidRDefault="004F3F5D" w:rsidP="001465D1">
      <w:pPr>
        <w:widowControl w:val="0"/>
        <w:spacing w:after="0"/>
        <w:rPr>
          <w:rFonts w:ascii="Times New Roman" w:eastAsia="Times New Roman" w:hAnsi="Times New Roman"/>
          <w:sz w:val="24"/>
          <w:szCs w:val="24"/>
          <w:lang w:eastAsia="ru-RU"/>
        </w:rPr>
        <w:sectPr w:rsidR="004F3F5D" w:rsidRPr="00BC34BC" w:rsidSect="00F7649B">
          <w:pgSz w:w="11906" w:h="16838" w:code="9"/>
          <w:pgMar w:top="1134" w:right="566" w:bottom="567" w:left="1701" w:header="720" w:footer="720" w:gutter="0"/>
          <w:cols w:space="720"/>
          <w:noEndnote/>
          <w:docGrid w:linePitch="299"/>
        </w:sectPr>
      </w:pPr>
    </w:p>
    <w:p w:rsidR="001D06CB" w:rsidRPr="00BC34BC" w:rsidRDefault="004F3F5D" w:rsidP="000D6CCA">
      <w:pPr>
        <w:pStyle w:val="11"/>
        <w:keepNext w:val="0"/>
        <w:widowControl w:val="0"/>
        <w:ind w:left="9639"/>
        <w:jc w:val="left"/>
        <w:rPr>
          <w:b w:val="0"/>
          <w:i w:val="0"/>
        </w:rPr>
      </w:pPr>
      <w:bookmarkStart w:id="355" w:name="_Приложение_№_12."/>
      <w:bookmarkStart w:id="356" w:name="_Toc487063813"/>
      <w:bookmarkStart w:id="357" w:name="_Toc437973310"/>
      <w:bookmarkStart w:id="358" w:name="_Toc438110052"/>
      <w:bookmarkStart w:id="359" w:name="_Toc438376264"/>
      <w:bookmarkStart w:id="360" w:name="_Toc447277452"/>
      <w:bookmarkEnd w:id="355"/>
      <w:r w:rsidRPr="00BC34BC">
        <w:rPr>
          <w:b w:val="0"/>
          <w:i w:val="0"/>
        </w:rPr>
        <w:lastRenderedPageBreak/>
        <w:t xml:space="preserve">Приложение </w:t>
      </w:r>
      <w:r w:rsidR="009C3DB6" w:rsidRPr="00BC34BC">
        <w:rPr>
          <w:b w:val="0"/>
          <w:i w:val="0"/>
        </w:rPr>
        <w:t>1</w:t>
      </w:r>
      <w:bookmarkEnd w:id="356"/>
      <w:r w:rsidR="002B1507" w:rsidRPr="00BC34BC">
        <w:rPr>
          <w:b w:val="0"/>
          <w:i w:val="0"/>
        </w:rPr>
        <w:t>6</w:t>
      </w:r>
    </w:p>
    <w:p w:rsidR="004F3F5D" w:rsidRPr="00BC34BC" w:rsidRDefault="00870B41" w:rsidP="000D6CCA">
      <w:pPr>
        <w:widowControl w:val="0"/>
        <w:spacing w:after="0" w:line="240" w:lineRule="auto"/>
        <w:ind w:left="9639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BC34BC">
        <w:rPr>
          <w:rFonts w:ascii="Times New Roman" w:hAnsi="Times New Roman"/>
          <w:sz w:val="24"/>
          <w:szCs w:val="24"/>
          <w:lang w:eastAsia="ar-SA"/>
        </w:rPr>
        <w:t xml:space="preserve">к </w:t>
      </w:r>
      <w:r w:rsidR="00D67A3D" w:rsidRPr="00BC34BC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BC34BC">
        <w:rPr>
          <w:rFonts w:ascii="Times New Roman" w:hAnsi="Times New Roman"/>
          <w:sz w:val="24"/>
          <w:szCs w:val="24"/>
          <w:lang w:eastAsia="ar-SA"/>
        </w:rPr>
        <w:t>Административно</w:t>
      </w:r>
      <w:r w:rsidR="00527DFC" w:rsidRPr="00BC34BC">
        <w:rPr>
          <w:rFonts w:ascii="Times New Roman" w:hAnsi="Times New Roman"/>
          <w:sz w:val="24"/>
          <w:szCs w:val="24"/>
          <w:lang w:eastAsia="ar-SA"/>
        </w:rPr>
        <w:t xml:space="preserve">му </w:t>
      </w:r>
      <w:r w:rsidRPr="00BC34BC">
        <w:rPr>
          <w:rFonts w:ascii="Times New Roman" w:hAnsi="Times New Roman"/>
          <w:sz w:val="24"/>
          <w:szCs w:val="24"/>
          <w:lang w:eastAsia="ar-SA"/>
        </w:rPr>
        <w:t>регламент</w:t>
      </w:r>
      <w:r w:rsidR="00527DFC" w:rsidRPr="00BC34BC">
        <w:rPr>
          <w:rFonts w:ascii="Times New Roman" w:hAnsi="Times New Roman"/>
          <w:sz w:val="24"/>
          <w:szCs w:val="24"/>
          <w:lang w:eastAsia="ar-SA"/>
        </w:rPr>
        <w:t>у</w:t>
      </w:r>
      <w:r w:rsidRPr="00BC34BC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p w:rsidR="002B5FB4" w:rsidRPr="00BC34BC" w:rsidRDefault="002B5FB4" w:rsidP="001465D1">
      <w:pPr>
        <w:pStyle w:val="1-"/>
        <w:keepNext w:val="0"/>
        <w:widowControl w:val="0"/>
        <w:outlineLvl w:val="1"/>
        <w:rPr>
          <w:sz w:val="24"/>
          <w:szCs w:val="24"/>
        </w:rPr>
      </w:pPr>
      <w:bookmarkStart w:id="361" w:name="_Toc484504581"/>
      <w:bookmarkStart w:id="362" w:name="_Toc486785493"/>
      <w:bookmarkStart w:id="363" w:name="_Toc487063814"/>
      <w:bookmarkStart w:id="364" w:name="_Toc486785494"/>
      <w:bookmarkStart w:id="365" w:name="_Toc447277447"/>
      <w:bookmarkEnd w:id="357"/>
      <w:bookmarkEnd w:id="358"/>
      <w:bookmarkEnd w:id="359"/>
      <w:bookmarkEnd w:id="360"/>
      <w:r w:rsidRPr="00BC34BC">
        <w:rPr>
          <w:sz w:val="24"/>
          <w:szCs w:val="24"/>
        </w:rPr>
        <w:t>Перечень и содержание административных действий, составляющих административные процедуры</w:t>
      </w:r>
      <w:bookmarkEnd w:id="361"/>
      <w:bookmarkEnd w:id="362"/>
      <w:bookmarkEnd w:id="363"/>
    </w:p>
    <w:p w:rsidR="002B5FB4" w:rsidRPr="00BC34BC" w:rsidRDefault="002B5FB4" w:rsidP="001465D1">
      <w:pPr>
        <w:pStyle w:val="affff6"/>
        <w:widowControl w:val="0"/>
        <w:rPr>
          <w:b w:val="0"/>
          <w:i w:val="0"/>
          <w:sz w:val="24"/>
          <w:szCs w:val="24"/>
        </w:rPr>
      </w:pPr>
      <w:bookmarkStart w:id="366" w:name="_Toc487063815"/>
      <w:r w:rsidRPr="00BC34BC">
        <w:rPr>
          <w:b w:val="0"/>
          <w:i w:val="0"/>
          <w:sz w:val="24"/>
          <w:szCs w:val="24"/>
        </w:rPr>
        <w:t>1.Прием и регистрация заявления и документов, необходимых для предоставления Услуги.</w:t>
      </w:r>
      <w:bookmarkEnd w:id="364"/>
      <w:bookmarkEnd w:id="366"/>
    </w:p>
    <w:p w:rsidR="002B5FB4" w:rsidRPr="00BC34BC" w:rsidRDefault="002B5FB4" w:rsidP="001465D1">
      <w:pPr>
        <w:pStyle w:val="2-"/>
        <w:widowControl w:val="0"/>
        <w:ind w:left="720"/>
        <w:rPr>
          <w:b w:val="0"/>
          <w:i w:val="0"/>
          <w:sz w:val="24"/>
          <w:szCs w:val="24"/>
        </w:rPr>
      </w:pPr>
      <w:bookmarkStart w:id="367" w:name="_Toc437973313"/>
      <w:bookmarkStart w:id="368" w:name="_Toc438110055"/>
      <w:bookmarkStart w:id="369" w:name="_Toc438376267"/>
      <w:bookmarkStart w:id="370" w:name="_Toc486785495"/>
      <w:bookmarkStart w:id="371" w:name="_Toc487063816"/>
      <w:r w:rsidRPr="00BC34BC">
        <w:rPr>
          <w:b w:val="0"/>
          <w:i w:val="0"/>
          <w:sz w:val="24"/>
          <w:szCs w:val="24"/>
        </w:rPr>
        <w:t xml:space="preserve">1.1. Порядок выполнения административных действий при личном обращении Заявителя в </w:t>
      </w:r>
      <w:bookmarkEnd w:id="367"/>
      <w:bookmarkEnd w:id="368"/>
      <w:bookmarkEnd w:id="369"/>
      <w:bookmarkEnd w:id="370"/>
      <w:r w:rsidRPr="00BC34BC">
        <w:rPr>
          <w:b w:val="0"/>
          <w:i w:val="0"/>
          <w:sz w:val="24"/>
          <w:szCs w:val="24"/>
        </w:rPr>
        <w:t>Учреждение</w:t>
      </w:r>
      <w:bookmarkEnd w:id="371"/>
    </w:p>
    <w:tbl>
      <w:tblPr>
        <w:tblW w:w="5179" w:type="pct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5"/>
        <w:gridCol w:w="14"/>
        <w:gridCol w:w="3941"/>
        <w:gridCol w:w="12"/>
        <w:gridCol w:w="1975"/>
        <w:gridCol w:w="9"/>
        <w:gridCol w:w="2002"/>
        <w:gridCol w:w="5293"/>
      </w:tblGrid>
      <w:tr w:rsidR="002B5FB4" w:rsidRPr="0022241E" w:rsidTr="0022241E">
        <w:trPr>
          <w:trHeight w:val="1060"/>
          <w:tblHeader/>
        </w:trPr>
        <w:tc>
          <w:tcPr>
            <w:tcW w:w="545" w:type="pct"/>
            <w:gridSpan w:val="2"/>
            <w:shd w:val="clear" w:color="auto" w:fill="auto"/>
            <w:vAlign w:val="center"/>
          </w:tcPr>
          <w:p w:rsidR="000D6CCA" w:rsidRPr="0022241E" w:rsidRDefault="002B5FB4" w:rsidP="00146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241E">
              <w:rPr>
                <w:rFonts w:ascii="Times New Roman" w:eastAsia="Times New Roman" w:hAnsi="Times New Roman"/>
                <w:sz w:val="24"/>
                <w:szCs w:val="24"/>
              </w:rPr>
              <w:t xml:space="preserve">Место </w:t>
            </w:r>
          </w:p>
          <w:p w:rsidR="002B5FB4" w:rsidRPr="0022241E" w:rsidRDefault="002B5FB4" w:rsidP="00146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241E">
              <w:rPr>
                <w:rFonts w:ascii="Times New Roman" w:eastAsia="Times New Roman" w:hAnsi="Times New Roman"/>
                <w:sz w:val="24"/>
                <w:szCs w:val="24"/>
              </w:rPr>
              <w:t>выполнения процедуры/ используемая ИС</w:t>
            </w:r>
          </w:p>
        </w:tc>
        <w:tc>
          <w:tcPr>
            <w:tcW w:w="1331" w:type="pct"/>
            <w:gridSpan w:val="2"/>
            <w:shd w:val="clear" w:color="auto" w:fill="auto"/>
            <w:vAlign w:val="center"/>
          </w:tcPr>
          <w:p w:rsidR="002B5FB4" w:rsidRPr="0022241E" w:rsidRDefault="002B5FB4" w:rsidP="00146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241E">
              <w:rPr>
                <w:rFonts w:ascii="Times New Roman" w:eastAsia="Times New Roman" w:hAnsi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668" w:type="pct"/>
            <w:gridSpan w:val="2"/>
            <w:shd w:val="clear" w:color="auto" w:fill="auto"/>
            <w:vAlign w:val="center"/>
          </w:tcPr>
          <w:p w:rsidR="002B5FB4" w:rsidRPr="0022241E" w:rsidRDefault="002B5FB4" w:rsidP="00146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241E">
              <w:rPr>
                <w:rFonts w:ascii="Times New Roman" w:eastAsia="Times New Roman" w:hAnsi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674" w:type="pct"/>
            <w:vAlign w:val="center"/>
          </w:tcPr>
          <w:p w:rsidR="000D6CCA" w:rsidRPr="0022241E" w:rsidRDefault="002B5FB4" w:rsidP="00146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241E">
              <w:rPr>
                <w:rFonts w:ascii="Times New Roman" w:eastAsia="Times New Roman" w:hAnsi="Times New Roman"/>
                <w:sz w:val="24"/>
                <w:szCs w:val="24"/>
              </w:rPr>
              <w:t xml:space="preserve">Средняя </w:t>
            </w:r>
          </w:p>
          <w:p w:rsidR="002B5FB4" w:rsidRPr="0022241E" w:rsidRDefault="002B5FB4" w:rsidP="00146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241E">
              <w:rPr>
                <w:rFonts w:ascii="Times New Roman" w:eastAsia="Times New Roman" w:hAnsi="Times New Roman"/>
                <w:sz w:val="24"/>
                <w:szCs w:val="24"/>
              </w:rPr>
              <w:t>трудоемкость выполнения</w:t>
            </w:r>
          </w:p>
        </w:tc>
        <w:tc>
          <w:tcPr>
            <w:tcW w:w="1783" w:type="pct"/>
            <w:shd w:val="clear" w:color="auto" w:fill="auto"/>
            <w:vAlign w:val="center"/>
          </w:tcPr>
          <w:p w:rsidR="002B5FB4" w:rsidRPr="0022241E" w:rsidRDefault="002B5FB4" w:rsidP="00146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241E">
              <w:rPr>
                <w:rFonts w:ascii="Times New Roman" w:eastAsia="Times New Roman" w:hAnsi="Times New Roman"/>
                <w:sz w:val="24"/>
                <w:szCs w:val="24"/>
              </w:rPr>
              <w:t>Содержание действия</w:t>
            </w:r>
          </w:p>
        </w:tc>
      </w:tr>
      <w:tr w:rsidR="002B5FB4" w:rsidRPr="0022241E" w:rsidTr="000D6CCA">
        <w:tc>
          <w:tcPr>
            <w:tcW w:w="540" w:type="pct"/>
            <w:tcBorders>
              <w:top w:val="single" w:sz="4" w:space="0" w:color="auto"/>
            </w:tcBorders>
            <w:shd w:val="clear" w:color="auto" w:fill="auto"/>
          </w:tcPr>
          <w:p w:rsidR="002B5FB4" w:rsidRPr="0022241E" w:rsidRDefault="002B5FB4" w:rsidP="00146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32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2B5FB4" w:rsidRPr="0022241E" w:rsidRDefault="002B5FB4" w:rsidP="00146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241E">
              <w:rPr>
                <w:rFonts w:ascii="Times New Roman" w:eastAsia="Times New Roman" w:hAnsi="Times New Roman"/>
                <w:sz w:val="24"/>
                <w:szCs w:val="24"/>
              </w:rPr>
              <w:t>Проверка комплектности предста</w:t>
            </w:r>
            <w:r w:rsidRPr="0022241E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22241E">
              <w:rPr>
                <w:rFonts w:ascii="Times New Roman" w:eastAsia="Times New Roman" w:hAnsi="Times New Roman"/>
                <w:sz w:val="24"/>
                <w:szCs w:val="24"/>
              </w:rPr>
              <w:t xml:space="preserve">ленных документов. </w:t>
            </w:r>
          </w:p>
        </w:tc>
        <w:tc>
          <w:tcPr>
            <w:tcW w:w="669" w:type="pct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2B5FB4" w:rsidRPr="0022241E" w:rsidRDefault="002B5FB4" w:rsidP="00146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241E">
              <w:rPr>
                <w:rFonts w:ascii="Times New Roman" w:eastAsia="Times New Roman" w:hAnsi="Times New Roman"/>
                <w:sz w:val="24"/>
                <w:szCs w:val="24"/>
              </w:rPr>
              <w:t>В течение 1 р</w:t>
            </w:r>
            <w:r w:rsidRPr="0022241E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22241E">
              <w:rPr>
                <w:rFonts w:ascii="Times New Roman" w:eastAsia="Times New Roman" w:hAnsi="Times New Roman"/>
                <w:sz w:val="24"/>
                <w:szCs w:val="24"/>
              </w:rPr>
              <w:t>бочего дня со дня поступления документов в Учреждение</w:t>
            </w:r>
          </w:p>
        </w:tc>
        <w:tc>
          <w:tcPr>
            <w:tcW w:w="675" w:type="pct"/>
            <w:gridSpan w:val="2"/>
            <w:vMerge w:val="restart"/>
            <w:tcBorders>
              <w:top w:val="single" w:sz="4" w:space="0" w:color="auto"/>
            </w:tcBorders>
          </w:tcPr>
          <w:p w:rsidR="002B5FB4" w:rsidRPr="0022241E" w:rsidRDefault="002B5FB4" w:rsidP="00146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241E">
              <w:rPr>
                <w:rFonts w:ascii="Times New Roman" w:eastAsia="Times New Roman" w:hAnsi="Times New Roman"/>
                <w:sz w:val="24"/>
                <w:szCs w:val="24"/>
              </w:rPr>
              <w:t>10 минут</w:t>
            </w:r>
          </w:p>
        </w:tc>
        <w:tc>
          <w:tcPr>
            <w:tcW w:w="1784" w:type="pct"/>
            <w:tcBorders>
              <w:top w:val="single" w:sz="4" w:space="0" w:color="auto"/>
            </w:tcBorders>
            <w:shd w:val="clear" w:color="auto" w:fill="auto"/>
          </w:tcPr>
          <w:p w:rsidR="002B5FB4" w:rsidRPr="0022241E" w:rsidRDefault="002B5FB4" w:rsidP="00222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241E">
              <w:rPr>
                <w:rFonts w:ascii="Times New Roman" w:eastAsia="Times New Roman" w:hAnsi="Times New Roman"/>
                <w:sz w:val="24"/>
                <w:szCs w:val="24"/>
              </w:rPr>
              <w:t>При поступлении документов в Учреждение специалист Учреждения, ответственный за пр</w:t>
            </w:r>
            <w:r w:rsidRPr="0022241E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22241E">
              <w:rPr>
                <w:rFonts w:ascii="Times New Roman" w:eastAsia="Times New Roman" w:hAnsi="Times New Roman"/>
                <w:sz w:val="24"/>
                <w:szCs w:val="24"/>
              </w:rPr>
              <w:t xml:space="preserve">ем и проверку поступивших документов в целях предоставления Услуги: </w:t>
            </w:r>
          </w:p>
          <w:p w:rsidR="002B5FB4" w:rsidRPr="0022241E" w:rsidRDefault="002B5FB4" w:rsidP="00222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241E">
              <w:rPr>
                <w:rFonts w:ascii="Times New Roman" w:eastAsia="Times New Roman" w:hAnsi="Times New Roman"/>
                <w:sz w:val="24"/>
                <w:szCs w:val="24"/>
              </w:rPr>
              <w:t xml:space="preserve">1) </w:t>
            </w:r>
            <w:r w:rsidR="00D369DE" w:rsidRPr="0022241E">
              <w:rPr>
                <w:rFonts w:ascii="Times New Roman" w:eastAsia="Times New Roman" w:hAnsi="Times New Roman"/>
                <w:sz w:val="24"/>
                <w:szCs w:val="24"/>
              </w:rPr>
              <w:t>устанавливает предмет обращения;</w:t>
            </w:r>
          </w:p>
          <w:p w:rsidR="002B5FB4" w:rsidRPr="0022241E" w:rsidRDefault="002B5FB4" w:rsidP="00222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241E">
              <w:rPr>
                <w:rFonts w:ascii="Times New Roman" w:eastAsia="Times New Roman" w:hAnsi="Times New Roman"/>
                <w:sz w:val="24"/>
                <w:szCs w:val="24"/>
              </w:rPr>
              <w:t>2) проверяет комплектность представленных документов, необходимых для предоставления Услуги, и соответствие их установленным А</w:t>
            </w:r>
            <w:r w:rsidRPr="0022241E"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Pr="0022241E">
              <w:rPr>
                <w:rFonts w:ascii="Times New Roman" w:eastAsia="Times New Roman" w:hAnsi="Times New Roman"/>
                <w:sz w:val="24"/>
                <w:szCs w:val="24"/>
              </w:rPr>
              <w:t>министративным регламентом требованиям.</w:t>
            </w:r>
          </w:p>
        </w:tc>
      </w:tr>
      <w:tr w:rsidR="002B5FB4" w:rsidRPr="00BC34BC" w:rsidTr="00755049">
        <w:tc>
          <w:tcPr>
            <w:tcW w:w="540" w:type="pct"/>
            <w:vMerge w:val="restart"/>
            <w:shd w:val="clear" w:color="auto" w:fill="auto"/>
          </w:tcPr>
          <w:p w:rsidR="002B5FB4" w:rsidRPr="00BC34BC" w:rsidRDefault="002B5FB4" w:rsidP="00146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 xml:space="preserve">Учреждение/ ЕИСДОП </w:t>
            </w:r>
          </w:p>
          <w:p w:rsidR="002B5FB4" w:rsidRPr="00BC34BC" w:rsidRDefault="002B5FB4" w:rsidP="00146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32" w:type="pct"/>
            <w:gridSpan w:val="2"/>
            <w:shd w:val="clear" w:color="auto" w:fill="auto"/>
          </w:tcPr>
          <w:p w:rsidR="002B5FB4" w:rsidRPr="00BC34BC" w:rsidRDefault="002B5FB4" w:rsidP="00146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Установление соответствие личн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сти Заявителя документам, удост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веряющим личность</w:t>
            </w:r>
          </w:p>
        </w:tc>
        <w:tc>
          <w:tcPr>
            <w:tcW w:w="669" w:type="pct"/>
            <w:gridSpan w:val="2"/>
            <w:vMerge/>
            <w:shd w:val="clear" w:color="auto" w:fill="auto"/>
          </w:tcPr>
          <w:p w:rsidR="002B5FB4" w:rsidRPr="00BC34BC" w:rsidRDefault="002B5FB4" w:rsidP="00146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75" w:type="pct"/>
            <w:gridSpan w:val="2"/>
            <w:vMerge/>
          </w:tcPr>
          <w:p w:rsidR="002B5FB4" w:rsidRPr="00BC34BC" w:rsidDel="00D40478" w:rsidRDefault="002B5FB4" w:rsidP="00146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84" w:type="pct"/>
            <w:shd w:val="clear" w:color="auto" w:fill="auto"/>
          </w:tcPr>
          <w:p w:rsidR="002B5FB4" w:rsidRPr="00BC34BC" w:rsidRDefault="002B5FB4" w:rsidP="00222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Документы проверяются на соответствие тр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 xml:space="preserve">бованиям, указанным в пункте 10 и </w:t>
            </w:r>
            <w:r w:rsidR="00A955B9">
              <w:rPr>
                <w:rFonts w:ascii="Times New Roman" w:eastAsia="Times New Roman" w:hAnsi="Times New Roman"/>
                <w:sz w:val="24"/>
                <w:szCs w:val="24"/>
              </w:rPr>
              <w:t xml:space="preserve">приложении 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 xml:space="preserve"> 9 к настоящему Административному регламе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ту за исключением Заявления в случае, если о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б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ращается сам Заявитель.</w:t>
            </w:r>
          </w:p>
        </w:tc>
      </w:tr>
      <w:tr w:rsidR="002B5FB4" w:rsidRPr="00BC34BC" w:rsidTr="00755049">
        <w:tc>
          <w:tcPr>
            <w:tcW w:w="540" w:type="pct"/>
            <w:vMerge/>
            <w:shd w:val="clear" w:color="auto" w:fill="auto"/>
          </w:tcPr>
          <w:p w:rsidR="002B5FB4" w:rsidRPr="00BC34BC" w:rsidRDefault="002B5FB4" w:rsidP="00146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32" w:type="pct"/>
            <w:gridSpan w:val="2"/>
            <w:shd w:val="clear" w:color="auto" w:fill="auto"/>
          </w:tcPr>
          <w:p w:rsidR="002B5FB4" w:rsidRPr="00BC34BC" w:rsidRDefault="002B5FB4" w:rsidP="00146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34BC">
              <w:rPr>
                <w:rFonts w:ascii="Times New Roman" w:hAnsi="Times New Roman"/>
                <w:sz w:val="24"/>
                <w:szCs w:val="24"/>
                <w:lang w:eastAsia="ru-RU"/>
              </w:rPr>
              <w:t>Подготовка отказа в приеме док</w:t>
            </w:r>
            <w:r w:rsidRPr="00BC34BC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Pr="00BC34BC">
              <w:rPr>
                <w:rFonts w:ascii="Times New Roman" w:hAnsi="Times New Roman"/>
                <w:sz w:val="24"/>
                <w:szCs w:val="24"/>
                <w:lang w:eastAsia="ru-RU"/>
              </w:rPr>
              <w:t>ментов</w:t>
            </w:r>
          </w:p>
        </w:tc>
        <w:tc>
          <w:tcPr>
            <w:tcW w:w="669" w:type="pct"/>
            <w:gridSpan w:val="2"/>
            <w:vMerge/>
            <w:shd w:val="clear" w:color="auto" w:fill="auto"/>
          </w:tcPr>
          <w:p w:rsidR="002B5FB4" w:rsidRPr="00BC34BC" w:rsidDel="00D40478" w:rsidRDefault="002B5FB4" w:rsidP="001465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75" w:type="pct"/>
            <w:gridSpan w:val="2"/>
          </w:tcPr>
          <w:p w:rsidR="002B5FB4" w:rsidRPr="00BC34BC" w:rsidRDefault="002B5FB4" w:rsidP="00146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15 минут</w:t>
            </w:r>
          </w:p>
        </w:tc>
        <w:tc>
          <w:tcPr>
            <w:tcW w:w="1784" w:type="pct"/>
            <w:shd w:val="clear" w:color="auto" w:fill="auto"/>
          </w:tcPr>
          <w:p w:rsidR="002B5FB4" w:rsidRPr="00BC34BC" w:rsidRDefault="002B5FB4" w:rsidP="0022241E">
            <w:pPr>
              <w:widowControl w:val="0"/>
              <w:tabs>
                <w:tab w:val="left" w:pos="9356"/>
              </w:tabs>
              <w:autoSpaceDE w:val="0"/>
              <w:autoSpaceDN w:val="0"/>
              <w:adjustRightInd w:val="0"/>
              <w:spacing w:after="0" w:line="240" w:lineRule="auto"/>
              <w:ind w:left="9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В случае наличия оснований для отказа в при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ме документов из пункта 12 настоящего Адм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нистративного регламента специалистом Учр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ждения осуществляется информирование З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явителя о необходимости предъявления док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ментов для предоставления Услуги и предлаг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ется обратиться после приведения документов в соответствие с требованиями законодательства.</w:t>
            </w:r>
          </w:p>
          <w:p w:rsidR="002B5FB4" w:rsidRPr="00BC34BC" w:rsidRDefault="002B5FB4" w:rsidP="00222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По требованию Заявителя уполномоченным специалистом Учреждения подписывается и выдается решение об отказе в приеме докуме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тов с указанием причин отказа в срок не поз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нее 30 минут с момента получения от Заявителя документов.</w:t>
            </w:r>
          </w:p>
        </w:tc>
      </w:tr>
      <w:tr w:rsidR="002B5FB4" w:rsidRPr="00BC34BC" w:rsidTr="00755049">
        <w:tc>
          <w:tcPr>
            <w:tcW w:w="540" w:type="pct"/>
            <w:vMerge/>
            <w:shd w:val="clear" w:color="auto" w:fill="auto"/>
          </w:tcPr>
          <w:p w:rsidR="002B5FB4" w:rsidRPr="00BC34BC" w:rsidRDefault="002B5FB4" w:rsidP="00146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32" w:type="pct"/>
            <w:gridSpan w:val="2"/>
            <w:shd w:val="clear" w:color="auto" w:fill="auto"/>
          </w:tcPr>
          <w:p w:rsidR="002B5FB4" w:rsidRPr="00BC34BC" w:rsidRDefault="002B5FB4" w:rsidP="00146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34BC">
              <w:rPr>
                <w:rFonts w:ascii="Times New Roman" w:hAnsi="Times New Roman"/>
                <w:sz w:val="24"/>
                <w:szCs w:val="24"/>
                <w:lang w:eastAsia="ru-RU"/>
              </w:rPr>
              <w:t>Заполнение заявления, сканиров</w:t>
            </w:r>
            <w:r w:rsidRPr="00BC34BC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BC34BC">
              <w:rPr>
                <w:rFonts w:ascii="Times New Roman" w:hAnsi="Times New Roman"/>
                <w:sz w:val="24"/>
                <w:szCs w:val="24"/>
                <w:lang w:eastAsia="ru-RU"/>
              </w:rPr>
              <w:t>ние представленных документов и ф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ормирование выписки о приеме Заявления и прилагаемых докуме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тов</w:t>
            </w:r>
          </w:p>
        </w:tc>
        <w:tc>
          <w:tcPr>
            <w:tcW w:w="669" w:type="pct"/>
            <w:gridSpan w:val="2"/>
            <w:vMerge/>
            <w:shd w:val="clear" w:color="auto" w:fill="auto"/>
          </w:tcPr>
          <w:p w:rsidR="002B5FB4" w:rsidRPr="00BC34BC" w:rsidRDefault="002B5FB4" w:rsidP="001465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75" w:type="pct"/>
            <w:gridSpan w:val="2"/>
          </w:tcPr>
          <w:p w:rsidR="002B5FB4" w:rsidRPr="00BC34BC" w:rsidRDefault="002B5FB4" w:rsidP="00146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15 минут</w:t>
            </w:r>
          </w:p>
        </w:tc>
        <w:tc>
          <w:tcPr>
            <w:tcW w:w="1784" w:type="pct"/>
            <w:shd w:val="clear" w:color="auto" w:fill="auto"/>
          </w:tcPr>
          <w:p w:rsidR="002B5FB4" w:rsidRPr="0022241E" w:rsidRDefault="002B5FB4" w:rsidP="00222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В случае отсутствия оснований отказа в приеме документов, специалистом Учреждения запо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л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няется карточка Услуги, вносятся сведения по всем полям в соответствии с инструкцией</w:t>
            </w:r>
            <w:r w:rsidRPr="0022241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2B5FB4" w:rsidRPr="00BC34BC" w:rsidRDefault="002B5FB4" w:rsidP="00222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Специалист Учреждения сканирует предста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ленные Заявителем, оригиналы документов, формирует электронное дело в ЕИСДОП</w:t>
            </w:r>
            <w:proofErr w:type="gramStart"/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.и</w:t>
            </w:r>
            <w:proofErr w:type="gramEnd"/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 xml:space="preserve"> ув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 xml:space="preserve">домляет о допуске ребенка к прохождению творческих испытаний в Учреждении. </w:t>
            </w:r>
          </w:p>
          <w:p w:rsidR="002B5FB4" w:rsidRPr="00BC34BC" w:rsidRDefault="002B5FB4" w:rsidP="00222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Специалист Учреждения распечатывает и выд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ет Заявителю выписку в получении Заявления, документов с указанием их перечня и колич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ства листов, входящего номера, даты готовн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сти результата предоставления Услуги</w:t>
            </w:r>
            <w:proofErr w:type="gramStart"/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.В</w:t>
            </w:r>
            <w:proofErr w:type="gramEnd"/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ыписка подписывается специалистом Учреждения, принявшим документы и Заявителем.</w:t>
            </w:r>
          </w:p>
          <w:p w:rsidR="002B5FB4" w:rsidRPr="00BC34BC" w:rsidRDefault="002B5FB4" w:rsidP="00222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Осуществляется переход к административной процедуре «Прохождение творческих испыт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ний».</w:t>
            </w:r>
          </w:p>
          <w:p w:rsidR="002B5FB4" w:rsidRPr="00BC34BC" w:rsidRDefault="002B5FB4" w:rsidP="00222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2B5FB4" w:rsidRDefault="002B5FB4" w:rsidP="001465D1">
      <w:pPr>
        <w:widowControl w:val="0"/>
        <w:rPr>
          <w:rFonts w:ascii="Times New Roman" w:hAnsi="Times New Roman"/>
          <w:sz w:val="24"/>
          <w:szCs w:val="24"/>
        </w:rPr>
      </w:pPr>
    </w:p>
    <w:p w:rsidR="002B5FB4" w:rsidRPr="00BC34BC" w:rsidRDefault="002B5FB4" w:rsidP="001465D1">
      <w:pPr>
        <w:pStyle w:val="2-"/>
        <w:widowControl w:val="0"/>
        <w:ind w:left="360"/>
        <w:rPr>
          <w:b w:val="0"/>
          <w:i w:val="0"/>
          <w:sz w:val="24"/>
          <w:szCs w:val="24"/>
        </w:rPr>
      </w:pPr>
      <w:bookmarkStart w:id="372" w:name="_Toc437973314"/>
      <w:bookmarkStart w:id="373" w:name="_Toc438110056"/>
      <w:bookmarkStart w:id="374" w:name="_Toc438376268"/>
      <w:bookmarkStart w:id="375" w:name="_Toc486785496"/>
      <w:bookmarkStart w:id="376" w:name="_Toc487063817"/>
      <w:r w:rsidRPr="00BC34BC">
        <w:rPr>
          <w:b w:val="0"/>
          <w:i w:val="0"/>
          <w:sz w:val="24"/>
          <w:szCs w:val="24"/>
        </w:rPr>
        <w:lastRenderedPageBreak/>
        <w:t xml:space="preserve">1.2.Порядок выполнения административных действий при обращении Заявителя </w:t>
      </w:r>
      <w:bookmarkEnd w:id="372"/>
      <w:bookmarkEnd w:id="373"/>
      <w:bookmarkEnd w:id="374"/>
      <w:r w:rsidRPr="00BC34BC">
        <w:rPr>
          <w:b w:val="0"/>
          <w:i w:val="0"/>
          <w:sz w:val="24"/>
          <w:szCs w:val="24"/>
        </w:rPr>
        <w:t>посредством РПГУ</w:t>
      </w:r>
      <w:bookmarkEnd w:id="375"/>
      <w:bookmarkEnd w:id="376"/>
    </w:p>
    <w:tbl>
      <w:tblPr>
        <w:tblW w:w="51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3"/>
        <w:gridCol w:w="3757"/>
        <w:gridCol w:w="1987"/>
        <w:gridCol w:w="2020"/>
        <w:gridCol w:w="5284"/>
      </w:tblGrid>
      <w:tr w:rsidR="002B5FB4" w:rsidRPr="00BC34BC" w:rsidTr="00755049">
        <w:trPr>
          <w:trHeight w:val="1350"/>
          <w:tblHeader/>
        </w:trPr>
        <w:tc>
          <w:tcPr>
            <w:tcW w:w="607" w:type="pct"/>
            <w:shd w:val="clear" w:color="auto" w:fill="auto"/>
          </w:tcPr>
          <w:p w:rsidR="002B5FB4" w:rsidRPr="00BC34BC" w:rsidRDefault="002B5FB4" w:rsidP="00146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Место выпо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л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нения проц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дуры/ испол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зуемая ИС</w:t>
            </w:r>
          </w:p>
        </w:tc>
        <w:tc>
          <w:tcPr>
            <w:tcW w:w="1265" w:type="pct"/>
            <w:shd w:val="clear" w:color="auto" w:fill="auto"/>
          </w:tcPr>
          <w:p w:rsidR="002B5FB4" w:rsidRPr="00BC34BC" w:rsidRDefault="002B5FB4" w:rsidP="00146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669" w:type="pct"/>
            <w:shd w:val="clear" w:color="auto" w:fill="auto"/>
          </w:tcPr>
          <w:p w:rsidR="002B5FB4" w:rsidRPr="00BC34BC" w:rsidRDefault="002B5FB4" w:rsidP="00146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680" w:type="pct"/>
          </w:tcPr>
          <w:p w:rsidR="002B5FB4" w:rsidRPr="00BC34BC" w:rsidRDefault="002B5FB4" w:rsidP="00146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Средняя труд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емкость выпо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л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нения</w:t>
            </w:r>
          </w:p>
        </w:tc>
        <w:tc>
          <w:tcPr>
            <w:tcW w:w="1779" w:type="pct"/>
            <w:shd w:val="clear" w:color="auto" w:fill="auto"/>
          </w:tcPr>
          <w:p w:rsidR="002B5FB4" w:rsidRPr="00BC34BC" w:rsidRDefault="002B5FB4" w:rsidP="00146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1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Содержание действия</w:t>
            </w:r>
          </w:p>
        </w:tc>
      </w:tr>
      <w:tr w:rsidR="002B5FB4" w:rsidRPr="00BC34BC" w:rsidTr="00755049">
        <w:trPr>
          <w:trHeight w:val="2020"/>
        </w:trPr>
        <w:tc>
          <w:tcPr>
            <w:tcW w:w="607" w:type="pct"/>
            <w:shd w:val="clear" w:color="auto" w:fill="auto"/>
          </w:tcPr>
          <w:p w:rsidR="002B5FB4" w:rsidRPr="00BC34BC" w:rsidRDefault="002B5FB4" w:rsidP="00146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 xml:space="preserve">РПГУ/ ЕИСДОП </w:t>
            </w:r>
          </w:p>
        </w:tc>
        <w:tc>
          <w:tcPr>
            <w:tcW w:w="1265" w:type="pct"/>
            <w:shd w:val="clear" w:color="auto" w:fill="auto"/>
          </w:tcPr>
          <w:p w:rsidR="002B5FB4" w:rsidRPr="00BC34BC" w:rsidRDefault="002B5FB4" w:rsidP="00146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Поступление документов</w:t>
            </w:r>
          </w:p>
        </w:tc>
        <w:tc>
          <w:tcPr>
            <w:tcW w:w="669" w:type="pct"/>
            <w:shd w:val="clear" w:color="auto" w:fill="auto"/>
          </w:tcPr>
          <w:p w:rsidR="002B5FB4" w:rsidRPr="00BC34BC" w:rsidRDefault="002B5FB4" w:rsidP="00146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1 календарный день</w:t>
            </w:r>
          </w:p>
          <w:p w:rsidR="002B5FB4" w:rsidRPr="00BC34BC" w:rsidRDefault="002B5FB4" w:rsidP="00146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(не включается в общий срок предоставления Услуги).</w:t>
            </w:r>
          </w:p>
        </w:tc>
        <w:tc>
          <w:tcPr>
            <w:tcW w:w="680" w:type="pct"/>
          </w:tcPr>
          <w:p w:rsidR="002B5FB4" w:rsidRPr="00BC34BC" w:rsidRDefault="002B5FB4" w:rsidP="00146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1  календарный день</w:t>
            </w:r>
          </w:p>
        </w:tc>
        <w:tc>
          <w:tcPr>
            <w:tcW w:w="1779" w:type="pct"/>
            <w:shd w:val="clear" w:color="auto" w:fill="auto"/>
          </w:tcPr>
          <w:p w:rsidR="002B5FB4" w:rsidRPr="00BC34BC" w:rsidRDefault="002B5FB4" w:rsidP="00222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34BC">
              <w:rPr>
                <w:rFonts w:ascii="Times New Roman" w:hAnsi="Times New Roman"/>
                <w:sz w:val="24"/>
                <w:szCs w:val="24"/>
                <w:lang w:eastAsia="ru-RU"/>
              </w:rPr>
              <w:t>Заявитель направляет Заявление и документы, необходимые для предоставления Услуги, в электронном виде через РПГУ.</w:t>
            </w:r>
          </w:p>
          <w:p w:rsidR="002B5FB4" w:rsidRPr="00BC34BC" w:rsidRDefault="002B5FB4" w:rsidP="00222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34BC">
              <w:rPr>
                <w:rFonts w:ascii="Times New Roman" w:hAnsi="Times New Roman"/>
                <w:sz w:val="24"/>
                <w:szCs w:val="24"/>
                <w:lang w:eastAsia="ru-RU"/>
              </w:rPr>
              <w:t>Требования к документам в эл</w:t>
            </w:r>
            <w:r w:rsidR="00392102">
              <w:rPr>
                <w:rFonts w:ascii="Times New Roman" w:hAnsi="Times New Roman"/>
                <w:sz w:val="24"/>
                <w:szCs w:val="24"/>
                <w:lang w:eastAsia="ru-RU"/>
              </w:rPr>
              <w:t>ектронном виде установлены п. 21</w:t>
            </w:r>
            <w:r w:rsidRPr="00BC34B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настоящего Администрати</w:t>
            </w:r>
            <w:r w:rsidRPr="00BC34BC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BC34BC">
              <w:rPr>
                <w:rFonts w:ascii="Times New Roman" w:hAnsi="Times New Roman"/>
                <w:sz w:val="24"/>
                <w:szCs w:val="24"/>
                <w:lang w:eastAsia="ru-RU"/>
              </w:rPr>
              <w:t>ного регламента.</w:t>
            </w:r>
          </w:p>
          <w:p w:rsidR="002B5FB4" w:rsidRPr="00BC34BC" w:rsidRDefault="002B5FB4" w:rsidP="00222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34BC">
              <w:rPr>
                <w:rFonts w:ascii="Times New Roman" w:hAnsi="Times New Roman"/>
                <w:sz w:val="24"/>
                <w:szCs w:val="24"/>
                <w:lang w:eastAsia="ru-RU"/>
              </w:rPr>
              <w:t>Заявление и прилагаемые документы пост</w:t>
            </w:r>
            <w:r w:rsidR="00560AA2" w:rsidRPr="00BC34B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упают в </w:t>
            </w:r>
            <w:proofErr w:type="gramStart"/>
            <w:r w:rsidR="00560AA2" w:rsidRPr="00BC34BC">
              <w:rPr>
                <w:rFonts w:ascii="Times New Roman" w:hAnsi="Times New Roman"/>
                <w:sz w:val="24"/>
                <w:szCs w:val="24"/>
                <w:lang w:eastAsia="ru-RU"/>
              </w:rPr>
              <w:t>интегрированную</w:t>
            </w:r>
            <w:proofErr w:type="gramEnd"/>
            <w:r w:rsidR="00560AA2" w:rsidRPr="00BC34B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 РПГУ </w:t>
            </w:r>
            <w:r w:rsidRPr="00BC34B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ЕИСДОП. </w:t>
            </w:r>
          </w:p>
          <w:p w:rsidR="002B5FB4" w:rsidRPr="00BC34BC" w:rsidRDefault="002B5FB4" w:rsidP="00222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34BC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Осуществляется переход к административной процедуре «</w:t>
            </w:r>
            <w:r w:rsidR="00560AA2" w:rsidRPr="00BC34BC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Обработка и предварительное ра</w:t>
            </w:r>
            <w:r w:rsidR="00560AA2" w:rsidRPr="00BC34BC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с</w:t>
            </w:r>
            <w:r w:rsidR="00560AA2" w:rsidRPr="00BC34BC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смотрение документов</w:t>
            </w:r>
            <w:r w:rsidRPr="00BC34BC">
              <w:rPr>
                <w:rFonts w:ascii="Times New Roman" w:hAnsi="Times New Roman"/>
                <w:sz w:val="24"/>
                <w:szCs w:val="24"/>
                <w:lang w:eastAsia="ru-RU"/>
              </w:rPr>
              <w:t>».</w:t>
            </w:r>
          </w:p>
        </w:tc>
      </w:tr>
    </w:tbl>
    <w:p w:rsidR="002B5FB4" w:rsidRPr="00BC34BC" w:rsidRDefault="002B5FB4" w:rsidP="001465D1">
      <w:pPr>
        <w:widowControl w:val="0"/>
        <w:spacing w:before="360" w:after="240"/>
        <w:jc w:val="center"/>
        <w:outlineLvl w:val="1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bookmarkStart w:id="377" w:name="_Toc482196919"/>
      <w:bookmarkStart w:id="378" w:name="_Toc483467441"/>
      <w:bookmarkStart w:id="379" w:name="_Toc485133980"/>
      <w:bookmarkStart w:id="380" w:name="_Toc486785498"/>
      <w:bookmarkStart w:id="381" w:name="_Toc487063818"/>
      <w:r w:rsidRPr="00BC34BC">
        <w:rPr>
          <w:rFonts w:ascii="Times New Roman" w:eastAsia="Times New Roman" w:hAnsi="Times New Roman"/>
          <w:iCs/>
          <w:sz w:val="24"/>
          <w:szCs w:val="24"/>
          <w:lang w:eastAsia="ru-RU"/>
        </w:rPr>
        <w:t>2. Обработка и предварительное рассмотрение документов</w:t>
      </w:r>
      <w:bookmarkEnd w:id="377"/>
      <w:bookmarkEnd w:id="378"/>
      <w:bookmarkEnd w:id="379"/>
      <w:bookmarkEnd w:id="380"/>
      <w:bookmarkEnd w:id="381"/>
    </w:p>
    <w:tbl>
      <w:tblPr>
        <w:tblW w:w="519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5"/>
        <w:gridCol w:w="3259"/>
        <w:gridCol w:w="1744"/>
        <w:gridCol w:w="1893"/>
        <w:gridCol w:w="5292"/>
      </w:tblGrid>
      <w:tr w:rsidR="002B5FB4" w:rsidRPr="00BC34BC" w:rsidTr="00755049">
        <w:trPr>
          <w:trHeight w:val="605"/>
          <w:tblHeader/>
        </w:trPr>
        <w:tc>
          <w:tcPr>
            <w:tcW w:w="905" w:type="pct"/>
            <w:shd w:val="clear" w:color="auto" w:fill="auto"/>
            <w:vAlign w:val="center"/>
          </w:tcPr>
          <w:p w:rsidR="002B5FB4" w:rsidRPr="00BC34BC" w:rsidRDefault="002B5FB4" w:rsidP="00146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C34BC">
              <w:rPr>
                <w:rFonts w:ascii="Times New Roman" w:eastAsia="Times New Roman" w:hAnsi="Times New Roman"/>
                <w:bCs/>
                <w:sz w:val="24"/>
                <w:szCs w:val="24"/>
              </w:rPr>
              <w:t>Место выполнения процедуры/ использ</w:t>
            </w:r>
            <w:r w:rsidRPr="00BC34BC">
              <w:rPr>
                <w:rFonts w:ascii="Times New Roman" w:eastAsia="Times New Roman" w:hAnsi="Times New Roman"/>
                <w:bCs/>
                <w:sz w:val="24"/>
                <w:szCs w:val="24"/>
              </w:rPr>
              <w:t>у</w:t>
            </w:r>
            <w:r w:rsidRPr="00BC34BC">
              <w:rPr>
                <w:rFonts w:ascii="Times New Roman" w:eastAsia="Times New Roman" w:hAnsi="Times New Roman"/>
                <w:bCs/>
                <w:sz w:val="24"/>
                <w:szCs w:val="24"/>
              </w:rPr>
              <w:t>емая ИС</w:t>
            </w:r>
          </w:p>
        </w:tc>
        <w:tc>
          <w:tcPr>
            <w:tcW w:w="1095" w:type="pct"/>
            <w:shd w:val="clear" w:color="auto" w:fill="auto"/>
            <w:vAlign w:val="center"/>
          </w:tcPr>
          <w:p w:rsidR="002B5FB4" w:rsidRPr="00BC34BC" w:rsidRDefault="002B5FB4" w:rsidP="00146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firstLine="21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C34BC">
              <w:rPr>
                <w:rFonts w:ascii="Times New Roman" w:eastAsia="Times New Roman" w:hAnsi="Times New Roman"/>
                <w:bCs/>
                <w:sz w:val="24"/>
                <w:szCs w:val="24"/>
              </w:rPr>
              <w:t>Административные де</w:t>
            </w:r>
            <w:r w:rsidRPr="00BC34BC">
              <w:rPr>
                <w:rFonts w:ascii="Times New Roman" w:eastAsia="Times New Roman" w:hAnsi="Times New Roman"/>
                <w:bCs/>
                <w:sz w:val="24"/>
                <w:szCs w:val="24"/>
              </w:rPr>
              <w:t>й</w:t>
            </w:r>
            <w:r w:rsidRPr="00BC34BC">
              <w:rPr>
                <w:rFonts w:ascii="Times New Roman" w:eastAsia="Times New Roman" w:hAnsi="Times New Roman"/>
                <w:bCs/>
                <w:sz w:val="24"/>
                <w:szCs w:val="24"/>
              </w:rPr>
              <w:t>ствия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2B5FB4" w:rsidRPr="00BC34BC" w:rsidRDefault="002B5FB4" w:rsidP="00146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firstLine="10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C34BC">
              <w:rPr>
                <w:rFonts w:ascii="Times New Roman" w:eastAsia="Times New Roman" w:hAnsi="Times New Roman"/>
                <w:bCs/>
                <w:sz w:val="24"/>
                <w:szCs w:val="24"/>
              </w:rPr>
              <w:t>Средний срок выпо</w:t>
            </w:r>
            <w:r w:rsidRPr="00BC34BC">
              <w:rPr>
                <w:rFonts w:ascii="Times New Roman" w:eastAsia="Times New Roman" w:hAnsi="Times New Roman"/>
                <w:bCs/>
                <w:sz w:val="24"/>
                <w:szCs w:val="24"/>
              </w:rPr>
              <w:t>л</w:t>
            </w:r>
            <w:r w:rsidRPr="00BC34BC">
              <w:rPr>
                <w:rFonts w:ascii="Times New Roman" w:eastAsia="Times New Roman" w:hAnsi="Times New Roman"/>
                <w:bCs/>
                <w:sz w:val="24"/>
                <w:szCs w:val="24"/>
              </w:rPr>
              <w:t>нения</w:t>
            </w:r>
          </w:p>
        </w:tc>
        <w:tc>
          <w:tcPr>
            <w:tcW w:w="636" w:type="pct"/>
            <w:vAlign w:val="center"/>
          </w:tcPr>
          <w:p w:rsidR="002B5FB4" w:rsidRPr="00BC34BC" w:rsidRDefault="002B5FB4" w:rsidP="00146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firstLine="52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C34BC">
              <w:rPr>
                <w:rFonts w:ascii="Times New Roman" w:eastAsia="Times New Roman" w:hAnsi="Times New Roman"/>
                <w:bCs/>
                <w:sz w:val="24"/>
                <w:szCs w:val="24"/>
              </w:rPr>
              <w:t>Средняя тр</w:t>
            </w:r>
            <w:r w:rsidRPr="00BC34BC">
              <w:rPr>
                <w:rFonts w:ascii="Times New Roman" w:eastAsia="Times New Roman" w:hAnsi="Times New Roman"/>
                <w:bCs/>
                <w:sz w:val="24"/>
                <w:szCs w:val="24"/>
              </w:rPr>
              <w:t>у</w:t>
            </w:r>
            <w:r w:rsidRPr="00BC34BC">
              <w:rPr>
                <w:rFonts w:ascii="Times New Roman" w:eastAsia="Times New Roman" w:hAnsi="Times New Roman"/>
                <w:bCs/>
                <w:sz w:val="24"/>
                <w:szCs w:val="24"/>
              </w:rPr>
              <w:t>доемкость в</w:t>
            </w:r>
            <w:r w:rsidRPr="00BC34BC">
              <w:rPr>
                <w:rFonts w:ascii="Times New Roman" w:eastAsia="Times New Roman" w:hAnsi="Times New Roman"/>
                <w:bCs/>
                <w:sz w:val="24"/>
                <w:szCs w:val="24"/>
              </w:rPr>
              <w:t>ы</w:t>
            </w:r>
            <w:r w:rsidRPr="00BC34BC">
              <w:rPr>
                <w:rFonts w:ascii="Times New Roman" w:eastAsia="Times New Roman" w:hAnsi="Times New Roman"/>
                <w:bCs/>
                <w:sz w:val="24"/>
                <w:szCs w:val="24"/>
              </w:rPr>
              <w:t>полнения</w:t>
            </w:r>
          </w:p>
        </w:tc>
        <w:tc>
          <w:tcPr>
            <w:tcW w:w="1778" w:type="pct"/>
            <w:shd w:val="clear" w:color="auto" w:fill="auto"/>
            <w:vAlign w:val="center"/>
          </w:tcPr>
          <w:p w:rsidR="002B5FB4" w:rsidRPr="00BC34BC" w:rsidRDefault="002B5FB4" w:rsidP="00146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firstLine="709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C34BC">
              <w:rPr>
                <w:rFonts w:ascii="Times New Roman" w:eastAsia="Times New Roman" w:hAnsi="Times New Roman"/>
                <w:bCs/>
                <w:sz w:val="24"/>
                <w:szCs w:val="24"/>
              </w:rPr>
              <w:t>Содержание действия</w:t>
            </w:r>
          </w:p>
        </w:tc>
      </w:tr>
      <w:tr w:rsidR="002B5FB4" w:rsidRPr="00BC34BC" w:rsidTr="00755049">
        <w:trPr>
          <w:trHeight w:val="605"/>
        </w:trPr>
        <w:tc>
          <w:tcPr>
            <w:tcW w:w="905" w:type="pct"/>
            <w:vMerge w:val="restart"/>
            <w:shd w:val="clear" w:color="auto" w:fill="auto"/>
          </w:tcPr>
          <w:p w:rsidR="002B5FB4" w:rsidRPr="00BC34BC" w:rsidRDefault="002B5FB4" w:rsidP="00146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34BC">
              <w:rPr>
                <w:rFonts w:ascii="Times New Roman" w:hAnsi="Times New Roman"/>
                <w:sz w:val="24"/>
                <w:szCs w:val="24"/>
              </w:rPr>
              <w:t>Учреждение/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 xml:space="preserve"> ЕИСДОП </w:t>
            </w:r>
          </w:p>
        </w:tc>
        <w:tc>
          <w:tcPr>
            <w:tcW w:w="1095" w:type="pct"/>
            <w:shd w:val="clear" w:color="auto" w:fill="auto"/>
          </w:tcPr>
          <w:p w:rsidR="002B5FB4" w:rsidRPr="00BC34BC" w:rsidRDefault="002B5FB4" w:rsidP="00146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 xml:space="preserve">Проверка комплектности представленных Заявителем документов, поступивших с РПГУ </w:t>
            </w:r>
          </w:p>
        </w:tc>
        <w:tc>
          <w:tcPr>
            <w:tcW w:w="586" w:type="pct"/>
            <w:vMerge w:val="restart"/>
            <w:shd w:val="clear" w:color="auto" w:fill="auto"/>
          </w:tcPr>
          <w:p w:rsidR="002B5FB4" w:rsidRPr="00BC34BC" w:rsidRDefault="002B5FB4" w:rsidP="00146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firstLine="70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В т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чение 1 р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бочего дня со дня п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ступления документов в Учреждение</w:t>
            </w:r>
          </w:p>
        </w:tc>
        <w:tc>
          <w:tcPr>
            <w:tcW w:w="636" w:type="pct"/>
          </w:tcPr>
          <w:p w:rsidR="002B5FB4" w:rsidRPr="00BC34BC" w:rsidRDefault="002B5FB4" w:rsidP="00146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34BC">
              <w:rPr>
                <w:rFonts w:ascii="Times New Roman" w:hAnsi="Times New Roman"/>
                <w:sz w:val="24"/>
                <w:szCs w:val="24"/>
              </w:rPr>
              <w:t>15 минут</w:t>
            </w:r>
          </w:p>
        </w:tc>
        <w:tc>
          <w:tcPr>
            <w:tcW w:w="1778" w:type="pct"/>
            <w:shd w:val="clear" w:color="auto" w:fill="auto"/>
          </w:tcPr>
          <w:p w:rsidR="002B5FB4" w:rsidRPr="00BC34BC" w:rsidRDefault="002B5FB4" w:rsidP="00222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При поступлении документов с РПГУ специ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лист Учреждения, ответственный за прием и проверку поступивших документов в целях предоставления Услуги проводит предвар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тельную проверку.</w:t>
            </w:r>
          </w:p>
          <w:p w:rsidR="002B5FB4" w:rsidRPr="00BC34BC" w:rsidRDefault="002B5FB4" w:rsidP="00222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1) устанавливает предмет обращения</w:t>
            </w:r>
            <w:r w:rsidR="00D369DE" w:rsidRPr="00BC34BC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2B5FB4" w:rsidRPr="00BC34BC" w:rsidRDefault="002B5FB4" w:rsidP="00222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2) проверяет правильность оформления Заявл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ния, комплектность представленных докуме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тов, необходимых для предоставления Услуги, и соответствие их установленным Администр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тивным регламентом требованиям.</w:t>
            </w:r>
          </w:p>
        </w:tc>
      </w:tr>
      <w:tr w:rsidR="002B5FB4" w:rsidRPr="00BC34BC" w:rsidTr="00755049">
        <w:trPr>
          <w:trHeight w:val="605"/>
        </w:trPr>
        <w:tc>
          <w:tcPr>
            <w:tcW w:w="905" w:type="pct"/>
            <w:vMerge/>
            <w:shd w:val="clear" w:color="auto" w:fill="auto"/>
          </w:tcPr>
          <w:p w:rsidR="002B5FB4" w:rsidRPr="00BC34BC" w:rsidRDefault="002B5FB4" w:rsidP="00146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95" w:type="pct"/>
            <w:shd w:val="clear" w:color="auto" w:fill="auto"/>
          </w:tcPr>
          <w:p w:rsidR="002B5FB4" w:rsidRPr="00BC34BC" w:rsidRDefault="002B5FB4" w:rsidP="00146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34BC">
              <w:rPr>
                <w:rFonts w:ascii="Times New Roman" w:hAnsi="Times New Roman"/>
                <w:sz w:val="24"/>
                <w:szCs w:val="24"/>
              </w:rPr>
              <w:t>Подготовка отказа в приеме документов, направленных по почте либо поступивших с РПГУ.</w:t>
            </w:r>
          </w:p>
        </w:tc>
        <w:tc>
          <w:tcPr>
            <w:tcW w:w="586" w:type="pct"/>
            <w:vMerge/>
            <w:shd w:val="clear" w:color="auto" w:fill="auto"/>
          </w:tcPr>
          <w:p w:rsidR="002B5FB4" w:rsidRPr="00BC34BC" w:rsidRDefault="002B5FB4" w:rsidP="00146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firstLine="70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6" w:type="pct"/>
          </w:tcPr>
          <w:p w:rsidR="002B5FB4" w:rsidRPr="00BC34BC" w:rsidRDefault="002B5FB4" w:rsidP="00146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34BC">
              <w:rPr>
                <w:rFonts w:ascii="Times New Roman" w:hAnsi="Times New Roman"/>
                <w:sz w:val="24"/>
                <w:szCs w:val="24"/>
              </w:rPr>
              <w:t>15 минут</w:t>
            </w:r>
          </w:p>
        </w:tc>
        <w:tc>
          <w:tcPr>
            <w:tcW w:w="1778" w:type="pct"/>
            <w:shd w:val="clear" w:color="auto" w:fill="auto"/>
          </w:tcPr>
          <w:p w:rsidR="002B5FB4" w:rsidRPr="00BC34BC" w:rsidRDefault="002B5FB4" w:rsidP="00222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В случае наличия оснований из пункта 12 настоящего Административного регламента специалист Учреждения направляет Заявителю решение об отказе в приеме документов с ук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занием причин отказа не позднее первого раб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чего дня, следующего за днем подачи Заявления через РПГУ.</w:t>
            </w:r>
          </w:p>
          <w:p w:rsidR="002B5FB4" w:rsidRPr="00BC34BC" w:rsidRDefault="002B5FB4" w:rsidP="00222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В случае отсутствия основания для отказа в приеме документов специалист Учреждения р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е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гистрирует Заявление в ЕИСДОП и направляе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т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ся уведомление о допуске ребенка к прохожд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е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нию творческих испытаний в Учреждении. Уведомление направляется Заявителю в личный кабинет на РПГ</w:t>
            </w:r>
            <w:r w:rsidR="00D369DE" w:rsidRPr="00BC34BC">
              <w:rPr>
                <w:rFonts w:ascii="Times New Roman" w:hAnsi="Times New Roman"/>
                <w:sz w:val="24"/>
                <w:szCs w:val="24"/>
              </w:rPr>
              <w:t>У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 xml:space="preserve"> в день регистрации Заявления в Учреждении.</w:t>
            </w:r>
          </w:p>
          <w:p w:rsidR="002B5FB4" w:rsidRPr="00BC34BC" w:rsidRDefault="002B5FB4" w:rsidP="00222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34BC">
              <w:rPr>
                <w:rFonts w:ascii="Times New Roman" w:hAnsi="Times New Roman"/>
                <w:sz w:val="24"/>
                <w:szCs w:val="24"/>
              </w:rPr>
              <w:t>Выписка о получении Заявления и документов направляется специалистом Учреждения Заяв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и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телю через РПГУ не позднее первого рабочего дня, следующего за днем регистрации Заявл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е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 xml:space="preserve">ния. </w:t>
            </w:r>
          </w:p>
          <w:p w:rsidR="002B5FB4" w:rsidRPr="00BC34BC" w:rsidRDefault="002B5FB4" w:rsidP="00222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34BC">
              <w:rPr>
                <w:rFonts w:ascii="Times New Roman" w:hAnsi="Times New Roman"/>
                <w:sz w:val="24"/>
                <w:szCs w:val="24"/>
              </w:rPr>
              <w:t>Осуществляется переход к административной процедуре «Прохождение творческих испыт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а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ний».</w:t>
            </w:r>
          </w:p>
        </w:tc>
      </w:tr>
    </w:tbl>
    <w:p w:rsidR="002B5FB4" w:rsidRPr="00BC34BC" w:rsidRDefault="002B5FB4" w:rsidP="003A6223">
      <w:pPr>
        <w:widowControl w:val="0"/>
        <w:spacing w:before="120" w:after="0"/>
        <w:jc w:val="center"/>
        <w:outlineLvl w:val="1"/>
        <w:rPr>
          <w:rFonts w:ascii="Times New Roman" w:hAnsi="Times New Roman"/>
          <w:sz w:val="24"/>
          <w:szCs w:val="24"/>
        </w:rPr>
      </w:pPr>
      <w:bookmarkStart w:id="382" w:name="_Toc486785499"/>
      <w:bookmarkStart w:id="383" w:name="_Toc487063819"/>
      <w:r w:rsidRPr="00BC34BC">
        <w:rPr>
          <w:rFonts w:ascii="Times New Roman" w:hAnsi="Times New Roman"/>
          <w:sz w:val="24"/>
          <w:szCs w:val="24"/>
        </w:rPr>
        <w:t>3. Прохождение творческих испытаний</w:t>
      </w:r>
      <w:bookmarkEnd w:id="382"/>
      <w:bookmarkEnd w:id="383"/>
    </w:p>
    <w:tbl>
      <w:tblPr>
        <w:tblW w:w="51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1"/>
        <w:gridCol w:w="3321"/>
        <w:gridCol w:w="1782"/>
        <w:gridCol w:w="1842"/>
        <w:gridCol w:w="5245"/>
      </w:tblGrid>
      <w:tr w:rsidR="002B5FB4" w:rsidRPr="00BC34BC" w:rsidTr="00755049">
        <w:trPr>
          <w:tblHeader/>
        </w:trPr>
        <w:tc>
          <w:tcPr>
            <w:tcW w:w="896" w:type="pct"/>
            <w:shd w:val="clear" w:color="auto" w:fill="auto"/>
          </w:tcPr>
          <w:p w:rsidR="002B5FB4" w:rsidRPr="00BC34BC" w:rsidRDefault="002B5FB4" w:rsidP="003A62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Место выполнения процед</w:t>
            </w:r>
            <w:r w:rsidR="003A6223"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ры</w:t>
            </w:r>
            <w:r w:rsidR="003A622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/используемая ИС</w:t>
            </w:r>
          </w:p>
        </w:tc>
        <w:tc>
          <w:tcPr>
            <w:tcW w:w="1118" w:type="pct"/>
            <w:shd w:val="clear" w:color="auto" w:fill="auto"/>
          </w:tcPr>
          <w:p w:rsidR="002B5FB4" w:rsidRPr="00BC34BC" w:rsidRDefault="002B5FB4" w:rsidP="00146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600" w:type="pct"/>
            <w:shd w:val="clear" w:color="auto" w:fill="auto"/>
          </w:tcPr>
          <w:p w:rsidR="002B5FB4" w:rsidRPr="00BC34BC" w:rsidRDefault="002B5FB4" w:rsidP="00146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620" w:type="pct"/>
          </w:tcPr>
          <w:p w:rsidR="002B5FB4" w:rsidRPr="00BC34BC" w:rsidRDefault="002B5FB4" w:rsidP="00146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Средняя труд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емкость в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полнения</w:t>
            </w:r>
          </w:p>
        </w:tc>
        <w:tc>
          <w:tcPr>
            <w:tcW w:w="1766" w:type="pct"/>
            <w:shd w:val="clear" w:color="auto" w:fill="auto"/>
          </w:tcPr>
          <w:p w:rsidR="002B5FB4" w:rsidRPr="00BC34BC" w:rsidRDefault="002B5FB4" w:rsidP="00146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Содержание действия</w:t>
            </w:r>
          </w:p>
        </w:tc>
      </w:tr>
      <w:tr w:rsidR="002B5FB4" w:rsidRPr="00BC34BC" w:rsidTr="00755049">
        <w:tc>
          <w:tcPr>
            <w:tcW w:w="896" w:type="pct"/>
            <w:shd w:val="clear" w:color="auto" w:fill="auto"/>
          </w:tcPr>
          <w:p w:rsidR="002B5FB4" w:rsidRPr="00BC34BC" w:rsidRDefault="002B5FB4" w:rsidP="00146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34BC">
              <w:rPr>
                <w:rFonts w:ascii="Times New Roman" w:hAnsi="Times New Roman"/>
                <w:sz w:val="24"/>
                <w:szCs w:val="24"/>
              </w:rPr>
              <w:t xml:space="preserve">Учреждение </w:t>
            </w:r>
          </w:p>
        </w:tc>
        <w:tc>
          <w:tcPr>
            <w:tcW w:w="1118" w:type="pct"/>
            <w:shd w:val="clear" w:color="auto" w:fill="auto"/>
          </w:tcPr>
          <w:p w:rsidR="002B5FB4" w:rsidRPr="00BC34BC" w:rsidRDefault="002B5FB4" w:rsidP="00146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Проведение творческих и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 xml:space="preserve">пытаний </w:t>
            </w:r>
          </w:p>
        </w:tc>
        <w:tc>
          <w:tcPr>
            <w:tcW w:w="600" w:type="pct"/>
            <w:shd w:val="clear" w:color="auto" w:fill="auto"/>
          </w:tcPr>
          <w:p w:rsidR="002B5FB4" w:rsidRPr="00BC34BC" w:rsidRDefault="002B5FB4" w:rsidP="00146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firstLine="2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 xml:space="preserve">Не более 39 рабочих дней </w:t>
            </w:r>
          </w:p>
          <w:p w:rsidR="002B5FB4" w:rsidRPr="00BC34BC" w:rsidRDefault="002B5FB4" w:rsidP="00146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firstLine="2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(основной набор)</w:t>
            </w:r>
          </w:p>
          <w:p w:rsidR="002B5FB4" w:rsidRDefault="002B5FB4" w:rsidP="00146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firstLine="2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A6223" w:rsidRPr="00BC34BC" w:rsidRDefault="003A6223" w:rsidP="00146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firstLine="2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B5FB4" w:rsidRPr="00BC34BC" w:rsidRDefault="002B5FB4" w:rsidP="00146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firstLine="2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 xml:space="preserve">Не более 7 рабочих дней </w:t>
            </w:r>
          </w:p>
          <w:p w:rsidR="002B5FB4" w:rsidRPr="00BC34BC" w:rsidRDefault="002B5FB4" w:rsidP="00146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firstLine="2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(дополн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тельный набор)</w:t>
            </w:r>
          </w:p>
          <w:p w:rsidR="002B5FB4" w:rsidRPr="00BC34BC" w:rsidRDefault="002B5FB4" w:rsidP="00146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firstLine="2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B5FB4" w:rsidRPr="00BC34BC" w:rsidRDefault="002B5FB4" w:rsidP="00146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firstLine="2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20" w:type="pct"/>
          </w:tcPr>
          <w:p w:rsidR="002B5FB4" w:rsidRDefault="002B5FB4" w:rsidP="003A62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 w:hanging="3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Учреждение самостоятел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но устанавл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 xml:space="preserve">вает сроки </w:t>
            </w:r>
            <w:proofErr w:type="gramStart"/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про</w:t>
            </w:r>
            <w:r w:rsidR="003A622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ведения</w:t>
            </w:r>
            <w:proofErr w:type="gramEnd"/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 xml:space="preserve"> инд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видуального отбора в форме творческих и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пытаний, кот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рые осущест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ляются в ра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ках устано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ленного пер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ода с 15 апреля по 15 июня в соответству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ю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щем году.</w:t>
            </w:r>
          </w:p>
          <w:p w:rsidR="003A6223" w:rsidRPr="00BC34BC" w:rsidRDefault="003A6223" w:rsidP="003A62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 w:hanging="3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66" w:type="pct"/>
            <w:shd w:val="clear" w:color="auto" w:fill="auto"/>
          </w:tcPr>
          <w:p w:rsidR="002B5FB4" w:rsidRPr="00BC34BC" w:rsidRDefault="002B5FB4" w:rsidP="003A62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Прохождение творческих испытаний</w:t>
            </w:r>
          </w:p>
          <w:p w:rsidR="002B5FB4" w:rsidRPr="00BC34BC" w:rsidRDefault="002B5FB4" w:rsidP="003A62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Осуществляется переход к административной процедуре «Принятие решения».</w:t>
            </w:r>
          </w:p>
        </w:tc>
      </w:tr>
    </w:tbl>
    <w:p w:rsidR="002B5FB4" w:rsidRPr="00BC34BC" w:rsidRDefault="002B5FB4" w:rsidP="003A6223">
      <w:pPr>
        <w:pStyle w:val="20"/>
        <w:keepNext w:val="0"/>
        <w:widowControl w:val="0"/>
        <w:spacing w:before="120" w:after="120" w:line="360" w:lineRule="auto"/>
        <w:contextualSpacing/>
        <w:jc w:val="center"/>
        <w:rPr>
          <w:rFonts w:ascii="Times New Roman" w:hAnsi="Times New Roman"/>
          <w:b w:val="0"/>
          <w:i w:val="0"/>
          <w:sz w:val="24"/>
          <w:szCs w:val="24"/>
        </w:rPr>
      </w:pPr>
      <w:bookmarkStart w:id="384" w:name="_Toc487063820"/>
      <w:r w:rsidRPr="00BC34BC">
        <w:rPr>
          <w:rFonts w:ascii="Times New Roman" w:hAnsi="Times New Roman"/>
          <w:b w:val="0"/>
          <w:i w:val="0"/>
          <w:sz w:val="24"/>
          <w:szCs w:val="24"/>
        </w:rPr>
        <w:lastRenderedPageBreak/>
        <w:t>4. Принятие решения</w:t>
      </w:r>
      <w:bookmarkEnd w:id="384"/>
    </w:p>
    <w:tbl>
      <w:tblPr>
        <w:tblW w:w="51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9"/>
        <w:gridCol w:w="3638"/>
        <w:gridCol w:w="2165"/>
        <w:gridCol w:w="1940"/>
        <w:gridCol w:w="4919"/>
      </w:tblGrid>
      <w:tr w:rsidR="002B5FB4" w:rsidRPr="00BC34BC" w:rsidTr="003A6223">
        <w:tc>
          <w:tcPr>
            <w:tcW w:w="737" w:type="pct"/>
            <w:shd w:val="clear" w:color="auto" w:fill="auto"/>
            <w:vAlign w:val="center"/>
          </w:tcPr>
          <w:p w:rsidR="002B5FB4" w:rsidRPr="00BC34BC" w:rsidRDefault="002B5FB4" w:rsidP="00146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Место выполнения процедуры/ и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пользуемая ИС</w:t>
            </w:r>
          </w:p>
        </w:tc>
        <w:tc>
          <w:tcPr>
            <w:tcW w:w="1225" w:type="pct"/>
            <w:shd w:val="clear" w:color="auto" w:fill="auto"/>
            <w:vAlign w:val="center"/>
          </w:tcPr>
          <w:p w:rsidR="002B5FB4" w:rsidRPr="00BC34BC" w:rsidRDefault="002B5FB4" w:rsidP="00146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729" w:type="pct"/>
            <w:shd w:val="clear" w:color="auto" w:fill="auto"/>
            <w:vAlign w:val="center"/>
          </w:tcPr>
          <w:p w:rsidR="002B5FB4" w:rsidRPr="00BC34BC" w:rsidRDefault="002B5FB4" w:rsidP="00146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Средний срок в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полнения</w:t>
            </w:r>
          </w:p>
        </w:tc>
        <w:tc>
          <w:tcPr>
            <w:tcW w:w="653" w:type="pct"/>
            <w:vAlign w:val="center"/>
          </w:tcPr>
          <w:p w:rsidR="002B5FB4" w:rsidRPr="00BC34BC" w:rsidRDefault="002B5FB4" w:rsidP="00146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Средняя труд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емкость выпо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л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нения</w:t>
            </w:r>
          </w:p>
        </w:tc>
        <w:tc>
          <w:tcPr>
            <w:tcW w:w="1656" w:type="pct"/>
            <w:shd w:val="clear" w:color="auto" w:fill="auto"/>
            <w:vAlign w:val="center"/>
          </w:tcPr>
          <w:p w:rsidR="002B5FB4" w:rsidRPr="00BC34BC" w:rsidRDefault="002B5FB4" w:rsidP="00146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Содержание действия</w:t>
            </w:r>
          </w:p>
        </w:tc>
      </w:tr>
      <w:tr w:rsidR="002B5FB4" w:rsidRPr="00BC34BC" w:rsidTr="003A6223">
        <w:trPr>
          <w:trHeight w:val="1707"/>
        </w:trPr>
        <w:tc>
          <w:tcPr>
            <w:tcW w:w="737" w:type="pct"/>
            <w:shd w:val="clear" w:color="auto" w:fill="auto"/>
          </w:tcPr>
          <w:p w:rsidR="002B5FB4" w:rsidRPr="00BC34BC" w:rsidRDefault="002B5FB4" w:rsidP="001465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BC">
              <w:rPr>
                <w:rFonts w:ascii="Times New Roman" w:hAnsi="Times New Roman"/>
                <w:sz w:val="24"/>
                <w:szCs w:val="24"/>
              </w:rPr>
              <w:t>Учреждение/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 xml:space="preserve"> ЕИСДОП</w:t>
            </w:r>
          </w:p>
        </w:tc>
        <w:tc>
          <w:tcPr>
            <w:tcW w:w="1225" w:type="pct"/>
            <w:shd w:val="clear" w:color="auto" w:fill="auto"/>
          </w:tcPr>
          <w:p w:rsidR="002B5FB4" w:rsidRPr="00BC34BC" w:rsidRDefault="002B5FB4" w:rsidP="00146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4BC">
              <w:rPr>
                <w:rFonts w:ascii="Times New Roman" w:hAnsi="Times New Roman"/>
                <w:sz w:val="24"/>
                <w:szCs w:val="24"/>
              </w:rPr>
              <w:t>Подготовка и подписание Пр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и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каза</w:t>
            </w:r>
          </w:p>
        </w:tc>
        <w:tc>
          <w:tcPr>
            <w:tcW w:w="729" w:type="pct"/>
            <w:shd w:val="clear" w:color="auto" w:fill="auto"/>
          </w:tcPr>
          <w:p w:rsidR="002B5FB4" w:rsidRPr="00BC34BC" w:rsidRDefault="002B5FB4" w:rsidP="003A62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В течение 5 раб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чих дней (осно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ной набор)</w:t>
            </w:r>
          </w:p>
          <w:p w:rsidR="002B5FB4" w:rsidRPr="00BC34BC" w:rsidRDefault="002B5FB4" w:rsidP="003A62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В течение 1 раб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чего дня (допо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л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нительный набор)</w:t>
            </w:r>
          </w:p>
          <w:p w:rsidR="002B5FB4" w:rsidRPr="00BC34BC" w:rsidRDefault="002B5FB4" w:rsidP="001465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3" w:type="pct"/>
          </w:tcPr>
          <w:p w:rsidR="002B5FB4" w:rsidRPr="00BC34BC" w:rsidRDefault="002B5FB4" w:rsidP="00146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56" w:type="pct"/>
            <w:shd w:val="clear" w:color="auto" w:fill="auto"/>
          </w:tcPr>
          <w:p w:rsidR="002B5FB4" w:rsidRPr="00BC34BC" w:rsidRDefault="002B5FB4" w:rsidP="00CA0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"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34BC">
              <w:rPr>
                <w:rFonts w:ascii="Times New Roman" w:hAnsi="Times New Roman"/>
                <w:sz w:val="24"/>
                <w:szCs w:val="24"/>
              </w:rPr>
              <w:t>Уполномоченное должностное лицо Учр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е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ждения по итогам проведения творческих испытаний подписывает подготовленный Приказ о приеме.</w:t>
            </w:r>
          </w:p>
        </w:tc>
      </w:tr>
      <w:tr w:rsidR="002B5FB4" w:rsidRPr="00BC34BC" w:rsidTr="003A6223">
        <w:tc>
          <w:tcPr>
            <w:tcW w:w="737" w:type="pct"/>
            <w:shd w:val="clear" w:color="auto" w:fill="auto"/>
          </w:tcPr>
          <w:p w:rsidR="002B5FB4" w:rsidRPr="00BC34BC" w:rsidRDefault="002B5FB4" w:rsidP="001465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25" w:type="pct"/>
            <w:shd w:val="clear" w:color="auto" w:fill="auto"/>
          </w:tcPr>
          <w:p w:rsidR="002B5FB4" w:rsidRPr="00BC34BC" w:rsidRDefault="002B5FB4" w:rsidP="00146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34BC">
              <w:rPr>
                <w:rFonts w:ascii="Times New Roman" w:hAnsi="Times New Roman"/>
                <w:sz w:val="24"/>
                <w:szCs w:val="24"/>
              </w:rPr>
              <w:t>Подготовка решения</w:t>
            </w:r>
          </w:p>
        </w:tc>
        <w:tc>
          <w:tcPr>
            <w:tcW w:w="729" w:type="pct"/>
            <w:shd w:val="clear" w:color="auto" w:fill="auto"/>
          </w:tcPr>
          <w:p w:rsidR="002B5FB4" w:rsidRPr="00BC34BC" w:rsidRDefault="002B5FB4" w:rsidP="001465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3" w:type="pct"/>
          </w:tcPr>
          <w:p w:rsidR="002B5FB4" w:rsidRPr="00BC34BC" w:rsidRDefault="002B5FB4" w:rsidP="00146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15 минут</w:t>
            </w:r>
          </w:p>
        </w:tc>
        <w:tc>
          <w:tcPr>
            <w:tcW w:w="1656" w:type="pct"/>
            <w:shd w:val="clear" w:color="auto" w:fill="auto"/>
          </w:tcPr>
          <w:p w:rsidR="002B5FB4" w:rsidRPr="00BC34BC" w:rsidRDefault="002B5FB4" w:rsidP="00CA0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"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34BC">
              <w:rPr>
                <w:rFonts w:ascii="Times New Roman" w:hAnsi="Times New Roman"/>
                <w:sz w:val="24"/>
                <w:szCs w:val="24"/>
              </w:rPr>
              <w:t>Специалист Администрации, ответственный за предоставление Услуги, при отсутствии оснований для отказа подготавливается ув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е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домление о предоставлении Услуги на осн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о</w:t>
            </w:r>
            <w:r w:rsidRPr="00BC34BC">
              <w:rPr>
                <w:rFonts w:ascii="Times New Roman" w:hAnsi="Times New Roman"/>
                <w:sz w:val="24"/>
                <w:szCs w:val="24"/>
              </w:rPr>
              <w:lastRenderedPageBreak/>
              <w:t>вании Приказа о приеме  по форме, указа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н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 xml:space="preserve">ной </w:t>
            </w:r>
            <w:r w:rsidR="004E2E82" w:rsidRPr="00BC34BC">
              <w:rPr>
                <w:rFonts w:ascii="Times New Roman" w:hAnsi="Times New Roman"/>
                <w:sz w:val="24"/>
                <w:szCs w:val="24"/>
              </w:rPr>
              <w:t>в приложении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 xml:space="preserve"> 4.</w:t>
            </w:r>
          </w:p>
          <w:p w:rsidR="002B5FB4" w:rsidRPr="00BC34BC" w:rsidRDefault="002B5FB4" w:rsidP="00CA0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"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34BC">
              <w:rPr>
                <w:rFonts w:ascii="Times New Roman" w:hAnsi="Times New Roman"/>
                <w:sz w:val="24"/>
                <w:szCs w:val="24"/>
              </w:rPr>
              <w:t xml:space="preserve">В случае отказа в предоставлении Услуги подготавливает уведомление </w:t>
            </w:r>
            <w:proofErr w:type="gramStart"/>
            <w:r w:rsidRPr="00BC34BC">
              <w:rPr>
                <w:rFonts w:ascii="Times New Roman" w:hAnsi="Times New Roman"/>
                <w:sz w:val="24"/>
                <w:szCs w:val="24"/>
              </w:rPr>
              <w:t>об отказе в предоставлении Услуги на основании реш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е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ния об отказе в предоставлении</w:t>
            </w:r>
            <w:proofErr w:type="gramEnd"/>
            <w:r w:rsidRPr="00BC34BC">
              <w:rPr>
                <w:rFonts w:ascii="Times New Roman" w:hAnsi="Times New Roman"/>
                <w:sz w:val="24"/>
                <w:szCs w:val="24"/>
              </w:rPr>
              <w:t xml:space="preserve"> Услуги по форме, указанной </w:t>
            </w:r>
            <w:r w:rsidR="004E2E82" w:rsidRPr="00BC34BC">
              <w:rPr>
                <w:rFonts w:ascii="Times New Roman" w:hAnsi="Times New Roman"/>
                <w:sz w:val="24"/>
                <w:szCs w:val="24"/>
              </w:rPr>
              <w:t>в приложении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 xml:space="preserve"> 6. </w:t>
            </w:r>
          </w:p>
        </w:tc>
      </w:tr>
      <w:tr w:rsidR="002B5FB4" w:rsidRPr="00BC34BC" w:rsidTr="003A6223">
        <w:tc>
          <w:tcPr>
            <w:tcW w:w="737" w:type="pct"/>
            <w:shd w:val="clear" w:color="auto" w:fill="auto"/>
          </w:tcPr>
          <w:p w:rsidR="002B5FB4" w:rsidRPr="00BC34BC" w:rsidRDefault="002B5FB4" w:rsidP="00146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25" w:type="pct"/>
            <w:shd w:val="clear" w:color="auto" w:fill="auto"/>
          </w:tcPr>
          <w:p w:rsidR="002B5FB4" w:rsidRPr="00BC34BC" w:rsidRDefault="002B5FB4" w:rsidP="00146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4BC">
              <w:rPr>
                <w:rFonts w:ascii="Times New Roman" w:hAnsi="Times New Roman"/>
                <w:sz w:val="24"/>
                <w:szCs w:val="24"/>
              </w:rPr>
              <w:t xml:space="preserve">Подписание решения </w:t>
            </w:r>
          </w:p>
        </w:tc>
        <w:tc>
          <w:tcPr>
            <w:tcW w:w="729" w:type="pct"/>
            <w:shd w:val="clear" w:color="auto" w:fill="auto"/>
          </w:tcPr>
          <w:p w:rsidR="002B5FB4" w:rsidRPr="00BC34BC" w:rsidRDefault="002B5FB4" w:rsidP="001465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3" w:type="pct"/>
          </w:tcPr>
          <w:p w:rsidR="002B5FB4" w:rsidRPr="00BC34BC" w:rsidRDefault="002B5FB4" w:rsidP="00146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5 минут</w:t>
            </w:r>
          </w:p>
        </w:tc>
        <w:tc>
          <w:tcPr>
            <w:tcW w:w="1656" w:type="pct"/>
            <w:shd w:val="clear" w:color="auto" w:fill="auto"/>
          </w:tcPr>
          <w:p w:rsidR="002B5FB4" w:rsidRPr="00BC34BC" w:rsidRDefault="002B5FB4" w:rsidP="00CA0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"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34BC">
              <w:rPr>
                <w:rFonts w:ascii="Times New Roman" w:hAnsi="Times New Roman"/>
                <w:sz w:val="24"/>
                <w:szCs w:val="24"/>
              </w:rPr>
              <w:t>Решение подписывается уполномоченным должностным лицом Учреждения и вносится в ЕИСДОП. Независимо от принятого реш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е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ния осуществляется переход к администр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а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тивной процедуре «Направление (выдача) результата».</w:t>
            </w:r>
          </w:p>
        </w:tc>
      </w:tr>
    </w:tbl>
    <w:p w:rsidR="002B5FB4" w:rsidRPr="00BC34BC" w:rsidRDefault="002B5FB4" w:rsidP="001465D1">
      <w:pPr>
        <w:widowControl w:val="0"/>
        <w:spacing w:before="360" w:after="240"/>
        <w:jc w:val="center"/>
        <w:outlineLvl w:val="1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bookmarkStart w:id="385" w:name="_Toc459389744"/>
      <w:bookmarkStart w:id="386" w:name="_Toc486785500"/>
      <w:bookmarkStart w:id="387" w:name="_Toc487063821"/>
      <w:r w:rsidRPr="00BC34B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5. </w:t>
      </w:r>
      <w:bookmarkEnd w:id="385"/>
      <w:r w:rsidRPr="00BC34B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Направление (выдача) результата.</w:t>
      </w:r>
      <w:bookmarkEnd w:id="386"/>
      <w:bookmarkEnd w:id="387"/>
    </w:p>
    <w:tbl>
      <w:tblPr>
        <w:tblW w:w="51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4"/>
        <w:gridCol w:w="3683"/>
        <w:gridCol w:w="1987"/>
        <w:gridCol w:w="1984"/>
        <w:gridCol w:w="4963"/>
      </w:tblGrid>
      <w:tr w:rsidR="002B5FB4" w:rsidRPr="00BC34BC" w:rsidTr="00755049">
        <w:trPr>
          <w:tblHeader/>
        </w:trPr>
        <w:tc>
          <w:tcPr>
            <w:tcW w:w="752" w:type="pct"/>
            <w:shd w:val="clear" w:color="auto" w:fill="auto"/>
            <w:vAlign w:val="center"/>
          </w:tcPr>
          <w:p w:rsidR="002B5FB4" w:rsidRPr="00BC34BC" w:rsidRDefault="002B5FB4" w:rsidP="00146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Место выполнения процед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ры/используемая ИС</w:t>
            </w:r>
          </w:p>
        </w:tc>
        <w:tc>
          <w:tcPr>
            <w:tcW w:w="1240" w:type="pct"/>
            <w:shd w:val="clear" w:color="auto" w:fill="auto"/>
            <w:vAlign w:val="center"/>
          </w:tcPr>
          <w:p w:rsidR="002B5FB4" w:rsidRPr="00BC34BC" w:rsidRDefault="002B5FB4" w:rsidP="00146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2B5FB4" w:rsidRPr="00BC34BC" w:rsidRDefault="002B5FB4" w:rsidP="00146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668" w:type="pct"/>
            <w:vAlign w:val="center"/>
          </w:tcPr>
          <w:p w:rsidR="002B5FB4" w:rsidRPr="00BC34BC" w:rsidRDefault="002B5FB4" w:rsidP="001465D1">
            <w:pPr>
              <w:widowControl w:val="0"/>
              <w:tabs>
                <w:tab w:val="left" w:pos="218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Средняя труд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емкость выпо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л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нения</w:t>
            </w:r>
          </w:p>
        </w:tc>
        <w:tc>
          <w:tcPr>
            <w:tcW w:w="1671" w:type="pct"/>
            <w:shd w:val="clear" w:color="auto" w:fill="auto"/>
            <w:vAlign w:val="center"/>
          </w:tcPr>
          <w:p w:rsidR="002B5FB4" w:rsidRPr="00BC34BC" w:rsidRDefault="002B5FB4" w:rsidP="00146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Содержание действия</w:t>
            </w:r>
          </w:p>
        </w:tc>
      </w:tr>
      <w:tr w:rsidR="002B5FB4" w:rsidRPr="00BC34BC" w:rsidTr="00755049">
        <w:trPr>
          <w:trHeight w:val="795"/>
        </w:trPr>
        <w:tc>
          <w:tcPr>
            <w:tcW w:w="752" w:type="pct"/>
            <w:shd w:val="clear" w:color="auto" w:fill="auto"/>
          </w:tcPr>
          <w:p w:rsidR="002B5FB4" w:rsidRPr="00BC34BC" w:rsidRDefault="002B5FB4" w:rsidP="00146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34BC">
              <w:rPr>
                <w:rFonts w:ascii="Times New Roman" w:hAnsi="Times New Roman"/>
                <w:sz w:val="24"/>
                <w:szCs w:val="24"/>
              </w:rPr>
              <w:t>Учреждение /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 xml:space="preserve"> ЕИСДОП/ РПГУ</w:t>
            </w:r>
          </w:p>
          <w:p w:rsidR="002B5FB4" w:rsidRPr="00BC34BC" w:rsidRDefault="002B5FB4" w:rsidP="00146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40" w:type="pct"/>
            <w:shd w:val="clear" w:color="auto" w:fill="auto"/>
          </w:tcPr>
          <w:p w:rsidR="002B5FB4" w:rsidRPr="00BC34BC" w:rsidRDefault="002B5FB4" w:rsidP="001465D1">
            <w:pPr>
              <w:widowControl w:val="0"/>
              <w:autoSpaceDE w:val="0"/>
              <w:autoSpaceDN w:val="0"/>
              <w:adjustRightInd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34BC">
              <w:rPr>
                <w:rFonts w:ascii="Times New Roman" w:hAnsi="Times New Roman"/>
                <w:sz w:val="24"/>
                <w:szCs w:val="24"/>
              </w:rPr>
              <w:t xml:space="preserve">Направление решения  </w:t>
            </w:r>
          </w:p>
        </w:tc>
        <w:tc>
          <w:tcPr>
            <w:tcW w:w="669" w:type="pct"/>
            <w:shd w:val="clear" w:color="auto" w:fill="auto"/>
          </w:tcPr>
          <w:p w:rsidR="002B5FB4" w:rsidRPr="00BC34BC" w:rsidRDefault="002B5FB4" w:rsidP="00146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В течение 5 р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бочих дней (основной набор)</w:t>
            </w:r>
          </w:p>
          <w:p w:rsidR="002B5FB4" w:rsidRPr="00BC34BC" w:rsidRDefault="002B5FB4" w:rsidP="00146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В течение 1 р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бочего дня (д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BC34BC">
              <w:rPr>
                <w:rFonts w:ascii="Times New Roman" w:eastAsia="Times New Roman" w:hAnsi="Times New Roman"/>
                <w:sz w:val="24"/>
                <w:szCs w:val="24"/>
              </w:rPr>
              <w:t>полнительный набор)</w:t>
            </w:r>
          </w:p>
          <w:p w:rsidR="002B5FB4" w:rsidRPr="00BC34BC" w:rsidRDefault="002B5FB4" w:rsidP="001465D1">
            <w:pPr>
              <w:widowControl w:val="0"/>
              <w:spacing w:after="0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B5FB4" w:rsidRPr="00BC34BC" w:rsidRDefault="002B5FB4" w:rsidP="001465D1">
            <w:pPr>
              <w:widowControl w:val="0"/>
              <w:spacing w:after="0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8" w:type="pct"/>
          </w:tcPr>
          <w:p w:rsidR="002B5FB4" w:rsidRPr="00BC34BC" w:rsidRDefault="002B5FB4" w:rsidP="001465D1">
            <w:pPr>
              <w:widowControl w:val="0"/>
              <w:spacing w:after="0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34BC">
              <w:rPr>
                <w:rFonts w:ascii="Times New Roman" w:hAnsi="Times New Roman"/>
                <w:sz w:val="24"/>
                <w:szCs w:val="24"/>
              </w:rPr>
              <w:t>5 минут</w:t>
            </w:r>
          </w:p>
        </w:tc>
        <w:tc>
          <w:tcPr>
            <w:tcW w:w="1671" w:type="pct"/>
            <w:shd w:val="clear" w:color="auto" w:fill="auto"/>
          </w:tcPr>
          <w:p w:rsidR="00560AA2" w:rsidRPr="00BC34BC" w:rsidRDefault="00560AA2" w:rsidP="00CA0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34BC">
              <w:rPr>
                <w:rFonts w:ascii="Times New Roman" w:hAnsi="Times New Roman"/>
                <w:sz w:val="24"/>
                <w:szCs w:val="24"/>
              </w:rPr>
              <w:t>Результат предоставления Услуги может быть получен следующими способами:</w:t>
            </w:r>
          </w:p>
          <w:p w:rsidR="00560AA2" w:rsidRPr="00BC34BC" w:rsidRDefault="00560AA2" w:rsidP="00CA0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34B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733F7E">
              <w:rPr>
                <w:rFonts w:ascii="Times New Roman" w:hAnsi="Times New Roman"/>
                <w:sz w:val="24"/>
                <w:szCs w:val="24"/>
              </w:rPr>
              <w:t>ч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ерез личный кабинет на РПГУ в виде ув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е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домления о предоставлении Услуги либо ув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е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 xml:space="preserve">домления об отказе в предоставлении Услуги, при подаче заявления через Учреждение либо через РПГУ при наличии регистрации на РПГУ посредством; </w:t>
            </w:r>
          </w:p>
          <w:p w:rsidR="00560AA2" w:rsidRPr="00BC34BC" w:rsidRDefault="00560AA2" w:rsidP="00CA0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34B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733F7E">
              <w:rPr>
                <w:rFonts w:ascii="Times New Roman" w:hAnsi="Times New Roman"/>
                <w:sz w:val="24"/>
                <w:szCs w:val="24"/>
              </w:rPr>
              <w:t>ч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ерез Учреждение в виде уведомления о предоставлении Услуги либо решения об о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т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казе в предоставлении Услуги при подаче з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а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 xml:space="preserve">явления в Учреждение либо через РПГУ при наличии регистрации на РПГУ посредством ЕСИА. </w:t>
            </w:r>
          </w:p>
          <w:p w:rsidR="002B5FB4" w:rsidRPr="00BC34BC" w:rsidRDefault="00560AA2" w:rsidP="00CA0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34BC">
              <w:rPr>
                <w:rFonts w:ascii="Times New Roman" w:hAnsi="Times New Roman"/>
                <w:sz w:val="24"/>
                <w:szCs w:val="24"/>
              </w:rPr>
              <w:lastRenderedPageBreak/>
              <w:t>Результат предоставления Услуги выдается Заявителю в Учреждении в сроки, устано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в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ленные для подготовки результата пред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о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ставления Услуги, указанные в пункте 8 настоящего Административного регламента, при предъявлении документа, удостовер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я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 xml:space="preserve">ющего личность Заявителя.  </w:t>
            </w:r>
            <w:r w:rsidR="002B5FB4" w:rsidRPr="00BC34BC">
              <w:rPr>
                <w:rFonts w:ascii="Times New Roman" w:hAnsi="Times New Roman"/>
                <w:sz w:val="24"/>
                <w:szCs w:val="24"/>
              </w:rPr>
              <w:t>Результат предоставления Государственной услуги предоставляется Заявителю способом, ук</w:t>
            </w:r>
            <w:r w:rsidR="002B5FB4" w:rsidRPr="00BC34BC">
              <w:rPr>
                <w:rFonts w:ascii="Times New Roman" w:hAnsi="Times New Roman"/>
                <w:sz w:val="24"/>
                <w:szCs w:val="24"/>
              </w:rPr>
              <w:t>а</w:t>
            </w:r>
            <w:r w:rsidR="002B5FB4" w:rsidRPr="00BC34BC">
              <w:rPr>
                <w:rFonts w:ascii="Times New Roman" w:hAnsi="Times New Roman"/>
                <w:sz w:val="24"/>
                <w:szCs w:val="24"/>
              </w:rPr>
              <w:t xml:space="preserve">занным Заявителем в Заявлении: </w:t>
            </w:r>
          </w:p>
          <w:p w:rsidR="002B5FB4" w:rsidRPr="00BC34BC" w:rsidRDefault="002B5FB4" w:rsidP="00CA0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34BC">
              <w:rPr>
                <w:rFonts w:ascii="Times New Roman" w:hAnsi="Times New Roman"/>
                <w:sz w:val="24"/>
                <w:szCs w:val="24"/>
              </w:rPr>
              <w:t>Факт предоставления Услуги с приложен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и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ем результата предоставления Услуги фи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>к</w:t>
            </w:r>
            <w:r w:rsidRPr="00BC34BC">
              <w:rPr>
                <w:rFonts w:ascii="Times New Roman" w:hAnsi="Times New Roman"/>
                <w:sz w:val="24"/>
                <w:szCs w:val="24"/>
              </w:rPr>
              <w:t xml:space="preserve">сируется в ЕИСДОП. </w:t>
            </w:r>
          </w:p>
        </w:tc>
      </w:tr>
    </w:tbl>
    <w:p w:rsidR="001F240C" w:rsidRPr="00BC34BC" w:rsidRDefault="001F240C" w:rsidP="001465D1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F240C" w:rsidRPr="00BC34BC" w:rsidRDefault="001F240C" w:rsidP="001465D1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0B41" w:rsidRPr="00BC34BC" w:rsidRDefault="00870B41" w:rsidP="001465D1">
      <w:pPr>
        <w:pStyle w:val="1"/>
        <w:widowControl w:val="0"/>
        <w:numPr>
          <w:ilvl w:val="0"/>
          <w:numId w:val="0"/>
        </w:numPr>
        <w:tabs>
          <w:tab w:val="left" w:pos="993"/>
        </w:tabs>
        <w:spacing w:line="240" w:lineRule="auto"/>
        <w:ind w:left="5670"/>
        <w:outlineLvl w:val="0"/>
        <w:rPr>
          <w:ins w:id="388" w:author="asus x-555" w:date="2017-07-01T22:55:00Z"/>
          <w:sz w:val="24"/>
          <w:szCs w:val="24"/>
        </w:rPr>
        <w:sectPr w:rsidR="00870B41" w:rsidRPr="00BC34BC" w:rsidSect="009C3DB6">
          <w:headerReference w:type="default" r:id="rId19"/>
          <w:footerReference w:type="default" r:id="rId20"/>
          <w:pgSz w:w="16838" w:h="11906" w:orient="landscape" w:code="9"/>
          <w:pgMar w:top="1134" w:right="1440" w:bottom="567" w:left="1276" w:header="720" w:footer="720" w:gutter="0"/>
          <w:cols w:space="720"/>
          <w:noEndnote/>
        </w:sectPr>
      </w:pPr>
    </w:p>
    <w:p w:rsidR="00F10AF4" w:rsidRPr="00BC34BC" w:rsidRDefault="00F10AF4" w:rsidP="001465D1">
      <w:pPr>
        <w:pStyle w:val="1"/>
        <w:widowControl w:val="0"/>
        <w:numPr>
          <w:ilvl w:val="0"/>
          <w:numId w:val="0"/>
        </w:numPr>
        <w:tabs>
          <w:tab w:val="left" w:pos="993"/>
        </w:tabs>
        <w:spacing w:line="240" w:lineRule="auto"/>
        <w:ind w:left="5670"/>
        <w:outlineLvl w:val="0"/>
        <w:rPr>
          <w:sz w:val="24"/>
          <w:szCs w:val="24"/>
        </w:rPr>
      </w:pPr>
      <w:bookmarkStart w:id="389" w:name="_Toc487063822"/>
      <w:r w:rsidRPr="00BC34BC">
        <w:rPr>
          <w:sz w:val="24"/>
          <w:szCs w:val="24"/>
        </w:rPr>
        <w:lastRenderedPageBreak/>
        <w:t xml:space="preserve">Приложение </w:t>
      </w:r>
      <w:r w:rsidR="009C3DB6" w:rsidRPr="00BC34BC">
        <w:rPr>
          <w:sz w:val="24"/>
          <w:szCs w:val="24"/>
        </w:rPr>
        <w:t>1</w:t>
      </w:r>
      <w:bookmarkEnd w:id="389"/>
      <w:r w:rsidR="002B1507" w:rsidRPr="00BC34BC">
        <w:rPr>
          <w:sz w:val="24"/>
          <w:szCs w:val="24"/>
        </w:rPr>
        <w:t>7</w:t>
      </w:r>
    </w:p>
    <w:p w:rsidR="00F10AF4" w:rsidRDefault="00F10AF4" w:rsidP="001465D1">
      <w:pPr>
        <w:pStyle w:val="1"/>
        <w:widowControl w:val="0"/>
        <w:numPr>
          <w:ilvl w:val="0"/>
          <w:numId w:val="0"/>
        </w:numPr>
        <w:tabs>
          <w:tab w:val="left" w:pos="993"/>
        </w:tabs>
        <w:spacing w:line="240" w:lineRule="auto"/>
        <w:ind w:left="5670"/>
        <w:rPr>
          <w:sz w:val="24"/>
          <w:szCs w:val="24"/>
          <w:lang w:eastAsia="ar-SA"/>
        </w:rPr>
      </w:pPr>
      <w:r w:rsidRPr="00BC34BC">
        <w:rPr>
          <w:sz w:val="24"/>
          <w:szCs w:val="24"/>
          <w:lang w:eastAsia="ar-SA"/>
        </w:rPr>
        <w:t xml:space="preserve">к </w:t>
      </w:r>
      <w:r w:rsidR="00870B41" w:rsidRPr="00BC34BC">
        <w:rPr>
          <w:sz w:val="24"/>
          <w:szCs w:val="24"/>
          <w:lang w:eastAsia="ar-SA"/>
        </w:rPr>
        <w:t>Административно</w:t>
      </w:r>
      <w:r w:rsidR="00527DFC" w:rsidRPr="00BC34BC">
        <w:rPr>
          <w:sz w:val="24"/>
          <w:szCs w:val="24"/>
          <w:lang w:eastAsia="ar-SA"/>
        </w:rPr>
        <w:t>му</w:t>
      </w:r>
      <w:r w:rsidR="00870B41" w:rsidRPr="00BC34BC">
        <w:rPr>
          <w:sz w:val="24"/>
          <w:szCs w:val="24"/>
          <w:lang w:eastAsia="ar-SA"/>
        </w:rPr>
        <w:t xml:space="preserve"> регламент</w:t>
      </w:r>
      <w:r w:rsidR="00527DFC" w:rsidRPr="00BC34BC">
        <w:rPr>
          <w:sz w:val="24"/>
          <w:szCs w:val="24"/>
          <w:lang w:eastAsia="ar-SA"/>
        </w:rPr>
        <w:t xml:space="preserve">у </w:t>
      </w:r>
    </w:p>
    <w:p w:rsidR="0005000D" w:rsidRDefault="0005000D" w:rsidP="0005000D">
      <w:pPr>
        <w:pStyle w:val="1"/>
        <w:widowControl w:val="0"/>
        <w:numPr>
          <w:ilvl w:val="0"/>
          <w:numId w:val="0"/>
        </w:numPr>
        <w:tabs>
          <w:tab w:val="left" w:pos="993"/>
        </w:tabs>
        <w:spacing w:line="240" w:lineRule="auto"/>
        <w:rPr>
          <w:sz w:val="24"/>
          <w:szCs w:val="24"/>
          <w:lang w:eastAsia="ar-SA"/>
        </w:rPr>
      </w:pPr>
    </w:p>
    <w:p w:rsidR="0005000D" w:rsidRPr="0054628D" w:rsidRDefault="0005000D" w:rsidP="0005000D">
      <w:pPr>
        <w:pStyle w:val="1"/>
        <w:numPr>
          <w:ilvl w:val="0"/>
          <w:numId w:val="0"/>
        </w:numPr>
        <w:tabs>
          <w:tab w:val="left" w:pos="993"/>
        </w:tabs>
        <w:spacing w:line="240" w:lineRule="auto"/>
        <w:jc w:val="center"/>
        <w:outlineLvl w:val="1"/>
        <w:rPr>
          <w:b/>
        </w:rPr>
      </w:pPr>
      <w:bookmarkStart w:id="390" w:name="_Toc487063823"/>
      <w:r w:rsidRPr="0054628D">
        <w:rPr>
          <w:b/>
        </w:rPr>
        <w:t>Блок-схема предоставления Услуги</w:t>
      </w:r>
      <w:bookmarkEnd w:id="390"/>
      <w:r w:rsidRPr="0054628D">
        <w:rPr>
          <w:b/>
        </w:rPr>
        <w:t xml:space="preserve"> </w:t>
      </w:r>
    </w:p>
    <w:p w:rsidR="0005000D" w:rsidRPr="0054628D" w:rsidRDefault="0005000D" w:rsidP="0005000D">
      <w:pPr>
        <w:pStyle w:val="1"/>
        <w:numPr>
          <w:ilvl w:val="0"/>
          <w:numId w:val="0"/>
        </w:numPr>
        <w:tabs>
          <w:tab w:val="left" w:pos="993"/>
        </w:tabs>
        <w:spacing w:line="240" w:lineRule="auto"/>
        <w:jc w:val="center"/>
        <w:outlineLvl w:val="1"/>
      </w:pPr>
      <w:bookmarkStart w:id="391" w:name="_Toc487063824"/>
      <w:r w:rsidRPr="0054628D">
        <w:t>(основной набор)</w:t>
      </w:r>
      <w:bookmarkEnd w:id="391"/>
    </w:p>
    <w:p w:rsidR="0005000D" w:rsidRPr="0054628D" w:rsidRDefault="0005000D" w:rsidP="0005000D">
      <w:pPr>
        <w:pStyle w:val="1"/>
        <w:numPr>
          <w:ilvl w:val="0"/>
          <w:numId w:val="0"/>
        </w:numPr>
        <w:tabs>
          <w:tab w:val="left" w:pos="993"/>
        </w:tabs>
        <w:spacing w:line="240" w:lineRule="auto"/>
        <w:jc w:val="center"/>
        <w:rPr>
          <w:b/>
        </w:rPr>
      </w:pPr>
      <w:bookmarkStart w:id="392" w:name="_Toc486888650"/>
      <w:r>
        <w:rPr>
          <w:b/>
          <w:noProof/>
          <w:lang w:eastAsia="ru-RU"/>
        </w:rPr>
        <w:pict>
          <v:rect id="Прямоугольник 32" o:spid="_x0000_s1164" style="position:absolute;left:0;text-align:left;margin-left:155.3pt;margin-top:276pt;width:175.1pt;height:69pt;z-index:251723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" strokecolor="#243f60 [1604]" strokeweight="2pt">
            <v:textbox style="mso-next-textbox:#Прямоугольник 32">
              <w:txbxContent>
                <w:p w:rsidR="00A053E8" w:rsidRDefault="00A053E8" w:rsidP="0005000D">
                  <w:pPr>
                    <w:pStyle w:val="afb"/>
                    <w:jc w:val="center"/>
                  </w:pPr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2"/>
                      <w:szCs w:val="22"/>
                    </w:rPr>
                    <w:t>Прохождение творческих исп</w:t>
                  </w:r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2"/>
                      <w:szCs w:val="22"/>
                    </w:rPr>
                    <w:t>ы</w:t>
                  </w:r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2"/>
                      <w:szCs w:val="22"/>
                    </w:rPr>
                    <w:t>таний</w:t>
                  </w:r>
                </w:p>
              </w:txbxContent>
            </v:textbox>
          </v:rect>
        </w:pict>
      </w:r>
      <w:r>
        <w:rPr>
          <w:b/>
          <w:noProof/>
          <w:lang w:eastAsia="ru-RU"/>
        </w:rPr>
        <w:pict>
          <v:rect id="Прямоугольник 31" o:spid="_x0000_s1163" style="position:absolute;left:0;text-align:left;margin-left:155.3pt;margin-top:159.5pt;width:175.1pt;height:56.65pt;z-index:251722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" strokecolor="#243f60 [1604]" strokeweight="2pt">
            <v:textbox style="mso-next-textbox:#Прямоугольник 31">
              <w:txbxContent>
                <w:p w:rsidR="00A053E8" w:rsidRDefault="00A053E8" w:rsidP="0005000D">
                  <w:pPr>
                    <w:pStyle w:val="afb"/>
                    <w:jc w:val="center"/>
                  </w:pPr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2"/>
                      <w:szCs w:val="22"/>
                    </w:rPr>
                    <w:t>(Регистрация заявления) обр</w:t>
                  </w:r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2"/>
                      <w:szCs w:val="22"/>
                    </w:rPr>
                    <w:t>а</w:t>
                  </w:r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2"/>
                      <w:szCs w:val="22"/>
                    </w:rPr>
                    <w:t>ботка и предварительное ра</w:t>
                  </w:r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2"/>
                      <w:szCs w:val="22"/>
                    </w:rPr>
                    <w:t>с</w:t>
                  </w:r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2"/>
                      <w:szCs w:val="22"/>
                    </w:rPr>
                    <w:t>смотрение документов</w:t>
                  </w:r>
                </w:p>
              </w:txbxContent>
            </v:textbox>
          </v:rect>
        </w:pict>
      </w:r>
      <w:bookmarkEnd w:id="392"/>
    </w:p>
    <w:p w:rsidR="0005000D" w:rsidRPr="0054628D" w:rsidRDefault="0005000D" w:rsidP="0005000D">
      <w:pPr>
        <w:pStyle w:val="1"/>
        <w:numPr>
          <w:ilvl w:val="0"/>
          <w:numId w:val="0"/>
        </w:numPr>
        <w:tabs>
          <w:tab w:val="left" w:pos="993"/>
        </w:tabs>
        <w:spacing w:line="240" w:lineRule="auto"/>
        <w:jc w:val="center"/>
        <w:rPr>
          <w:b/>
        </w:rPr>
      </w:pPr>
      <w:bookmarkStart w:id="393" w:name="_Toc486888651"/>
      <w:r>
        <w:rPr>
          <w:b/>
          <w:noProof/>
          <w:lang w:eastAsia="ru-RU"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Ромб 21" o:spid="_x0000_s1162" type="#_x0000_t4" style="position:absolute;left:0;text-align:left;margin-left:172.65pt;margin-top:6.65pt;width:147.55pt;height:113.35pt;z-index:251721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" strokecolor="#243f60 [1604]" strokeweight="2pt">
            <v:textbox style="mso-next-textbox:#Ромб 21">
              <w:txbxContent>
                <w:p w:rsidR="00A053E8" w:rsidRDefault="00A053E8" w:rsidP="0005000D">
                  <w:pPr>
                    <w:pStyle w:val="afb"/>
                    <w:jc w:val="center"/>
                  </w:pPr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0"/>
                      <w:szCs w:val="20"/>
                    </w:rPr>
                    <w:t>Есть основ</w:t>
                  </w:r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0"/>
                      <w:szCs w:val="20"/>
                    </w:rPr>
                    <w:t>а</w:t>
                  </w:r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0"/>
                      <w:szCs w:val="20"/>
                    </w:rPr>
                    <w:t>ния для отказа в приеме д</w:t>
                  </w:r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0"/>
                      <w:szCs w:val="20"/>
                    </w:rPr>
                    <w:t>о</w:t>
                  </w:r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0"/>
                      <w:szCs w:val="20"/>
                    </w:rPr>
                    <w:t>кументов</w:t>
                  </w:r>
                </w:p>
              </w:txbxContent>
            </v:textbox>
          </v:shape>
        </w:pict>
      </w:r>
      <w:bookmarkEnd w:id="393"/>
    </w:p>
    <w:p w:rsidR="0005000D" w:rsidRPr="0054628D" w:rsidRDefault="0005000D" w:rsidP="0005000D">
      <w:pPr>
        <w:pStyle w:val="1"/>
        <w:numPr>
          <w:ilvl w:val="0"/>
          <w:numId w:val="0"/>
        </w:numPr>
        <w:tabs>
          <w:tab w:val="left" w:pos="993"/>
        </w:tabs>
        <w:spacing w:line="240" w:lineRule="auto"/>
        <w:jc w:val="center"/>
        <w:rPr>
          <w:b/>
        </w:rPr>
      </w:pPr>
      <w:bookmarkStart w:id="394" w:name="_Toc486888652"/>
      <w:r>
        <w:rPr>
          <w:b/>
          <w:noProof/>
          <w:lang w:eastAsia="ru-RU"/>
        </w:rPr>
        <w:pict>
          <v:rect id="Прямоугольник 19" o:spid="_x0000_s1160" style="position:absolute;left:0;text-align:left;margin-left:98.5pt;margin-top:7.6pt;width:56.4pt;height:78.9pt;z-index:251719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" strokecolor="#243f60 [1604]" strokeweight="2pt">
            <v:textbox style="mso-next-textbox:#Прямоугольник 19">
              <w:txbxContent>
                <w:p w:rsidR="00A053E8" w:rsidRDefault="00A053E8" w:rsidP="0005000D">
                  <w:pPr>
                    <w:pStyle w:val="afb"/>
                    <w:jc w:val="center"/>
                  </w:pPr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0"/>
                      <w:szCs w:val="20"/>
                    </w:rPr>
                    <w:t>Прием Заявл</w:t>
                  </w:r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0"/>
                      <w:szCs w:val="20"/>
                    </w:rPr>
                    <w:t>е</w:t>
                  </w:r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0"/>
                      <w:szCs w:val="20"/>
                    </w:rPr>
                    <w:t>ния и док</w:t>
                  </w:r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0"/>
                      <w:szCs w:val="20"/>
                    </w:rPr>
                    <w:t>у</w:t>
                  </w:r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0"/>
                      <w:szCs w:val="20"/>
                    </w:rPr>
                    <w:t>ментов</w:t>
                  </w:r>
                </w:p>
              </w:txbxContent>
            </v:textbox>
          </v:rect>
        </w:pict>
      </w:r>
      <w:r w:rsidRPr="0054628D">
        <w:rPr>
          <w:b/>
          <w:noProof/>
          <w:lang w:eastAsia="ru-RU"/>
        </w:rPr>
        <w:drawing>
          <wp:anchor distT="0" distB="0" distL="114300" distR="114300" simplePos="0" relativeHeight="251718144" behindDoc="0" locked="0" layoutInCell="1" allowOverlap="1" wp14:anchorId="1D68F448" wp14:editId="5E7025AD">
            <wp:simplePos x="0" y="0"/>
            <wp:positionH relativeFrom="column">
              <wp:posOffset>306070</wp:posOffset>
            </wp:positionH>
            <wp:positionV relativeFrom="paragraph">
              <wp:posOffset>24130</wp:posOffset>
            </wp:positionV>
            <wp:extent cx="5956935" cy="7804150"/>
            <wp:effectExtent l="0" t="0" r="5715" b="6350"/>
            <wp:wrapNone/>
            <wp:docPr id="44" name="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able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956935" cy="7804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noProof/>
          <w:lang w:eastAsia="ru-RU"/>
        </w:rPr>
        <w:pict>
          <v:rect id="Прямоугольник 20" o:spid="_x0000_s1161" style="position:absolute;left:0;text-align:left;margin-left:342.5pt;margin-top:7.95pt;width:76.5pt;height:78.9pt;z-index:251720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" strokecolor="#243f60 [1604]" strokeweight="2pt">
            <v:textbox style="mso-next-textbox:#Прямоугольник 20">
              <w:txbxContent>
                <w:p w:rsidR="00A053E8" w:rsidRDefault="00A053E8" w:rsidP="0005000D">
                  <w:pPr>
                    <w:pStyle w:val="afb"/>
                    <w:jc w:val="center"/>
                  </w:pPr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0"/>
                      <w:szCs w:val="20"/>
                    </w:rPr>
                    <w:t>Отказ в пр</w:t>
                  </w:r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0"/>
                      <w:szCs w:val="20"/>
                    </w:rPr>
                    <w:t>и</w:t>
                  </w:r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0"/>
                      <w:szCs w:val="20"/>
                    </w:rPr>
                    <w:t>еме док</w:t>
                  </w:r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0"/>
                      <w:szCs w:val="20"/>
                    </w:rPr>
                    <w:t>у</w:t>
                  </w:r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0"/>
                      <w:szCs w:val="20"/>
                    </w:rPr>
                    <w:t>ментов</w:t>
                  </w:r>
                </w:p>
              </w:txbxContent>
            </v:textbox>
          </v:rect>
        </w:pict>
      </w:r>
      <w:bookmarkEnd w:id="394"/>
    </w:p>
    <w:p w:rsidR="0005000D" w:rsidRPr="0054628D" w:rsidRDefault="0005000D" w:rsidP="0005000D">
      <w:pPr>
        <w:pStyle w:val="1"/>
        <w:numPr>
          <w:ilvl w:val="0"/>
          <w:numId w:val="0"/>
        </w:numPr>
        <w:tabs>
          <w:tab w:val="left" w:pos="993"/>
        </w:tabs>
        <w:spacing w:line="240" w:lineRule="auto"/>
        <w:jc w:val="center"/>
        <w:rPr>
          <w:b/>
        </w:rPr>
      </w:pPr>
    </w:p>
    <w:p w:rsidR="0005000D" w:rsidRPr="0054628D" w:rsidRDefault="0005000D" w:rsidP="0005000D">
      <w:pPr>
        <w:pStyle w:val="1"/>
        <w:numPr>
          <w:ilvl w:val="0"/>
          <w:numId w:val="0"/>
        </w:numPr>
        <w:tabs>
          <w:tab w:val="left" w:pos="993"/>
        </w:tabs>
        <w:spacing w:line="240" w:lineRule="auto"/>
        <w:jc w:val="center"/>
        <w:rPr>
          <w:b/>
        </w:rPr>
      </w:pPr>
      <w:bookmarkStart w:id="395" w:name="_Toc486888653"/>
      <w:r>
        <w:rPr>
          <w:b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69" type="#_x0000_t32" style="position:absolute;left:0;text-align:left;margin-left:155.55pt;margin-top:14.6pt;width:17.1pt;height:0;z-index:251728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" strokecolor="#4579b8 [3044]">
            <v:stroke endarrow="open"/>
          </v:shape>
        </w:pict>
      </w:r>
      <w:r>
        <w:rPr>
          <w:b/>
          <w:noProof/>
          <w:lang w:eastAsia="ru-RU"/>
        </w:rPr>
        <w:pict>
          <v:shape id="Прямая со стрелкой 129" o:spid="_x0000_s1170" type="#_x0000_t32" style="position:absolute;left:0;text-align:left;margin-left:320.4pt;margin-top:15.2pt;width:24.65pt;height:0;z-index:251729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" strokecolor="#4579b8 [3044]">
            <v:stroke endarrow="open"/>
          </v:shape>
        </w:pict>
      </w:r>
      <w:bookmarkEnd w:id="395"/>
    </w:p>
    <w:p w:rsidR="0005000D" w:rsidRPr="0054628D" w:rsidRDefault="0005000D" w:rsidP="0005000D">
      <w:pPr>
        <w:pStyle w:val="1"/>
        <w:numPr>
          <w:ilvl w:val="0"/>
          <w:numId w:val="0"/>
        </w:numPr>
        <w:tabs>
          <w:tab w:val="left" w:pos="993"/>
        </w:tabs>
        <w:spacing w:line="240" w:lineRule="auto"/>
        <w:jc w:val="center"/>
        <w:rPr>
          <w:b/>
        </w:rPr>
      </w:pPr>
    </w:p>
    <w:p w:rsidR="0005000D" w:rsidRPr="0054628D" w:rsidRDefault="0005000D" w:rsidP="0005000D">
      <w:pPr>
        <w:pStyle w:val="1"/>
        <w:numPr>
          <w:ilvl w:val="0"/>
          <w:numId w:val="0"/>
        </w:numPr>
        <w:tabs>
          <w:tab w:val="left" w:pos="993"/>
        </w:tabs>
        <w:spacing w:line="240" w:lineRule="auto"/>
        <w:jc w:val="center"/>
        <w:rPr>
          <w:b/>
        </w:rPr>
      </w:pPr>
    </w:p>
    <w:p w:rsidR="0005000D" w:rsidRPr="0054628D" w:rsidRDefault="0005000D" w:rsidP="0005000D">
      <w:pPr>
        <w:pStyle w:val="1"/>
        <w:numPr>
          <w:ilvl w:val="0"/>
          <w:numId w:val="0"/>
        </w:numPr>
        <w:tabs>
          <w:tab w:val="left" w:pos="993"/>
        </w:tabs>
        <w:spacing w:line="240" w:lineRule="auto"/>
        <w:jc w:val="center"/>
        <w:rPr>
          <w:b/>
        </w:rPr>
      </w:pPr>
    </w:p>
    <w:p w:rsidR="0005000D" w:rsidRPr="0054628D" w:rsidRDefault="0005000D" w:rsidP="0005000D">
      <w:pPr>
        <w:pStyle w:val="1"/>
        <w:numPr>
          <w:ilvl w:val="0"/>
          <w:numId w:val="0"/>
        </w:numPr>
        <w:tabs>
          <w:tab w:val="left" w:pos="993"/>
        </w:tabs>
        <w:spacing w:line="240" w:lineRule="auto"/>
        <w:jc w:val="center"/>
        <w:rPr>
          <w:b/>
        </w:rPr>
      </w:pPr>
      <w:bookmarkStart w:id="396" w:name="_Toc486888654"/>
      <w:r>
        <w:rPr>
          <w:b/>
          <w:noProof/>
          <w:lang w:eastAsia="ru-RU"/>
        </w:rPr>
        <w:pict>
          <v:shape id="_x0000_s1171" type="#_x0000_t32" style="position:absolute;left:0;text-align:left;margin-left:245.4pt;margin-top:7.5pt;width:.55pt;height:23.15pt;flip:x;z-index:251730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" strokecolor="#4579b8 [3044]">
            <v:stroke endarrow="open"/>
          </v:shape>
        </w:pict>
      </w:r>
      <w:bookmarkEnd w:id="396"/>
    </w:p>
    <w:p w:rsidR="0005000D" w:rsidRPr="0054628D" w:rsidRDefault="0005000D" w:rsidP="0005000D">
      <w:pPr>
        <w:pStyle w:val="1"/>
        <w:numPr>
          <w:ilvl w:val="0"/>
          <w:numId w:val="0"/>
        </w:numPr>
        <w:tabs>
          <w:tab w:val="left" w:pos="993"/>
        </w:tabs>
        <w:spacing w:line="240" w:lineRule="auto"/>
        <w:jc w:val="center"/>
        <w:rPr>
          <w:b/>
        </w:rPr>
      </w:pPr>
    </w:p>
    <w:p w:rsidR="0005000D" w:rsidRPr="0054628D" w:rsidRDefault="0005000D" w:rsidP="0005000D">
      <w:pPr>
        <w:pStyle w:val="1"/>
        <w:numPr>
          <w:ilvl w:val="0"/>
          <w:numId w:val="0"/>
        </w:numPr>
        <w:tabs>
          <w:tab w:val="left" w:pos="993"/>
        </w:tabs>
        <w:spacing w:line="240" w:lineRule="auto"/>
        <w:jc w:val="center"/>
        <w:rPr>
          <w:b/>
        </w:rPr>
      </w:pPr>
    </w:p>
    <w:p w:rsidR="0005000D" w:rsidRPr="0054628D" w:rsidRDefault="0005000D" w:rsidP="0005000D">
      <w:pPr>
        <w:pStyle w:val="1"/>
        <w:numPr>
          <w:ilvl w:val="0"/>
          <w:numId w:val="0"/>
        </w:numPr>
        <w:tabs>
          <w:tab w:val="left" w:pos="993"/>
        </w:tabs>
        <w:spacing w:line="240" w:lineRule="auto"/>
        <w:jc w:val="center"/>
        <w:rPr>
          <w:b/>
        </w:rPr>
      </w:pPr>
    </w:p>
    <w:p w:rsidR="0005000D" w:rsidRPr="0054628D" w:rsidRDefault="0005000D" w:rsidP="0005000D">
      <w:pPr>
        <w:pStyle w:val="1"/>
        <w:numPr>
          <w:ilvl w:val="0"/>
          <w:numId w:val="0"/>
        </w:numPr>
        <w:tabs>
          <w:tab w:val="left" w:pos="993"/>
        </w:tabs>
        <w:spacing w:line="240" w:lineRule="auto"/>
        <w:jc w:val="center"/>
        <w:rPr>
          <w:b/>
        </w:rPr>
      </w:pPr>
    </w:p>
    <w:p w:rsidR="0005000D" w:rsidRPr="0054628D" w:rsidRDefault="00A053E8" w:rsidP="0005000D">
      <w:pPr>
        <w:pStyle w:val="1"/>
        <w:numPr>
          <w:ilvl w:val="0"/>
          <w:numId w:val="0"/>
        </w:numPr>
        <w:tabs>
          <w:tab w:val="left" w:pos="993"/>
        </w:tabs>
        <w:spacing w:line="240" w:lineRule="auto"/>
        <w:jc w:val="center"/>
        <w:rPr>
          <w:b/>
        </w:rPr>
      </w:pPr>
      <w:r>
        <w:rPr>
          <w:b/>
          <w:noProof/>
          <w:lang w:eastAsia="ru-RU"/>
        </w:rPr>
        <w:pict>
          <v:shape id="_x0000_s1175" type="#_x0000_t32" style="position:absolute;left:0;text-align:left;margin-left:213.45pt;margin-top:36.6pt;width:60.25pt;height:0;rotation:90;z-index:251734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" adj="-107659,-1,-107659" strokecolor="#4579b8 [3044]">
            <v:stroke endarrow="open"/>
          </v:shape>
        </w:pict>
      </w:r>
    </w:p>
    <w:p w:rsidR="0005000D" w:rsidRPr="0054628D" w:rsidRDefault="0005000D" w:rsidP="0005000D">
      <w:pPr>
        <w:pStyle w:val="1"/>
        <w:numPr>
          <w:ilvl w:val="0"/>
          <w:numId w:val="0"/>
        </w:numPr>
        <w:tabs>
          <w:tab w:val="left" w:pos="993"/>
        </w:tabs>
        <w:spacing w:line="240" w:lineRule="auto"/>
        <w:jc w:val="center"/>
        <w:rPr>
          <w:b/>
        </w:rPr>
      </w:pPr>
    </w:p>
    <w:p w:rsidR="0005000D" w:rsidRPr="0054628D" w:rsidRDefault="0005000D" w:rsidP="0005000D">
      <w:pPr>
        <w:pStyle w:val="1"/>
        <w:numPr>
          <w:ilvl w:val="0"/>
          <w:numId w:val="0"/>
        </w:numPr>
        <w:tabs>
          <w:tab w:val="left" w:pos="993"/>
        </w:tabs>
        <w:spacing w:line="240" w:lineRule="auto"/>
        <w:jc w:val="center"/>
        <w:rPr>
          <w:b/>
        </w:rPr>
      </w:pPr>
    </w:p>
    <w:p w:rsidR="0005000D" w:rsidRPr="0054628D" w:rsidRDefault="0005000D" w:rsidP="0005000D">
      <w:pPr>
        <w:pStyle w:val="1"/>
        <w:numPr>
          <w:ilvl w:val="0"/>
          <w:numId w:val="0"/>
        </w:numPr>
        <w:tabs>
          <w:tab w:val="left" w:pos="993"/>
        </w:tabs>
        <w:spacing w:line="240" w:lineRule="auto"/>
        <w:jc w:val="center"/>
        <w:rPr>
          <w:b/>
        </w:rPr>
      </w:pPr>
    </w:p>
    <w:p w:rsidR="0005000D" w:rsidRPr="0054628D" w:rsidRDefault="0005000D" w:rsidP="0005000D">
      <w:pPr>
        <w:pStyle w:val="1"/>
        <w:numPr>
          <w:ilvl w:val="0"/>
          <w:numId w:val="0"/>
        </w:numPr>
        <w:tabs>
          <w:tab w:val="left" w:pos="993"/>
        </w:tabs>
        <w:spacing w:line="240" w:lineRule="auto"/>
        <w:jc w:val="center"/>
        <w:rPr>
          <w:b/>
        </w:rPr>
      </w:pPr>
    </w:p>
    <w:p w:rsidR="0005000D" w:rsidRPr="0054628D" w:rsidRDefault="0005000D" w:rsidP="0005000D">
      <w:pPr>
        <w:pStyle w:val="1"/>
        <w:numPr>
          <w:ilvl w:val="0"/>
          <w:numId w:val="0"/>
        </w:numPr>
        <w:tabs>
          <w:tab w:val="left" w:pos="993"/>
        </w:tabs>
        <w:spacing w:line="240" w:lineRule="auto"/>
        <w:jc w:val="center"/>
        <w:rPr>
          <w:b/>
        </w:rPr>
      </w:pPr>
    </w:p>
    <w:p w:rsidR="0005000D" w:rsidRPr="0054628D" w:rsidRDefault="0005000D" w:rsidP="0005000D">
      <w:pPr>
        <w:pStyle w:val="1"/>
        <w:numPr>
          <w:ilvl w:val="0"/>
          <w:numId w:val="0"/>
        </w:numPr>
        <w:tabs>
          <w:tab w:val="left" w:pos="993"/>
        </w:tabs>
        <w:spacing w:line="240" w:lineRule="auto"/>
        <w:jc w:val="center"/>
        <w:rPr>
          <w:b/>
        </w:rPr>
      </w:pPr>
    </w:p>
    <w:p w:rsidR="0005000D" w:rsidRPr="0054628D" w:rsidRDefault="0005000D" w:rsidP="0005000D">
      <w:pPr>
        <w:pStyle w:val="1"/>
        <w:numPr>
          <w:ilvl w:val="0"/>
          <w:numId w:val="0"/>
        </w:numPr>
        <w:tabs>
          <w:tab w:val="left" w:pos="993"/>
        </w:tabs>
        <w:spacing w:line="240" w:lineRule="auto"/>
        <w:jc w:val="center"/>
        <w:rPr>
          <w:b/>
        </w:rPr>
      </w:pPr>
    </w:p>
    <w:p w:rsidR="0005000D" w:rsidRPr="0054628D" w:rsidRDefault="0005000D" w:rsidP="0005000D">
      <w:pPr>
        <w:pStyle w:val="1"/>
        <w:numPr>
          <w:ilvl w:val="0"/>
          <w:numId w:val="0"/>
        </w:numPr>
        <w:tabs>
          <w:tab w:val="left" w:pos="993"/>
        </w:tabs>
        <w:spacing w:line="240" w:lineRule="auto"/>
        <w:jc w:val="center"/>
        <w:rPr>
          <w:b/>
        </w:rPr>
      </w:pPr>
      <w:bookmarkStart w:id="397" w:name="_Toc486888655"/>
      <w:r>
        <w:rPr>
          <w:b/>
          <w:noProof/>
          <w:lang w:eastAsia="ru-RU"/>
        </w:rPr>
        <w:pict>
          <v:shape id="_x0000_s1172" type="#_x0000_t32" style="position:absolute;left:0;text-align:left;margin-left:242.5pt;margin-top:6.85pt;width:.7pt;height:35.6pt;z-index:251731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" strokecolor="#4579b8 [3044]">
            <v:stroke endarrow="open"/>
          </v:shape>
        </w:pict>
      </w:r>
      <w:bookmarkEnd w:id="397"/>
    </w:p>
    <w:p w:rsidR="0005000D" w:rsidRPr="0054628D" w:rsidRDefault="0005000D" w:rsidP="0005000D">
      <w:pPr>
        <w:pStyle w:val="1"/>
        <w:numPr>
          <w:ilvl w:val="0"/>
          <w:numId w:val="0"/>
        </w:numPr>
        <w:tabs>
          <w:tab w:val="left" w:pos="993"/>
        </w:tabs>
        <w:spacing w:line="240" w:lineRule="auto"/>
        <w:jc w:val="center"/>
        <w:rPr>
          <w:b/>
        </w:rPr>
      </w:pPr>
    </w:p>
    <w:p w:rsidR="0005000D" w:rsidRPr="0054628D" w:rsidRDefault="0005000D" w:rsidP="0005000D">
      <w:pPr>
        <w:pStyle w:val="1"/>
        <w:numPr>
          <w:ilvl w:val="0"/>
          <w:numId w:val="0"/>
        </w:numPr>
        <w:tabs>
          <w:tab w:val="left" w:pos="993"/>
        </w:tabs>
        <w:spacing w:line="240" w:lineRule="auto"/>
        <w:jc w:val="center"/>
        <w:rPr>
          <w:b/>
        </w:rPr>
      </w:pPr>
      <w:bookmarkStart w:id="398" w:name="_Toc486888656"/>
      <w:r>
        <w:rPr>
          <w:b/>
          <w:noProof/>
          <w:lang w:eastAsia="ru-RU"/>
        </w:rPr>
        <w:pict>
          <v:rect id="Прямоугольник 33" o:spid="_x0000_s1165" style="position:absolute;left:0;text-align:left;margin-left:206.25pt;margin-top:10.65pt;width:85pt;height:60.45pt;z-index:251724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" strokecolor="#243f60 [1604]" strokeweight="2pt">
            <v:textbox style="mso-next-textbox:#Прямоугольник 33">
              <w:txbxContent>
                <w:p w:rsidR="00A053E8" w:rsidRDefault="00A053E8" w:rsidP="0005000D">
                  <w:pPr>
                    <w:pStyle w:val="afb"/>
                    <w:jc w:val="center"/>
                  </w:pPr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2"/>
                      <w:szCs w:val="22"/>
                    </w:rPr>
                    <w:t>Принятие решения</w:t>
                  </w:r>
                </w:p>
              </w:txbxContent>
            </v:textbox>
          </v:rect>
        </w:pict>
      </w:r>
      <w:r>
        <w:rPr>
          <w:b/>
          <w:noProof/>
          <w:lang w:eastAsia="ru-RU"/>
        </w:rPr>
        <w:pict>
          <v:rect id="Прямоугольник 25" o:spid="_x0000_s1173" style="position:absolute;left:0;text-align:left;margin-left:98.5pt;margin-top:10.3pt;width:94.8pt;height:60.45pt;z-index:251732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" strokecolor="#243f60 [1604]" strokeweight="2pt">
            <v:textbox style="mso-next-textbox:#Прямоугольник 25">
              <w:txbxContent>
                <w:p w:rsidR="00A053E8" w:rsidRDefault="00A053E8" w:rsidP="0005000D">
                  <w:pPr>
                    <w:pStyle w:val="afb"/>
                    <w:jc w:val="center"/>
                  </w:pPr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2"/>
                      <w:szCs w:val="22"/>
                    </w:rPr>
                    <w:t>Решение об о</w:t>
                  </w:r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2"/>
                      <w:szCs w:val="22"/>
                    </w:rPr>
                    <w:t>т</w:t>
                  </w:r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2"/>
                      <w:szCs w:val="22"/>
                    </w:rPr>
                    <w:t>казе в пред</w:t>
                  </w:r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2"/>
                      <w:szCs w:val="22"/>
                    </w:rPr>
                    <w:t>о</w:t>
                  </w:r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2"/>
                      <w:szCs w:val="22"/>
                    </w:rPr>
                    <w:t>ставлении усл</w:t>
                  </w:r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2"/>
                      <w:szCs w:val="22"/>
                    </w:rPr>
                    <w:t>у</w:t>
                  </w:r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2"/>
                      <w:szCs w:val="22"/>
                    </w:rPr>
                    <w:t>ги</w:t>
                  </w:r>
                </w:p>
              </w:txbxContent>
            </v:textbox>
          </v:rect>
        </w:pict>
      </w:r>
      <w:bookmarkEnd w:id="398"/>
    </w:p>
    <w:p w:rsidR="0005000D" w:rsidRPr="0054628D" w:rsidRDefault="0005000D" w:rsidP="0005000D">
      <w:pPr>
        <w:pStyle w:val="1"/>
        <w:numPr>
          <w:ilvl w:val="0"/>
          <w:numId w:val="0"/>
        </w:numPr>
        <w:tabs>
          <w:tab w:val="left" w:pos="993"/>
        </w:tabs>
        <w:spacing w:line="240" w:lineRule="auto"/>
        <w:jc w:val="center"/>
        <w:rPr>
          <w:b/>
        </w:rPr>
      </w:pPr>
    </w:p>
    <w:p w:rsidR="0005000D" w:rsidRPr="0054628D" w:rsidRDefault="0005000D" w:rsidP="0005000D">
      <w:pPr>
        <w:pStyle w:val="1"/>
        <w:numPr>
          <w:ilvl w:val="0"/>
          <w:numId w:val="0"/>
        </w:numPr>
        <w:tabs>
          <w:tab w:val="left" w:pos="993"/>
        </w:tabs>
        <w:spacing w:line="240" w:lineRule="auto"/>
        <w:jc w:val="center"/>
        <w:rPr>
          <w:b/>
        </w:rPr>
      </w:pPr>
    </w:p>
    <w:p w:rsidR="0005000D" w:rsidRPr="0054628D" w:rsidRDefault="0005000D" w:rsidP="0005000D">
      <w:pPr>
        <w:pStyle w:val="1"/>
        <w:numPr>
          <w:ilvl w:val="0"/>
          <w:numId w:val="0"/>
        </w:numPr>
        <w:tabs>
          <w:tab w:val="left" w:pos="993"/>
        </w:tabs>
        <w:spacing w:line="240" w:lineRule="auto"/>
        <w:jc w:val="center"/>
        <w:rPr>
          <w:b/>
        </w:rPr>
      </w:pPr>
      <w:bookmarkStart w:id="399" w:name="_Toc486888657"/>
      <w:r>
        <w:rPr>
          <w:b/>
          <w:noProof/>
          <w:lang w:eastAsia="ru-RU"/>
        </w:rPr>
        <w:pict>
          <v:shape id="Прямая со стрелкой 45" o:spid="_x0000_s1181" type="#_x0000_t32" style="position:absolute;left:0;text-align:left;margin-left:193.35pt;margin-top:4.8pt;width:12.85pt;height:.7pt;flip:x y;z-index:251740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" strokecolor="#4579b8 [3044]">
            <v:stroke endarrow="open"/>
          </v:shape>
        </w:pict>
      </w:r>
      <w:bookmarkEnd w:id="399"/>
    </w:p>
    <w:p w:rsidR="0005000D" w:rsidRPr="0054628D" w:rsidRDefault="0005000D" w:rsidP="0005000D">
      <w:pPr>
        <w:pStyle w:val="1"/>
        <w:numPr>
          <w:ilvl w:val="0"/>
          <w:numId w:val="0"/>
        </w:numPr>
        <w:tabs>
          <w:tab w:val="left" w:pos="993"/>
        </w:tabs>
        <w:spacing w:line="240" w:lineRule="auto"/>
        <w:jc w:val="center"/>
        <w:rPr>
          <w:b/>
        </w:rPr>
      </w:pPr>
      <w:bookmarkStart w:id="400" w:name="_Toc486888658"/>
      <w:r>
        <w:rPr>
          <w:b/>
          <w:noProof/>
          <w:lang w:eastAsia="ru-RU"/>
        </w:rPr>
        <w:pict>
          <v:shape id="_x0000_s1177" type="#_x0000_t32" style="position:absolute;left:0;text-align:left;margin-left:140.55pt;margin-top:6.7pt;width:0;height:26.95pt;z-index:251736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" strokecolor="#4579b8 [3044]">
            <v:stroke endarrow="open"/>
          </v:shape>
        </w:pict>
      </w:r>
      <w:r>
        <w:rPr>
          <w:b/>
          <w:noProof/>
          <w:lang w:eastAsia="ru-RU"/>
        </w:rPr>
        <w:pict>
          <v:shape id="_x0000_s1180" type="#_x0000_t32" style="position:absolute;left:0;text-align:left;margin-left:244.3pt;margin-top:6.55pt;width:.65pt;height:26.95pt;z-index:251739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" strokecolor="#4579b8 [3044]">
            <v:stroke endarrow="open"/>
          </v:shape>
        </w:pict>
      </w:r>
      <w:bookmarkEnd w:id="400"/>
    </w:p>
    <w:p w:rsidR="0005000D" w:rsidRPr="0054628D" w:rsidRDefault="0005000D" w:rsidP="0005000D">
      <w:pPr>
        <w:pStyle w:val="1"/>
        <w:numPr>
          <w:ilvl w:val="0"/>
          <w:numId w:val="0"/>
        </w:numPr>
        <w:tabs>
          <w:tab w:val="left" w:pos="993"/>
        </w:tabs>
        <w:spacing w:line="240" w:lineRule="auto"/>
        <w:jc w:val="center"/>
        <w:rPr>
          <w:b/>
        </w:rPr>
      </w:pPr>
    </w:p>
    <w:p w:rsidR="0005000D" w:rsidRPr="0054628D" w:rsidRDefault="0005000D" w:rsidP="0005000D">
      <w:pPr>
        <w:pStyle w:val="1"/>
        <w:numPr>
          <w:ilvl w:val="0"/>
          <w:numId w:val="0"/>
        </w:numPr>
        <w:tabs>
          <w:tab w:val="left" w:pos="993"/>
        </w:tabs>
        <w:spacing w:line="240" w:lineRule="auto"/>
        <w:jc w:val="center"/>
        <w:rPr>
          <w:b/>
        </w:rPr>
      </w:pPr>
      <w:bookmarkStart w:id="401" w:name="_Toc486888659"/>
      <w:r>
        <w:rPr>
          <w:b/>
          <w:noProof/>
          <w:lang w:eastAsia="ru-RU"/>
        </w:rPr>
        <w:pict>
          <v:rect id="Прямоугольник 51" o:spid="_x0000_s1167" style="position:absolute;left:0;text-align:left;margin-left:308.55pt;margin-top:3.35pt;width:98.95pt;height:1in;z-index:25172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" strokecolor="#243f60 [1604]" strokeweight="2pt">
            <v:textbox style="mso-next-textbox:#Прямоугольник 51">
              <w:txbxContent>
                <w:p w:rsidR="00A053E8" w:rsidRDefault="00A053E8" w:rsidP="0005000D">
                  <w:pPr>
                    <w:pStyle w:val="afb"/>
                    <w:jc w:val="center"/>
                  </w:pPr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2"/>
                      <w:szCs w:val="22"/>
                    </w:rPr>
                    <w:t>Уведомление о предоставлении Услуги</w:t>
                  </w:r>
                </w:p>
              </w:txbxContent>
            </v:textbox>
          </v:rect>
        </w:pict>
      </w:r>
      <w:r>
        <w:rPr>
          <w:b/>
          <w:noProof/>
          <w:lang w:eastAsia="ru-RU"/>
        </w:rPr>
        <w:pict>
          <v:rect id="Прямоугольник 52" o:spid="_x0000_s1168" style="position:absolute;left:0;text-align:left;margin-left:208.9pt;margin-top:1.4pt;width:70.55pt;height:74pt;z-index:25172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" strokecolor="#243f60 [1604]" strokeweight="2pt">
            <v:textbox style="mso-next-textbox:#Прямоугольник 52">
              <w:txbxContent>
                <w:p w:rsidR="00A053E8" w:rsidRDefault="00A053E8" w:rsidP="0005000D">
                  <w:pPr>
                    <w:pStyle w:val="afb"/>
                    <w:jc w:val="center"/>
                  </w:pPr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2"/>
                      <w:szCs w:val="22"/>
                    </w:rPr>
                    <w:t>Приказ о приеме</w:t>
                  </w:r>
                </w:p>
              </w:txbxContent>
            </v:textbox>
          </v:rect>
        </w:pict>
      </w:r>
      <w:r>
        <w:rPr>
          <w:b/>
          <w:noProof/>
          <w:lang w:eastAsia="ru-RU"/>
        </w:rPr>
        <w:pict>
          <v:rect id="Прямоугольник 26" o:spid="_x0000_s1174" style="position:absolute;left:0;text-align:left;margin-left:98.5pt;margin-top:1.25pt;width:94.8pt;height:74pt;z-index:251733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" strokecolor="#243f60 [1604]" strokeweight="2pt">
            <v:textbox style="mso-next-textbox:#Прямоугольник 26">
              <w:txbxContent>
                <w:p w:rsidR="00A053E8" w:rsidRDefault="00A053E8" w:rsidP="0005000D">
                  <w:pPr>
                    <w:pStyle w:val="afb"/>
                    <w:jc w:val="center"/>
                  </w:pPr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2"/>
                      <w:szCs w:val="22"/>
                    </w:rPr>
                    <w:t>Уведомление об отказе в предоставл</w:t>
                  </w:r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2"/>
                      <w:szCs w:val="22"/>
                    </w:rPr>
                    <w:t>е</w:t>
                  </w:r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2"/>
                      <w:szCs w:val="22"/>
                    </w:rPr>
                    <w:t>нии услуги</w:t>
                  </w:r>
                </w:p>
              </w:txbxContent>
            </v:textbox>
          </v:rect>
        </w:pict>
      </w:r>
      <w:bookmarkEnd w:id="401"/>
    </w:p>
    <w:p w:rsidR="0005000D" w:rsidRPr="0054628D" w:rsidRDefault="0005000D" w:rsidP="0005000D">
      <w:pPr>
        <w:pStyle w:val="1"/>
        <w:numPr>
          <w:ilvl w:val="0"/>
          <w:numId w:val="0"/>
        </w:numPr>
        <w:tabs>
          <w:tab w:val="left" w:pos="993"/>
        </w:tabs>
        <w:spacing w:line="240" w:lineRule="auto"/>
        <w:jc w:val="center"/>
        <w:rPr>
          <w:b/>
        </w:rPr>
      </w:pPr>
    </w:p>
    <w:p w:rsidR="0005000D" w:rsidRPr="0054628D" w:rsidRDefault="0005000D" w:rsidP="0005000D">
      <w:pPr>
        <w:pStyle w:val="1"/>
        <w:numPr>
          <w:ilvl w:val="0"/>
          <w:numId w:val="0"/>
        </w:numPr>
        <w:tabs>
          <w:tab w:val="left" w:pos="993"/>
        </w:tabs>
        <w:spacing w:line="240" w:lineRule="auto"/>
        <w:jc w:val="center"/>
        <w:rPr>
          <w:b/>
        </w:rPr>
      </w:pPr>
      <w:bookmarkStart w:id="402" w:name="_Toc486888660"/>
      <w:r>
        <w:rPr>
          <w:b/>
          <w:noProof/>
          <w:lang w:eastAsia="ru-RU"/>
        </w:rPr>
        <w:pict>
          <v:shape id="_x0000_s1176" type="#_x0000_t32" style="position:absolute;left:0;text-align:left;margin-left:279.3pt;margin-top:6.15pt;width:30.05pt;height:0;z-index:251735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" strokecolor="#4579b8 [3044]">
            <v:stroke endarrow="open"/>
          </v:shape>
        </w:pict>
      </w:r>
      <w:bookmarkEnd w:id="402"/>
    </w:p>
    <w:p w:rsidR="0005000D" w:rsidRPr="0054628D" w:rsidRDefault="0005000D" w:rsidP="0005000D">
      <w:pPr>
        <w:pStyle w:val="1"/>
        <w:numPr>
          <w:ilvl w:val="0"/>
          <w:numId w:val="0"/>
        </w:numPr>
        <w:tabs>
          <w:tab w:val="left" w:pos="993"/>
        </w:tabs>
        <w:spacing w:line="240" w:lineRule="auto"/>
        <w:jc w:val="center"/>
        <w:rPr>
          <w:b/>
        </w:rPr>
      </w:pPr>
    </w:p>
    <w:p w:rsidR="0005000D" w:rsidRPr="0054628D" w:rsidRDefault="0005000D" w:rsidP="0005000D">
      <w:pPr>
        <w:pStyle w:val="1"/>
        <w:numPr>
          <w:ilvl w:val="0"/>
          <w:numId w:val="0"/>
        </w:numPr>
        <w:tabs>
          <w:tab w:val="left" w:pos="993"/>
        </w:tabs>
        <w:spacing w:line="240" w:lineRule="auto"/>
        <w:jc w:val="center"/>
        <w:rPr>
          <w:b/>
        </w:rPr>
      </w:pPr>
      <w:bookmarkStart w:id="403" w:name="_Toc486888661"/>
      <w:r>
        <w:rPr>
          <w:b/>
          <w:noProof/>
          <w:lang w:eastAsia="ru-RU"/>
        </w:rPr>
        <w:pict>
          <v:shape id="Прямая со стрелкой 55" o:spid="_x0000_s1185" type="#_x0000_t32" style="position:absolute;left:0;text-align:left;margin-left:140.6pt;margin-top:52.45pt;width:58.7pt;height:0;z-index:251744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" strokecolor="#4579b8 [3044]">
            <v:stroke endarrow="open"/>
          </v:shape>
        </w:pict>
      </w:r>
      <w:r>
        <w:rPr>
          <w:b/>
          <w:noProof/>
          <w:lang w:eastAsia="ru-RU"/>
        </w:rPr>
        <w:pict>
          <v:line id="Прямая соединительная линия 54" o:spid="_x0000_s1184" style="position:absolute;left:0;text-align:left;z-index:251743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0.6pt,14.75pt" to="140.6pt,5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" strokecolor="#4579b8 [3044]"/>
        </w:pict>
      </w:r>
      <w:r>
        <w:rPr>
          <w:b/>
          <w:noProof/>
          <w:lang w:eastAsia="ru-RU"/>
        </w:rPr>
        <w:pict>
          <v:shape id="Прямая со стрелкой 50" o:spid="_x0000_s1183" type="#_x0000_t32" style="position:absolute;left:0;text-align:left;margin-left:284.6pt;margin-top:52.45pt;width:71.9pt;height:0;flip:x;z-index:251742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" strokecolor="#4579b8 [3044]">
            <v:stroke endarrow="open"/>
          </v:shape>
        </w:pict>
      </w:r>
      <w:r>
        <w:rPr>
          <w:b/>
          <w:noProof/>
          <w:lang w:eastAsia="ru-RU"/>
        </w:rPr>
        <w:pict>
          <v:line id="Прямая соединительная линия 49" o:spid="_x0000_s1182" style="position:absolute;left:0;text-align:left;z-index:251741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6.5pt,11.15pt" to="356.5pt,5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" strokecolor="#4579b8 [3044]"/>
        </w:pict>
      </w:r>
      <w:r>
        <w:rPr>
          <w:b/>
          <w:noProof/>
          <w:lang w:eastAsia="ru-RU"/>
        </w:rPr>
        <w:pict>
          <v:rect id="Прямоугольник 50" o:spid="_x0000_s1166" style="position:absolute;left:0;text-align:left;margin-left:199.75pt;margin-top:19.55pt;width:85pt;height:55.55pt;z-index:251725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" strokecolor="#243f60 [1604]" strokeweight="2pt">
            <v:textbox style="mso-next-textbox:#Прямоугольник 50">
              <w:txbxContent>
                <w:p w:rsidR="00A053E8" w:rsidRDefault="00A053E8" w:rsidP="0005000D">
                  <w:pPr>
                    <w:pStyle w:val="afb"/>
                    <w:jc w:val="center"/>
                  </w:pPr>
                  <w:r>
                    <w:rPr>
                      <w:rFonts w:asciiTheme="minorHAnsi" w:hAnsi="Calibri" w:cstheme="minorBidi"/>
                      <w:color w:val="000000" w:themeColor="text1"/>
                      <w:kern w:val="24"/>
                      <w:sz w:val="22"/>
                      <w:szCs w:val="22"/>
                    </w:rPr>
                    <w:t>Выдача р</w:t>
                  </w:r>
                  <w:r>
                    <w:rPr>
                      <w:rFonts w:asciiTheme="minorHAnsi" w:hAnsi="Calibri" w:cstheme="minorBidi"/>
                      <w:color w:val="000000" w:themeColor="text1"/>
                      <w:kern w:val="24"/>
                      <w:sz w:val="22"/>
                      <w:szCs w:val="22"/>
                    </w:rPr>
                    <w:t>е</w:t>
                  </w:r>
                  <w:r>
                    <w:rPr>
                      <w:rFonts w:asciiTheme="minorHAnsi" w:hAnsi="Calibri" w:cstheme="minorBidi"/>
                      <w:color w:val="000000" w:themeColor="text1"/>
                      <w:kern w:val="24"/>
                      <w:sz w:val="22"/>
                      <w:szCs w:val="22"/>
                    </w:rPr>
                    <w:t>зультата</w:t>
                  </w:r>
                </w:p>
              </w:txbxContent>
            </v:textbox>
          </v:rect>
        </w:pict>
      </w:r>
      <w:bookmarkEnd w:id="403"/>
    </w:p>
    <w:p w:rsidR="0005000D" w:rsidRDefault="0005000D" w:rsidP="0005000D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404" w:name="_Приложение_№_9._1"/>
      <w:bookmarkStart w:id="405" w:name="_Приложение_№_10."/>
      <w:bookmarkEnd w:id="404"/>
      <w:bookmarkEnd w:id="405"/>
    </w:p>
    <w:p w:rsidR="0005000D" w:rsidRDefault="0005000D" w:rsidP="000500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5000D" w:rsidRDefault="0005000D" w:rsidP="000500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5000D" w:rsidRDefault="0005000D" w:rsidP="000500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5000D" w:rsidRDefault="0005000D" w:rsidP="000500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5000D" w:rsidRDefault="0005000D" w:rsidP="000500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344E" w:rsidRPr="0054628D" w:rsidRDefault="00FD344E" w:rsidP="00FD344E">
      <w:pPr>
        <w:pStyle w:val="1"/>
        <w:numPr>
          <w:ilvl w:val="0"/>
          <w:numId w:val="0"/>
        </w:numPr>
        <w:tabs>
          <w:tab w:val="left" w:pos="993"/>
        </w:tabs>
        <w:spacing w:line="240" w:lineRule="auto"/>
        <w:jc w:val="center"/>
        <w:outlineLvl w:val="1"/>
        <w:rPr>
          <w:b/>
        </w:rPr>
      </w:pPr>
      <w:r w:rsidRPr="0054628D">
        <w:rPr>
          <w:b/>
        </w:rPr>
        <w:t xml:space="preserve">Блок-схема предоставления Услуги </w:t>
      </w:r>
    </w:p>
    <w:p w:rsidR="00FD344E" w:rsidRPr="0054628D" w:rsidRDefault="00FD344E" w:rsidP="00FD344E">
      <w:pPr>
        <w:pStyle w:val="1"/>
        <w:numPr>
          <w:ilvl w:val="0"/>
          <w:numId w:val="0"/>
        </w:numPr>
        <w:tabs>
          <w:tab w:val="left" w:pos="993"/>
        </w:tabs>
        <w:spacing w:line="240" w:lineRule="auto"/>
        <w:jc w:val="center"/>
        <w:outlineLvl w:val="1"/>
      </w:pPr>
      <w:r w:rsidRPr="0054628D">
        <w:t>(дополнительный набор)</w:t>
      </w:r>
    </w:p>
    <w:p w:rsidR="00FD344E" w:rsidRPr="0054628D" w:rsidRDefault="00FD344E" w:rsidP="00FD34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344E" w:rsidRPr="0054628D" w:rsidRDefault="00FD344E" w:rsidP="00FD344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s1188" type="#_x0000_t4" style="position:absolute;margin-left:172.2pt;margin-top:6.2pt;width:140.6pt;height:113.35pt;z-index:251749888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" strokecolor="#243f60 [1604]" strokeweight="2pt">
            <v:textbox style="mso-next-textbox:#_x0000_s1188">
              <w:txbxContent>
                <w:p w:rsidR="00A053E8" w:rsidRDefault="00A053E8" w:rsidP="00FD344E">
                  <w:pPr>
                    <w:pStyle w:val="afb"/>
                    <w:jc w:val="center"/>
                  </w:pPr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0"/>
                      <w:szCs w:val="20"/>
                    </w:rPr>
                    <w:t>Есть основ</w:t>
                  </w:r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0"/>
                      <w:szCs w:val="20"/>
                    </w:rPr>
                    <w:t>а</w:t>
                  </w:r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0"/>
                      <w:szCs w:val="20"/>
                    </w:rPr>
                    <w:t>ния для отк</w:t>
                  </w:r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0"/>
                      <w:szCs w:val="20"/>
                    </w:rPr>
                    <w:t>а</w:t>
                  </w:r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0"/>
                      <w:szCs w:val="20"/>
                    </w:rPr>
                    <w:t>за в при</w:t>
                  </w:r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0"/>
                      <w:szCs w:val="20"/>
                    </w:rPr>
                    <w:t>е</w:t>
                  </w:r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0"/>
                      <w:szCs w:val="20"/>
                    </w:rPr>
                    <w:t>ме докуме</w:t>
                  </w:r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0"/>
                      <w:szCs w:val="20"/>
                    </w:rPr>
                    <w:t>н</w:t>
                  </w:r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0"/>
                      <w:szCs w:val="20"/>
                    </w:rPr>
                    <w:t>тов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rect id="_x0000_s1186" style="position:absolute;margin-left:98.3pt;margin-top:23.5pt;width:56.25pt;height:78.9pt;z-index:251747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" strokecolor="#243f60 [1604]" strokeweight="2pt">
            <v:textbox style="mso-next-textbox:#_x0000_s1186">
              <w:txbxContent>
                <w:p w:rsidR="00A053E8" w:rsidRDefault="00A053E8" w:rsidP="00FD344E">
                  <w:pPr>
                    <w:pStyle w:val="afb"/>
                    <w:jc w:val="center"/>
                  </w:pPr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0"/>
                      <w:szCs w:val="20"/>
                    </w:rPr>
                    <w:t>Прием Заявл</w:t>
                  </w:r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0"/>
                      <w:szCs w:val="20"/>
                    </w:rPr>
                    <w:t>е</w:t>
                  </w:r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0"/>
                      <w:szCs w:val="20"/>
                    </w:rPr>
                    <w:t>ния и док</w:t>
                  </w:r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0"/>
                      <w:szCs w:val="20"/>
                    </w:rPr>
                    <w:t>у</w:t>
                  </w:r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0"/>
                      <w:szCs w:val="20"/>
                    </w:rPr>
                    <w:t>ментов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87" style="position:absolute;margin-left:329.4pt;margin-top:23.5pt;width:76.35pt;height:78.9pt;z-index:251748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" strokecolor="#243f60 [1604]" strokeweight="2pt">
            <v:textbox style="mso-next-textbox:#_x0000_s1187">
              <w:txbxContent>
                <w:p w:rsidR="00A053E8" w:rsidRDefault="00A053E8" w:rsidP="00FD344E">
                  <w:pPr>
                    <w:pStyle w:val="afb"/>
                    <w:jc w:val="center"/>
                  </w:pPr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0"/>
                      <w:szCs w:val="20"/>
                    </w:rPr>
                    <w:t>Отказ в пр</w:t>
                  </w:r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0"/>
                      <w:szCs w:val="20"/>
                    </w:rPr>
                    <w:t>и</w:t>
                  </w:r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0"/>
                      <w:szCs w:val="20"/>
                    </w:rPr>
                    <w:t>еме док</w:t>
                  </w:r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0"/>
                      <w:szCs w:val="20"/>
                    </w:rPr>
                    <w:t>у</w:t>
                  </w:r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0"/>
                      <w:szCs w:val="20"/>
                    </w:rPr>
                    <w:t>ментов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89" style="position:absolute;margin-left:151.25pt;margin-top:143.3pt;width:174.8pt;height:56.65pt;z-index:251750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" strokecolor="#243f60 [1604]" strokeweight="2pt">
            <v:textbox style="mso-next-textbox:#_x0000_s1189">
              <w:txbxContent>
                <w:p w:rsidR="00A053E8" w:rsidRDefault="00A053E8" w:rsidP="00FD344E">
                  <w:pPr>
                    <w:pStyle w:val="afb"/>
                    <w:jc w:val="center"/>
                  </w:pPr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2"/>
                      <w:szCs w:val="22"/>
                    </w:rPr>
                    <w:t>(Регистрация заявления) обр</w:t>
                  </w:r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2"/>
                      <w:szCs w:val="22"/>
                    </w:rPr>
                    <w:t>а</w:t>
                  </w:r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2"/>
                      <w:szCs w:val="22"/>
                    </w:rPr>
                    <w:t>ботка и предварительное ра</w:t>
                  </w:r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2"/>
                      <w:szCs w:val="22"/>
                    </w:rPr>
                    <w:t>с</w:t>
                  </w:r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2"/>
                      <w:szCs w:val="22"/>
                    </w:rPr>
                    <w:t>смотрение документов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90" style="position:absolute;margin-left:151.25pt;margin-top:259.5pt;width:174.8pt;height:69pt;z-index:251751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" strokecolor="#243f60 [1604]" strokeweight="2pt">
            <v:textbox style="mso-next-textbox:#_x0000_s1190">
              <w:txbxContent>
                <w:p w:rsidR="00A053E8" w:rsidRDefault="00A053E8" w:rsidP="00FD344E">
                  <w:pPr>
                    <w:pStyle w:val="afb"/>
                    <w:jc w:val="center"/>
                  </w:pPr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2"/>
                      <w:szCs w:val="22"/>
                    </w:rPr>
                    <w:t>Прохождение творческих исп</w:t>
                  </w:r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2"/>
                      <w:szCs w:val="22"/>
                    </w:rPr>
                    <w:t>ы</w:t>
                  </w:r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2"/>
                      <w:szCs w:val="22"/>
                    </w:rPr>
                    <w:t>таний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91" style="position:absolute;margin-left:200.15pt;margin-top:377.1pt;width:84.85pt;height:60.45pt;z-index:251752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" strokecolor="#243f60 [1604]" strokeweight="2pt">
            <v:textbox style="mso-next-textbox:#_x0000_s1191">
              <w:txbxContent>
                <w:p w:rsidR="00A053E8" w:rsidRDefault="00A053E8" w:rsidP="00FD344E">
                  <w:pPr>
                    <w:pStyle w:val="afb"/>
                    <w:jc w:val="center"/>
                  </w:pPr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2"/>
                      <w:szCs w:val="22"/>
                    </w:rPr>
                    <w:t>Принятие решения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92" style="position:absolute;margin-left:197.3pt;margin-top:583.1pt;width:84.85pt;height:55.55pt;z-index:251753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" strokecolor="#243f60 [1604]" strokeweight="2pt">
            <v:textbox style="mso-next-textbox:#_x0000_s1192">
              <w:txbxContent>
                <w:p w:rsidR="00A053E8" w:rsidRDefault="00A053E8" w:rsidP="00FD344E">
                  <w:pPr>
                    <w:pStyle w:val="afb"/>
                    <w:jc w:val="center"/>
                  </w:pPr>
                  <w:r>
                    <w:rPr>
                      <w:rFonts w:asciiTheme="minorHAnsi" w:hAnsi="Calibri" w:cstheme="minorBidi"/>
                      <w:color w:val="000000" w:themeColor="text1"/>
                      <w:kern w:val="24"/>
                      <w:sz w:val="22"/>
                      <w:szCs w:val="22"/>
                    </w:rPr>
                    <w:t>Выдача р</w:t>
                  </w:r>
                  <w:r>
                    <w:rPr>
                      <w:rFonts w:asciiTheme="minorHAnsi" w:hAnsi="Calibri" w:cstheme="minorBidi"/>
                      <w:color w:val="000000" w:themeColor="text1"/>
                      <w:kern w:val="24"/>
                      <w:sz w:val="22"/>
                      <w:szCs w:val="22"/>
                    </w:rPr>
                    <w:t>е</w:t>
                  </w:r>
                  <w:r>
                    <w:rPr>
                      <w:rFonts w:asciiTheme="minorHAnsi" w:hAnsi="Calibri" w:cstheme="minorBidi"/>
                      <w:color w:val="000000" w:themeColor="text1"/>
                      <w:kern w:val="24"/>
                      <w:sz w:val="22"/>
                      <w:szCs w:val="22"/>
                    </w:rPr>
                    <w:t>зультата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Прямая со стрелкой 140" o:spid="_x0000_s1197" type="#_x0000_t32" style="position:absolute;margin-left:243.2pt;margin-top:328.6pt;width:.5pt;height:48.7pt;z-index:251759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" strokecolor="#4579b8 [3044]">
            <v:stroke endarrow="open"/>
          </v:shape>
        </w:pict>
      </w:r>
      <w:r>
        <w:rPr>
          <w:noProof/>
          <w:lang w:eastAsia="ru-RU"/>
        </w:rPr>
        <w:pict>
          <v:rect id="_x0000_s1198" style="position:absolute;margin-left:97.55pt;margin-top:377.1pt;width:83.25pt;height:60.45pt;z-index:251760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" strokecolor="#243f60 [1604]" strokeweight="2pt">
            <v:textbox style="mso-next-textbox:#_x0000_s1198">
              <w:txbxContent>
                <w:p w:rsidR="00A053E8" w:rsidRDefault="00A053E8" w:rsidP="00FD344E">
                  <w:pPr>
                    <w:pStyle w:val="afb"/>
                    <w:jc w:val="center"/>
                  </w:pPr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2"/>
                      <w:szCs w:val="22"/>
                    </w:rPr>
                    <w:t>Решение об отказе в предоставл</w:t>
                  </w:r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2"/>
                      <w:szCs w:val="22"/>
                    </w:rPr>
                    <w:t>е</w:t>
                  </w:r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2"/>
                      <w:szCs w:val="22"/>
                    </w:rPr>
                    <w:t>нии услуги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Прямая со стрелкой 8" o:spid="_x0000_s1201" type="#_x0000_t32" style="position:absolute;margin-left:200.4pt;margin-top:407.05pt;width:0;height:0;z-index:251763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" strokecolor="#4579b8 [3044]">
            <v:stroke endarrow="open"/>
          </v:shape>
        </w:pict>
      </w:r>
      <w:r>
        <w:rPr>
          <w:noProof/>
          <w:lang w:eastAsia="ru-RU"/>
        </w:rPr>
        <w:pict>
          <v:shape id="Прямая со стрелкой 10" o:spid="_x0000_s1202" type="#_x0000_t32" style="position:absolute;margin-left:287.95pt;margin-top:499pt;width:29.95pt;height:0;z-index:251764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" strokecolor="#4579b8 [3044]">
            <v:stroke endarrow="open"/>
          </v:shape>
        </w:pict>
      </w:r>
      <w:r>
        <w:rPr>
          <w:noProof/>
          <w:lang w:eastAsia="ru-RU"/>
        </w:rPr>
        <w:pict>
          <v:shape id="Прямая со стрелкой 12" o:spid="_x0000_s1203" type="#_x0000_t32" style="position:absolute;margin-left:141.95pt;margin-top:437.7pt;width:0;height:26.95pt;z-index:251765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" strokecolor="#4579b8 [3044]">
            <v:stroke endarrow="open"/>
          </v:shape>
        </w:pict>
      </w:r>
      <w:r>
        <w:rPr>
          <w:noProof/>
          <w:lang w:eastAsia="ru-RU"/>
        </w:rPr>
        <w:pict>
          <v:shape id="Прямая со стрелкой 22" o:spid="_x0000_s1204" type="#_x0000_t32" style="position:absolute;margin-left:355.75pt;margin-top:611.65pt;width:.05pt;height:0;z-index:251766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" strokecolor="#4579b8 [3044]">
            <v:stroke endarrow="open"/>
          </v:shape>
        </w:pict>
      </w:r>
      <w:r>
        <w:rPr>
          <w:noProof/>
          <w:lang w:eastAsia="ru-RU"/>
        </w:rPr>
        <w:pict>
          <v:line id="Прямая соединительная линия 24" o:spid="_x0000_s1205" style="position:absolute;z-index:251767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1.25pt,538.9pt" to="141.25pt,6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" strokecolor="#4579b8 [3044]"/>
        </w:pict>
      </w:r>
      <w:r>
        <w:rPr>
          <w:noProof/>
          <w:lang w:eastAsia="ru-RU"/>
        </w:rPr>
        <w:pict>
          <v:shape id="Прямая со стрелкой 28" o:spid="_x0000_s1206" type="#_x0000_t32" style="position:absolute;margin-left:139.6pt;margin-top:610.9pt;width:58.6pt;height:0;z-index:251768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" strokecolor="#4579b8 [3044]">
            <v:stroke endarrow="open"/>
          </v:shape>
        </w:pict>
      </w:r>
      <w:r w:rsidRPr="0054628D">
        <w:rPr>
          <w:noProof/>
          <w:lang w:eastAsia="ru-RU"/>
        </w:rPr>
        <w:drawing>
          <wp:anchor distT="0" distB="0" distL="114300" distR="114300" simplePos="0" relativeHeight="251746816" behindDoc="0" locked="0" layoutInCell="1" allowOverlap="1" wp14:anchorId="6B8BF30F" wp14:editId="72F868D4">
            <wp:simplePos x="0" y="0"/>
            <wp:positionH relativeFrom="column">
              <wp:posOffset>318770</wp:posOffset>
            </wp:positionH>
            <wp:positionV relativeFrom="paragraph">
              <wp:posOffset>0</wp:posOffset>
            </wp:positionV>
            <wp:extent cx="6071870" cy="8401050"/>
            <wp:effectExtent l="0" t="0" r="5080" b="0"/>
            <wp:wrapNone/>
            <wp:docPr id="3" name="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able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071870" cy="8401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pict>
          <v:shape id="Прямая со стрелкой 37" o:spid="_x0000_s1207" type="#_x0000_t32" style="position:absolute;margin-left:243.9pt;margin-top:437.7pt;width:.65pt;height:26.95pt;z-index:251769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" strokecolor="#4579b8 [3044]">
            <v:stroke endarrow="open"/>
          </v:shape>
        </w:pict>
      </w:r>
    </w:p>
    <w:p w:rsidR="00FD344E" w:rsidRPr="0054628D" w:rsidRDefault="00FD344E" w:rsidP="00FD34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344E" w:rsidRPr="0054628D" w:rsidRDefault="00FD344E" w:rsidP="00FD34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344E" w:rsidRPr="0054628D" w:rsidRDefault="00FD344E" w:rsidP="00FD344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Прямая со стрелкой 127" o:spid="_x0000_s1195" type="#_x0000_t32" style="position:absolute;margin-left:154.3pt;margin-top:14.35pt;width:16.55pt;height:0;z-index:251757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" strokecolor="#4579b8 [3044]">
            <v:stroke endarrow="open"/>
          </v:shape>
        </w:pict>
      </w:r>
      <w:r>
        <w:rPr>
          <w:noProof/>
          <w:lang w:eastAsia="ru-RU"/>
        </w:rPr>
        <w:pict>
          <v:shape id="Прямая со стрелкой 35" o:spid="_x0000_s1210" type="#_x0000_t32" style="position:absolute;margin-left:307.35pt;margin-top:14.4pt;width:21.6pt;height:0;z-index:251772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" strokecolor="#4579b8 [3044]">
            <v:stroke endarrow="open"/>
          </v:shape>
        </w:pict>
      </w:r>
    </w:p>
    <w:p w:rsidR="00FD344E" w:rsidRPr="0054628D" w:rsidRDefault="00FD344E" w:rsidP="00FD34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344E" w:rsidRPr="0054628D" w:rsidRDefault="00FD344E" w:rsidP="00FD34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344E" w:rsidRPr="0054628D" w:rsidRDefault="00FD344E" w:rsidP="00FD34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344E" w:rsidRPr="0054628D" w:rsidRDefault="00FD344E" w:rsidP="00FD344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Прямая со стрелкой 135" o:spid="_x0000_s1196" type="#_x0000_t32" style="position:absolute;margin-left:239.05pt;margin-top:7.5pt;width:0;height:23.1pt;z-index:251758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" strokecolor="#4579b8 [3044]">
            <v:stroke endarrow="open"/>
          </v:shape>
        </w:pict>
      </w:r>
    </w:p>
    <w:p w:rsidR="00FD344E" w:rsidRPr="0054628D" w:rsidRDefault="00FD344E" w:rsidP="00FD34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344E" w:rsidRPr="0054628D" w:rsidRDefault="00FD344E" w:rsidP="00FD34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344E" w:rsidRPr="0054628D" w:rsidRDefault="00FD344E" w:rsidP="00FD34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344E" w:rsidRPr="0054628D" w:rsidRDefault="00FD344E" w:rsidP="00FD34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344E" w:rsidRPr="0054628D" w:rsidRDefault="00FD344E" w:rsidP="00FD344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Прямая со стрелкой 6" o:spid="_x0000_s1200" type="#_x0000_t32" style="position:absolute;margin-left:242.65pt;margin-top:5.7pt;width:.25pt;height:62.5pt;flip:x;z-index:251762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" strokecolor="#4579b8 [3044]">
            <v:stroke endarrow="open"/>
          </v:shape>
        </w:pict>
      </w:r>
    </w:p>
    <w:p w:rsidR="00FD344E" w:rsidRPr="0054628D" w:rsidRDefault="00FD344E" w:rsidP="00FD34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344E" w:rsidRPr="0054628D" w:rsidRDefault="00FD344E" w:rsidP="00FD34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344E" w:rsidRPr="0054628D" w:rsidRDefault="00FD344E" w:rsidP="00FD34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344E" w:rsidRPr="0054628D" w:rsidRDefault="00FD344E" w:rsidP="00FD34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344E" w:rsidRPr="0054628D" w:rsidRDefault="00FD344E" w:rsidP="00FD34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344E" w:rsidRPr="0054628D" w:rsidRDefault="00FD344E" w:rsidP="00FD34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344E" w:rsidRPr="0054628D" w:rsidRDefault="00FD344E" w:rsidP="00FD34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344E" w:rsidRPr="0054628D" w:rsidRDefault="00FD344E" w:rsidP="00FD34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344E" w:rsidRPr="0054628D" w:rsidRDefault="00FD344E" w:rsidP="00FD34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344E" w:rsidRPr="0054628D" w:rsidRDefault="00FD344E" w:rsidP="00FD34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344E" w:rsidRPr="0054628D" w:rsidRDefault="00FD344E" w:rsidP="00FD34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344E" w:rsidRPr="0054628D" w:rsidRDefault="00FD344E" w:rsidP="00FD34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344E" w:rsidRPr="0054628D" w:rsidRDefault="00FD344E" w:rsidP="00FD34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344E" w:rsidRPr="0054628D" w:rsidRDefault="00FD344E" w:rsidP="00FD34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344E" w:rsidRPr="0054628D" w:rsidRDefault="00FD344E" w:rsidP="00FD34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344E" w:rsidRPr="0054628D" w:rsidRDefault="00FD344E" w:rsidP="00FD344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rect id="_x0000_s1194" style="position:absolute;margin-left:200.45pt;margin-top:14.15pt;width:84.85pt;height:74.1pt;z-index:25175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" strokecolor="#243f60 [1604]" strokeweight="2pt">
            <v:textbox style="mso-next-textbox:#_x0000_s1194">
              <w:txbxContent>
                <w:p w:rsidR="00A053E8" w:rsidRDefault="00A053E8" w:rsidP="00FD344E">
                  <w:pPr>
                    <w:pStyle w:val="afb"/>
                    <w:jc w:val="center"/>
                  </w:pPr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2"/>
                      <w:szCs w:val="22"/>
                    </w:rPr>
                    <w:t>Приказ о приеме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99" style="position:absolute;margin-left:93.55pt;margin-top:14.15pt;width:97.65pt;height:74pt;z-index:251761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" strokecolor="#243f60 [1604]" strokeweight="2pt">
            <v:textbox style="mso-next-textbox:#_x0000_s1199">
              <w:txbxContent>
                <w:p w:rsidR="00A053E8" w:rsidRDefault="00A053E8" w:rsidP="00FD344E">
                  <w:pPr>
                    <w:pStyle w:val="afb"/>
                    <w:jc w:val="center"/>
                  </w:pPr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2"/>
                      <w:szCs w:val="22"/>
                    </w:rPr>
                    <w:t>Уведомление об отказе в пред</w:t>
                  </w:r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2"/>
                      <w:szCs w:val="22"/>
                    </w:rPr>
                    <w:t>о</w:t>
                  </w:r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2"/>
                      <w:szCs w:val="22"/>
                    </w:rPr>
                    <w:t>ставлении усл</w:t>
                  </w:r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2"/>
                      <w:szCs w:val="22"/>
                    </w:rPr>
                    <w:t>у</w:t>
                  </w:r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2"/>
                      <w:szCs w:val="22"/>
                    </w:rPr>
                    <w:t>ги</w:t>
                  </w:r>
                </w:p>
              </w:txbxContent>
            </v:textbox>
          </v:rect>
        </w:pict>
      </w:r>
    </w:p>
    <w:p w:rsidR="00FD344E" w:rsidRPr="0054628D" w:rsidRDefault="00FD344E" w:rsidP="00FD344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rect id="_x0000_s1193" style="position:absolute;margin-left:316.7pt;margin-top:.2pt;width:98.4pt;height:1in;z-index:25175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" strokecolor="#243f60 [1604]" strokeweight="2pt">
            <v:textbox style="mso-next-textbox:#_x0000_s1193">
              <w:txbxContent>
                <w:p w:rsidR="00A053E8" w:rsidRDefault="00A053E8" w:rsidP="00FD344E">
                  <w:pPr>
                    <w:pStyle w:val="afb"/>
                    <w:jc w:val="center"/>
                  </w:pPr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2"/>
                      <w:szCs w:val="22"/>
                    </w:rPr>
                    <w:t>Уведомление о предоставлении Услуги</w:t>
                  </w:r>
                </w:p>
              </w:txbxContent>
            </v:textbox>
          </v:rect>
        </w:pict>
      </w:r>
    </w:p>
    <w:p w:rsidR="00FD344E" w:rsidRPr="0054628D" w:rsidRDefault="00FD344E" w:rsidP="00FD34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344E" w:rsidRPr="0054628D" w:rsidRDefault="00FD344E" w:rsidP="00FD34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344E" w:rsidRPr="0054628D" w:rsidRDefault="00FD344E" w:rsidP="00FD34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344E" w:rsidRDefault="00FD344E" w:rsidP="00FD344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line id="Прямая соединительная линия 47" o:spid="_x0000_s1208" style="position:absolute;flip:x;z-index:251770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55.9pt,7.8pt" to="355.95pt,7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" strokecolor="#4579b8 [3044]"/>
        </w:pict>
      </w:r>
    </w:p>
    <w:p w:rsidR="00FD344E" w:rsidRDefault="00FD344E" w:rsidP="00FD34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344E" w:rsidRDefault="00FD344E" w:rsidP="00FD34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344E" w:rsidRDefault="00FD344E" w:rsidP="00FD34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344E" w:rsidRDefault="00FD344E" w:rsidP="00FD344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Прямая со стрелкой 48" o:spid="_x0000_s1209" type="#_x0000_t32" style="position:absolute;margin-left:282.15pt;margin-top:14.3pt;width:73.6pt;height:0;rotation:180;z-index:251771392;visibility:visible;mso-wrap-style:square;mso-wrap-distance-left:9pt;mso-wrap-distance-top:0;mso-wrap-distance-right:9pt;mso-wrap-distance-bottom:0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" adj="-112725,-1,-112725" strokecolor="#4579b8 [3044]">
            <v:stroke endarrow="open"/>
          </v:shape>
        </w:pict>
      </w:r>
    </w:p>
    <w:p w:rsidR="00FD344E" w:rsidRDefault="00FD344E" w:rsidP="00FD34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5000D" w:rsidRDefault="0005000D" w:rsidP="001465D1">
      <w:pPr>
        <w:pStyle w:val="1"/>
        <w:widowControl w:val="0"/>
        <w:numPr>
          <w:ilvl w:val="0"/>
          <w:numId w:val="0"/>
        </w:numPr>
        <w:tabs>
          <w:tab w:val="left" w:pos="993"/>
        </w:tabs>
        <w:spacing w:line="240" w:lineRule="auto"/>
        <w:ind w:left="5670"/>
        <w:rPr>
          <w:sz w:val="24"/>
          <w:szCs w:val="24"/>
          <w:lang w:eastAsia="ar-SA"/>
        </w:rPr>
      </w:pPr>
    </w:p>
    <w:p w:rsidR="00804A3A" w:rsidRDefault="00804A3A" w:rsidP="00804A3A">
      <w:pPr>
        <w:pStyle w:val="1"/>
        <w:numPr>
          <w:ilvl w:val="0"/>
          <w:numId w:val="0"/>
        </w:numPr>
        <w:tabs>
          <w:tab w:val="left" w:pos="993"/>
        </w:tabs>
        <w:spacing w:line="240" w:lineRule="auto"/>
        <w:jc w:val="center"/>
        <w:outlineLvl w:val="1"/>
        <w:rPr>
          <w:b/>
        </w:rPr>
      </w:pPr>
      <w:r w:rsidRPr="004F3F5D">
        <w:rPr>
          <w:b/>
        </w:rPr>
        <w:lastRenderedPageBreak/>
        <w:t>Блок-схема предоставления Услуги</w:t>
      </w:r>
      <w:r>
        <w:rPr>
          <w:b/>
        </w:rPr>
        <w:t xml:space="preserve"> через РПГУ</w:t>
      </w:r>
    </w:p>
    <w:p w:rsidR="00804A3A" w:rsidRPr="009C3DB6" w:rsidRDefault="00804A3A" w:rsidP="00804A3A">
      <w:pPr>
        <w:pStyle w:val="1"/>
        <w:numPr>
          <w:ilvl w:val="0"/>
          <w:numId w:val="0"/>
        </w:numPr>
        <w:tabs>
          <w:tab w:val="left" w:pos="993"/>
        </w:tabs>
        <w:spacing w:line="240" w:lineRule="auto"/>
        <w:jc w:val="center"/>
        <w:outlineLvl w:val="1"/>
      </w:pPr>
      <w:r w:rsidRPr="009C3DB6">
        <w:t>(</w:t>
      </w:r>
      <w:r>
        <w:t xml:space="preserve">основной </w:t>
      </w:r>
      <w:r w:rsidRPr="009C3DB6">
        <w:t xml:space="preserve"> набор)</w:t>
      </w:r>
    </w:p>
    <w:p w:rsidR="00804A3A" w:rsidRDefault="00067144" w:rsidP="00804A3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F222C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774464" behindDoc="0" locked="0" layoutInCell="1" allowOverlap="1" wp14:anchorId="47B316E6" wp14:editId="3C824355">
            <wp:simplePos x="0" y="0"/>
            <wp:positionH relativeFrom="column">
              <wp:posOffset>-297396</wp:posOffset>
            </wp:positionH>
            <wp:positionV relativeFrom="paragraph">
              <wp:posOffset>169030</wp:posOffset>
            </wp:positionV>
            <wp:extent cx="6623050" cy="8884920"/>
            <wp:effectExtent l="0" t="0" r="0" b="0"/>
            <wp:wrapNone/>
            <wp:docPr id="6" name="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able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623050" cy="8884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04A3A">
        <w:rPr>
          <w:rFonts w:ascii="Times New Roman" w:hAnsi="Times New Roman"/>
          <w:noProof/>
          <w:sz w:val="28"/>
          <w:szCs w:val="28"/>
          <w:lang w:eastAsia="ru-RU"/>
        </w:rPr>
        <w:pict>
          <v:roundrect id="Скругленный прямоугольник 6" o:spid="_x0000_s1247" style="position:absolute;margin-left:140.6pt;margin-top:14.75pt;width:117.6pt;height:51pt;z-index:251775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" strokecolor="#243f60 [1604]" strokeweight="2pt">
            <v:textbox style="mso-next-textbox:#Скругленный прямоугольник 6">
              <w:txbxContent>
                <w:p w:rsidR="00A053E8" w:rsidRDefault="00A053E8" w:rsidP="00804A3A">
                  <w:pPr>
                    <w:pStyle w:val="afb"/>
                    <w:jc w:val="center"/>
                  </w:pPr>
                  <w:r>
                    <w:rPr>
                      <w:color w:val="000000" w:themeColor="text1"/>
                      <w:kern w:val="24"/>
                      <w:sz w:val="22"/>
                      <w:szCs w:val="22"/>
                    </w:rPr>
                    <w:t>Прием заявления и документов</w:t>
                  </w:r>
                </w:p>
              </w:txbxContent>
            </v:textbox>
          </v:roundrect>
        </w:pict>
      </w:r>
      <w:r w:rsidR="00804A3A">
        <w:rPr>
          <w:rFonts w:ascii="Times New Roman" w:hAnsi="Times New Roman"/>
          <w:noProof/>
          <w:sz w:val="28"/>
          <w:szCs w:val="28"/>
          <w:lang w:eastAsia="ru-RU"/>
        </w:rPr>
        <w:pict>
          <v:rect id="Прямоугольник 10" o:spid="_x0000_s1251" style="position:absolute;margin-left:206.95pt;margin-top:569.4pt;width:80.3pt;height:57.35pt;z-index:251779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" strokecolor="#243f60 [1604]" strokeweight="2pt">
            <v:textbox style="mso-next-textbox:#Прямоугольник 10">
              <w:txbxContent>
                <w:p w:rsidR="00A053E8" w:rsidRDefault="00A053E8" w:rsidP="00804A3A">
                  <w:pPr>
                    <w:pStyle w:val="afb"/>
                    <w:jc w:val="center"/>
                  </w:pPr>
                  <w:r>
                    <w:rPr>
                      <w:rFonts w:asciiTheme="minorHAnsi" w:hAnsi="Calibri" w:cstheme="minorBidi"/>
                      <w:color w:val="000000" w:themeColor="text1"/>
                      <w:kern w:val="24"/>
                      <w:sz w:val="22"/>
                      <w:szCs w:val="22"/>
                    </w:rPr>
                    <w:t>Приказ о приеме</w:t>
                  </w:r>
                </w:p>
              </w:txbxContent>
            </v:textbox>
          </v:rect>
        </w:pict>
      </w:r>
      <w:r w:rsidR="00804A3A">
        <w:rPr>
          <w:rFonts w:ascii="Times New Roman" w:hAnsi="Times New Roman"/>
          <w:noProof/>
          <w:sz w:val="28"/>
          <w:szCs w:val="28"/>
          <w:lang w:eastAsia="ru-RU"/>
        </w:rPr>
        <w:pict>
          <v:rect id="Прямоугольник 12" o:spid="_x0000_s1253" style="position:absolute;margin-left:173.45pt;margin-top:654.9pt;width:118.85pt;height:36pt;z-index:251781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" strokecolor="#243f60 [1604]" strokeweight="2pt">
            <v:textbox style="mso-next-textbox:#Прямоугольник 12">
              <w:txbxContent>
                <w:p w:rsidR="00A053E8" w:rsidRDefault="00A053E8" w:rsidP="00804A3A">
                  <w:pPr>
                    <w:pStyle w:val="afb"/>
                    <w:jc w:val="center"/>
                  </w:pPr>
                  <w:r>
                    <w:rPr>
                      <w:rFonts w:asciiTheme="minorHAnsi" w:hAnsi="Calibri" w:cstheme="minorBidi"/>
                      <w:color w:val="000000" w:themeColor="text1"/>
                      <w:kern w:val="24"/>
                      <w:sz w:val="22"/>
                      <w:szCs w:val="22"/>
                    </w:rPr>
                    <w:t>Направление резул</w:t>
                  </w:r>
                  <w:r>
                    <w:rPr>
                      <w:rFonts w:asciiTheme="minorHAnsi" w:hAnsi="Calibri" w:cstheme="minorBidi"/>
                      <w:color w:val="000000" w:themeColor="text1"/>
                      <w:kern w:val="24"/>
                      <w:sz w:val="22"/>
                      <w:szCs w:val="22"/>
                    </w:rPr>
                    <w:t>ь</w:t>
                  </w:r>
                  <w:r>
                    <w:rPr>
                      <w:rFonts w:asciiTheme="minorHAnsi" w:hAnsi="Calibri" w:cstheme="minorBidi"/>
                      <w:color w:val="000000" w:themeColor="text1"/>
                      <w:kern w:val="24"/>
                      <w:sz w:val="22"/>
                      <w:szCs w:val="22"/>
                    </w:rPr>
                    <w:t>тата</w:t>
                  </w:r>
                </w:p>
              </w:txbxContent>
            </v:textbox>
          </v:rect>
        </w:pict>
      </w:r>
      <w:r w:rsidR="00804A3A">
        <w:rPr>
          <w:rFonts w:ascii="Times New Roman" w:hAnsi="Times New Roman"/>
          <w:noProof/>
          <w:sz w:val="28"/>
          <w:szCs w:val="28"/>
          <w:lang w:eastAsia="ru-RU"/>
        </w:rPr>
        <w:pict>
          <v:rect id="Прямоугольник 14" o:spid="_x0000_s1255" style="position:absolute;margin-left:122.8pt;margin-top:201.55pt;width:170.45pt;height:57.25pt;z-index:251783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" strokecolor="#243f60 [1604]" strokeweight="2pt">
            <v:textbox style="mso-next-textbox:#Прямоугольник 14">
              <w:txbxContent>
                <w:p w:rsidR="00A053E8" w:rsidRDefault="00A053E8" w:rsidP="00804A3A">
                  <w:pPr>
                    <w:pStyle w:val="afb"/>
                    <w:jc w:val="center"/>
                  </w:pPr>
                  <w:r>
                    <w:rPr>
                      <w:rFonts w:asciiTheme="minorHAnsi" w:hAnsi="Calibri" w:cstheme="minorBidi"/>
                      <w:color w:val="000000" w:themeColor="text1"/>
                      <w:kern w:val="24"/>
                      <w:sz w:val="22"/>
                      <w:szCs w:val="22"/>
                    </w:rPr>
                    <w:t xml:space="preserve">(Регистрация заявления) </w:t>
                  </w:r>
                </w:p>
                <w:p w:rsidR="00A053E8" w:rsidRDefault="00A053E8" w:rsidP="00804A3A">
                  <w:pPr>
                    <w:pStyle w:val="afb"/>
                    <w:jc w:val="center"/>
                  </w:pPr>
                  <w:r>
                    <w:rPr>
                      <w:rFonts w:asciiTheme="minorHAnsi" w:hAnsi="Calibri" w:cstheme="minorBidi"/>
                      <w:color w:val="000000" w:themeColor="text1"/>
                      <w:kern w:val="24"/>
                      <w:sz w:val="22"/>
                      <w:szCs w:val="22"/>
                    </w:rPr>
                    <w:t>Обработка и предварительное  рассмотрение документов</w:t>
                  </w:r>
                </w:p>
              </w:txbxContent>
            </v:textbox>
          </v:rect>
        </w:pict>
      </w:r>
      <w:r w:rsidR="00804A3A">
        <w:rPr>
          <w:rFonts w:ascii="Times New Roman" w:hAnsi="Times New Roman"/>
          <w:noProof/>
          <w:sz w:val="28"/>
          <w:szCs w:val="28"/>
          <w:lang w:eastAsia="ru-RU"/>
        </w:rPr>
        <w:pict>
          <v:rect id="Прямоугольник 15" o:spid="_x0000_s1256" style="position:absolute;margin-left:122.8pt;margin-top:302.75pt;width:170.45pt;height:55.4pt;z-index:251784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" strokecolor="#243f60 [1604]" strokeweight="2pt">
            <v:textbox style="mso-next-textbox:#Прямоугольник 15">
              <w:txbxContent>
                <w:p w:rsidR="00A053E8" w:rsidRDefault="00A053E8" w:rsidP="00804A3A">
                  <w:pPr>
                    <w:pStyle w:val="afb"/>
                    <w:jc w:val="center"/>
                  </w:pPr>
                  <w:r>
                    <w:rPr>
                      <w:rFonts w:asciiTheme="minorHAnsi" w:hAnsi="Calibri" w:cstheme="minorBidi"/>
                      <w:color w:val="000000" w:themeColor="text1"/>
                      <w:kern w:val="24"/>
                      <w:sz w:val="22"/>
                      <w:szCs w:val="22"/>
                    </w:rPr>
                    <w:t>Направление уведомления о допуске к творческим испыт</w:t>
                  </w:r>
                  <w:r>
                    <w:rPr>
                      <w:rFonts w:asciiTheme="minorHAnsi" w:hAnsi="Calibri" w:cstheme="minorBidi"/>
                      <w:color w:val="000000" w:themeColor="text1"/>
                      <w:kern w:val="24"/>
                      <w:sz w:val="22"/>
                      <w:szCs w:val="22"/>
                    </w:rPr>
                    <w:t>а</w:t>
                  </w:r>
                  <w:r>
                    <w:rPr>
                      <w:rFonts w:asciiTheme="minorHAnsi" w:hAnsi="Calibri" w:cstheme="minorBidi"/>
                      <w:color w:val="000000" w:themeColor="text1"/>
                      <w:kern w:val="24"/>
                      <w:sz w:val="22"/>
                      <w:szCs w:val="22"/>
                    </w:rPr>
                    <w:t>ниям</w:t>
                  </w:r>
                </w:p>
              </w:txbxContent>
            </v:textbox>
          </v:rect>
        </w:pict>
      </w:r>
      <w:r w:rsidR="00804A3A">
        <w:rPr>
          <w:rFonts w:ascii="Times New Roman" w:hAnsi="Times New Roman"/>
          <w:noProof/>
          <w:sz w:val="28"/>
          <w:szCs w:val="28"/>
          <w:lang w:eastAsia="ru-RU"/>
        </w:rPr>
        <w:pict>
          <v:shape id="Прямая со стрелкой 21" o:spid="_x0000_s1259" type="#_x0000_t32" style="position:absolute;margin-left:201.25pt;margin-top:65.4pt;width:0;height:17pt;z-index:251787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" strokecolor="#4579b8 [3044]">
            <v:stroke endarrow="open"/>
          </v:shape>
        </w:pict>
      </w:r>
      <w:r w:rsidR="00804A3A">
        <w:rPr>
          <w:rFonts w:ascii="Times New Roman" w:hAnsi="Times New Roman"/>
          <w:noProof/>
          <w:sz w:val="28"/>
          <w:szCs w:val="28"/>
          <w:lang w:eastAsia="ru-RU"/>
        </w:rPr>
        <w:pict>
          <v:shape id="Прямая со стрелкой 25" o:spid="_x0000_s1261" type="#_x0000_t32" style="position:absolute;margin-left:202.65pt;margin-top:258.55pt;width:0;height:44.1pt;z-index:251789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" strokecolor="#4579b8 [3044]">
            <v:stroke endarrow="open"/>
          </v:shape>
        </w:pict>
      </w:r>
      <w:r w:rsidR="00804A3A">
        <w:rPr>
          <w:rFonts w:ascii="Times New Roman" w:hAnsi="Times New Roman"/>
          <w:noProof/>
          <w:sz w:val="28"/>
          <w:szCs w:val="28"/>
          <w:lang w:eastAsia="ru-RU"/>
        </w:rPr>
        <w:pict>
          <v:shape id="Прямая со стрелкой 39" o:spid="_x0000_s1264" type="#_x0000_t32" style="position:absolute;margin-left:207.65pt;margin-top:512.5pt;width:0;height:.55pt;z-index:251792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" strokecolor="#4579b8 [3044]">
            <v:stroke endarrow="open"/>
          </v:shape>
        </w:pict>
      </w:r>
      <w:r w:rsidR="00804A3A">
        <w:rPr>
          <w:rFonts w:ascii="Times New Roman" w:hAnsi="Times New Roman"/>
          <w:noProof/>
          <w:sz w:val="28"/>
          <w:szCs w:val="28"/>
          <w:lang w:eastAsia="ru-RU"/>
        </w:rPr>
        <w:pict>
          <v:line id="Прямая соединительная линия 57" o:spid="_x0000_s1266" style="position:absolute;z-index:251794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9.95pt,627.1pt" to="139.95pt,67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" strokecolor="#4579b8 [3044]"/>
        </w:pict>
      </w:r>
      <w:r w:rsidR="00804A3A">
        <w:rPr>
          <w:rFonts w:ascii="Times New Roman" w:hAnsi="Times New Roman"/>
          <w:noProof/>
          <w:sz w:val="28"/>
          <w:szCs w:val="28"/>
          <w:lang w:eastAsia="ru-RU"/>
        </w:rPr>
        <w:pict>
          <v:line id="Прямая соединительная линия 62" o:spid="_x0000_s1268" style="position:absolute;z-index:251796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8.1pt,627.1pt" to="348.1pt,67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" strokecolor="#4579b8 [3044]"/>
        </w:pict>
      </w:r>
      <w:r w:rsidR="00804A3A">
        <w:rPr>
          <w:rFonts w:ascii="Times New Roman" w:hAnsi="Times New Roman"/>
          <w:noProof/>
          <w:sz w:val="28"/>
          <w:szCs w:val="28"/>
          <w:lang w:eastAsia="ru-RU"/>
        </w:rPr>
        <w:pict>
          <v:shape id="Прямая со стрелкой 64" o:spid="_x0000_s1269" type="#_x0000_t32" style="position:absolute;margin-left:347.35pt;margin-top:672.75pt;width:0;height:0;z-index:2517980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" strokecolor="#4579b8 [3044]">
            <v:stroke endarrow="open"/>
          </v:shape>
        </w:pict>
      </w:r>
      <w:r w:rsidR="00804A3A">
        <w:rPr>
          <w:rFonts w:ascii="Times New Roman" w:hAnsi="Times New Roman"/>
          <w:noProof/>
          <w:sz w:val="28"/>
          <w:szCs w:val="28"/>
          <w:lang w:eastAsia="ru-RU"/>
        </w:rPr>
        <w:pict>
          <v:shape id="Прямая со стрелкой 75" o:spid="_x0000_s1272" type="#_x0000_t32" style="position:absolute;margin-left:244.7pt;margin-top:465.3pt;width:0;height:25.1pt;z-index:251801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" strokecolor="#4579b8 [3044]">
            <v:stroke endarrow="open"/>
          </v:shape>
        </w:pict>
      </w:r>
      <w:r w:rsidR="00804A3A">
        <w:rPr>
          <w:rFonts w:ascii="Times New Roman" w:hAnsi="Times New Roman"/>
          <w:noProof/>
          <w:sz w:val="28"/>
          <w:szCs w:val="28"/>
          <w:lang w:eastAsia="ru-RU"/>
        </w:rPr>
        <w:pict>
          <v:shape id="Прямая со стрелкой 81" o:spid="_x0000_s1273" type="#_x0000_t32" style="position:absolute;margin-left:245.45pt;margin-top:538.75pt;width:0;height:31pt;z-index:251802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" strokecolor="#4579b8 [3044]">
            <v:stroke endarrow="open"/>
          </v:shape>
        </w:pict>
      </w:r>
    </w:p>
    <w:p w:rsidR="00804A3A" w:rsidRDefault="00804A3A" w:rsidP="00804A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04A3A" w:rsidRDefault="00804A3A" w:rsidP="00804A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04A3A" w:rsidRDefault="00804A3A" w:rsidP="00804A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04A3A" w:rsidRDefault="00804A3A" w:rsidP="00804A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04A3A" w:rsidRDefault="00804A3A" w:rsidP="00804A3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Ромб 7" o:spid="_x0000_s1248" type="#_x0000_t4" style="position:absolute;margin-left:115.1pt;margin-top:1.8pt;width:173.65pt;height:90.7pt;z-index:251776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" strokecolor="#243f60 [1604]" strokeweight="2pt">
            <v:textbox style="mso-next-textbox:#Ромб 7">
              <w:txbxContent>
                <w:p w:rsidR="00A053E8" w:rsidRDefault="00A053E8" w:rsidP="00804A3A">
                  <w:pPr>
                    <w:pStyle w:val="afb"/>
                    <w:jc w:val="center"/>
                  </w:pPr>
                  <w:r>
                    <w:rPr>
                      <w:color w:val="000000" w:themeColor="text1"/>
                      <w:kern w:val="24"/>
                      <w:sz w:val="22"/>
                      <w:szCs w:val="22"/>
                    </w:rPr>
                    <w:t>Есть ли основ</w:t>
                  </w:r>
                  <w:r>
                    <w:rPr>
                      <w:color w:val="000000" w:themeColor="text1"/>
                      <w:kern w:val="24"/>
                      <w:sz w:val="22"/>
                      <w:szCs w:val="22"/>
                    </w:rPr>
                    <w:t>а</w:t>
                  </w:r>
                  <w:r>
                    <w:rPr>
                      <w:color w:val="000000" w:themeColor="text1"/>
                      <w:kern w:val="24"/>
                      <w:sz w:val="22"/>
                      <w:szCs w:val="22"/>
                    </w:rPr>
                    <w:t>ния для отказа в приеме док</w:t>
                  </w:r>
                  <w:r>
                    <w:rPr>
                      <w:color w:val="000000" w:themeColor="text1"/>
                      <w:kern w:val="24"/>
                      <w:sz w:val="22"/>
                      <w:szCs w:val="22"/>
                    </w:rPr>
                    <w:t>у</w:t>
                  </w:r>
                  <w:r>
                    <w:rPr>
                      <w:color w:val="000000" w:themeColor="text1"/>
                      <w:kern w:val="24"/>
                      <w:sz w:val="22"/>
                      <w:szCs w:val="22"/>
                    </w:rPr>
                    <w:t>ментов</w:t>
                  </w:r>
                </w:p>
              </w:txbxContent>
            </v:textbox>
          </v:shape>
        </w:pict>
      </w:r>
    </w:p>
    <w:p w:rsidR="00804A3A" w:rsidRDefault="00804A3A" w:rsidP="00804A3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Прямоугольник 13" o:spid="_x0000_s1254" style="position:absolute;margin-left:305.4pt;margin-top:5.85pt;width:97.5pt;height:49.3pt;z-index:251782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" strokecolor="#243f60 [1604]" strokeweight="2pt">
            <v:textbox style="mso-next-textbox:#Прямоугольник 13">
              <w:txbxContent>
                <w:p w:rsidR="00A053E8" w:rsidRDefault="00A053E8" w:rsidP="00804A3A">
                  <w:pPr>
                    <w:pStyle w:val="afb"/>
                    <w:jc w:val="center"/>
                  </w:pPr>
                  <w:r>
                    <w:rPr>
                      <w:color w:val="000000" w:themeColor="text1"/>
                      <w:kern w:val="24"/>
                      <w:sz w:val="22"/>
                      <w:szCs w:val="22"/>
                    </w:rPr>
                    <w:t>Отказ в приеме документов</w:t>
                  </w:r>
                </w:p>
              </w:txbxContent>
            </v:textbox>
          </v:rect>
        </w:pict>
      </w:r>
    </w:p>
    <w:p w:rsidR="00804A3A" w:rsidRDefault="00804A3A" w:rsidP="00804A3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Прямая со стрелкой 27" o:spid="_x0000_s1262" type="#_x0000_t32" style="position:absolute;margin-left:292.15pt;margin-top:14.7pt;width:11.75pt;height:0;z-index:251790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" strokecolor="#4579b8 [3044]">
            <v:stroke endarrow="open"/>
          </v:shape>
        </w:pict>
      </w:r>
    </w:p>
    <w:p w:rsidR="00804A3A" w:rsidRDefault="00804A3A" w:rsidP="00804A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04A3A" w:rsidRDefault="00804A3A" w:rsidP="00804A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04A3A" w:rsidRDefault="00804A3A" w:rsidP="00804A3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Прямая со стрелкой 23" o:spid="_x0000_s1260" type="#_x0000_t32" style="position:absolute;margin-left:201.2pt;margin-top:12pt;width:0;height:28.3pt;z-index:251788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" strokecolor="#4579b8 [3044]">
            <v:stroke endarrow="open"/>
          </v:shape>
        </w:pict>
      </w:r>
    </w:p>
    <w:p w:rsidR="00804A3A" w:rsidRDefault="00804A3A" w:rsidP="00804A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04A3A" w:rsidRDefault="00804A3A" w:rsidP="00804A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04A3A" w:rsidRDefault="00804A3A" w:rsidP="00804A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04A3A" w:rsidRDefault="00804A3A" w:rsidP="00804A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04A3A" w:rsidRDefault="00804A3A" w:rsidP="00804A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04A3A" w:rsidRDefault="00804A3A" w:rsidP="00804A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04A3A" w:rsidRDefault="00804A3A" w:rsidP="00804A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04A3A" w:rsidRDefault="00804A3A" w:rsidP="00804A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04A3A" w:rsidRDefault="00804A3A" w:rsidP="00804A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04A3A" w:rsidRDefault="00804A3A" w:rsidP="00804A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04A3A" w:rsidRDefault="00804A3A" w:rsidP="00804A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04A3A" w:rsidRDefault="00804A3A" w:rsidP="00804A3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Прямая со стрелкой 31" o:spid="_x0000_s1263" type="#_x0000_t32" style="position:absolute;margin-left:203.3pt;margin-top:4.2pt;width:0;height:25.65pt;z-index:251791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" strokecolor="#4579b8 [3044]">
            <v:stroke endarrow="open"/>
          </v:shape>
        </w:pict>
      </w:r>
    </w:p>
    <w:p w:rsidR="00804A3A" w:rsidRDefault="00804A3A" w:rsidP="00804A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04A3A" w:rsidRDefault="00804A3A" w:rsidP="00804A3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Прямоугольник 8" o:spid="_x0000_s1249" style="position:absolute;margin-left:120.4pt;margin-top:1.25pt;width:172.05pt;height:45.35pt;z-index:251777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" strokecolor="#243f60 [1604]" strokeweight="2pt">
            <v:textbox style="mso-next-textbox:#Прямоугольник 8">
              <w:txbxContent>
                <w:p w:rsidR="00A053E8" w:rsidRDefault="00A053E8" w:rsidP="00804A3A">
                  <w:pPr>
                    <w:pStyle w:val="afb"/>
                    <w:jc w:val="center"/>
                  </w:pPr>
                  <w:r>
                    <w:rPr>
                      <w:rFonts w:asciiTheme="minorHAnsi" w:hAnsi="Calibri" w:cstheme="minorBidi"/>
                      <w:color w:val="000000" w:themeColor="text1"/>
                      <w:kern w:val="24"/>
                      <w:sz w:val="22"/>
                      <w:szCs w:val="22"/>
                    </w:rPr>
                    <w:t>Прохождение творческих исп</w:t>
                  </w:r>
                  <w:r>
                    <w:rPr>
                      <w:rFonts w:asciiTheme="minorHAnsi" w:hAnsi="Calibri" w:cstheme="minorBidi"/>
                      <w:color w:val="000000" w:themeColor="text1"/>
                      <w:kern w:val="24"/>
                      <w:sz w:val="22"/>
                      <w:szCs w:val="22"/>
                    </w:rPr>
                    <w:t>ы</w:t>
                  </w:r>
                  <w:r>
                    <w:rPr>
                      <w:rFonts w:asciiTheme="minorHAnsi" w:hAnsi="Calibri" w:cstheme="minorBidi"/>
                      <w:color w:val="000000" w:themeColor="text1"/>
                      <w:kern w:val="24"/>
                      <w:sz w:val="22"/>
                      <w:szCs w:val="22"/>
                    </w:rPr>
                    <w:t>таний</w:t>
                  </w:r>
                </w:p>
              </w:txbxContent>
            </v:textbox>
          </v:rect>
        </w:pict>
      </w:r>
    </w:p>
    <w:p w:rsidR="00804A3A" w:rsidRDefault="00804A3A" w:rsidP="00804A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04A3A" w:rsidRDefault="00804A3A" w:rsidP="00804A3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line id="Прямая соединительная линия 67" o:spid="_x0000_s1270" style="position:absolute;z-index:251799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2.6pt,14.4pt" to="202.6pt,4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" strokecolor="#4579b8 [3044]"/>
        </w:pict>
      </w:r>
    </w:p>
    <w:p w:rsidR="00804A3A" w:rsidRDefault="00804A3A" w:rsidP="00804A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04A3A" w:rsidRDefault="00804A3A" w:rsidP="00804A3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line id="Прямая соединительная линия 69" o:spid="_x0000_s1271" style="position:absolute;z-index:251800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2.6pt,14.55pt" to="245.35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" strokecolor="#4579b8 [3044]"/>
        </w:pict>
      </w:r>
    </w:p>
    <w:p w:rsidR="00804A3A" w:rsidRDefault="00804A3A" w:rsidP="00804A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04A3A" w:rsidRDefault="00804A3A" w:rsidP="00804A3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Прямоугольник 17" o:spid="_x0000_s1258" style="position:absolute;margin-left:70.7pt;margin-top:8pt;width:119.75pt;height:47.75pt;z-index:251786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" strokecolor="#243f60 [1604]" strokeweight="2pt">
            <v:textbox style="mso-next-textbox:#Прямоугольник 17">
              <w:txbxContent>
                <w:p w:rsidR="00A053E8" w:rsidRPr="006F222C" w:rsidRDefault="00A053E8" w:rsidP="00804A3A">
                  <w:pPr>
                    <w:pStyle w:val="afb"/>
                    <w:jc w:val="center"/>
                  </w:pPr>
                  <w:r w:rsidRPr="006F222C">
                    <w:rPr>
                      <w:color w:val="000000" w:themeColor="text1"/>
                      <w:kern w:val="24"/>
                      <w:sz w:val="22"/>
                      <w:szCs w:val="22"/>
                    </w:rPr>
                    <w:t>Решение об отказе в предоставлении услуги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Прямоугольник 16" o:spid="_x0000_s1257" style="position:absolute;margin-left:206.9pt;margin-top:8.05pt;width:80.3pt;height:47.65pt;z-index:251785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" strokecolor="#243f60 [1604]" strokeweight="2pt">
            <v:textbox style="mso-next-textbox:#Прямоугольник 16">
              <w:txbxContent>
                <w:p w:rsidR="00A053E8" w:rsidRDefault="00A053E8" w:rsidP="00804A3A">
                  <w:pPr>
                    <w:pStyle w:val="afb"/>
                    <w:jc w:val="center"/>
                  </w:pPr>
                  <w:r>
                    <w:rPr>
                      <w:rFonts w:asciiTheme="minorHAnsi" w:hAnsi="Calibri" w:cstheme="minorBidi"/>
                      <w:color w:val="000000" w:themeColor="text1"/>
                      <w:kern w:val="24"/>
                      <w:sz w:val="22"/>
                      <w:szCs w:val="22"/>
                    </w:rPr>
                    <w:t>Принятие решения</w:t>
                  </w:r>
                </w:p>
              </w:txbxContent>
            </v:textbox>
          </v:rect>
        </w:pict>
      </w:r>
    </w:p>
    <w:p w:rsidR="00804A3A" w:rsidRDefault="00804A3A" w:rsidP="00804A3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Прямая со стрелкой 146" o:spid="_x0000_s1274" type="#_x0000_t32" style="position:absolute;margin-left:190.5pt;margin-top:14.6pt;width:16.4pt;height:0;flip:x;z-index:251803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" strokecolor="#4579b8 [3044]">
            <v:stroke endarrow="open"/>
          </v:shape>
        </w:pict>
      </w:r>
    </w:p>
    <w:p w:rsidR="00804A3A" w:rsidRDefault="00804A3A" w:rsidP="00804A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04A3A" w:rsidRDefault="00A053E8" w:rsidP="00804A3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Прямая со стрелкой 42" o:spid="_x0000_s1265" type="#_x0000_t32" style="position:absolute;margin-left:131.05pt;margin-top:16.4pt;width:17.8pt;height:0;rotation:90;z-index:251793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" adj="-238631,-1,-238631" strokecolor="#4579b8 [3044]">
            <v:stroke endarrow="open"/>
          </v:shape>
        </w:pict>
      </w:r>
    </w:p>
    <w:p w:rsidR="00804A3A" w:rsidRDefault="00804A3A" w:rsidP="00804A3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Прямоугольник 11" o:spid="_x0000_s1252" style="position:absolute;margin-left:70.75pt;margin-top:9.2pt;width:119.75pt;height:70.2pt;z-index:251780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" strokecolor="#243f60 [1604]" strokeweight="2pt">
            <v:textbox style="mso-next-textbox:#Прямоугольник 11">
              <w:txbxContent>
                <w:p w:rsidR="00A053E8" w:rsidRDefault="00A053E8" w:rsidP="00804A3A">
                  <w:pPr>
                    <w:pStyle w:val="afb"/>
                    <w:jc w:val="center"/>
                  </w:pPr>
                  <w:r>
                    <w:rPr>
                      <w:rFonts w:asciiTheme="minorHAnsi" w:hAnsi="Calibri" w:cstheme="minorBidi"/>
                      <w:color w:val="000000" w:themeColor="text1"/>
                      <w:kern w:val="24"/>
                      <w:sz w:val="22"/>
                      <w:szCs w:val="22"/>
                    </w:rPr>
                    <w:t>Уведомление об о</w:t>
                  </w:r>
                  <w:r>
                    <w:rPr>
                      <w:rFonts w:asciiTheme="minorHAnsi" w:hAnsi="Calibri" w:cstheme="minorBidi"/>
                      <w:color w:val="000000" w:themeColor="text1"/>
                      <w:kern w:val="24"/>
                      <w:sz w:val="22"/>
                      <w:szCs w:val="22"/>
                    </w:rPr>
                    <w:t>т</w:t>
                  </w:r>
                  <w:r>
                    <w:rPr>
                      <w:rFonts w:asciiTheme="minorHAnsi" w:hAnsi="Calibri" w:cstheme="minorBidi"/>
                      <w:color w:val="000000" w:themeColor="text1"/>
                      <w:kern w:val="24"/>
                      <w:sz w:val="22"/>
                      <w:szCs w:val="22"/>
                    </w:rPr>
                    <w:t>казе в предоставл</w:t>
                  </w:r>
                  <w:r>
                    <w:rPr>
                      <w:rFonts w:asciiTheme="minorHAnsi" w:hAnsi="Calibri" w:cstheme="minorBidi"/>
                      <w:color w:val="000000" w:themeColor="text1"/>
                      <w:kern w:val="24"/>
                      <w:sz w:val="22"/>
                      <w:szCs w:val="22"/>
                    </w:rPr>
                    <w:t>е</w:t>
                  </w:r>
                  <w:r>
                    <w:rPr>
                      <w:rFonts w:asciiTheme="minorHAnsi" w:hAnsi="Calibri" w:cstheme="minorBidi"/>
                      <w:color w:val="000000" w:themeColor="text1"/>
                      <w:kern w:val="24"/>
                      <w:sz w:val="22"/>
                      <w:szCs w:val="22"/>
                    </w:rPr>
                    <w:t>нии услуги</w:t>
                  </w:r>
                </w:p>
              </w:txbxContent>
            </v:textbox>
          </v:rect>
        </w:pict>
      </w:r>
    </w:p>
    <w:p w:rsidR="00804A3A" w:rsidRDefault="00804A3A" w:rsidP="00804A3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Прямоугольник 9" o:spid="_x0000_s1250" style="position:absolute;margin-left:308.8pt;margin-top:6.65pt;width:98.7pt;height:56.65pt;z-index:251778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" strokecolor="#243f60 [1604]" strokeweight="2pt">
            <v:textbox style="mso-next-textbox:#Прямоугольник 9">
              <w:txbxContent>
                <w:p w:rsidR="00A053E8" w:rsidRDefault="00A053E8" w:rsidP="00804A3A">
                  <w:pPr>
                    <w:pStyle w:val="afb"/>
                    <w:jc w:val="center"/>
                  </w:pPr>
                  <w:r>
                    <w:rPr>
                      <w:rFonts w:asciiTheme="minorHAnsi" w:hAnsi="Calibri" w:cstheme="minorBidi"/>
                      <w:color w:val="000000" w:themeColor="text1"/>
                      <w:kern w:val="24"/>
                      <w:sz w:val="22"/>
                      <w:szCs w:val="22"/>
                    </w:rPr>
                    <w:t>Уведомление о предоставлении услуги</w:t>
                  </w:r>
                </w:p>
              </w:txbxContent>
            </v:textbox>
          </v:rect>
        </w:pict>
      </w:r>
    </w:p>
    <w:p w:rsidR="00804A3A" w:rsidRDefault="00804A3A" w:rsidP="00804A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04A3A" w:rsidRDefault="00804A3A" w:rsidP="00804A3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Прямая со стрелкой 149" o:spid="_x0000_s1275" type="#_x0000_t32" style="position:absolute;margin-left:288.6pt;margin-top:5.1pt;width:20.25pt;height:0;z-index:251804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" strokecolor="#4579b8 [3044]">
            <v:stroke endarrow="open"/>
          </v:shape>
        </w:pict>
      </w:r>
    </w:p>
    <w:p w:rsidR="00804A3A" w:rsidRDefault="00804A3A" w:rsidP="00804A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04A3A" w:rsidRDefault="00804A3A" w:rsidP="00804A3A">
      <w:pPr>
        <w:pStyle w:val="1"/>
        <w:widowControl w:val="0"/>
        <w:numPr>
          <w:ilvl w:val="0"/>
          <w:numId w:val="0"/>
        </w:numPr>
        <w:tabs>
          <w:tab w:val="left" w:pos="993"/>
        </w:tabs>
        <w:spacing w:line="240" w:lineRule="auto"/>
        <w:rPr>
          <w:sz w:val="24"/>
          <w:szCs w:val="24"/>
          <w:lang w:eastAsia="ar-SA"/>
        </w:rPr>
      </w:pPr>
    </w:p>
    <w:p w:rsidR="00FD344E" w:rsidRPr="00BC34BC" w:rsidRDefault="00A053E8" w:rsidP="00804A3A">
      <w:pPr>
        <w:pStyle w:val="1"/>
        <w:widowControl w:val="0"/>
        <w:numPr>
          <w:ilvl w:val="0"/>
          <w:numId w:val="0"/>
        </w:numPr>
        <w:tabs>
          <w:tab w:val="left" w:pos="993"/>
        </w:tabs>
        <w:spacing w:line="240" w:lineRule="auto"/>
        <w:rPr>
          <w:sz w:val="24"/>
          <w:szCs w:val="24"/>
          <w:lang w:eastAsia="ar-SA"/>
        </w:rPr>
      </w:pPr>
      <w:r>
        <w:rPr>
          <w:noProof/>
          <w:lang w:eastAsia="ru-RU"/>
        </w:rPr>
        <w:pict>
          <v:shape id="Прямая со стрелкой 59" o:spid="_x0000_s1267" type="#_x0000_t32" style="position:absolute;left:0;text-align:left;margin-left:139.95pt;margin-top:31.1pt;width:33.5pt;height:0;z-index:251795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" adj="-126795,-1,-126795" strokecolor="#4579b8 [3044]">
            <v:stroke endarrow="open"/>
          </v:shape>
        </w:pict>
      </w:r>
    </w:p>
    <w:p w:rsidR="0005000D" w:rsidRDefault="0005000D" w:rsidP="001465D1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  <w:sectPr w:rsidR="0005000D" w:rsidSect="001D06CB">
          <w:pgSz w:w="11906" w:h="16838" w:code="9"/>
          <w:pgMar w:top="1440" w:right="567" w:bottom="1276" w:left="1134" w:header="720" w:footer="720" w:gutter="0"/>
          <w:cols w:space="720"/>
          <w:noEndnote/>
        </w:sectPr>
      </w:pPr>
    </w:p>
    <w:p w:rsidR="00A053E8" w:rsidRDefault="00A053E8" w:rsidP="00A053E8">
      <w:pPr>
        <w:pStyle w:val="1"/>
        <w:numPr>
          <w:ilvl w:val="0"/>
          <w:numId w:val="0"/>
        </w:numPr>
        <w:tabs>
          <w:tab w:val="left" w:pos="993"/>
        </w:tabs>
        <w:spacing w:line="240" w:lineRule="auto"/>
        <w:jc w:val="center"/>
        <w:outlineLvl w:val="1"/>
        <w:rPr>
          <w:b/>
        </w:rPr>
      </w:pPr>
      <w:bookmarkStart w:id="406" w:name="_Toc487063829"/>
      <w:r w:rsidRPr="004F3F5D">
        <w:rPr>
          <w:b/>
        </w:rPr>
        <w:lastRenderedPageBreak/>
        <w:t>Блок-схема предоставления Услуги</w:t>
      </w:r>
      <w:r>
        <w:rPr>
          <w:b/>
        </w:rPr>
        <w:t xml:space="preserve"> через РПГУ</w:t>
      </w:r>
      <w:bookmarkEnd w:id="406"/>
    </w:p>
    <w:p w:rsidR="00A053E8" w:rsidRPr="009C3DB6" w:rsidRDefault="00A053E8" w:rsidP="00A053E8">
      <w:pPr>
        <w:pStyle w:val="1"/>
        <w:numPr>
          <w:ilvl w:val="0"/>
          <w:numId w:val="0"/>
        </w:numPr>
        <w:tabs>
          <w:tab w:val="left" w:pos="993"/>
        </w:tabs>
        <w:spacing w:line="240" w:lineRule="auto"/>
        <w:jc w:val="center"/>
        <w:outlineLvl w:val="1"/>
      </w:pPr>
      <w:bookmarkStart w:id="407" w:name="_Toc487063830"/>
      <w:r w:rsidRPr="009C3DB6">
        <w:t>(</w:t>
      </w:r>
      <w:r>
        <w:t>дополнительный</w:t>
      </w:r>
      <w:r w:rsidRPr="009C3DB6">
        <w:t xml:space="preserve"> набор)</w:t>
      </w:r>
      <w:bookmarkEnd w:id="407"/>
    </w:p>
    <w:p w:rsidR="00A053E8" w:rsidRDefault="00A053E8" w:rsidP="00A053E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01C37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806208" behindDoc="0" locked="0" layoutInCell="1" allowOverlap="1" wp14:anchorId="5B83EDEC" wp14:editId="6F4B5345">
            <wp:simplePos x="0" y="0"/>
            <wp:positionH relativeFrom="column">
              <wp:posOffset>-147320</wp:posOffset>
            </wp:positionH>
            <wp:positionV relativeFrom="paragraph">
              <wp:posOffset>113857</wp:posOffset>
            </wp:positionV>
            <wp:extent cx="6443330" cy="8995144"/>
            <wp:effectExtent l="0" t="0" r="0" b="0"/>
            <wp:wrapNone/>
            <wp:docPr id="177" name="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able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6443330" cy="899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roundrect id="_x0000_s1276" style="position:absolute;margin-left:154.1pt;margin-top:26.6pt;width:109.25pt;height:53.85pt;z-index:2518072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" strokecolor="#243f60 [1604]" strokeweight="2pt">
            <v:textbox style="mso-next-textbox:#_x0000_s1276">
              <w:txbxContent>
                <w:p w:rsidR="00A053E8" w:rsidRDefault="00A053E8" w:rsidP="00A053E8">
                  <w:pPr>
                    <w:pStyle w:val="afb"/>
                    <w:jc w:val="center"/>
                  </w:pPr>
                  <w:r>
                    <w:rPr>
                      <w:color w:val="000000" w:themeColor="text1"/>
                      <w:kern w:val="24"/>
                      <w:sz w:val="22"/>
                      <w:szCs w:val="22"/>
                    </w:rPr>
                    <w:t>Прием заявления и документов</w:t>
                  </w:r>
                </w:p>
              </w:txbxContent>
            </v:textbox>
          </v:roundrect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279" style="position:absolute;margin-left:311.65pt;margin-top:581.9pt;width:96.35pt;height:59.8pt;z-index:2518103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" strokecolor="#243f60 [1604]" strokeweight="2pt">
            <v:textbox style="mso-next-textbox:#_x0000_s1279">
              <w:txbxContent>
                <w:p w:rsidR="00A053E8" w:rsidRDefault="00A053E8" w:rsidP="00A053E8">
                  <w:pPr>
                    <w:pStyle w:val="afb"/>
                    <w:jc w:val="center"/>
                  </w:pPr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2"/>
                      <w:szCs w:val="22"/>
                    </w:rPr>
                    <w:t>Уведомление о предос</w:t>
                  </w:r>
                  <w:bookmarkStart w:id="408" w:name="_GoBack"/>
                  <w:bookmarkEnd w:id="408"/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2"/>
                      <w:szCs w:val="22"/>
                    </w:rPr>
                    <w:t>тавлении услуги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280" style="position:absolute;margin-left:214.7pt;margin-top:581.2pt;width:74.6pt;height:60.55pt;z-index:2518113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" strokecolor="#243f60 [1604]" strokeweight="2pt">
            <v:textbox style="mso-next-textbox:#_x0000_s1280">
              <w:txbxContent>
                <w:p w:rsidR="00A053E8" w:rsidRDefault="00A053E8" w:rsidP="00A053E8">
                  <w:pPr>
                    <w:pStyle w:val="afb"/>
                    <w:jc w:val="center"/>
                  </w:pPr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2"/>
                      <w:szCs w:val="22"/>
                    </w:rPr>
                    <w:t>Приказ о приеме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281" style="position:absolute;margin-left:91.4pt;margin-top:581.9pt;width:111.25pt;height:58.6pt;z-index:2518123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" strokecolor="#243f60 [1604]" strokeweight="2pt">
            <v:textbox style="mso-next-textbox:#_x0000_s1281">
              <w:txbxContent>
                <w:p w:rsidR="00A053E8" w:rsidRDefault="00A053E8" w:rsidP="00A053E8">
                  <w:pPr>
                    <w:pStyle w:val="afb"/>
                    <w:jc w:val="center"/>
                  </w:pPr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2"/>
                      <w:szCs w:val="22"/>
                    </w:rPr>
                    <w:t>Уведомление об отказе в пред</w:t>
                  </w:r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2"/>
                      <w:szCs w:val="22"/>
                    </w:rPr>
                    <w:t>о</w:t>
                  </w:r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2"/>
                      <w:szCs w:val="22"/>
                    </w:rPr>
                    <w:t>ставлении услуги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282" style="position:absolute;margin-left:181.2pt;margin-top:666.75pt;width:110.4pt;height:38pt;z-index:2518133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" strokecolor="#243f60 [1604]" strokeweight="2pt">
            <v:textbox style="mso-next-textbox:#_x0000_s1282">
              <w:txbxContent>
                <w:p w:rsidR="00A053E8" w:rsidRDefault="00A053E8" w:rsidP="00A053E8">
                  <w:pPr>
                    <w:pStyle w:val="afb"/>
                    <w:jc w:val="center"/>
                  </w:pPr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2"/>
                      <w:szCs w:val="22"/>
                    </w:rPr>
                    <w:t>Направление р</w:t>
                  </w:r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2"/>
                      <w:szCs w:val="22"/>
                    </w:rPr>
                    <w:t>е</w:t>
                  </w:r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2"/>
                      <w:szCs w:val="22"/>
                    </w:rPr>
                    <w:t>зультата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284" style="position:absolute;margin-left:130.6pt;margin-top:213.35pt;width:158.3pt;height:60.45pt;z-index:2518154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" strokecolor="#243f60 [1604]" strokeweight="2pt">
            <v:textbox style="mso-next-textbox:#_x0000_s1284">
              <w:txbxContent>
                <w:p w:rsidR="00A053E8" w:rsidRDefault="00A053E8" w:rsidP="00A053E8">
                  <w:pPr>
                    <w:pStyle w:val="afb"/>
                    <w:jc w:val="center"/>
                  </w:pPr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2"/>
                      <w:szCs w:val="22"/>
                    </w:rPr>
                    <w:t xml:space="preserve">(Регистрация заявления) </w:t>
                  </w:r>
                </w:p>
                <w:p w:rsidR="00A053E8" w:rsidRDefault="00A053E8" w:rsidP="00A053E8">
                  <w:pPr>
                    <w:pStyle w:val="afb"/>
                    <w:jc w:val="center"/>
                  </w:pPr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2"/>
                      <w:szCs w:val="22"/>
                    </w:rPr>
                    <w:t>Обработка и предварител</w:t>
                  </w:r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2"/>
                      <w:szCs w:val="22"/>
                    </w:rPr>
                    <w:t>ь</w:t>
                  </w:r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2"/>
                      <w:szCs w:val="22"/>
                    </w:rPr>
                    <w:t>ное  рассмотрение докуме</w:t>
                  </w:r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2"/>
                      <w:szCs w:val="22"/>
                    </w:rPr>
                    <w:t>н</w:t>
                  </w:r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2"/>
                      <w:szCs w:val="22"/>
                    </w:rPr>
                    <w:t>тов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285" style="position:absolute;margin-left:130.6pt;margin-top:314.6pt;width:158.3pt;height:58.5pt;z-index:2518164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" strokecolor="#243f60 [1604]" strokeweight="2pt">
            <v:textbox style="mso-next-textbox:#_x0000_s1285">
              <w:txbxContent>
                <w:p w:rsidR="00A053E8" w:rsidRDefault="00A053E8" w:rsidP="00A053E8">
                  <w:pPr>
                    <w:pStyle w:val="afb"/>
                    <w:jc w:val="center"/>
                  </w:pPr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2"/>
                      <w:szCs w:val="22"/>
                    </w:rPr>
                    <w:t>Направление уведомления о допуске к творческим исп</w:t>
                  </w:r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2"/>
                      <w:szCs w:val="22"/>
                    </w:rPr>
                    <w:t>ы</w:t>
                  </w:r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2"/>
                      <w:szCs w:val="22"/>
                    </w:rPr>
                    <w:t>таниям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286" style="position:absolute;margin-left:214.7pt;margin-top:502.8pt;width:77.3pt;height:50.3pt;z-index:2518174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" strokecolor="#243f60 [1604]" strokeweight="2pt">
            <v:textbox style="mso-next-textbox:#_x0000_s1286">
              <w:txbxContent>
                <w:p w:rsidR="00A053E8" w:rsidRDefault="00A053E8" w:rsidP="00A053E8">
                  <w:pPr>
                    <w:pStyle w:val="afb"/>
                    <w:jc w:val="center"/>
                  </w:pPr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2"/>
                      <w:szCs w:val="22"/>
                    </w:rPr>
                    <w:t>Принятие решения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287" style="position:absolute;margin-left:91.4pt;margin-top:502.8pt;width:111.25pt;height:47.9pt;z-index:2518184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" strokecolor="#243f60 [1604]" strokeweight="2pt">
            <v:textbox style="mso-next-textbox:#_x0000_s1287">
              <w:txbxContent>
                <w:p w:rsidR="00A053E8" w:rsidRDefault="00A053E8" w:rsidP="00A053E8">
                  <w:pPr>
                    <w:pStyle w:val="afb"/>
                    <w:jc w:val="center"/>
                  </w:pPr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2"/>
                      <w:szCs w:val="22"/>
                    </w:rPr>
                    <w:t>Решение об отказе в предоставлении услуги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288" type="#_x0000_t32" style="position:absolute;margin-left:209pt;margin-top:77.2pt;width:0;height:17.95pt;z-index:2518195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" strokecolor="#4579b8 [3044]">
            <v:stroke endarrow="open"/>
          </v:shape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289" type="#_x0000_t32" style="position:absolute;margin-left:209.7pt;margin-top:370.2pt;width:.95pt;height:38.7pt;z-index:2518205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" strokecolor="#4579b8 [3044]">
            <v:stroke endarrow="open"/>
          </v:shape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290" type="#_x0000_t32" style="position:absolute;margin-left:202.6pt;margin-top:524.9pt;width:11.45pt;height:1.15pt;flip:x y;z-index:251821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" strokecolor="#4579b8 [3044]">
            <v:stroke endarrow="open"/>
          </v:shape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291" type="#_x0000_t32" style="position:absolute;margin-left:147.7pt;margin-top:550.55pt;width:0;height:32.7pt;z-index:2518225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" strokecolor="#4579b8 [3044]">
            <v:stroke endarrow="open"/>
          </v:shape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line id="_x0000_s1292" style="position:absolute;z-index:2518236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47.7pt,638.95pt" to="147.7pt,68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" strokecolor="#4579b8 [3044]"/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line id="_x0000_s1294" style="position:absolute;z-index:2518256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55.15pt,638.95pt" to="355.15pt,68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" strokecolor="#4579b8 [3044]"/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Прямая со стрелкой 79" o:spid="_x0000_s1296" type="#_x0000_t32" style="position:absolute;margin-left:288.85pt;margin-top:609.7pt;width:22.65pt;height:.3pt;z-index:251827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" strokecolor="#4579b8 [3044]">
            <v:stroke endarrow="open"/>
          </v:shape>
        </w:pict>
      </w:r>
    </w:p>
    <w:p w:rsidR="00A053E8" w:rsidRDefault="00A053E8" w:rsidP="00A053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53E8" w:rsidRDefault="00A053E8" w:rsidP="00A053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53E8" w:rsidRDefault="00A053E8" w:rsidP="00A053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53E8" w:rsidRDefault="00A053E8" w:rsidP="00A053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53E8" w:rsidRDefault="00A053E8" w:rsidP="00A053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53E8" w:rsidRDefault="00A053E8" w:rsidP="00A053E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277" type="#_x0000_t4" style="position:absolute;margin-left:110.15pt;margin-top:.7pt;width:201.45pt;height:95.8pt;z-index:25180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" strokecolor="#243f60 [1604]" strokeweight="2pt">
            <v:textbox style="mso-next-textbox:#_x0000_s1277">
              <w:txbxContent>
                <w:p w:rsidR="00A053E8" w:rsidRDefault="00A053E8" w:rsidP="00A053E8">
                  <w:pPr>
                    <w:pStyle w:val="afb"/>
                    <w:jc w:val="center"/>
                  </w:pPr>
                  <w:r>
                    <w:rPr>
                      <w:color w:val="000000" w:themeColor="text1"/>
                      <w:kern w:val="24"/>
                      <w:sz w:val="22"/>
                      <w:szCs w:val="22"/>
                    </w:rPr>
                    <w:t>Есть ли основания для отказа в при</w:t>
                  </w:r>
                  <w:r>
                    <w:rPr>
                      <w:color w:val="000000" w:themeColor="text1"/>
                      <w:kern w:val="24"/>
                      <w:sz w:val="22"/>
                      <w:szCs w:val="22"/>
                    </w:rPr>
                    <w:t>е</w:t>
                  </w:r>
                  <w:r>
                    <w:rPr>
                      <w:color w:val="000000" w:themeColor="text1"/>
                      <w:kern w:val="24"/>
                      <w:sz w:val="22"/>
                      <w:szCs w:val="22"/>
                    </w:rPr>
                    <w:t>ме документов</w:t>
                  </w:r>
                </w:p>
              </w:txbxContent>
            </v:textbox>
          </v:shape>
        </w:pict>
      </w:r>
    </w:p>
    <w:p w:rsidR="00A053E8" w:rsidRDefault="00A053E8" w:rsidP="00A053E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283" style="position:absolute;margin-left:329.1pt;margin-top:2.25pt;width:79.55pt;height:64.8pt;z-index:251814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" strokecolor="#243f60 [1604]" strokeweight="2pt">
            <v:textbox style="mso-next-textbox:#_x0000_s1283">
              <w:txbxContent>
                <w:p w:rsidR="00A053E8" w:rsidRDefault="00A053E8" w:rsidP="00A053E8">
                  <w:pPr>
                    <w:pStyle w:val="afb"/>
                    <w:jc w:val="center"/>
                  </w:pPr>
                  <w:r>
                    <w:rPr>
                      <w:b/>
                      <w:bCs/>
                      <w:color w:val="000000" w:themeColor="text1"/>
                      <w:kern w:val="24"/>
                      <w:sz w:val="22"/>
                      <w:szCs w:val="22"/>
                    </w:rPr>
                    <w:t>Отказ в приеме д</w:t>
                  </w:r>
                  <w:r>
                    <w:rPr>
                      <w:b/>
                      <w:bCs/>
                      <w:color w:val="000000" w:themeColor="text1"/>
                      <w:kern w:val="24"/>
                      <w:sz w:val="22"/>
                      <w:szCs w:val="22"/>
                    </w:rPr>
                    <w:t>о</w:t>
                  </w:r>
                  <w:r>
                    <w:rPr>
                      <w:b/>
                      <w:bCs/>
                      <w:color w:val="000000" w:themeColor="text1"/>
                      <w:kern w:val="24"/>
                      <w:sz w:val="22"/>
                      <w:szCs w:val="22"/>
                    </w:rPr>
                    <w:t>кументов</w:t>
                  </w:r>
                </w:p>
              </w:txbxContent>
            </v:textbox>
          </v:rect>
        </w:pict>
      </w:r>
    </w:p>
    <w:p w:rsidR="00A053E8" w:rsidRDefault="00A053E8" w:rsidP="00A053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53E8" w:rsidRDefault="00A053E8" w:rsidP="00A053E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Прямая со стрелкой 69" o:spid="_x0000_s1303" type="#_x0000_t32" style="position:absolute;margin-left:311.55pt;margin-top:1.05pt;width:17.6pt;height:0;z-index:2518348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" strokecolor="#4579b8 [3044]">
            <v:stroke endarrow="open"/>
          </v:shape>
        </w:pict>
      </w:r>
    </w:p>
    <w:p w:rsidR="00A053E8" w:rsidRDefault="00A053E8" w:rsidP="00A053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53E8" w:rsidRDefault="00A053E8" w:rsidP="00A053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53E8" w:rsidRDefault="00A053E8" w:rsidP="00A053E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Прямая со стрелкой 41" o:spid="_x0000_s1301" type="#_x0000_t32" style="position:absolute;margin-left:209.15pt;margin-top:-.5pt;width:.05pt;height:20.55pt;flip:x;z-index:251832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" strokecolor="#4579b8 [3044]">
            <v:stroke endarrow="open"/>
          </v:shape>
        </w:pict>
      </w:r>
    </w:p>
    <w:p w:rsidR="00A053E8" w:rsidRDefault="00A053E8" w:rsidP="00A053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53E8" w:rsidRDefault="00A053E8" w:rsidP="00A053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53E8" w:rsidRDefault="00A053E8" w:rsidP="00A053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53E8" w:rsidRDefault="00A053E8" w:rsidP="00A053E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302" type="#_x0000_t32" style="position:absolute;margin-left:209.4pt;margin-top:15.8pt;width:0;height:40.85pt;z-index:251833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" strokecolor="#4579b8 [3044]">
            <v:stroke endarrow="open"/>
          </v:shape>
        </w:pict>
      </w:r>
    </w:p>
    <w:p w:rsidR="00A053E8" w:rsidRDefault="00A053E8" w:rsidP="00A053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53E8" w:rsidRDefault="00A053E8" w:rsidP="00A053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53E8" w:rsidRDefault="00A053E8" w:rsidP="00A053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53E8" w:rsidRDefault="00A053E8" w:rsidP="00A053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53E8" w:rsidRDefault="00A053E8" w:rsidP="00A053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53E8" w:rsidRDefault="00A053E8" w:rsidP="00A053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53E8" w:rsidRDefault="00A053E8" w:rsidP="00A053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53E8" w:rsidRDefault="00A053E8" w:rsidP="00A053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53E8" w:rsidRDefault="00A053E8" w:rsidP="00A053E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278" style="position:absolute;margin-left:130.6pt;margin-top:4.8pt;width:159.8pt;height:39.9pt;z-index:2518092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" strokecolor="#243f60 [1604]" strokeweight="2pt">
            <v:textbox style="mso-next-textbox:#_x0000_s1278">
              <w:txbxContent>
                <w:p w:rsidR="00A053E8" w:rsidRDefault="00A053E8" w:rsidP="00A053E8">
                  <w:pPr>
                    <w:pStyle w:val="afb"/>
                    <w:jc w:val="center"/>
                  </w:pPr>
                  <w:r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2"/>
                      <w:szCs w:val="22"/>
                    </w:rPr>
                    <w:t>Прохождение творческих испытаний</w:t>
                  </w:r>
                </w:p>
              </w:txbxContent>
            </v:textbox>
          </v:rect>
        </w:pict>
      </w:r>
    </w:p>
    <w:p w:rsidR="00A053E8" w:rsidRDefault="00A053E8" w:rsidP="00A053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53E8" w:rsidRDefault="00A053E8" w:rsidP="00A053E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line id="Прямая соединительная линия 179" o:spid="_x0000_s1298" style="position:absolute;z-index:251829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9.05pt,12.55pt" to="209.05pt,3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" strokecolor="#4579b8 [3044]"/>
        </w:pict>
      </w:r>
    </w:p>
    <w:p w:rsidR="00A053E8" w:rsidRDefault="00A053E8" w:rsidP="00A053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53E8" w:rsidRDefault="00A053E8" w:rsidP="00A053E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Прямая со стрелкой 181" o:spid="_x0000_s1300" type="#_x0000_t32" style="position:absolute;margin-left:253.4pt;margin-top:1.75pt;width:0;height:34.2pt;z-index:251831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" strokecolor="#4579b8 [3044]">
            <v:stroke endarrow="open"/>
          </v:shape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line id="Прямая соединительная линия 180" o:spid="_x0000_s1299" style="position:absolute;z-index:251830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9.75pt,1.75pt" to="251.6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" strokecolor="#4579b8 [3044]"/>
        </w:pict>
      </w:r>
    </w:p>
    <w:p w:rsidR="00A053E8" w:rsidRDefault="00A053E8" w:rsidP="00A053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53E8" w:rsidRDefault="00A053E8" w:rsidP="00A053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53E8" w:rsidRDefault="00A053E8" w:rsidP="00A053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53E8" w:rsidRDefault="00A053E8" w:rsidP="00A053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53E8" w:rsidRDefault="00A053E8" w:rsidP="00A053E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297" type="#_x0000_t32" style="position:absolute;margin-left:253.4pt;margin-top:3.2pt;width:.5pt;height:32.7pt;z-index:2518287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" strokecolor="#4579b8 [3044]">
            <v:stroke endarrow="open"/>
          </v:shape>
        </w:pict>
      </w:r>
    </w:p>
    <w:p w:rsidR="00A053E8" w:rsidRDefault="00A053E8" w:rsidP="00A053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53E8" w:rsidRDefault="00A053E8" w:rsidP="00A053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53E8" w:rsidRDefault="00A053E8" w:rsidP="00A053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53E8" w:rsidRDefault="00A053E8" w:rsidP="00A053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53E8" w:rsidRDefault="00A053E8" w:rsidP="00A053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53E8" w:rsidRDefault="00A053E8" w:rsidP="00A053E8">
      <w:pPr>
        <w:spacing w:after="0" w:line="240" w:lineRule="auto"/>
        <w:rPr>
          <w:rFonts w:ascii="Times New Roman" w:hAnsi="Times New Roman"/>
          <w:sz w:val="28"/>
          <w:szCs w:val="28"/>
        </w:rPr>
        <w:sectPr w:rsidR="00A053E8" w:rsidSect="00A053E8">
          <w:footerReference w:type="default" r:id="rId25"/>
          <w:pgSz w:w="11906" w:h="16838" w:code="9"/>
          <w:pgMar w:top="1276" w:right="1134" w:bottom="142" w:left="567" w:header="720" w:footer="720" w:gutter="0"/>
          <w:cols w:space="720"/>
          <w:noEndnote/>
        </w:sect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293" type="#_x0000_t32" style="position:absolute;margin-left:147.7pt;margin-top:43.9pt;width:33.95pt;height:0;z-index:251824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" strokecolor="#4579b8 [3044]">
            <v:stroke endarrow="open"/>
          </v:shape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295" type="#_x0000_t32" style="position:absolute;margin-left:289.9pt;margin-top:44.05pt;width:63.65pt;height:0;flip:x;z-index:251826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" strokecolor="#4579b8 [3044]">
            <v:stroke endarrow="open"/>
          </v:shape>
        </w:pict>
      </w:r>
    </w:p>
    <w:bookmarkEnd w:id="365"/>
    <w:p w:rsidR="003E6F8B" w:rsidRPr="00BC34BC" w:rsidRDefault="003E6F8B" w:rsidP="00067144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3E6F8B" w:rsidRPr="00BC34BC" w:rsidSect="00067144">
      <w:pgSz w:w="11906" w:h="16838" w:code="9"/>
      <w:pgMar w:top="142" w:right="567" w:bottom="1276" w:left="1134" w:header="720" w:footer="720" w:gutter="0"/>
      <w:cols w:space="720"/>
      <w:noEndnote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7039EDB" w15:done="0"/>
  <w15:commentEx w15:paraId="05F29643" w15:done="0"/>
  <w15:commentEx w15:paraId="2B92B97F" w15:done="0"/>
  <w15:commentEx w15:paraId="1D5891B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12FF" w:rsidRDefault="008412FF" w:rsidP="005F1EAE">
      <w:pPr>
        <w:spacing w:after="0" w:line="240" w:lineRule="auto"/>
      </w:pPr>
      <w:r>
        <w:separator/>
      </w:r>
    </w:p>
  </w:endnote>
  <w:endnote w:type="continuationSeparator" w:id="0">
    <w:p w:rsidR="008412FF" w:rsidRDefault="008412FF" w:rsidP="005F1EAE">
      <w:pPr>
        <w:spacing w:after="0" w:line="240" w:lineRule="auto"/>
      </w:pPr>
      <w:r>
        <w:continuationSeparator/>
      </w:r>
    </w:p>
  </w:endnote>
  <w:endnote w:type="continuationNotice" w:id="1">
    <w:p w:rsidR="008412FF" w:rsidRDefault="008412F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;Tahoma;Verdana;Helvetica;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altName w:val="Times New Roman"/>
    <w:charset w:val="CC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1123475"/>
      <w:docPartObj>
        <w:docPartGallery w:val="Page Numbers (Bottom of Page)"/>
        <w:docPartUnique/>
      </w:docPartObj>
    </w:sdtPr>
    <w:sdtContent>
      <w:p w:rsidR="00A053E8" w:rsidRDefault="00A053E8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72E0">
          <w:rPr>
            <w:noProof/>
          </w:rPr>
          <w:t>39</w:t>
        </w:r>
        <w:r>
          <w:fldChar w:fldCharType="end"/>
        </w:r>
      </w:p>
    </w:sdtContent>
  </w:sdt>
  <w:p w:rsidR="00A053E8" w:rsidRDefault="00A053E8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/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3E8" w:rsidRDefault="00A053E8" w:rsidP="00A55FBB">
    <w:pPr>
      <w:pStyle w:val="aa"/>
      <w:framePr w:wrap="none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3A72E0">
      <w:rPr>
        <w:rStyle w:val="af5"/>
        <w:noProof/>
      </w:rPr>
      <w:t>49</w:t>
    </w:r>
    <w:r>
      <w:rPr>
        <w:rStyle w:val="af5"/>
      </w:rPr>
      <w:fldChar w:fldCharType="end"/>
    </w:r>
  </w:p>
  <w:p w:rsidR="00A053E8" w:rsidRPr="00FF3AC8" w:rsidRDefault="00A053E8" w:rsidP="00113C60">
    <w:pPr>
      <w:pStyle w:val="a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3E8" w:rsidRDefault="00A053E8" w:rsidP="00A55FBB">
    <w:pPr>
      <w:pStyle w:val="aa"/>
      <w:framePr w:wrap="none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3A72E0">
      <w:rPr>
        <w:rStyle w:val="af5"/>
        <w:noProof/>
      </w:rPr>
      <w:t>51</w:t>
    </w:r>
    <w:r>
      <w:rPr>
        <w:rStyle w:val="af5"/>
      </w:rPr>
      <w:fldChar w:fldCharType="end"/>
    </w:r>
  </w:p>
  <w:p w:rsidR="00A053E8" w:rsidRPr="00FF3AC8" w:rsidRDefault="00A053E8" w:rsidP="00113C60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12FF" w:rsidRDefault="008412FF" w:rsidP="005F1EAE">
      <w:pPr>
        <w:spacing w:after="0" w:line="240" w:lineRule="auto"/>
      </w:pPr>
      <w:r>
        <w:separator/>
      </w:r>
    </w:p>
  </w:footnote>
  <w:footnote w:type="continuationSeparator" w:id="0">
    <w:p w:rsidR="008412FF" w:rsidRDefault="008412FF" w:rsidP="005F1EAE">
      <w:pPr>
        <w:spacing w:after="0" w:line="240" w:lineRule="auto"/>
      </w:pPr>
      <w:r>
        <w:continuationSeparator/>
      </w:r>
    </w:p>
  </w:footnote>
  <w:footnote w:type="continuationNotice" w:id="1">
    <w:p w:rsidR="008412FF" w:rsidRDefault="008412F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3E8" w:rsidRDefault="00A053E8">
    <w:pPr>
      <w:pStyle w:val="a8"/>
      <w:jc w:val="center"/>
    </w:pPr>
  </w:p>
  <w:p w:rsidR="00A053E8" w:rsidRDefault="00A053E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3E8" w:rsidRPr="00644A26" w:rsidRDefault="00A053E8" w:rsidP="00644A2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15918"/>
    <w:multiLevelType w:val="hybridMultilevel"/>
    <w:tmpl w:val="39F00AD0"/>
    <w:lvl w:ilvl="0" w:tplc="0A3611A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883742"/>
    <w:multiLevelType w:val="hybridMultilevel"/>
    <w:tmpl w:val="5C884188"/>
    <w:lvl w:ilvl="0" w:tplc="2BAE0B3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3A6CE1"/>
    <w:multiLevelType w:val="hybridMultilevel"/>
    <w:tmpl w:val="0172E41E"/>
    <w:lvl w:ilvl="0" w:tplc="07103CAE">
      <w:start w:val="1"/>
      <w:numFmt w:val="russianLower"/>
      <w:pStyle w:val="a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57048A7"/>
    <w:multiLevelType w:val="multilevel"/>
    <w:tmpl w:val="DA42B7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07FC0D7B"/>
    <w:multiLevelType w:val="hybridMultilevel"/>
    <w:tmpl w:val="E4426396"/>
    <w:lvl w:ilvl="0" w:tplc="E196D626">
      <w:start w:val="1"/>
      <w:numFmt w:val="decimal"/>
      <w:lvlText w:val="%1)"/>
      <w:lvlJc w:val="left"/>
      <w:pPr>
        <w:ind w:left="136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">
    <w:nsid w:val="089F5DD0"/>
    <w:multiLevelType w:val="multilevel"/>
    <w:tmpl w:val="81261F28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76" w:hanging="2160"/>
      </w:pPr>
      <w:rPr>
        <w:rFonts w:hint="default"/>
      </w:rPr>
    </w:lvl>
  </w:abstractNum>
  <w:abstractNum w:abstractNumId="6">
    <w:nsid w:val="12491BC7"/>
    <w:multiLevelType w:val="hybridMultilevel"/>
    <w:tmpl w:val="F676C272"/>
    <w:lvl w:ilvl="0" w:tplc="09206F20">
      <w:start w:val="1"/>
      <w:numFmt w:val="decimal"/>
      <w:pStyle w:val="1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0839AE"/>
    <w:multiLevelType w:val="hybridMultilevel"/>
    <w:tmpl w:val="8522D44C"/>
    <w:lvl w:ilvl="0" w:tplc="2BAE0B3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AA39F6"/>
    <w:multiLevelType w:val="hybridMultilevel"/>
    <w:tmpl w:val="30406F2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22B1241C"/>
    <w:multiLevelType w:val="multilevel"/>
    <w:tmpl w:val="F50C551C"/>
    <w:lvl w:ilvl="0">
      <w:start w:val="1"/>
      <w:numFmt w:val="decimal"/>
      <w:lvlText w:val="%1."/>
      <w:lvlJc w:val="left"/>
      <w:pPr>
        <w:ind w:left="720" w:hanging="360"/>
      </w:pPr>
      <w:rPr>
        <w:rFonts w:ascii="Arial;Tahoma;Verdana;Helvetica;" w:hAnsi="Arial;Tahoma;Verdana;Helvetica;"/>
        <w:b w:val="0"/>
        <w:color w:val="00000A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DC3F2A"/>
    <w:multiLevelType w:val="multilevel"/>
    <w:tmpl w:val="424CE47E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1">
    <w:nsid w:val="358441D3"/>
    <w:multiLevelType w:val="multilevel"/>
    <w:tmpl w:val="3B6616D0"/>
    <w:lvl w:ilvl="0">
      <w:start w:val="1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2">
    <w:nsid w:val="36300E7C"/>
    <w:multiLevelType w:val="multilevel"/>
    <w:tmpl w:val="AD52B4A0"/>
    <w:lvl w:ilvl="0">
      <w:start w:val="1"/>
      <w:numFmt w:val="decimal"/>
      <w:lvlText w:val="%1."/>
      <w:lvlJc w:val="left"/>
      <w:pPr>
        <w:tabs>
          <w:tab w:val="num" w:pos="1496"/>
        </w:tabs>
        <w:ind w:left="928" w:hanging="568"/>
      </w:pPr>
      <w:rPr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1288"/>
        </w:tabs>
        <w:ind w:left="1004" w:firstLine="76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4408"/>
        </w:tabs>
        <w:ind w:left="2564" w:hanging="584"/>
      </w:pPr>
      <w:rPr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980" w:firstLine="54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2160" w:firstLine="1080"/>
      </w:pPr>
      <w:rPr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00" w:firstLine="1440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firstLine="1440"/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3960" w:firstLine="2340"/>
      </w:pPr>
    </w:lvl>
  </w:abstractNum>
  <w:abstractNum w:abstractNumId="13">
    <w:nsid w:val="36535541"/>
    <w:multiLevelType w:val="hybridMultilevel"/>
    <w:tmpl w:val="D090DE82"/>
    <w:lvl w:ilvl="0" w:tplc="E2207A98">
      <w:start w:val="1"/>
      <w:numFmt w:val="decimal"/>
      <w:pStyle w:val="a0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216E29"/>
    <w:multiLevelType w:val="hybridMultilevel"/>
    <w:tmpl w:val="65864C10"/>
    <w:lvl w:ilvl="0" w:tplc="77D8043A">
      <w:start w:val="28"/>
      <w:numFmt w:val="decimal"/>
      <w:lvlText w:val="%1."/>
      <w:lvlJc w:val="left"/>
      <w:pPr>
        <w:ind w:left="1080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3C85769C"/>
    <w:multiLevelType w:val="multilevel"/>
    <w:tmpl w:val="057259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6">
    <w:nsid w:val="3D0A5E08"/>
    <w:multiLevelType w:val="hybridMultilevel"/>
    <w:tmpl w:val="483231DC"/>
    <w:lvl w:ilvl="0" w:tplc="0A7A3DFE">
      <w:start w:val="1"/>
      <w:numFmt w:val="decimal"/>
      <w:lvlText w:val="%1)"/>
      <w:lvlJc w:val="left"/>
      <w:pPr>
        <w:ind w:left="136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7">
    <w:nsid w:val="417E3FC5"/>
    <w:multiLevelType w:val="multilevel"/>
    <w:tmpl w:val="92821700"/>
    <w:lvl w:ilvl="0">
      <w:start w:val="1"/>
      <w:numFmt w:val="decimal"/>
      <w:lvlText w:val="%1."/>
      <w:lvlJc w:val="left"/>
      <w:pPr>
        <w:ind w:left="1211" w:hanging="360"/>
      </w:pPr>
      <w:rPr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2">
      <w:start w:val="1"/>
      <w:numFmt w:val="bullet"/>
      <w:lvlText w:val="□"/>
      <w:lvlJc w:val="left"/>
      <w:pPr>
        <w:ind w:left="1713" w:hanging="720"/>
      </w:pPr>
      <w:rPr>
        <w:rFonts w:ascii="Courier New" w:hAnsi="Courier New" w:hint="default"/>
        <w:color w:val="auto"/>
        <w:u w:val="none"/>
      </w:rPr>
    </w:lvl>
    <w:lvl w:ilvl="3">
      <w:start w:val="1"/>
      <w:numFmt w:val="decimal"/>
      <w:isLgl/>
      <w:lvlText w:val="%1.%2.%3.%4."/>
      <w:lvlJc w:val="left"/>
      <w:pPr>
        <w:ind w:left="301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12" w:hanging="1800"/>
      </w:pPr>
      <w:rPr>
        <w:rFonts w:hint="default"/>
      </w:rPr>
    </w:lvl>
  </w:abstractNum>
  <w:abstractNum w:abstractNumId="18">
    <w:nsid w:val="424F0BAE"/>
    <w:multiLevelType w:val="hybridMultilevel"/>
    <w:tmpl w:val="58925686"/>
    <w:lvl w:ilvl="0" w:tplc="B51C8E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45D67EF"/>
    <w:multiLevelType w:val="hybridMultilevel"/>
    <w:tmpl w:val="2EAC01C4"/>
    <w:lvl w:ilvl="0" w:tplc="2742684C">
      <w:start w:val="1"/>
      <w:numFmt w:val="decimal"/>
      <w:pStyle w:val="10"/>
      <w:lvlText w:val="%1)"/>
      <w:lvlJc w:val="left"/>
      <w:pPr>
        <w:ind w:left="1211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44D2687D"/>
    <w:multiLevelType w:val="hybridMultilevel"/>
    <w:tmpl w:val="96387366"/>
    <w:lvl w:ilvl="0" w:tplc="1D02521C">
      <w:start w:val="1"/>
      <w:numFmt w:val="decimal"/>
      <w:lvlText w:val="%1)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1">
    <w:nsid w:val="4AC52E43"/>
    <w:multiLevelType w:val="hybridMultilevel"/>
    <w:tmpl w:val="454035EE"/>
    <w:lvl w:ilvl="0" w:tplc="B7607AF0">
      <w:start w:val="1"/>
      <w:numFmt w:val="decimal"/>
      <w:pStyle w:val="a1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4BB229C9"/>
    <w:multiLevelType w:val="hybridMultilevel"/>
    <w:tmpl w:val="96387366"/>
    <w:lvl w:ilvl="0" w:tplc="1D02521C">
      <w:start w:val="1"/>
      <w:numFmt w:val="decimal"/>
      <w:lvlText w:val="%1)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3">
    <w:nsid w:val="4DDD6133"/>
    <w:multiLevelType w:val="multilevel"/>
    <w:tmpl w:val="EEC2079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570" w:hanging="720"/>
      </w:pPr>
      <w:rPr>
        <w:rFonts w:hint="default"/>
        <w:color w:val="auto"/>
        <w:sz w:val="28"/>
      </w:rPr>
    </w:lvl>
    <w:lvl w:ilvl="2">
      <w:start w:val="1"/>
      <w:numFmt w:val="decimal"/>
      <w:isLgl/>
      <w:lvlText w:val="%3."/>
      <w:lvlJc w:val="left"/>
      <w:pPr>
        <w:ind w:left="1430" w:hanging="720"/>
      </w:pPr>
      <w:rPr>
        <w:rFonts w:ascii="Times New Roman" w:eastAsia="Times New Roman" w:hAnsi="Times New Roman" w:cs="Times New Roman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4">
    <w:nsid w:val="54237CC1"/>
    <w:multiLevelType w:val="hybridMultilevel"/>
    <w:tmpl w:val="96387366"/>
    <w:lvl w:ilvl="0" w:tplc="1D02521C">
      <w:start w:val="1"/>
      <w:numFmt w:val="decimal"/>
      <w:lvlText w:val="%1)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5">
    <w:nsid w:val="5B883838"/>
    <w:multiLevelType w:val="multilevel"/>
    <w:tmpl w:val="FDA2BED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26">
    <w:nsid w:val="5E564427"/>
    <w:multiLevelType w:val="multilevel"/>
    <w:tmpl w:val="A7C4AA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EA93402"/>
    <w:multiLevelType w:val="multilevel"/>
    <w:tmpl w:val="926EFDA4"/>
    <w:lvl w:ilvl="0">
      <w:start w:val="1"/>
      <w:numFmt w:val="decimal"/>
      <w:lvlText w:val="%1."/>
      <w:lvlJc w:val="left"/>
      <w:pPr>
        <w:ind w:left="1637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1800"/>
      </w:pPr>
      <w:rPr>
        <w:rFonts w:hint="default"/>
      </w:rPr>
    </w:lvl>
  </w:abstractNum>
  <w:abstractNum w:abstractNumId="28">
    <w:nsid w:val="68D208A2"/>
    <w:multiLevelType w:val="multilevel"/>
    <w:tmpl w:val="BA967DC6"/>
    <w:lvl w:ilvl="0">
      <w:start w:val="2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>
    <w:nsid w:val="69095553"/>
    <w:multiLevelType w:val="hybridMultilevel"/>
    <w:tmpl w:val="23C82B0C"/>
    <w:lvl w:ilvl="0" w:tplc="27B6CA2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9471D3D"/>
    <w:multiLevelType w:val="multilevel"/>
    <w:tmpl w:val="0F9E99B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pStyle w:val="a2"/>
      <w:isLgl/>
      <w:lvlText w:val="%1.%2."/>
      <w:lvlJc w:val="left"/>
      <w:pPr>
        <w:ind w:left="1985" w:hanging="1275"/>
      </w:pPr>
      <w:rPr>
        <w:rFonts w:hint="default"/>
        <w:b w:val="0"/>
      </w:rPr>
    </w:lvl>
    <w:lvl w:ilvl="2">
      <w:start w:val="1"/>
      <w:numFmt w:val="decimal"/>
      <w:pStyle w:val="2"/>
      <w:isLgl/>
      <w:lvlText w:val="%1.%2.%3."/>
      <w:lvlJc w:val="left"/>
      <w:pPr>
        <w:ind w:left="1842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86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3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1">
    <w:nsid w:val="78C9174C"/>
    <w:multiLevelType w:val="multilevel"/>
    <w:tmpl w:val="71C864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i w:val="0"/>
      </w:rPr>
    </w:lvl>
  </w:abstractNum>
  <w:num w:numId="1">
    <w:abstractNumId w:val="21"/>
  </w:num>
  <w:num w:numId="2">
    <w:abstractNumId w:val="13"/>
  </w:num>
  <w:num w:numId="3">
    <w:abstractNumId w:val="19"/>
  </w:num>
  <w:num w:numId="4">
    <w:abstractNumId w:val="2"/>
  </w:num>
  <w:num w:numId="5">
    <w:abstractNumId w:val="6"/>
  </w:num>
  <w:num w:numId="6">
    <w:abstractNumId w:val="2"/>
    <w:lvlOverride w:ilvl="0">
      <w:startOverride w:val="1"/>
    </w:lvlOverride>
  </w:num>
  <w:num w:numId="7">
    <w:abstractNumId w:val="2"/>
    <w:lvlOverride w:ilvl="0">
      <w:startOverride w:val="1"/>
    </w:lvlOverride>
  </w:num>
  <w:num w:numId="8">
    <w:abstractNumId w:val="2"/>
    <w:lvlOverride w:ilvl="0">
      <w:startOverride w:val="1"/>
    </w:lvlOverride>
  </w:num>
  <w:num w:numId="9">
    <w:abstractNumId w:val="0"/>
  </w:num>
  <w:num w:numId="10">
    <w:abstractNumId w:val="8"/>
  </w:num>
  <w:num w:numId="11">
    <w:abstractNumId w:val="6"/>
    <w:lvlOverride w:ilvl="0">
      <w:startOverride w:val="1"/>
    </w:lvlOverride>
  </w:num>
  <w:num w:numId="12">
    <w:abstractNumId w:val="29"/>
  </w:num>
  <w:num w:numId="13">
    <w:abstractNumId w:val="6"/>
    <w:lvlOverride w:ilvl="0">
      <w:startOverride w:val="1"/>
    </w:lvlOverride>
  </w:num>
  <w:num w:numId="14">
    <w:abstractNumId w:val="18"/>
  </w:num>
  <w:num w:numId="15">
    <w:abstractNumId w:val="1"/>
  </w:num>
  <w:num w:numId="16">
    <w:abstractNumId w:val="28"/>
  </w:num>
  <w:num w:numId="17">
    <w:abstractNumId w:val="12"/>
  </w:num>
  <w:num w:numId="18">
    <w:abstractNumId w:val="7"/>
  </w:num>
  <w:num w:numId="19">
    <w:abstractNumId w:val="30"/>
  </w:num>
  <w:num w:numId="20">
    <w:abstractNumId w:val="16"/>
  </w:num>
  <w:num w:numId="21">
    <w:abstractNumId w:val="4"/>
  </w:num>
  <w:num w:numId="22">
    <w:abstractNumId w:val="31"/>
  </w:num>
  <w:num w:numId="23">
    <w:abstractNumId w:val="5"/>
  </w:num>
  <w:num w:numId="24">
    <w:abstractNumId w:val="10"/>
  </w:num>
  <w:num w:numId="25">
    <w:abstractNumId w:val="3"/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9"/>
    <w:lvlOverride w:ilvl="0">
      <w:startOverride w:val="1"/>
    </w:lvlOverride>
  </w:num>
  <w:num w:numId="34">
    <w:abstractNumId w:val="23"/>
  </w:num>
  <w:num w:numId="35">
    <w:abstractNumId w:val="11"/>
  </w:num>
  <w:num w:numId="36">
    <w:abstractNumId w:val="22"/>
  </w:num>
  <w:num w:numId="37">
    <w:abstractNumId w:val="24"/>
  </w:num>
  <w:num w:numId="38">
    <w:abstractNumId w:val="20"/>
  </w:num>
  <w:num w:numId="39">
    <w:abstractNumId w:val="14"/>
  </w:num>
  <w:num w:numId="40">
    <w:abstractNumId w:val="26"/>
  </w:num>
  <w:num w:numId="41">
    <w:abstractNumId w:val="19"/>
    <w:lvlOverride w:ilvl="0">
      <w:startOverride w:val="1"/>
    </w:lvlOverride>
  </w:num>
  <w:num w:numId="42">
    <w:abstractNumId w:val="27"/>
  </w:num>
  <w:num w:numId="43">
    <w:abstractNumId w:val="9"/>
  </w:num>
  <w:num w:numId="44">
    <w:abstractNumId w:val="19"/>
    <w:lvlOverride w:ilvl="0">
      <w:startOverride w:val="1"/>
    </w:lvlOverride>
  </w:num>
  <w:num w:numId="45">
    <w:abstractNumId w:val="17"/>
  </w:num>
  <w:num w:numId="46">
    <w:abstractNumId w:val="25"/>
  </w:num>
  <w:num w:numId="47">
    <w:abstractNumId w:val="15"/>
  </w:num>
  <w:num w:numId="48">
    <w:abstractNumId w:val="6"/>
  </w:num>
  <w:numIdMacAtCleanup w:val="24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Лаврентьева Ольга Николаевна">
    <w15:presenceInfo w15:providerId="AD" w15:userId="S-1-5-21-698140489-3825754665-3897753990-1393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hyphenationZone w:val="357"/>
  <w:doNotHyphenateCaps/>
  <w:drawingGridHorizontalSpacing w:val="110"/>
  <w:drawingGridVerticalSpacing w:val="299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0E6C84"/>
    <w:rsid w:val="00000021"/>
    <w:rsid w:val="00000E91"/>
    <w:rsid w:val="00000FE4"/>
    <w:rsid w:val="00001111"/>
    <w:rsid w:val="000013DF"/>
    <w:rsid w:val="000014F0"/>
    <w:rsid w:val="00001B2D"/>
    <w:rsid w:val="00001E45"/>
    <w:rsid w:val="00002444"/>
    <w:rsid w:val="00002EC9"/>
    <w:rsid w:val="0000321C"/>
    <w:rsid w:val="00003247"/>
    <w:rsid w:val="0000355C"/>
    <w:rsid w:val="000036F0"/>
    <w:rsid w:val="00003F97"/>
    <w:rsid w:val="00004780"/>
    <w:rsid w:val="00005DD9"/>
    <w:rsid w:val="0000606C"/>
    <w:rsid w:val="000069E9"/>
    <w:rsid w:val="00007006"/>
    <w:rsid w:val="0000756E"/>
    <w:rsid w:val="00007B0E"/>
    <w:rsid w:val="00007B51"/>
    <w:rsid w:val="000100EC"/>
    <w:rsid w:val="00010B39"/>
    <w:rsid w:val="00010EB4"/>
    <w:rsid w:val="000127DC"/>
    <w:rsid w:val="0001360F"/>
    <w:rsid w:val="00013C4A"/>
    <w:rsid w:val="00013FD3"/>
    <w:rsid w:val="00013FE8"/>
    <w:rsid w:val="0001434E"/>
    <w:rsid w:val="00014509"/>
    <w:rsid w:val="00014530"/>
    <w:rsid w:val="00014B6C"/>
    <w:rsid w:val="0001589B"/>
    <w:rsid w:val="00015F5C"/>
    <w:rsid w:val="00017133"/>
    <w:rsid w:val="00017550"/>
    <w:rsid w:val="000176CB"/>
    <w:rsid w:val="0001790A"/>
    <w:rsid w:val="00017C4B"/>
    <w:rsid w:val="00020C1C"/>
    <w:rsid w:val="0002128B"/>
    <w:rsid w:val="0002175D"/>
    <w:rsid w:val="000219A4"/>
    <w:rsid w:val="00022AEA"/>
    <w:rsid w:val="00022F4A"/>
    <w:rsid w:val="00023166"/>
    <w:rsid w:val="000233A1"/>
    <w:rsid w:val="000234CE"/>
    <w:rsid w:val="00023D9E"/>
    <w:rsid w:val="00024304"/>
    <w:rsid w:val="000256BC"/>
    <w:rsid w:val="00025741"/>
    <w:rsid w:val="0002626A"/>
    <w:rsid w:val="00026A3C"/>
    <w:rsid w:val="000274C0"/>
    <w:rsid w:val="00027F65"/>
    <w:rsid w:val="00030247"/>
    <w:rsid w:val="000302BE"/>
    <w:rsid w:val="0003098F"/>
    <w:rsid w:val="00030AC6"/>
    <w:rsid w:val="00030CB3"/>
    <w:rsid w:val="00030E27"/>
    <w:rsid w:val="00030FEE"/>
    <w:rsid w:val="000310CE"/>
    <w:rsid w:val="000311F2"/>
    <w:rsid w:val="00031381"/>
    <w:rsid w:val="000317B9"/>
    <w:rsid w:val="00031827"/>
    <w:rsid w:val="0003322B"/>
    <w:rsid w:val="000335FD"/>
    <w:rsid w:val="00034030"/>
    <w:rsid w:val="0003585C"/>
    <w:rsid w:val="00035C09"/>
    <w:rsid w:val="00036426"/>
    <w:rsid w:val="00036B74"/>
    <w:rsid w:val="00036C5E"/>
    <w:rsid w:val="00037170"/>
    <w:rsid w:val="000403D0"/>
    <w:rsid w:val="00040992"/>
    <w:rsid w:val="000415F3"/>
    <w:rsid w:val="000419D0"/>
    <w:rsid w:val="00041D43"/>
    <w:rsid w:val="00041F59"/>
    <w:rsid w:val="00042526"/>
    <w:rsid w:val="00042758"/>
    <w:rsid w:val="00042DA9"/>
    <w:rsid w:val="0004311B"/>
    <w:rsid w:val="000437E5"/>
    <w:rsid w:val="000440CB"/>
    <w:rsid w:val="000441B7"/>
    <w:rsid w:val="00044ACD"/>
    <w:rsid w:val="00045588"/>
    <w:rsid w:val="00045E18"/>
    <w:rsid w:val="00046008"/>
    <w:rsid w:val="00046023"/>
    <w:rsid w:val="0004622A"/>
    <w:rsid w:val="00046C51"/>
    <w:rsid w:val="00046CA3"/>
    <w:rsid w:val="00047855"/>
    <w:rsid w:val="00047D22"/>
    <w:rsid w:val="00047E26"/>
    <w:rsid w:val="0005000D"/>
    <w:rsid w:val="00050F9B"/>
    <w:rsid w:val="00052042"/>
    <w:rsid w:val="00052245"/>
    <w:rsid w:val="00052756"/>
    <w:rsid w:val="00052ABE"/>
    <w:rsid w:val="00052DD2"/>
    <w:rsid w:val="00052F58"/>
    <w:rsid w:val="000535B7"/>
    <w:rsid w:val="000536B0"/>
    <w:rsid w:val="000536D8"/>
    <w:rsid w:val="00053D01"/>
    <w:rsid w:val="00054073"/>
    <w:rsid w:val="00054A15"/>
    <w:rsid w:val="00054C0A"/>
    <w:rsid w:val="0005540E"/>
    <w:rsid w:val="00056A6B"/>
    <w:rsid w:val="000570F3"/>
    <w:rsid w:val="0005718D"/>
    <w:rsid w:val="00057246"/>
    <w:rsid w:val="000574F6"/>
    <w:rsid w:val="0005791F"/>
    <w:rsid w:val="00057AAF"/>
    <w:rsid w:val="00060208"/>
    <w:rsid w:val="00060BAE"/>
    <w:rsid w:val="00060CF8"/>
    <w:rsid w:val="00060FE2"/>
    <w:rsid w:val="000611D6"/>
    <w:rsid w:val="000616C3"/>
    <w:rsid w:val="000621D3"/>
    <w:rsid w:val="000621F3"/>
    <w:rsid w:val="00062742"/>
    <w:rsid w:val="00062C9A"/>
    <w:rsid w:val="000630F4"/>
    <w:rsid w:val="000647C0"/>
    <w:rsid w:val="000650FD"/>
    <w:rsid w:val="00065257"/>
    <w:rsid w:val="00065FB6"/>
    <w:rsid w:val="000661D8"/>
    <w:rsid w:val="0006648B"/>
    <w:rsid w:val="00066958"/>
    <w:rsid w:val="00067144"/>
    <w:rsid w:val="000677C6"/>
    <w:rsid w:val="00067DE4"/>
    <w:rsid w:val="000703C8"/>
    <w:rsid w:val="0007068C"/>
    <w:rsid w:val="000707AB"/>
    <w:rsid w:val="00070F21"/>
    <w:rsid w:val="00070F5B"/>
    <w:rsid w:val="000710B0"/>
    <w:rsid w:val="00071579"/>
    <w:rsid w:val="00071AA4"/>
    <w:rsid w:val="00071E37"/>
    <w:rsid w:val="00072574"/>
    <w:rsid w:val="000725B5"/>
    <w:rsid w:val="00072CD8"/>
    <w:rsid w:val="00073DEE"/>
    <w:rsid w:val="000749D4"/>
    <w:rsid w:val="00074CAE"/>
    <w:rsid w:val="0007530A"/>
    <w:rsid w:val="000754CD"/>
    <w:rsid w:val="00075913"/>
    <w:rsid w:val="00075C54"/>
    <w:rsid w:val="00075D62"/>
    <w:rsid w:val="00075F69"/>
    <w:rsid w:val="000761DA"/>
    <w:rsid w:val="00077269"/>
    <w:rsid w:val="00077410"/>
    <w:rsid w:val="0007749C"/>
    <w:rsid w:val="00080223"/>
    <w:rsid w:val="00080707"/>
    <w:rsid w:val="00080E55"/>
    <w:rsid w:val="0008148F"/>
    <w:rsid w:val="000819F4"/>
    <w:rsid w:val="00081F8E"/>
    <w:rsid w:val="00082025"/>
    <w:rsid w:val="00082ED2"/>
    <w:rsid w:val="00082FAC"/>
    <w:rsid w:val="0008352B"/>
    <w:rsid w:val="00083AF9"/>
    <w:rsid w:val="00083CB2"/>
    <w:rsid w:val="00083D21"/>
    <w:rsid w:val="0008455B"/>
    <w:rsid w:val="00084763"/>
    <w:rsid w:val="00084A45"/>
    <w:rsid w:val="00084DD4"/>
    <w:rsid w:val="000861F9"/>
    <w:rsid w:val="000862A3"/>
    <w:rsid w:val="000863D3"/>
    <w:rsid w:val="00086526"/>
    <w:rsid w:val="000875E6"/>
    <w:rsid w:val="00090026"/>
    <w:rsid w:val="00090249"/>
    <w:rsid w:val="00090DA7"/>
    <w:rsid w:val="00090ED3"/>
    <w:rsid w:val="00091347"/>
    <w:rsid w:val="00091375"/>
    <w:rsid w:val="000916F4"/>
    <w:rsid w:val="00092048"/>
    <w:rsid w:val="00092200"/>
    <w:rsid w:val="00092617"/>
    <w:rsid w:val="00092806"/>
    <w:rsid w:val="000930AD"/>
    <w:rsid w:val="00093F2D"/>
    <w:rsid w:val="00093FB9"/>
    <w:rsid w:val="000948AE"/>
    <w:rsid w:val="00094E8A"/>
    <w:rsid w:val="000952FF"/>
    <w:rsid w:val="000954DB"/>
    <w:rsid w:val="00095CFA"/>
    <w:rsid w:val="00096134"/>
    <w:rsid w:val="00096188"/>
    <w:rsid w:val="000963BD"/>
    <w:rsid w:val="0009760D"/>
    <w:rsid w:val="00097976"/>
    <w:rsid w:val="000A14D4"/>
    <w:rsid w:val="000A1600"/>
    <w:rsid w:val="000A17DB"/>
    <w:rsid w:val="000A1A99"/>
    <w:rsid w:val="000A1C6A"/>
    <w:rsid w:val="000A3956"/>
    <w:rsid w:val="000A3BAA"/>
    <w:rsid w:val="000A4EC9"/>
    <w:rsid w:val="000A52DF"/>
    <w:rsid w:val="000A5646"/>
    <w:rsid w:val="000A5C69"/>
    <w:rsid w:val="000A6090"/>
    <w:rsid w:val="000A63E8"/>
    <w:rsid w:val="000A66D7"/>
    <w:rsid w:val="000A6768"/>
    <w:rsid w:val="000A6883"/>
    <w:rsid w:val="000A6A49"/>
    <w:rsid w:val="000A6A82"/>
    <w:rsid w:val="000A742B"/>
    <w:rsid w:val="000A7AFC"/>
    <w:rsid w:val="000B0461"/>
    <w:rsid w:val="000B054C"/>
    <w:rsid w:val="000B108C"/>
    <w:rsid w:val="000B11E7"/>
    <w:rsid w:val="000B29E7"/>
    <w:rsid w:val="000B2A1A"/>
    <w:rsid w:val="000B2B4A"/>
    <w:rsid w:val="000B2CA4"/>
    <w:rsid w:val="000B2D00"/>
    <w:rsid w:val="000B39F8"/>
    <w:rsid w:val="000B3A12"/>
    <w:rsid w:val="000B3A69"/>
    <w:rsid w:val="000B4802"/>
    <w:rsid w:val="000B48ED"/>
    <w:rsid w:val="000B5409"/>
    <w:rsid w:val="000B54C9"/>
    <w:rsid w:val="000B5754"/>
    <w:rsid w:val="000B5F58"/>
    <w:rsid w:val="000B7B76"/>
    <w:rsid w:val="000B7EB7"/>
    <w:rsid w:val="000C0219"/>
    <w:rsid w:val="000C0D28"/>
    <w:rsid w:val="000C134F"/>
    <w:rsid w:val="000C1404"/>
    <w:rsid w:val="000C1669"/>
    <w:rsid w:val="000C2642"/>
    <w:rsid w:val="000C2DD6"/>
    <w:rsid w:val="000C364D"/>
    <w:rsid w:val="000C375A"/>
    <w:rsid w:val="000C3805"/>
    <w:rsid w:val="000C3AE2"/>
    <w:rsid w:val="000C3C16"/>
    <w:rsid w:val="000C3E7B"/>
    <w:rsid w:val="000C414E"/>
    <w:rsid w:val="000C4215"/>
    <w:rsid w:val="000C42B8"/>
    <w:rsid w:val="000C4404"/>
    <w:rsid w:val="000C47A7"/>
    <w:rsid w:val="000C4E91"/>
    <w:rsid w:val="000C5AC3"/>
    <w:rsid w:val="000C6DA9"/>
    <w:rsid w:val="000D0234"/>
    <w:rsid w:val="000D0685"/>
    <w:rsid w:val="000D0E33"/>
    <w:rsid w:val="000D127C"/>
    <w:rsid w:val="000D1452"/>
    <w:rsid w:val="000D175A"/>
    <w:rsid w:val="000D18CE"/>
    <w:rsid w:val="000D2A09"/>
    <w:rsid w:val="000D2F71"/>
    <w:rsid w:val="000D3361"/>
    <w:rsid w:val="000D41E7"/>
    <w:rsid w:val="000D55C6"/>
    <w:rsid w:val="000D5C51"/>
    <w:rsid w:val="000D5D67"/>
    <w:rsid w:val="000D6801"/>
    <w:rsid w:val="000D6CCA"/>
    <w:rsid w:val="000D717D"/>
    <w:rsid w:val="000D7400"/>
    <w:rsid w:val="000D74BE"/>
    <w:rsid w:val="000D7524"/>
    <w:rsid w:val="000D7705"/>
    <w:rsid w:val="000E05EC"/>
    <w:rsid w:val="000E0898"/>
    <w:rsid w:val="000E1334"/>
    <w:rsid w:val="000E1FD0"/>
    <w:rsid w:val="000E38BB"/>
    <w:rsid w:val="000E4118"/>
    <w:rsid w:val="000E4659"/>
    <w:rsid w:val="000E480A"/>
    <w:rsid w:val="000E48BA"/>
    <w:rsid w:val="000E492D"/>
    <w:rsid w:val="000E4E20"/>
    <w:rsid w:val="000E6AE9"/>
    <w:rsid w:val="000E6C84"/>
    <w:rsid w:val="000F012B"/>
    <w:rsid w:val="000F145B"/>
    <w:rsid w:val="000F150F"/>
    <w:rsid w:val="000F2328"/>
    <w:rsid w:val="000F26EE"/>
    <w:rsid w:val="000F2A99"/>
    <w:rsid w:val="000F3646"/>
    <w:rsid w:val="000F3A52"/>
    <w:rsid w:val="000F46D7"/>
    <w:rsid w:val="000F49BF"/>
    <w:rsid w:val="000F53FF"/>
    <w:rsid w:val="000F5ADD"/>
    <w:rsid w:val="000F6001"/>
    <w:rsid w:val="000F6876"/>
    <w:rsid w:val="000F68A6"/>
    <w:rsid w:val="000F69C8"/>
    <w:rsid w:val="000F75F0"/>
    <w:rsid w:val="000F767B"/>
    <w:rsid w:val="000F7AB1"/>
    <w:rsid w:val="00100386"/>
    <w:rsid w:val="001003FC"/>
    <w:rsid w:val="00100A26"/>
    <w:rsid w:val="00100DF7"/>
    <w:rsid w:val="001013DD"/>
    <w:rsid w:val="00101C37"/>
    <w:rsid w:val="00101D91"/>
    <w:rsid w:val="001023EB"/>
    <w:rsid w:val="00102466"/>
    <w:rsid w:val="001026CD"/>
    <w:rsid w:val="00102C78"/>
    <w:rsid w:val="00102EE6"/>
    <w:rsid w:val="001030A7"/>
    <w:rsid w:val="001034CD"/>
    <w:rsid w:val="00103CEE"/>
    <w:rsid w:val="00103EA8"/>
    <w:rsid w:val="00103EE6"/>
    <w:rsid w:val="00103F5C"/>
    <w:rsid w:val="0010428D"/>
    <w:rsid w:val="0010442A"/>
    <w:rsid w:val="00104446"/>
    <w:rsid w:val="001047B7"/>
    <w:rsid w:val="00105838"/>
    <w:rsid w:val="00105DB2"/>
    <w:rsid w:val="00105F65"/>
    <w:rsid w:val="001060EB"/>
    <w:rsid w:val="001061B3"/>
    <w:rsid w:val="00106E29"/>
    <w:rsid w:val="00107F2E"/>
    <w:rsid w:val="0011023A"/>
    <w:rsid w:val="00110451"/>
    <w:rsid w:val="001105E1"/>
    <w:rsid w:val="00110927"/>
    <w:rsid w:val="00110E98"/>
    <w:rsid w:val="001132E0"/>
    <w:rsid w:val="00113326"/>
    <w:rsid w:val="001138D9"/>
    <w:rsid w:val="00113A97"/>
    <w:rsid w:val="00113BF7"/>
    <w:rsid w:val="00113C60"/>
    <w:rsid w:val="0011451B"/>
    <w:rsid w:val="00114572"/>
    <w:rsid w:val="0011554E"/>
    <w:rsid w:val="00115564"/>
    <w:rsid w:val="00115B2B"/>
    <w:rsid w:val="00115C9F"/>
    <w:rsid w:val="001167F8"/>
    <w:rsid w:val="001169C3"/>
    <w:rsid w:val="00117548"/>
    <w:rsid w:val="00117562"/>
    <w:rsid w:val="001178AD"/>
    <w:rsid w:val="00120229"/>
    <w:rsid w:val="00120ACA"/>
    <w:rsid w:val="00120B4E"/>
    <w:rsid w:val="00120BFA"/>
    <w:rsid w:val="0012100A"/>
    <w:rsid w:val="001217B6"/>
    <w:rsid w:val="0012196C"/>
    <w:rsid w:val="00121DAA"/>
    <w:rsid w:val="001221BF"/>
    <w:rsid w:val="001230FC"/>
    <w:rsid w:val="00123104"/>
    <w:rsid w:val="00123FF7"/>
    <w:rsid w:val="0012428F"/>
    <w:rsid w:val="00124610"/>
    <w:rsid w:val="00124CC9"/>
    <w:rsid w:val="00124E63"/>
    <w:rsid w:val="00125228"/>
    <w:rsid w:val="00126087"/>
    <w:rsid w:val="00126127"/>
    <w:rsid w:val="001261C4"/>
    <w:rsid w:val="001262D6"/>
    <w:rsid w:val="001263E4"/>
    <w:rsid w:val="00127E75"/>
    <w:rsid w:val="001301E9"/>
    <w:rsid w:val="001304F0"/>
    <w:rsid w:val="0013083D"/>
    <w:rsid w:val="00130EF6"/>
    <w:rsid w:val="001319AA"/>
    <w:rsid w:val="001321E0"/>
    <w:rsid w:val="00132A6A"/>
    <w:rsid w:val="00132EC8"/>
    <w:rsid w:val="00133398"/>
    <w:rsid w:val="00134001"/>
    <w:rsid w:val="001342B5"/>
    <w:rsid w:val="00135314"/>
    <w:rsid w:val="0013577E"/>
    <w:rsid w:val="00135CA1"/>
    <w:rsid w:val="00135E66"/>
    <w:rsid w:val="00135F07"/>
    <w:rsid w:val="0013624C"/>
    <w:rsid w:val="00137074"/>
    <w:rsid w:val="001372C3"/>
    <w:rsid w:val="00137961"/>
    <w:rsid w:val="00137B60"/>
    <w:rsid w:val="0014001A"/>
    <w:rsid w:val="00140388"/>
    <w:rsid w:val="0014074C"/>
    <w:rsid w:val="00140A0E"/>
    <w:rsid w:val="00141253"/>
    <w:rsid w:val="00141530"/>
    <w:rsid w:val="001416FD"/>
    <w:rsid w:val="001425E9"/>
    <w:rsid w:val="0014290B"/>
    <w:rsid w:val="00142ACC"/>
    <w:rsid w:val="00143370"/>
    <w:rsid w:val="001436DB"/>
    <w:rsid w:val="00144FE2"/>
    <w:rsid w:val="00145BDE"/>
    <w:rsid w:val="00146151"/>
    <w:rsid w:val="001465D1"/>
    <w:rsid w:val="001466CB"/>
    <w:rsid w:val="00146940"/>
    <w:rsid w:val="00146F24"/>
    <w:rsid w:val="001478DD"/>
    <w:rsid w:val="0015014F"/>
    <w:rsid w:val="001502E0"/>
    <w:rsid w:val="00150A21"/>
    <w:rsid w:val="00150CCB"/>
    <w:rsid w:val="00150DA6"/>
    <w:rsid w:val="00150E1F"/>
    <w:rsid w:val="00151674"/>
    <w:rsid w:val="00151C19"/>
    <w:rsid w:val="00151EE9"/>
    <w:rsid w:val="00152BB5"/>
    <w:rsid w:val="00153023"/>
    <w:rsid w:val="00153368"/>
    <w:rsid w:val="00153A16"/>
    <w:rsid w:val="00153A5F"/>
    <w:rsid w:val="001550FE"/>
    <w:rsid w:val="0015558C"/>
    <w:rsid w:val="001557C1"/>
    <w:rsid w:val="00155C06"/>
    <w:rsid w:val="00157BEF"/>
    <w:rsid w:val="0016039A"/>
    <w:rsid w:val="0016042B"/>
    <w:rsid w:val="0016046E"/>
    <w:rsid w:val="0016188B"/>
    <w:rsid w:val="0016256A"/>
    <w:rsid w:val="00162D24"/>
    <w:rsid w:val="001637E1"/>
    <w:rsid w:val="00163DB8"/>
    <w:rsid w:val="001641F8"/>
    <w:rsid w:val="00164447"/>
    <w:rsid w:val="001652FB"/>
    <w:rsid w:val="00165470"/>
    <w:rsid w:val="00166A0D"/>
    <w:rsid w:val="00166C3E"/>
    <w:rsid w:val="00166D98"/>
    <w:rsid w:val="0016729E"/>
    <w:rsid w:val="0016779B"/>
    <w:rsid w:val="001704A8"/>
    <w:rsid w:val="001711D1"/>
    <w:rsid w:val="00171262"/>
    <w:rsid w:val="001713F9"/>
    <w:rsid w:val="0017195D"/>
    <w:rsid w:val="00171ABB"/>
    <w:rsid w:val="00171BF6"/>
    <w:rsid w:val="00172112"/>
    <w:rsid w:val="00172600"/>
    <w:rsid w:val="001745F0"/>
    <w:rsid w:val="0017500E"/>
    <w:rsid w:val="001751B8"/>
    <w:rsid w:val="00175594"/>
    <w:rsid w:val="00175985"/>
    <w:rsid w:val="00175BA4"/>
    <w:rsid w:val="00175CAA"/>
    <w:rsid w:val="0017612F"/>
    <w:rsid w:val="00176749"/>
    <w:rsid w:val="001767CE"/>
    <w:rsid w:val="00176815"/>
    <w:rsid w:val="00176F27"/>
    <w:rsid w:val="00180099"/>
    <w:rsid w:val="001809F4"/>
    <w:rsid w:val="00180A22"/>
    <w:rsid w:val="001815C0"/>
    <w:rsid w:val="00181E0F"/>
    <w:rsid w:val="0018222E"/>
    <w:rsid w:val="001825ED"/>
    <w:rsid w:val="001827F8"/>
    <w:rsid w:val="0018308D"/>
    <w:rsid w:val="001833CA"/>
    <w:rsid w:val="001839BD"/>
    <w:rsid w:val="00183D13"/>
    <w:rsid w:val="0018498A"/>
    <w:rsid w:val="00184A34"/>
    <w:rsid w:val="0018565A"/>
    <w:rsid w:val="00185E82"/>
    <w:rsid w:val="0018654A"/>
    <w:rsid w:val="00186962"/>
    <w:rsid w:val="00186998"/>
    <w:rsid w:val="00186F63"/>
    <w:rsid w:val="0018729B"/>
    <w:rsid w:val="001874A9"/>
    <w:rsid w:val="00187E1C"/>
    <w:rsid w:val="001903FE"/>
    <w:rsid w:val="00190B5E"/>
    <w:rsid w:val="00191EB1"/>
    <w:rsid w:val="00192455"/>
    <w:rsid w:val="001924A6"/>
    <w:rsid w:val="001929B6"/>
    <w:rsid w:val="00192D5C"/>
    <w:rsid w:val="001934F2"/>
    <w:rsid w:val="00193714"/>
    <w:rsid w:val="00193CF2"/>
    <w:rsid w:val="00194DCB"/>
    <w:rsid w:val="001951FA"/>
    <w:rsid w:val="0019567B"/>
    <w:rsid w:val="00195A9F"/>
    <w:rsid w:val="001968F0"/>
    <w:rsid w:val="00196B8D"/>
    <w:rsid w:val="00196F47"/>
    <w:rsid w:val="001977C9"/>
    <w:rsid w:val="00197CE9"/>
    <w:rsid w:val="00197FBC"/>
    <w:rsid w:val="001A005B"/>
    <w:rsid w:val="001A0309"/>
    <w:rsid w:val="001A0874"/>
    <w:rsid w:val="001A0F0F"/>
    <w:rsid w:val="001A176B"/>
    <w:rsid w:val="001A1FEB"/>
    <w:rsid w:val="001A2166"/>
    <w:rsid w:val="001A2999"/>
    <w:rsid w:val="001A2CDB"/>
    <w:rsid w:val="001A2DCE"/>
    <w:rsid w:val="001A2E2C"/>
    <w:rsid w:val="001A3031"/>
    <w:rsid w:val="001A3163"/>
    <w:rsid w:val="001A3440"/>
    <w:rsid w:val="001A37FD"/>
    <w:rsid w:val="001A3E6F"/>
    <w:rsid w:val="001A42B5"/>
    <w:rsid w:val="001A4756"/>
    <w:rsid w:val="001A4DE7"/>
    <w:rsid w:val="001A557D"/>
    <w:rsid w:val="001A5655"/>
    <w:rsid w:val="001A5B72"/>
    <w:rsid w:val="001A5FDE"/>
    <w:rsid w:val="001A6294"/>
    <w:rsid w:val="001A643D"/>
    <w:rsid w:val="001A647E"/>
    <w:rsid w:val="001A650F"/>
    <w:rsid w:val="001A67A1"/>
    <w:rsid w:val="001A74C7"/>
    <w:rsid w:val="001A7B5F"/>
    <w:rsid w:val="001A7D86"/>
    <w:rsid w:val="001A7F74"/>
    <w:rsid w:val="001B03D6"/>
    <w:rsid w:val="001B125F"/>
    <w:rsid w:val="001B153C"/>
    <w:rsid w:val="001B1809"/>
    <w:rsid w:val="001B1E84"/>
    <w:rsid w:val="001B205A"/>
    <w:rsid w:val="001B4ABF"/>
    <w:rsid w:val="001B4F07"/>
    <w:rsid w:val="001B4FAA"/>
    <w:rsid w:val="001B5057"/>
    <w:rsid w:val="001B52D0"/>
    <w:rsid w:val="001B532C"/>
    <w:rsid w:val="001B6054"/>
    <w:rsid w:val="001B6133"/>
    <w:rsid w:val="001B6A1E"/>
    <w:rsid w:val="001B6B3D"/>
    <w:rsid w:val="001B7566"/>
    <w:rsid w:val="001C0D53"/>
    <w:rsid w:val="001C0E49"/>
    <w:rsid w:val="001C13BB"/>
    <w:rsid w:val="001C15BF"/>
    <w:rsid w:val="001C1D7A"/>
    <w:rsid w:val="001C2309"/>
    <w:rsid w:val="001C23A3"/>
    <w:rsid w:val="001C2BB1"/>
    <w:rsid w:val="001C2EE3"/>
    <w:rsid w:val="001C3A2C"/>
    <w:rsid w:val="001C3ADF"/>
    <w:rsid w:val="001C4047"/>
    <w:rsid w:val="001C4BA9"/>
    <w:rsid w:val="001C4C59"/>
    <w:rsid w:val="001C4DAE"/>
    <w:rsid w:val="001C4FA2"/>
    <w:rsid w:val="001C55A1"/>
    <w:rsid w:val="001C6A5B"/>
    <w:rsid w:val="001C7002"/>
    <w:rsid w:val="001C7B57"/>
    <w:rsid w:val="001C7D7A"/>
    <w:rsid w:val="001D06CB"/>
    <w:rsid w:val="001D07AB"/>
    <w:rsid w:val="001D0BB5"/>
    <w:rsid w:val="001D0E23"/>
    <w:rsid w:val="001D17F2"/>
    <w:rsid w:val="001D1C59"/>
    <w:rsid w:val="001D2031"/>
    <w:rsid w:val="001D22D1"/>
    <w:rsid w:val="001D413B"/>
    <w:rsid w:val="001D4F7E"/>
    <w:rsid w:val="001D4FFF"/>
    <w:rsid w:val="001D52D6"/>
    <w:rsid w:val="001D5B6F"/>
    <w:rsid w:val="001D5BB2"/>
    <w:rsid w:val="001D60A1"/>
    <w:rsid w:val="001D6C7C"/>
    <w:rsid w:val="001D6C9A"/>
    <w:rsid w:val="001D6D83"/>
    <w:rsid w:val="001D7290"/>
    <w:rsid w:val="001D7386"/>
    <w:rsid w:val="001E02E3"/>
    <w:rsid w:val="001E0D59"/>
    <w:rsid w:val="001E1288"/>
    <w:rsid w:val="001E18A5"/>
    <w:rsid w:val="001E1E03"/>
    <w:rsid w:val="001E202C"/>
    <w:rsid w:val="001E2141"/>
    <w:rsid w:val="001E2DC5"/>
    <w:rsid w:val="001E377B"/>
    <w:rsid w:val="001E382E"/>
    <w:rsid w:val="001E3BE0"/>
    <w:rsid w:val="001E3F40"/>
    <w:rsid w:val="001E4083"/>
    <w:rsid w:val="001E4C3E"/>
    <w:rsid w:val="001E4F57"/>
    <w:rsid w:val="001E53B3"/>
    <w:rsid w:val="001E5EF3"/>
    <w:rsid w:val="001E6272"/>
    <w:rsid w:val="001E6462"/>
    <w:rsid w:val="001E6491"/>
    <w:rsid w:val="001E6F19"/>
    <w:rsid w:val="001E7146"/>
    <w:rsid w:val="001F04F9"/>
    <w:rsid w:val="001F1A1E"/>
    <w:rsid w:val="001F1BB1"/>
    <w:rsid w:val="001F1F92"/>
    <w:rsid w:val="001F23E4"/>
    <w:rsid w:val="001F240C"/>
    <w:rsid w:val="001F29E4"/>
    <w:rsid w:val="001F2D7E"/>
    <w:rsid w:val="001F3198"/>
    <w:rsid w:val="001F440E"/>
    <w:rsid w:val="001F449F"/>
    <w:rsid w:val="001F49D1"/>
    <w:rsid w:val="001F4AFF"/>
    <w:rsid w:val="001F4CB9"/>
    <w:rsid w:val="001F5C2A"/>
    <w:rsid w:val="001F5ECD"/>
    <w:rsid w:val="001F6F50"/>
    <w:rsid w:val="001F7026"/>
    <w:rsid w:val="001F7309"/>
    <w:rsid w:val="00200C7A"/>
    <w:rsid w:val="002014EB"/>
    <w:rsid w:val="002017DA"/>
    <w:rsid w:val="00201AC4"/>
    <w:rsid w:val="00201DA3"/>
    <w:rsid w:val="00202BB2"/>
    <w:rsid w:val="00202C59"/>
    <w:rsid w:val="00202F8C"/>
    <w:rsid w:val="002031AB"/>
    <w:rsid w:val="002032D4"/>
    <w:rsid w:val="002036EB"/>
    <w:rsid w:val="002040B2"/>
    <w:rsid w:val="002049CA"/>
    <w:rsid w:val="00204C7A"/>
    <w:rsid w:val="00204CFC"/>
    <w:rsid w:val="002051E6"/>
    <w:rsid w:val="002051F7"/>
    <w:rsid w:val="0020538A"/>
    <w:rsid w:val="00205C17"/>
    <w:rsid w:val="00205F12"/>
    <w:rsid w:val="00206074"/>
    <w:rsid w:val="00206114"/>
    <w:rsid w:val="002061A3"/>
    <w:rsid w:val="002073A2"/>
    <w:rsid w:val="002076D2"/>
    <w:rsid w:val="00207C68"/>
    <w:rsid w:val="00210054"/>
    <w:rsid w:val="002104F3"/>
    <w:rsid w:val="0021151F"/>
    <w:rsid w:val="00212FC0"/>
    <w:rsid w:val="00213580"/>
    <w:rsid w:val="00214FD1"/>
    <w:rsid w:val="00215D15"/>
    <w:rsid w:val="00216A5E"/>
    <w:rsid w:val="0021739B"/>
    <w:rsid w:val="002178BB"/>
    <w:rsid w:val="00217906"/>
    <w:rsid w:val="00217C5E"/>
    <w:rsid w:val="002202F8"/>
    <w:rsid w:val="0022050B"/>
    <w:rsid w:val="00220A0F"/>
    <w:rsid w:val="00220BC4"/>
    <w:rsid w:val="00220C00"/>
    <w:rsid w:val="00220E76"/>
    <w:rsid w:val="0022139C"/>
    <w:rsid w:val="0022140E"/>
    <w:rsid w:val="00221791"/>
    <w:rsid w:val="00221A8D"/>
    <w:rsid w:val="00221ECF"/>
    <w:rsid w:val="00221F03"/>
    <w:rsid w:val="00222057"/>
    <w:rsid w:val="0022241E"/>
    <w:rsid w:val="00222852"/>
    <w:rsid w:val="00222CA7"/>
    <w:rsid w:val="00223B1D"/>
    <w:rsid w:val="00223F93"/>
    <w:rsid w:val="00224A34"/>
    <w:rsid w:val="00225828"/>
    <w:rsid w:val="00225C9D"/>
    <w:rsid w:val="0022738A"/>
    <w:rsid w:val="0022738B"/>
    <w:rsid w:val="0022753C"/>
    <w:rsid w:val="002300B7"/>
    <w:rsid w:val="002303FC"/>
    <w:rsid w:val="0023097C"/>
    <w:rsid w:val="0023169A"/>
    <w:rsid w:val="00231AA3"/>
    <w:rsid w:val="00231BE4"/>
    <w:rsid w:val="002320B0"/>
    <w:rsid w:val="0023239D"/>
    <w:rsid w:val="00232CCE"/>
    <w:rsid w:val="0023336F"/>
    <w:rsid w:val="00233798"/>
    <w:rsid w:val="00234054"/>
    <w:rsid w:val="0023426F"/>
    <w:rsid w:val="00234583"/>
    <w:rsid w:val="00234646"/>
    <w:rsid w:val="00234B7A"/>
    <w:rsid w:val="0023511F"/>
    <w:rsid w:val="00235402"/>
    <w:rsid w:val="00235A7F"/>
    <w:rsid w:val="00235C42"/>
    <w:rsid w:val="0023688B"/>
    <w:rsid w:val="00236BFB"/>
    <w:rsid w:val="00236DC8"/>
    <w:rsid w:val="002371A1"/>
    <w:rsid w:val="002374E6"/>
    <w:rsid w:val="00237885"/>
    <w:rsid w:val="0023788B"/>
    <w:rsid w:val="0024035E"/>
    <w:rsid w:val="0024176D"/>
    <w:rsid w:val="00241903"/>
    <w:rsid w:val="00241EC9"/>
    <w:rsid w:val="0024206C"/>
    <w:rsid w:val="0024262F"/>
    <w:rsid w:val="002429F3"/>
    <w:rsid w:val="00242D01"/>
    <w:rsid w:val="00243DEA"/>
    <w:rsid w:val="0024546F"/>
    <w:rsid w:val="00245D47"/>
    <w:rsid w:val="00245D85"/>
    <w:rsid w:val="00245E73"/>
    <w:rsid w:val="002465A6"/>
    <w:rsid w:val="0024687A"/>
    <w:rsid w:val="0024688F"/>
    <w:rsid w:val="00246A05"/>
    <w:rsid w:val="00247B40"/>
    <w:rsid w:val="00250617"/>
    <w:rsid w:val="00250DEC"/>
    <w:rsid w:val="002512C3"/>
    <w:rsid w:val="00251F3F"/>
    <w:rsid w:val="00252571"/>
    <w:rsid w:val="00252891"/>
    <w:rsid w:val="0025299F"/>
    <w:rsid w:val="00253485"/>
    <w:rsid w:val="002536AE"/>
    <w:rsid w:val="00253E95"/>
    <w:rsid w:val="002540A0"/>
    <w:rsid w:val="00254759"/>
    <w:rsid w:val="00254A39"/>
    <w:rsid w:val="00255708"/>
    <w:rsid w:val="002557C1"/>
    <w:rsid w:val="00256751"/>
    <w:rsid w:val="002572D2"/>
    <w:rsid w:val="00257CF7"/>
    <w:rsid w:val="00257F9C"/>
    <w:rsid w:val="0026002D"/>
    <w:rsid w:val="00260041"/>
    <w:rsid w:val="00260965"/>
    <w:rsid w:val="00260A8D"/>
    <w:rsid w:val="00260AC1"/>
    <w:rsid w:val="00260DE3"/>
    <w:rsid w:val="00261265"/>
    <w:rsid w:val="0026200C"/>
    <w:rsid w:val="002621E6"/>
    <w:rsid w:val="0026280F"/>
    <w:rsid w:val="00262B14"/>
    <w:rsid w:val="00262F10"/>
    <w:rsid w:val="00262FBE"/>
    <w:rsid w:val="00263534"/>
    <w:rsid w:val="00263629"/>
    <w:rsid w:val="00263719"/>
    <w:rsid w:val="00263C51"/>
    <w:rsid w:val="00263ED1"/>
    <w:rsid w:val="002641EC"/>
    <w:rsid w:val="00264A10"/>
    <w:rsid w:val="00264AC7"/>
    <w:rsid w:val="00264BE9"/>
    <w:rsid w:val="00265130"/>
    <w:rsid w:val="00265920"/>
    <w:rsid w:val="00265DD1"/>
    <w:rsid w:val="00266277"/>
    <w:rsid w:val="002667A1"/>
    <w:rsid w:val="002672A7"/>
    <w:rsid w:val="00270AA4"/>
    <w:rsid w:val="00271696"/>
    <w:rsid w:val="002717EB"/>
    <w:rsid w:val="00271839"/>
    <w:rsid w:val="00271B89"/>
    <w:rsid w:val="00272BAA"/>
    <w:rsid w:val="00272BB4"/>
    <w:rsid w:val="00272D75"/>
    <w:rsid w:val="002733DD"/>
    <w:rsid w:val="002734F8"/>
    <w:rsid w:val="002738CB"/>
    <w:rsid w:val="00273C4D"/>
    <w:rsid w:val="00273E47"/>
    <w:rsid w:val="002740A9"/>
    <w:rsid w:val="00274C59"/>
    <w:rsid w:val="00274CBF"/>
    <w:rsid w:val="00274DBA"/>
    <w:rsid w:val="00274DF1"/>
    <w:rsid w:val="00275A83"/>
    <w:rsid w:val="00275F27"/>
    <w:rsid w:val="00275FFB"/>
    <w:rsid w:val="00276807"/>
    <w:rsid w:val="00276849"/>
    <w:rsid w:val="0027684B"/>
    <w:rsid w:val="0027687B"/>
    <w:rsid w:val="00276EEF"/>
    <w:rsid w:val="002775FE"/>
    <w:rsid w:val="00277ABB"/>
    <w:rsid w:val="002809CB"/>
    <w:rsid w:val="00280BC3"/>
    <w:rsid w:val="00281031"/>
    <w:rsid w:val="0028108F"/>
    <w:rsid w:val="00281BC2"/>
    <w:rsid w:val="00281C96"/>
    <w:rsid w:val="00281F31"/>
    <w:rsid w:val="002825CB"/>
    <w:rsid w:val="00282734"/>
    <w:rsid w:val="00282879"/>
    <w:rsid w:val="00282A5C"/>
    <w:rsid w:val="00282EC4"/>
    <w:rsid w:val="0028375B"/>
    <w:rsid w:val="00283E0A"/>
    <w:rsid w:val="00283E2D"/>
    <w:rsid w:val="00284191"/>
    <w:rsid w:val="002848A3"/>
    <w:rsid w:val="002848DC"/>
    <w:rsid w:val="00285100"/>
    <w:rsid w:val="002866CD"/>
    <w:rsid w:val="00286C33"/>
    <w:rsid w:val="00286C7A"/>
    <w:rsid w:val="002877B8"/>
    <w:rsid w:val="00290201"/>
    <w:rsid w:val="002909A4"/>
    <w:rsid w:val="00290C6E"/>
    <w:rsid w:val="00293115"/>
    <w:rsid w:val="00293990"/>
    <w:rsid w:val="00294076"/>
    <w:rsid w:val="002942F7"/>
    <w:rsid w:val="0029496C"/>
    <w:rsid w:val="002951EF"/>
    <w:rsid w:val="0029566B"/>
    <w:rsid w:val="0029570F"/>
    <w:rsid w:val="002957A0"/>
    <w:rsid w:val="0029639E"/>
    <w:rsid w:val="0029691E"/>
    <w:rsid w:val="00296A7A"/>
    <w:rsid w:val="00296DAF"/>
    <w:rsid w:val="00296E56"/>
    <w:rsid w:val="00297117"/>
    <w:rsid w:val="002973DE"/>
    <w:rsid w:val="00297E31"/>
    <w:rsid w:val="00297E6F"/>
    <w:rsid w:val="002A0CCD"/>
    <w:rsid w:val="002A13EB"/>
    <w:rsid w:val="002A2702"/>
    <w:rsid w:val="002A2B83"/>
    <w:rsid w:val="002A2E87"/>
    <w:rsid w:val="002A303B"/>
    <w:rsid w:val="002A3E08"/>
    <w:rsid w:val="002A4401"/>
    <w:rsid w:val="002A44F5"/>
    <w:rsid w:val="002A4F8B"/>
    <w:rsid w:val="002A5924"/>
    <w:rsid w:val="002A62DD"/>
    <w:rsid w:val="002A642F"/>
    <w:rsid w:val="002A6844"/>
    <w:rsid w:val="002A6B32"/>
    <w:rsid w:val="002A6E8F"/>
    <w:rsid w:val="002A7CFA"/>
    <w:rsid w:val="002B00F3"/>
    <w:rsid w:val="002B064B"/>
    <w:rsid w:val="002B0E14"/>
    <w:rsid w:val="002B10B2"/>
    <w:rsid w:val="002B11AB"/>
    <w:rsid w:val="002B13E5"/>
    <w:rsid w:val="002B1507"/>
    <w:rsid w:val="002B1610"/>
    <w:rsid w:val="002B2F0C"/>
    <w:rsid w:val="002B3817"/>
    <w:rsid w:val="002B3EA4"/>
    <w:rsid w:val="002B472C"/>
    <w:rsid w:val="002B4AC8"/>
    <w:rsid w:val="002B4B46"/>
    <w:rsid w:val="002B4EB3"/>
    <w:rsid w:val="002B4ED3"/>
    <w:rsid w:val="002B53F9"/>
    <w:rsid w:val="002B54F5"/>
    <w:rsid w:val="002B5705"/>
    <w:rsid w:val="002B5FB4"/>
    <w:rsid w:val="002B619C"/>
    <w:rsid w:val="002B61E1"/>
    <w:rsid w:val="002B6412"/>
    <w:rsid w:val="002B670F"/>
    <w:rsid w:val="002B684A"/>
    <w:rsid w:val="002B6957"/>
    <w:rsid w:val="002B75A0"/>
    <w:rsid w:val="002B77DC"/>
    <w:rsid w:val="002B7914"/>
    <w:rsid w:val="002C040C"/>
    <w:rsid w:val="002C0A92"/>
    <w:rsid w:val="002C2260"/>
    <w:rsid w:val="002C2612"/>
    <w:rsid w:val="002C2A61"/>
    <w:rsid w:val="002C302F"/>
    <w:rsid w:val="002C37E9"/>
    <w:rsid w:val="002C3A33"/>
    <w:rsid w:val="002C3AC5"/>
    <w:rsid w:val="002C3BF1"/>
    <w:rsid w:val="002C3C77"/>
    <w:rsid w:val="002C3EA5"/>
    <w:rsid w:val="002C3F48"/>
    <w:rsid w:val="002C427C"/>
    <w:rsid w:val="002C4473"/>
    <w:rsid w:val="002C482E"/>
    <w:rsid w:val="002C4A85"/>
    <w:rsid w:val="002C4CE1"/>
    <w:rsid w:val="002C509A"/>
    <w:rsid w:val="002C50DF"/>
    <w:rsid w:val="002C585D"/>
    <w:rsid w:val="002C58F9"/>
    <w:rsid w:val="002C75BA"/>
    <w:rsid w:val="002C76A1"/>
    <w:rsid w:val="002C7813"/>
    <w:rsid w:val="002D016C"/>
    <w:rsid w:val="002D0997"/>
    <w:rsid w:val="002D0B45"/>
    <w:rsid w:val="002D0BED"/>
    <w:rsid w:val="002D0DA5"/>
    <w:rsid w:val="002D1B95"/>
    <w:rsid w:val="002D2001"/>
    <w:rsid w:val="002D272C"/>
    <w:rsid w:val="002D308A"/>
    <w:rsid w:val="002D3C7E"/>
    <w:rsid w:val="002D3F21"/>
    <w:rsid w:val="002D418C"/>
    <w:rsid w:val="002D51E6"/>
    <w:rsid w:val="002D51F3"/>
    <w:rsid w:val="002D55E6"/>
    <w:rsid w:val="002D5678"/>
    <w:rsid w:val="002D5C27"/>
    <w:rsid w:val="002D6221"/>
    <w:rsid w:val="002D6574"/>
    <w:rsid w:val="002D6765"/>
    <w:rsid w:val="002D7451"/>
    <w:rsid w:val="002D7E7F"/>
    <w:rsid w:val="002E0893"/>
    <w:rsid w:val="002E095D"/>
    <w:rsid w:val="002E0D38"/>
    <w:rsid w:val="002E0E65"/>
    <w:rsid w:val="002E1260"/>
    <w:rsid w:val="002E1638"/>
    <w:rsid w:val="002E17B0"/>
    <w:rsid w:val="002E1B5C"/>
    <w:rsid w:val="002E1DCA"/>
    <w:rsid w:val="002E1E67"/>
    <w:rsid w:val="002E21F6"/>
    <w:rsid w:val="002E2431"/>
    <w:rsid w:val="002E255E"/>
    <w:rsid w:val="002E264A"/>
    <w:rsid w:val="002E2AED"/>
    <w:rsid w:val="002E35F1"/>
    <w:rsid w:val="002E448A"/>
    <w:rsid w:val="002E44D0"/>
    <w:rsid w:val="002E4F9B"/>
    <w:rsid w:val="002E54F3"/>
    <w:rsid w:val="002E5EF2"/>
    <w:rsid w:val="002E6DD9"/>
    <w:rsid w:val="002E6E3D"/>
    <w:rsid w:val="002E7133"/>
    <w:rsid w:val="002E758C"/>
    <w:rsid w:val="002E7C98"/>
    <w:rsid w:val="002E7ECF"/>
    <w:rsid w:val="002F01F1"/>
    <w:rsid w:val="002F02EB"/>
    <w:rsid w:val="002F09F7"/>
    <w:rsid w:val="002F0A4C"/>
    <w:rsid w:val="002F1055"/>
    <w:rsid w:val="002F1546"/>
    <w:rsid w:val="002F2771"/>
    <w:rsid w:val="002F3A81"/>
    <w:rsid w:val="002F4193"/>
    <w:rsid w:val="002F4530"/>
    <w:rsid w:val="002F466E"/>
    <w:rsid w:val="002F4904"/>
    <w:rsid w:val="002F5A21"/>
    <w:rsid w:val="002F60FB"/>
    <w:rsid w:val="002F6F30"/>
    <w:rsid w:val="00300959"/>
    <w:rsid w:val="00300FFC"/>
    <w:rsid w:val="00301356"/>
    <w:rsid w:val="00301BB2"/>
    <w:rsid w:val="00302086"/>
    <w:rsid w:val="003022C5"/>
    <w:rsid w:val="003026CE"/>
    <w:rsid w:val="00302DE8"/>
    <w:rsid w:val="00302F1E"/>
    <w:rsid w:val="0030337D"/>
    <w:rsid w:val="003038CB"/>
    <w:rsid w:val="003038E5"/>
    <w:rsid w:val="0030462C"/>
    <w:rsid w:val="00304B72"/>
    <w:rsid w:val="003052A0"/>
    <w:rsid w:val="00306B78"/>
    <w:rsid w:val="00306DC5"/>
    <w:rsid w:val="00306DFE"/>
    <w:rsid w:val="0030723C"/>
    <w:rsid w:val="003104F0"/>
    <w:rsid w:val="003107A2"/>
    <w:rsid w:val="00310C57"/>
    <w:rsid w:val="00311505"/>
    <w:rsid w:val="0031164A"/>
    <w:rsid w:val="00311DC2"/>
    <w:rsid w:val="00311E08"/>
    <w:rsid w:val="00311FC8"/>
    <w:rsid w:val="003125D8"/>
    <w:rsid w:val="00312771"/>
    <w:rsid w:val="00312F35"/>
    <w:rsid w:val="0031304B"/>
    <w:rsid w:val="00313D6A"/>
    <w:rsid w:val="003140C9"/>
    <w:rsid w:val="00314F9A"/>
    <w:rsid w:val="0031526A"/>
    <w:rsid w:val="00316228"/>
    <w:rsid w:val="00316E40"/>
    <w:rsid w:val="00317B9C"/>
    <w:rsid w:val="00317F77"/>
    <w:rsid w:val="00320052"/>
    <w:rsid w:val="00320430"/>
    <w:rsid w:val="003212E0"/>
    <w:rsid w:val="00321723"/>
    <w:rsid w:val="00321AFF"/>
    <w:rsid w:val="00321D84"/>
    <w:rsid w:val="00321F34"/>
    <w:rsid w:val="003224D9"/>
    <w:rsid w:val="00322BA3"/>
    <w:rsid w:val="00323287"/>
    <w:rsid w:val="00323295"/>
    <w:rsid w:val="003237AD"/>
    <w:rsid w:val="003239F6"/>
    <w:rsid w:val="00323A16"/>
    <w:rsid w:val="00324146"/>
    <w:rsid w:val="00324364"/>
    <w:rsid w:val="00324491"/>
    <w:rsid w:val="003257CC"/>
    <w:rsid w:val="003259DA"/>
    <w:rsid w:val="00326004"/>
    <w:rsid w:val="003263F3"/>
    <w:rsid w:val="00326475"/>
    <w:rsid w:val="00326896"/>
    <w:rsid w:val="00326CD2"/>
    <w:rsid w:val="003270EE"/>
    <w:rsid w:val="0032764F"/>
    <w:rsid w:val="00327779"/>
    <w:rsid w:val="00327A5C"/>
    <w:rsid w:val="00327D2C"/>
    <w:rsid w:val="00327E77"/>
    <w:rsid w:val="00330D73"/>
    <w:rsid w:val="00330FE9"/>
    <w:rsid w:val="00331ED6"/>
    <w:rsid w:val="00331F42"/>
    <w:rsid w:val="003321E7"/>
    <w:rsid w:val="003330EE"/>
    <w:rsid w:val="003337D1"/>
    <w:rsid w:val="003341EA"/>
    <w:rsid w:val="0033460F"/>
    <w:rsid w:val="003346B9"/>
    <w:rsid w:val="003358B4"/>
    <w:rsid w:val="00335AC9"/>
    <w:rsid w:val="003370F1"/>
    <w:rsid w:val="0033716F"/>
    <w:rsid w:val="0033737D"/>
    <w:rsid w:val="003374EF"/>
    <w:rsid w:val="0033776D"/>
    <w:rsid w:val="00337783"/>
    <w:rsid w:val="00337C9D"/>
    <w:rsid w:val="0034097F"/>
    <w:rsid w:val="00341001"/>
    <w:rsid w:val="003410DB"/>
    <w:rsid w:val="00341599"/>
    <w:rsid w:val="00342522"/>
    <w:rsid w:val="0034347F"/>
    <w:rsid w:val="00343767"/>
    <w:rsid w:val="0034387C"/>
    <w:rsid w:val="00343BA5"/>
    <w:rsid w:val="00343FD9"/>
    <w:rsid w:val="00344E30"/>
    <w:rsid w:val="0034562E"/>
    <w:rsid w:val="00345936"/>
    <w:rsid w:val="00345A5A"/>
    <w:rsid w:val="00345F1D"/>
    <w:rsid w:val="003467F4"/>
    <w:rsid w:val="00346BEA"/>
    <w:rsid w:val="00346FD1"/>
    <w:rsid w:val="003471FC"/>
    <w:rsid w:val="00347264"/>
    <w:rsid w:val="00347EA3"/>
    <w:rsid w:val="00347FC5"/>
    <w:rsid w:val="00350901"/>
    <w:rsid w:val="00350976"/>
    <w:rsid w:val="00350A2D"/>
    <w:rsid w:val="00350AFC"/>
    <w:rsid w:val="00350E9C"/>
    <w:rsid w:val="00350FEB"/>
    <w:rsid w:val="00351220"/>
    <w:rsid w:val="00351764"/>
    <w:rsid w:val="003519F1"/>
    <w:rsid w:val="00351B0F"/>
    <w:rsid w:val="003520F2"/>
    <w:rsid w:val="003521E4"/>
    <w:rsid w:val="0035228B"/>
    <w:rsid w:val="0035323D"/>
    <w:rsid w:val="0035365A"/>
    <w:rsid w:val="0035371B"/>
    <w:rsid w:val="00353C35"/>
    <w:rsid w:val="00354598"/>
    <w:rsid w:val="00354B7A"/>
    <w:rsid w:val="00355256"/>
    <w:rsid w:val="00355261"/>
    <w:rsid w:val="003554E1"/>
    <w:rsid w:val="00355654"/>
    <w:rsid w:val="003556C3"/>
    <w:rsid w:val="00356CE2"/>
    <w:rsid w:val="00357341"/>
    <w:rsid w:val="00357E74"/>
    <w:rsid w:val="003600FC"/>
    <w:rsid w:val="00360A84"/>
    <w:rsid w:val="00360A98"/>
    <w:rsid w:val="00360D25"/>
    <w:rsid w:val="00360EED"/>
    <w:rsid w:val="003630D0"/>
    <w:rsid w:val="003634BB"/>
    <w:rsid w:val="00363D97"/>
    <w:rsid w:val="00363EB4"/>
    <w:rsid w:val="00364417"/>
    <w:rsid w:val="00364677"/>
    <w:rsid w:val="00364AA5"/>
    <w:rsid w:val="00364EA0"/>
    <w:rsid w:val="00365683"/>
    <w:rsid w:val="0036569D"/>
    <w:rsid w:val="0036621D"/>
    <w:rsid w:val="00366611"/>
    <w:rsid w:val="00366B58"/>
    <w:rsid w:val="00366FEB"/>
    <w:rsid w:val="003676F6"/>
    <w:rsid w:val="00367A79"/>
    <w:rsid w:val="00367B95"/>
    <w:rsid w:val="00367BD5"/>
    <w:rsid w:val="00367EF2"/>
    <w:rsid w:val="00370420"/>
    <w:rsid w:val="00370CB0"/>
    <w:rsid w:val="00371176"/>
    <w:rsid w:val="003711A4"/>
    <w:rsid w:val="003715D5"/>
    <w:rsid w:val="00372438"/>
    <w:rsid w:val="0037256C"/>
    <w:rsid w:val="003725E1"/>
    <w:rsid w:val="003729C4"/>
    <w:rsid w:val="00372BEA"/>
    <w:rsid w:val="00372E5C"/>
    <w:rsid w:val="003744F5"/>
    <w:rsid w:val="003746D6"/>
    <w:rsid w:val="00374900"/>
    <w:rsid w:val="003754CC"/>
    <w:rsid w:val="003757C6"/>
    <w:rsid w:val="0037587F"/>
    <w:rsid w:val="00375B94"/>
    <w:rsid w:val="00375CF3"/>
    <w:rsid w:val="003766F0"/>
    <w:rsid w:val="003776F5"/>
    <w:rsid w:val="00377820"/>
    <w:rsid w:val="00380300"/>
    <w:rsid w:val="00380615"/>
    <w:rsid w:val="00380692"/>
    <w:rsid w:val="00380D2B"/>
    <w:rsid w:val="0038154D"/>
    <w:rsid w:val="0038156D"/>
    <w:rsid w:val="00381AEA"/>
    <w:rsid w:val="00381B3B"/>
    <w:rsid w:val="00381B84"/>
    <w:rsid w:val="00381CED"/>
    <w:rsid w:val="00382945"/>
    <w:rsid w:val="00382CAA"/>
    <w:rsid w:val="00382EEE"/>
    <w:rsid w:val="003837DB"/>
    <w:rsid w:val="00383833"/>
    <w:rsid w:val="00384DC5"/>
    <w:rsid w:val="00385717"/>
    <w:rsid w:val="00385865"/>
    <w:rsid w:val="00385A4C"/>
    <w:rsid w:val="00385D6A"/>
    <w:rsid w:val="00385DBC"/>
    <w:rsid w:val="00385ECA"/>
    <w:rsid w:val="00385ED5"/>
    <w:rsid w:val="003861A8"/>
    <w:rsid w:val="0038657B"/>
    <w:rsid w:val="00386655"/>
    <w:rsid w:val="00386846"/>
    <w:rsid w:val="003868AD"/>
    <w:rsid w:val="003868DF"/>
    <w:rsid w:val="00386B7D"/>
    <w:rsid w:val="0039000D"/>
    <w:rsid w:val="00390BFE"/>
    <w:rsid w:val="00390DCF"/>
    <w:rsid w:val="00391315"/>
    <w:rsid w:val="003917BC"/>
    <w:rsid w:val="00391ACB"/>
    <w:rsid w:val="00391F21"/>
    <w:rsid w:val="00392102"/>
    <w:rsid w:val="00392176"/>
    <w:rsid w:val="003928AB"/>
    <w:rsid w:val="00392FB8"/>
    <w:rsid w:val="00393A77"/>
    <w:rsid w:val="003943D9"/>
    <w:rsid w:val="0039494F"/>
    <w:rsid w:val="00395A07"/>
    <w:rsid w:val="00396302"/>
    <w:rsid w:val="00396513"/>
    <w:rsid w:val="00396859"/>
    <w:rsid w:val="00396AEC"/>
    <w:rsid w:val="003A029A"/>
    <w:rsid w:val="003A043D"/>
    <w:rsid w:val="003A0455"/>
    <w:rsid w:val="003A049D"/>
    <w:rsid w:val="003A088B"/>
    <w:rsid w:val="003A191F"/>
    <w:rsid w:val="003A1DEC"/>
    <w:rsid w:val="003A299A"/>
    <w:rsid w:val="003A3622"/>
    <w:rsid w:val="003A3D9E"/>
    <w:rsid w:val="003A4487"/>
    <w:rsid w:val="003A48FD"/>
    <w:rsid w:val="003A4972"/>
    <w:rsid w:val="003A5077"/>
    <w:rsid w:val="003A50E9"/>
    <w:rsid w:val="003A5A11"/>
    <w:rsid w:val="003A5C92"/>
    <w:rsid w:val="003A5F87"/>
    <w:rsid w:val="003A6223"/>
    <w:rsid w:val="003A6290"/>
    <w:rsid w:val="003A72E0"/>
    <w:rsid w:val="003A761D"/>
    <w:rsid w:val="003A7677"/>
    <w:rsid w:val="003A7C1C"/>
    <w:rsid w:val="003A7CEF"/>
    <w:rsid w:val="003B0239"/>
    <w:rsid w:val="003B0704"/>
    <w:rsid w:val="003B178A"/>
    <w:rsid w:val="003B19E7"/>
    <w:rsid w:val="003B1FC2"/>
    <w:rsid w:val="003B21BE"/>
    <w:rsid w:val="003B2677"/>
    <w:rsid w:val="003B2809"/>
    <w:rsid w:val="003B2E72"/>
    <w:rsid w:val="003B308F"/>
    <w:rsid w:val="003B315C"/>
    <w:rsid w:val="003B3B63"/>
    <w:rsid w:val="003B404D"/>
    <w:rsid w:val="003B4210"/>
    <w:rsid w:val="003B4BCF"/>
    <w:rsid w:val="003B4F9B"/>
    <w:rsid w:val="003B5830"/>
    <w:rsid w:val="003B5C7B"/>
    <w:rsid w:val="003B61C0"/>
    <w:rsid w:val="003B68CE"/>
    <w:rsid w:val="003B758D"/>
    <w:rsid w:val="003B76B9"/>
    <w:rsid w:val="003C02D8"/>
    <w:rsid w:val="003C06BA"/>
    <w:rsid w:val="003C0E44"/>
    <w:rsid w:val="003C0FCD"/>
    <w:rsid w:val="003C1E7F"/>
    <w:rsid w:val="003C1FA2"/>
    <w:rsid w:val="003C25D6"/>
    <w:rsid w:val="003C3A9F"/>
    <w:rsid w:val="003C3B10"/>
    <w:rsid w:val="003C42B0"/>
    <w:rsid w:val="003C52E9"/>
    <w:rsid w:val="003C56AE"/>
    <w:rsid w:val="003C5720"/>
    <w:rsid w:val="003C6029"/>
    <w:rsid w:val="003C68BC"/>
    <w:rsid w:val="003C71C8"/>
    <w:rsid w:val="003C7227"/>
    <w:rsid w:val="003C78ED"/>
    <w:rsid w:val="003C7F2D"/>
    <w:rsid w:val="003D05D2"/>
    <w:rsid w:val="003D0D34"/>
    <w:rsid w:val="003D0E43"/>
    <w:rsid w:val="003D0FD1"/>
    <w:rsid w:val="003D24FD"/>
    <w:rsid w:val="003D2DED"/>
    <w:rsid w:val="003D2FCD"/>
    <w:rsid w:val="003D383E"/>
    <w:rsid w:val="003D3E51"/>
    <w:rsid w:val="003D466B"/>
    <w:rsid w:val="003D4F6F"/>
    <w:rsid w:val="003D59BE"/>
    <w:rsid w:val="003D5C0C"/>
    <w:rsid w:val="003D5DDF"/>
    <w:rsid w:val="003D5E1A"/>
    <w:rsid w:val="003D5E85"/>
    <w:rsid w:val="003D60B0"/>
    <w:rsid w:val="003D6C30"/>
    <w:rsid w:val="003D7BF7"/>
    <w:rsid w:val="003D7E4D"/>
    <w:rsid w:val="003E04A9"/>
    <w:rsid w:val="003E0548"/>
    <w:rsid w:val="003E09A8"/>
    <w:rsid w:val="003E163B"/>
    <w:rsid w:val="003E1A67"/>
    <w:rsid w:val="003E24D0"/>
    <w:rsid w:val="003E2AB2"/>
    <w:rsid w:val="003E2F94"/>
    <w:rsid w:val="003E3848"/>
    <w:rsid w:val="003E60CF"/>
    <w:rsid w:val="003E61FD"/>
    <w:rsid w:val="003E6C3A"/>
    <w:rsid w:val="003E6C78"/>
    <w:rsid w:val="003E6F85"/>
    <w:rsid w:val="003E6F8B"/>
    <w:rsid w:val="003F0746"/>
    <w:rsid w:val="003F0E8F"/>
    <w:rsid w:val="003F0F2F"/>
    <w:rsid w:val="003F170B"/>
    <w:rsid w:val="003F1D55"/>
    <w:rsid w:val="003F22E8"/>
    <w:rsid w:val="003F2712"/>
    <w:rsid w:val="003F2E55"/>
    <w:rsid w:val="003F34F6"/>
    <w:rsid w:val="003F35AE"/>
    <w:rsid w:val="003F489A"/>
    <w:rsid w:val="003F49C2"/>
    <w:rsid w:val="003F4B9B"/>
    <w:rsid w:val="003F4D05"/>
    <w:rsid w:val="003F4D97"/>
    <w:rsid w:val="003F5010"/>
    <w:rsid w:val="003F554E"/>
    <w:rsid w:val="003F6B78"/>
    <w:rsid w:val="003F7646"/>
    <w:rsid w:val="00400FC3"/>
    <w:rsid w:val="00401D20"/>
    <w:rsid w:val="00402034"/>
    <w:rsid w:val="004023BD"/>
    <w:rsid w:val="004026F6"/>
    <w:rsid w:val="004029F2"/>
    <w:rsid w:val="00403286"/>
    <w:rsid w:val="004035C5"/>
    <w:rsid w:val="00403B03"/>
    <w:rsid w:val="00404038"/>
    <w:rsid w:val="00404499"/>
    <w:rsid w:val="0040456C"/>
    <w:rsid w:val="00404594"/>
    <w:rsid w:val="00404F30"/>
    <w:rsid w:val="004057A7"/>
    <w:rsid w:val="00405979"/>
    <w:rsid w:val="00405D98"/>
    <w:rsid w:val="00406737"/>
    <w:rsid w:val="00406740"/>
    <w:rsid w:val="00406BE3"/>
    <w:rsid w:val="0040759B"/>
    <w:rsid w:val="0040765F"/>
    <w:rsid w:val="00407A79"/>
    <w:rsid w:val="00407E41"/>
    <w:rsid w:val="00407E73"/>
    <w:rsid w:val="00407EEB"/>
    <w:rsid w:val="0041072F"/>
    <w:rsid w:val="00410B43"/>
    <w:rsid w:val="00411168"/>
    <w:rsid w:val="0041171A"/>
    <w:rsid w:val="00411992"/>
    <w:rsid w:val="00411B2C"/>
    <w:rsid w:val="0041258D"/>
    <w:rsid w:val="00412C54"/>
    <w:rsid w:val="0041378A"/>
    <w:rsid w:val="00413CAA"/>
    <w:rsid w:val="004144B9"/>
    <w:rsid w:val="0041486D"/>
    <w:rsid w:val="00415F0A"/>
    <w:rsid w:val="0041614A"/>
    <w:rsid w:val="00416605"/>
    <w:rsid w:val="00416D36"/>
    <w:rsid w:val="00417A27"/>
    <w:rsid w:val="00417A6A"/>
    <w:rsid w:val="00420201"/>
    <w:rsid w:val="00420923"/>
    <w:rsid w:val="00421125"/>
    <w:rsid w:val="0042156F"/>
    <w:rsid w:val="00422E53"/>
    <w:rsid w:val="004237DD"/>
    <w:rsid w:val="00423F73"/>
    <w:rsid w:val="00424BC8"/>
    <w:rsid w:val="00424BEE"/>
    <w:rsid w:val="00425070"/>
    <w:rsid w:val="00425DAF"/>
    <w:rsid w:val="004260D7"/>
    <w:rsid w:val="0042640D"/>
    <w:rsid w:val="00426C75"/>
    <w:rsid w:val="00427F91"/>
    <w:rsid w:val="004300DB"/>
    <w:rsid w:val="0043015E"/>
    <w:rsid w:val="004301C8"/>
    <w:rsid w:val="004303B9"/>
    <w:rsid w:val="00430AD2"/>
    <w:rsid w:val="00430B7D"/>
    <w:rsid w:val="004314B4"/>
    <w:rsid w:val="004319E8"/>
    <w:rsid w:val="00432C6A"/>
    <w:rsid w:val="0043318B"/>
    <w:rsid w:val="004332F3"/>
    <w:rsid w:val="004334E9"/>
    <w:rsid w:val="00433BD6"/>
    <w:rsid w:val="00434191"/>
    <w:rsid w:val="004350FB"/>
    <w:rsid w:val="00435186"/>
    <w:rsid w:val="00435559"/>
    <w:rsid w:val="00435972"/>
    <w:rsid w:val="00436301"/>
    <w:rsid w:val="00436387"/>
    <w:rsid w:val="004367BB"/>
    <w:rsid w:val="00437024"/>
    <w:rsid w:val="0043784E"/>
    <w:rsid w:val="00437C86"/>
    <w:rsid w:val="00437DDF"/>
    <w:rsid w:val="0044005E"/>
    <w:rsid w:val="0044012E"/>
    <w:rsid w:val="004402A1"/>
    <w:rsid w:val="0044123F"/>
    <w:rsid w:val="004416BE"/>
    <w:rsid w:val="00442163"/>
    <w:rsid w:val="004422CB"/>
    <w:rsid w:val="004426E3"/>
    <w:rsid w:val="00442A85"/>
    <w:rsid w:val="004431B4"/>
    <w:rsid w:val="00443673"/>
    <w:rsid w:val="00444059"/>
    <w:rsid w:val="0044443E"/>
    <w:rsid w:val="0044445C"/>
    <w:rsid w:val="00445AD6"/>
    <w:rsid w:val="00445ADB"/>
    <w:rsid w:val="00445C74"/>
    <w:rsid w:val="00445DD9"/>
    <w:rsid w:val="00446076"/>
    <w:rsid w:val="00446281"/>
    <w:rsid w:val="00447330"/>
    <w:rsid w:val="00447D48"/>
    <w:rsid w:val="00447E55"/>
    <w:rsid w:val="00447F31"/>
    <w:rsid w:val="00447F8B"/>
    <w:rsid w:val="00450657"/>
    <w:rsid w:val="004509E5"/>
    <w:rsid w:val="00450D71"/>
    <w:rsid w:val="0045215D"/>
    <w:rsid w:val="00452694"/>
    <w:rsid w:val="00452D0D"/>
    <w:rsid w:val="004530CC"/>
    <w:rsid w:val="0045384A"/>
    <w:rsid w:val="0045490E"/>
    <w:rsid w:val="00454DE6"/>
    <w:rsid w:val="004563BF"/>
    <w:rsid w:val="00456571"/>
    <w:rsid w:val="00456CC1"/>
    <w:rsid w:val="0045756D"/>
    <w:rsid w:val="0045767E"/>
    <w:rsid w:val="00457A0E"/>
    <w:rsid w:val="00457A13"/>
    <w:rsid w:val="00457E3E"/>
    <w:rsid w:val="004603F0"/>
    <w:rsid w:val="0046044D"/>
    <w:rsid w:val="00460B3C"/>
    <w:rsid w:val="00460BE8"/>
    <w:rsid w:val="00461746"/>
    <w:rsid w:val="0046188C"/>
    <w:rsid w:val="004618D5"/>
    <w:rsid w:val="00462338"/>
    <w:rsid w:val="00462706"/>
    <w:rsid w:val="0046435A"/>
    <w:rsid w:val="00465946"/>
    <w:rsid w:val="0046596B"/>
    <w:rsid w:val="00465AFC"/>
    <w:rsid w:val="004702BF"/>
    <w:rsid w:val="00470384"/>
    <w:rsid w:val="004708CC"/>
    <w:rsid w:val="00470B73"/>
    <w:rsid w:val="00470E40"/>
    <w:rsid w:val="004710E6"/>
    <w:rsid w:val="004716A2"/>
    <w:rsid w:val="00472C65"/>
    <w:rsid w:val="00473117"/>
    <w:rsid w:val="00473692"/>
    <w:rsid w:val="00473774"/>
    <w:rsid w:val="0047391E"/>
    <w:rsid w:val="0047442A"/>
    <w:rsid w:val="004747F0"/>
    <w:rsid w:val="00474ADB"/>
    <w:rsid w:val="00474CA3"/>
    <w:rsid w:val="00474ECD"/>
    <w:rsid w:val="004750AC"/>
    <w:rsid w:val="004750B7"/>
    <w:rsid w:val="004756A0"/>
    <w:rsid w:val="00475713"/>
    <w:rsid w:val="00475B8D"/>
    <w:rsid w:val="00475E0C"/>
    <w:rsid w:val="00475FA9"/>
    <w:rsid w:val="00476016"/>
    <w:rsid w:val="00477A07"/>
    <w:rsid w:val="00480837"/>
    <w:rsid w:val="00480B13"/>
    <w:rsid w:val="00480D24"/>
    <w:rsid w:val="00481872"/>
    <w:rsid w:val="00481C97"/>
    <w:rsid w:val="00482091"/>
    <w:rsid w:val="0048240D"/>
    <w:rsid w:val="004827F0"/>
    <w:rsid w:val="0048358E"/>
    <w:rsid w:val="00483E7A"/>
    <w:rsid w:val="00483F91"/>
    <w:rsid w:val="0048407B"/>
    <w:rsid w:val="00484388"/>
    <w:rsid w:val="00485290"/>
    <w:rsid w:val="0048578D"/>
    <w:rsid w:val="0048685F"/>
    <w:rsid w:val="00486F8F"/>
    <w:rsid w:val="0048714C"/>
    <w:rsid w:val="00490BA0"/>
    <w:rsid w:val="00491369"/>
    <w:rsid w:val="00491F60"/>
    <w:rsid w:val="00492A6F"/>
    <w:rsid w:val="004935AE"/>
    <w:rsid w:val="00495309"/>
    <w:rsid w:val="00495519"/>
    <w:rsid w:val="00495F70"/>
    <w:rsid w:val="00496C09"/>
    <w:rsid w:val="0049759D"/>
    <w:rsid w:val="00497BF3"/>
    <w:rsid w:val="00497D1A"/>
    <w:rsid w:val="004A018D"/>
    <w:rsid w:val="004A03FF"/>
    <w:rsid w:val="004A05A5"/>
    <w:rsid w:val="004A076D"/>
    <w:rsid w:val="004A0DE8"/>
    <w:rsid w:val="004A177D"/>
    <w:rsid w:val="004A224F"/>
    <w:rsid w:val="004A3BAB"/>
    <w:rsid w:val="004A3FEB"/>
    <w:rsid w:val="004A4238"/>
    <w:rsid w:val="004A45ED"/>
    <w:rsid w:val="004A46A8"/>
    <w:rsid w:val="004A49DA"/>
    <w:rsid w:val="004A4AE1"/>
    <w:rsid w:val="004A5555"/>
    <w:rsid w:val="004A5AE9"/>
    <w:rsid w:val="004A5B61"/>
    <w:rsid w:val="004A6527"/>
    <w:rsid w:val="004A6B94"/>
    <w:rsid w:val="004A7DBB"/>
    <w:rsid w:val="004B0124"/>
    <w:rsid w:val="004B0504"/>
    <w:rsid w:val="004B0677"/>
    <w:rsid w:val="004B0980"/>
    <w:rsid w:val="004B0EE8"/>
    <w:rsid w:val="004B2130"/>
    <w:rsid w:val="004B2AC6"/>
    <w:rsid w:val="004B2ED3"/>
    <w:rsid w:val="004B3333"/>
    <w:rsid w:val="004B39DF"/>
    <w:rsid w:val="004B3B5D"/>
    <w:rsid w:val="004B4665"/>
    <w:rsid w:val="004B4D3D"/>
    <w:rsid w:val="004B4EEE"/>
    <w:rsid w:val="004B528D"/>
    <w:rsid w:val="004B6440"/>
    <w:rsid w:val="004B6465"/>
    <w:rsid w:val="004B68C4"/>
    <w:rsid w:val="004B7309"/>
    <w:rsid w:val="004B74FD"/>
    <w:rsid w:val="004B79F5"/>
    <w:rsid w:val="004C08CD"/>
    <w:rsid w:val="004C0A21"/>
    <w:rsid w:val="004C0CDE"/>
    <w:rsid w:val="004C159A"/>
    <w:rsid w:val="004C16F7"/>
    <w:rsid w:val="004C1B63"/>
    <w:rsid w:val="004C22B1"/>
    <w:rsid w:val="004C2C99"/>
    <w:rsid w:val="004C30CF"/>
    <w:rsid w:val="004C34E0"/>
    <w:rsid w:val="004C3591"/>
    <w:rsid w:val="004C3C6D"/>
    <w:rsid w:val="004C4E95"/>
    <w:rsid w:val="004C55DB"/>
    <w:rsid w:val="004C571D"/>
    <w:rsid w:val="004C5831"/>
    <w:rsid w:val="004C5DCD"/>
    <w:rsid w:val="004C5F86"/>
    <w:rsid w:val="004C6A85"/>
    <w:rsid w:val="004C716C"/>
    <w:rsid w:val="004C7381"/>
    <w:rsid w:val="004C770C"/>
    <w:rsid w:val="004C7981"/>
    <w:rsid w:val="004D04D4"/>
    <w:rsid w:val="004D0694"/>
    <w:rsid w:val="004D0CF9"/>
    <w:rsid w:val="004D1293"/>
    <w:rsid w:val="004D1797"/>
    <w:rsid w:val="004D1C34"/>
    <w:rsid w:val="004D272F"/>
    <w:rsid w:val="004D2808"/>
    <w:rsid w:val="004D284B"/>
    <w:rsid w:val="004D326A"/>
    <w:rsid w:val="004D381B"/>
    <w:rsid w:val="004D3EB4"/>
    <w:rsid w:val="004D46B0"/>
    <w:rsid w:val="004D4C2C"/>
    <w:rsid w:val="004D51D9"/>
    <w:rsid w:val="004D651B"/>
    <w:rsid w:val="004D6743"/>
    <w:rsid w:val="004D6AA8"/>
    <w:rsid w:val="004D70A2"/>
    <w:rsid w:val="004D70B8"/>
    <w:rsid w:val="004D75D1"/>
    <w:rsid w:val="004E02EA"/>
    <w:rsid w:val="004E05A9"/>
    <w:rsid w:val="004E086D"/>
    <w:rsid w:val="004E0EE3"/>
    <w:rsid w:val="004E11B1"/>
    <w:rsid w:val="004E1339"/>
    <w:rsid w:val="004E138D"/>
    <w:rsid w:val="004E2E82"/>
    <w:rsid w:val="004E388D"/>
    <w:rsid w:val="004E3E51"/>
    <w:rsid w:val="004E3E70"/>
    <w:rsid w:val="004E40A1"/>
    <w:rsid w:val="004E4284"/>
    <w:rsid w:val="004E5F94"/>
    <w:rsid w:val="004E6553"/>
    <w:rsid w:val="004E6675"/>
    <w:rsid w:val="004E7310"/>
    <w:rsid w:val="004E740C"/>
    <w:rsid w:val="004E742D"/>
    <w:rsid w:val="004E7DEE"/>
    <w:rsid w:val="004E7F09"/>
    <w:rsid w:val="004F0110"/>
    <w:rsid w:val="004F02EE"/>
    <w:rsid w:val="004F076F"/>
    <w:rsid w:val="004F0A58"/>
    <w:rsid w:val="004F15A2"/>
    <w:rsid w:val="004F1BD8"/>
    <w:rsid w:val="004F26DB"/>
    <w:rsid w:val="004F2B96"/>
    <w:rsid w:val="004F2E07"/>
    <w:rsid w:val="004F3106"/>
    <w:rsid w:val="004F3F5D"/>
    <w:rsid w:val="004F3FF4"/>
    <w:rsid w:val="004F43FF"/>
    <w:rsid w:val="004F47D9"/>
    <w:rsid w:val="004F4CF2"/>
    <w:rsid w:val="004F5219"/>
    <w:rsid w:val="004F5B03"/>
    <w:rsid w:val="004F5CEA"/>
    <w:rsid w:val="004F5E73"/>
    <w:rsid w:val="004F6D26"/>
    <w:rsid w:val="004F7FD7"/>
    <w:rsid w:val="00500137"/>
    <w:rsid w:val="00500492"/>
    <w:rsid w:val="0050099E"/>
    <w:rsid w:val="00500F4F"/>
    <w:rsid w:val="0050186A"/>
    <w:rsid w:val="00502592"/>
    <w:rsid w:val="00503102"/>
    <w:rsid w:val="00504852"/>
    <w:rsid w:val="00505705"/>
    <w:rsid w:val="00506009"/>
    <w:rsid w:val="005065C8"/>
    <w:rsid w:val="00506657"/>
    <w:rsid w:val="0050676E"/>
    <w:rsid w:val="005068A9"/>
    <w:rsid w:val="00506ADF"/>
    <w:rsid w:val="00506F19"/>
    <w:rsid w:val="00506FBC"/>
    <w:rsid w:val="00507A8B"/>
    <w:rsid w:val="005102F8"/>
    <w:rsid w:val="00510417"/>
    <w:rsid w:val="005104A1"/>
    <w:rsid w:val="00510BC5"/>
    <w:rsid w:val="005116CE"/>
    <w:rsid w:val="00512038"/>
    <w:rsid w:val="0051281D"/>
    <w:rsid w:val="00512F0A"/>
    <w:rsid w:val="0051316B"/>
    <w:rsid w:val="00513B6A"/>
    <w:rsid w:val="00513E11"/>
    <w:rsid w:val="00514106"/>
    <w:rsid w:val="00514109"/>
    <w:rsid w:val="00514589"/>
    <w:rsid w:val="00515443"/>
    <w:rsid w:val="005166CA"/>
    <w:rsid w:val="00516F0C"/>
    <w:rsid w:val="005173FB"/>
    <w:rsid w:val="00517590"/>
    <w:rsid w:val="00517BBA"/>
    <w:rsid w:val="00517CC2"/>
    <w:rsid w:val="00517CDE"/>
    <w:rsid w:val="00517FE2"/>
    <w:rsid w:val="005203FD"/>
    <w:rsid w:val="00520572"/>
    <w:rsid w:val="00520881"/>
    <w:rsid w:val="00520E34"/>
    <w:rsid w:val="00521399"/>
    <w:rsid w:val="005218A8"/>
    <w:rsid w:val="005219A3"/>
    <w:rsid w:val="0052291A"/>
    <w:rsid w:val="0052301F"/>
    <w:rsid w:val="00523A0D"/>
    <w:rsid w:val="00523AE7"/>
    <w:rsid w:val="00523B05"/>
    <w:rsid w:val="00523B9D"/>
    <w:rsid w:val="005247E2"/>
    <w:rsid w:val="00524C5E"/>
    <w:rsid w:val="00525794"/>
    <w:rsid w:val="0052596F"/>
    <w:rsid w:val="00526091"/>
    <w:rsid w:val="005270B1"/>
    <w:rsid w:val="005277A7"/>
    <w:rsid w:val="005279CF"/>
    <w:rsid w:val="00527C0F"/>
    <w:rsid w:val="00527DB6"/>
    <w:rsid w:val="00527DFC"/>
    <w:rsid w:val="00527FF6"/>
    <w:rsid w:val="00530428"/>
    <w:rsid w:val="0053097E"/>
    <w:rsid w:val="00530D8E"/>
    <w:rsid w:val="00531032"/>
    <w:rsid w:val="00531D75"/>
    <w:rsid w:val="0053375A"/>
    <w:rsid w:val="00534247"/>
    <w:rsid w:val="005352C1"/>
    <w:rsid w:val="00535A2B"/>
    <w:rsid w:val="005367E0"/>
    <w:rsid w:val="0053681E"/>
    <w:rsid w:val="00536831"/>
    <w:rsid w:val="00537D7A"/>
    <w:rsid w:val="00537F88"/>
    <w:rsid w:val="00537F91"/>
    <w:rsid w:val="00540148"/>
    <w:rsid w:val="0054015E"/>
    <w:rsid w:val="00540790"/>
    <w:rsid w:val="00541E6E"/>
    <w:rsid w:val="00541E92"/>
    <w:rsid w:val="0054224E"/>
    <w:rsid w:val="005427D8"/>
    <w:rsid w:val="00542863"/>
    <w:rsid w:val="00542B86"/>
    <w:rsid w:val="005436B4"/>
    <w:rsid w:val="00544118"/>
    <w:rsid w:val="00544C30"/>
    <w:rsid w:val="005450BF"/>
    <w:rsid w:val="005453DC"/>
    <w:rsid w:val="00545C6B"/>
    <w:rsid w:val="00545F0A"/>
    <w:rsid w:val="0054628D"/>
    <w:rsid w:val="005464CB"/>
    <w:rsid w:val="00546C7B"/>
    <w:rsid w:val="005501D1"/>
    <w:rsid w:val="005502C9"/>
    <w:rsid w:val="00550DD4"/>
    <w:rsid w:val="00551131"/>
    <w:rsid w:val="0055171C"/>
    <w:rsid w:val="00551C9F"/>
    <w:rsid w:val="005528D6"/>
    <w:rsid w:val="00553018"/>
    <w:rsid w:val="00553396"/>
    <w:rsid w:val="0055350D"/>
    <w:rsid w:val="005539C8"/>
    <w:rsid w:val="00553B04"/>
    <w:rsid w:val="00553C6C"/>
    <w:rsid w:val="005540B3"/>
    <w:rsid w:val="00554752"/>
    <w:rsid w:val="00554CAB"/>
    <w:rsid w:val="00554D60"/>
    <w:rsid w:val="00554DB0"/>
    <w:rsid w:val="005551D5"/>
    <w:rsid w:val="00555856"/>
    <w:rsid w:val="00555E27"/>
    <w:rsid w:val="00556DD2"/>
    <w:rsid w:val="00557DC0"/>
    <w:rsid w:val="00560AA2"/>
    <w:rsid w:val="00560E8C"/>
    <w:rsid w:val="00561404"/>
    <w:rsid w:val="00561A25"/>
    <w:rsid w:val="00561E36"/>
    <w:rsid w:val="00561F21"/>
    <w:rsid w:val="005620BB"/>
    <w:rsid w:val="005624B1"/>
    <w:rsid w:val="005638F9"/>
    <w:rsid w:val="00563A7E"/>
    <w:rsid w:val="00563C8F"/>
    <w:rsid w:val="00563E80"/>
    <w:rsid w:val="00564073"/>
    <w:rsid w:val="00564078"/>
    <w:rsid w:val="0056450B"/>
    <w:rsid w:val="0056483F"/>
    <w:rsid w:val="00564879"/>
    <w:rsid w:val="00564EDA"/>
    <w:rsid w:val="0056571F"/>
    <w:rsid w:val="00565C46"/>
    <w:rsid w:val="005660DD"/>
    <w:rsid w:val="00566170"/>
    <w:rsid w:val="00566AEB"/>
    <w:rsid w:val="00567CFF"/>
    <w:rsid w:val="00567FEB"/>
    <w:rsid w:val="00570042"/>
    <w:rsid w:val="0057024F"/>
    <w:rsid w:val="0057051C"/>
    <w:rsid w:val="00570754"/>
    <w:rsid w:val="0057123D"/>
    <w:rsid w:val="0057159F"/>
    <w:rsid w:val="00571798"/>
    <w:rsid w:val="0057369C"/>
    <w:rsid w:val="00573751"/>
    <w:rsid w:val="0057378C"/>
    <w:rsid w:val="00573F00"/>
    <w:rsid w:val="00574137"/>
    <w:rsid w:val="005742F7"/>
    <w:rsid w:val="0057433B"/>
    <w:rsid w:val="0057451C"/>
    <w:rsid w:val="0057533A"/>
    <w:rsid w:val="0057563B"/>
    <w:rsid w:val="005764BD"/>
    <w:rsid w:val="00577427"/>
    <w:rsid w:val="00577804"/>
    <w:rsid w:val="00577D7A"/>
    <w:rsid w:val="00577FB1"/>
    <w:rsid w:val="005800F9"/>
    <w:rsid w:val="0058049E"/>
    <w:rsid w:val="005807A5"/>
    <w:rsid w:val="00581088"/>
    <w:rsid w:val="005814EA"/>
    <w:rsid w:val="005819D4"/>
    <w:rsid w:val="00581D39"/>
    <w:rsid w:val="00582144"/>
    <w:rsid w:val="00582859"/>
    <w:rsid w:val="00582D33"/>
    <w:rsid w:val="00583328"/>
    <w:rsid w:val="00583489"/>
    <w:rsid w:val="00583603"/>
    <w:rsid w:val="00583EFF"/>
    <w:rsid w:val="00584150"/>
    <w:rsid w:val="005841EE"/>
    <w:rsid w:val="005842AF"/>
    <w:rsid w:val="00585135"/>
    <w:rsid w:val="00585730"/>
    <w:rsid w:val="00586046"/>
    <w:rsid w:val="00586268"/>
    <w:rsid w:val="00586C54"/>
    <w:rsid w:val="00587207"/>
    <w:rsid w:val="0058761B"/>
    <w:rsid w:val="00590418"/>
    <w:rsid w:val="00590A4B"/>
    <w:rsid w:val="005911E8"/>
    <w:rsid w:val="00591394"/>
    <w:rsid w:val="00591F20"/>
    <w:rsid w:val="0059223D"/>
    <w:rsid w:val="00592592"/>
    <w:rsid w:val="00592954"/>
    <w:rsid w:val="00593052"/>
    <w:rsid w:val="005930D2"/>
    <w:rsid w:val="005931A6"/>
    <w:rsid w:val="00593683"/>
    <w:rsid w:val="00593E84"/>
    <w:rsid w:val="00593F26"/>
    <w:rsid w:val="00594057"/>
    <w:rsid w:val="00594D4E"/>
    <w:rsid w:val="0059514B"/>
    <w:rsid w:val="005957AF"/>
    <w:rsid w:val="00595927"/>
    <w:rsid w:val="00595C87"/>
    <w:rsid w:val="00595D03"/>
    <w:rsid w:val="00595D54"/>
    <w:rsid w:val="00595EBA"/>
    <w:rsid w:val="005960EC"/>
    <w:rsid w:val="0059733F"/>
    <w:rsid w:val="00597827"/>
    <w:rsid w:val="00597BD6"/>
    <w:rsid w:val="00597E7D"/>
    <w:rsid w:val="005A00FA"/>
    <w:rsid w:val="005A07CE"/>
    <w:rsid w:val="005A0928"/>
    <w:rsid w:val="005A0978"/>
    <w:rsid w:val="005A0E62"/>
    <w:rsid w:val="005A1769"/>
    <w:rsid w:val="005A1B69"/>
    <w:rsid w:val="005A1CD5"/>
    <w:rsid w:val="005A1D7F"/>
    <w:rsid w:val="005A1E12"/>
    <w:rsid w:val="005A1EE0"/>
    <w:rsid w:val="005A1F1E"/>
    <w:rsid w:val="005A1F4D"/>
    <w:rsid w:val="005A2266"/>
    <w:rsid w:val="005A235E"/>
    <w:rsid w:val="005A2804"/>
    <w:rsid w:val="005A32C1"/>
    <w:rsid w:val="005A34E8"/>
    <w:rsid w:val="005A379A"/>
    <w:rsid w:val="005A37E2"/>
    <w:rsid w:val="005A3DA3"/>
    <w:rsid w:val="005A49B3"/>
    <w:rsid w:val="005A4B8F"/>
    <w:rsid w:val="005A4C7D"/>
    <w:rsid w:val="005A4E5C"/>
    <w:rsid w:val="005A5131"/>
    <w:rsid w:val="005A557F"/>
    <w:rsid w:val="005A57AF"/>
    <w:rsid w:val="005A5997"/>
    <w:rsid w:val="005A5A56"/>
    <w:rsid w:val="005A5E5C"/>
    <w:rsid w:val="005A5E69"/>
    <w:rsid w:val="005A5F4D"/>
    <w:rsid w:val="005A619E"/>
    <w:rsid w:val="005A6354"/>
    <w:rsid w:val="005A67F6"/>
    <w:rsid w:val="005A682D"/>
    <w:rsid w:val="005A68B2"/>
    <w:rsid w:val="005A6F28"/>
    <w:rsid w:val="005A7182"/>
    <w:rsid w:val="005A7767"/>
    <w:rsid w:val="005A7A1E"/>
    <w:rsid w:val="005B2927"/>
    <w:rsid w:val="005B2FC3"/>
    <w:rsid w:val="005B3BBD"/>
    <w:rsid w:val="005B3F4F"/>
    <w:rsid w:val="005B4B15"/>
    <w:rsid w:val="005B502B"/>
    <w:rsid w:val="005B56F0"/>
    <w:rsid w:val="005B6580"/>
    <w:rsid w:val="005C0549"/>
    <w:rsid w:val="005C07E1"/>
    <w:rsid w:val="005C0C56"/>
    <w:rsid w:val="005C1561"/>
    <w:rsid w:val="005C17B0"/>
    <w:rsid w:val="005C1B86"/>
    <w:rsid w:val="005C2131"/>
    <w:rsid w:val="005C217E"/>
    <w:rsid w:val="005C22D9"/>
    <w:rsid w:val="005C3217"/>
    <w:rsid w:val="005C377D"/>
    <w:rsid w:val="005C4A42"/>
    <w:rsid w:val="005C4A49"/>
    <w:rsid w:val="005C4F4A"/>
    <w:rsid w:val="005C533A"/>
    <w:rsid w:val="005C5B18"/>
    <w:rsid w:val="005C5DB2"/>
    <w:rsid w:val="005C5EC6"/>
    <w:rsid w:val="005C680E"/>
    <w:rsid w:val="005C7BEB"/>
    <w:rsid w:val="005C7EA0"/>
    <w:rsid w:val="005D006A"/>
    <w:rsid w:val="005D0134"/>
    <w:rsid w:val="005D09A1"/>
    <w:rsid w:val="005D141C"/>
    <w:rsid w:val="005D1686"/>
    <w:rsid w:val="005D182F"/>
    <w:rsid w:val="005D2089"/>
    <w:rsid w:val="005D2222"/>
    <w:rsid w:val="005D2380"/>
    <w:rsid w:val="005D2891"/>
    <w:rsid w:val="005D28D7"/>
    <w:rsid w:val="005D2A6E"/>
    <w:rsid w:val="005D2A81"/>
    <w:rsid w:val="005D2CCC"/>
    <w:rsid w:val="005D30CE"/>
    <w:rsid w:val="005D3AFA"/>
    <w:rsid w:val="005D3FAD"/>
    <w:rsid w:val="005D4E85"/>
    <w:rsid w:val="005D5534"/>
    <w:rsid w:val="005D5A10"/>
    <w:rsid w:val="005D5D13"/>
    <w:rsid w:val="005D6E20"/>
    <w:rsid w:val="005D6E8C"/>
    <w:rsid w:val="005D7332"/>
    <w:rsid w:val="005E0023"/>
    <w:rsid w:val="005E17E0"/>
    <w:rsid w:val="005E1B43"/>
    <w:rsid w:val="005E279C"/>
    <w:rsid w:val="005E2C55"/>
    <w:rsid w:val="005E2C94"/>
    <w:rsid w:val="005E2D68"/>
    <w:rsid w:val="005E2F01"/>
    <w:rsid w:val="005E3092"/>
    <w:rsid w:val="005E31FC"/>
    <w:rsid w:val="005E3398"/>
    <w:rsid w:val="005E3653"/>
    <w:rsid w:val="005E4016"/>
    <w:rsid w:val="005E40F8"/>
    <w:rsid w:val="005E48BD"/>
    <w:rsid w:val="005E5A08"/>
    <w:rsid w:val="005E5C47"/>
    <w:rsid w:val="005E5FE5"/>
    <w:rsid w:val="005E6CAB"/>
    <w:rsid w:val="005F06A7"/>
    <w:rsid w:val="005F0BED"/>
    <w:rsid w:val="005F0CEC"/>
    <w:rsid w:val="005F1D47"/>
    <w:rsid w:val="005F1EAE"/>
    <w:rsid w:val="005F1FBB"/>
    <w:rsid w:val="005F22A7"/>
    <w:rsid w:val="005F22C4"/>
    <w:rsid w:val="005F290F"/>
    <w:rsid w:val="005F2A7D"/>
    <w:rsid w:val="005F33A9"/>
    <w:rsid w:val="005F3568"/>
    <w:rsid w:val="005F37DF"/>
    <w:rsid w:val="005F4B33"/>
    <w:rsid w:val="005F4D9D"/>
    <w:rsid w:val="005F4ED4"/>
    <w:rsid w:val="005F51E7"/>
    <w:rsid w:val="005F53F8"/>
    <w:rsid w:val="005F5469"/>
    <w:rsid w:val="005F6796"/>
    <w:rsid w:val="005F6AE5"/>
    <w:rsid w:val="005F72FE"/>
    <w:rsid w:val="005F790E"/>
    <w:rsid w:val="005F7E98"/>
    <w:rsid w:val="006003A1"/>
    <w:rsid w:val="00600745"/>
    <w:rsid w:val="00600B31"/>
    <w:rsid w:val="00600CDC"/>
    <w:rsid w:val="00600EC1"/>
    <w:rsid w:val="00600FE1"/>
    <w:rsid w:val="00601BF1"/>
    <w:rsid w:val="006022E0"/>
    <w:rsid w:val="00602962"/>
    <w:rsid w:val="00602B3B"/>
    <w:rsid w:val="006030B0"/>
    <w:rsid w:val="00603219"/>
    <w:rsid w:val="00603617"/>
    <w:rsid w:val="00604383"/>
    <w:rsid w:val="0060440A"/>
    <w:rsid w:val="00604813"/>
    <w:rsid w:val="0060494D"/>
    <w:rsid w:val="006055DA"/>
    <w:rsid w:val="00605918"/>
    <w:rsid w:val="00605947"/>
    <w:rsid w:val="00605DA2"/>
    <w:rsid w:val="0060623C"/>
    <w:rsid w:val="0060625E"/>
    <w:rsid w:val="00607019"/>
    <w:rsid w:val="00607B45"/>
    <w:rsid w:val="00607F75"/>
    <w:rsid w:val="00610195"/>
    <w:rsid w:val="00610BBA"/>
    <w:rsid w:val="0061148A"/>
    <w:rsid w:val="00611BFD"/>
    <w:rsid w:val="0061276B"/>
    <w:rsid w:val="006129A8"/>
    <w:rsid w:val="00612C65"/>
    <w:rsid w:val="00612EFE"/>
    <w:rsid w:val="006135AD"/>
    <w:rsid w:val="006139F8"/>
    <w:rsid w:val="00613C41"/>
    <w:rsid w:val="00614010"/>
    <w:rsid w:val="006145AB"/>
    <w:rsid w:val="0061470F"/>
    <w:rsid w:val="0061473A"/>
    <w:rsid w:val="00614974"/>
    <w:rsid w:val="00614EEF"/>
    <w:rsid w:val="00615428"/>
    <w:rsid w:val="0061582F"/>
    <w:rsid w:val="00615ED5"/>
    <w:rsid w:val="00617924"/>
    <w:rsid w:val="00617AA7"/>
    <w:rsid w:val="006206AA"/>
    <w:rsid w:val="006207BA"/>
    <w:rsid w:val="00620CD7"/>
    <w:rsid w:val="006211ED"/>
    <w:rsid w:val="00621DAF"/>
    <w:rsid w:val="00622013"/>
    <w:rsid w:val="006220A9"/>
    <w:rsid w:val="00622C1C"/>
    <w:rsid w:val="00622D62"/>
    <w:rsid w:val="006236C5"/>
    <w:rsid w:val="00623B60"/>
    <w:rsid w:val="006247A0"/>
    <w:rsid w:val="00624D6C"/>
    <w:rsid w:val="00624D90"/>
    <w:rsid w:val="00625E61"/>
    <w:rsid w:val="006262B9"/>
    <w:rsid w:val="00626F0B"/>
    <w:rsid w:val="0062742E"/>
    <w:rsid w:val="006276C4"/>
    <w:rsid w:val="0062793D"/>
    <w:rsid w:val="00627A38"/>
    <w:rsid w:val="006314BB"/>
    <w:rsid w:val="006319D3"/>
    <w:rsid w:val="00631A02"/>
    <w:rsid w:val="00632203"/>
    <w:rsid w:val="00633F08"/>
    <w:rsid w:val="00634F18"/>
    <w:rsid w:val="00635DE2"/>
    <w:rsid w:val="006366D9"/>
    <w:rsid w:val="00636710"/>
    <w:rsid w:val="00636B97"/>
    <w:rsid w:val="00637531"/>
    <w:rsid w:val="00637799"/>
    <w:rsid w:val="00637F6D"/>
    <w:rsid w:val="0064087B"/>
    <w:rsid w:val="00641BDA"/>
    <w:rsid w:val="00641C6B"/>
    <w:rsid w:val="00641EF1"/>
    <w:rsid w:val="00642215"/>
    <w:rsid w:val="00642A31"/>
    <w:rsid w:val="00642BF0"/>
    <w:rsid w:val="00643038"/>
    <w:rsid w:val="006433F3"/>
    <w:rsid w:val="0064360A"/>
    <w:rsid w:val="006438BC"/>
    <w:rsid w:val="00643919"/>
    <w:rsid w:val="00643951"/>
    <w:rsid w:val="00643D02"/>
    <w:rsid w:val="00643D9E"/>
    <w:rsid w:val="00643ED9"/>
    <w:rsid w:val="006448E2"/>
    <w:rsid w:val="00644A26"/>
    <w:rsid w:val="00644BFC"/>
    <w:rsid w:val="00644FF7"/>
    <w:rsid w:val="00645216"/>
    <w:rsid w:val="00645AE7"/>
    <w:rsid w:val="00646358"/>
    <w:rsid w:val="00646C6B"/>
    <w:rsid w:val="00647367"/>
    <w:rsid w:val="006518BB"/>
    <w:rsid w:val="00651C9A"/>
    <w:rsid w:val="00651E11"/>
    <w:rsid w:val="006524C7"/>
    <w:rsid w:val="00652964"/>
    <w:rsid w:val="00653156"/>
    <w:rsid w:val="0065365B"/>
    <w:rsid w:val="0065367E"/>
    <w:rsid w:val="00653B1C"/>
    <w:rsid w:val="00654A42"/>
    <w:rsid w:val="006550B0"/>
    <w:rsid w:val="00655787"/>
    <w:rsid w:val="0065636C"/>
    <w:rsid w:val="00656742"/>
    <w:rsid w:val="00656796"/>
    <w:rsid w:val="00656807"/>
    <w:rsid w:val="006568E6"/>
    <w:rsid w:val="0065692E"/>
    <w:rsid w:val="00656EB8"/>
    <w:rsid w:val="0065754E"/>
    <w:rsid w:val="006578EE"/>
    <w:rsid w:val="00657B2F"/>
    <w:rsid w:val="0066005B"/>
    <w:rsid w:val="00660B12"/>
    <w:rsid w:val="00660D0D"/>
    <w:rsid w:val="006612BF"/>
    <w:rsid w:val="0066194B"/>
    <w:rsid w:val="00661B79"/>
    <w:rsid w:val="0066232D"/>
    <w:rsid w:val="006623FA"/>
    <w:rsid w:val="00664291"/>
    <w:rsid w:val="006643E5"/>
    <w:rsid w:val="006653E7"/>
    <w:rsid w:val="0066666B"/>
    <w:rsid w:val="00666BBD"/>
    <w:rsid w:val="0066713A"/>
    <w:rsid w:val="00667335"/>
    <w:rsid w:val="006675EF"/>
    <w:rsid w:val="00667E9A"/>
    <w:rsid w:val="00670C20"/>
    <w:rsid w:val="00671005"/>
    <w:rsid w:val="00671915"/>
    <w:rsid w:val="006720CB"/>
    <w:rsid w:val="006722B9"/>
    <w:rsid w:val="006726B7"/>
    <w:rsid w:val="0067292F"/>
    <w:rsid w:val="0067306A"/>
    <w:rsid w:val="006731C9"/>
    <w:rsid w:val="00674AA8"/>
    <w:rsid w:val="00677631"/>
    <w:rsid w:val="006814E0"/>
    <w:rsid w:val="006815E4"/>
    <w:rsid w:val="006820EE"/>
    <w:rsid w:val="00682CE7"/>
    <w:rsid w:val="0068304D"/>
    <w:rsid w:val="0068312F"/>
    <w:rsid w:val="00683290"/>
    <w:rsid w:val="00683895"/>
    <w:rsid w:val="006847BB"/>
    <w:rsid w:val="00684FF0"/>
    <w:rsid w:val="006850E9"/>
    <w:rsid w:val="00685479"/>
    <w:rsid w:val="006857B3"/>
    <w:rsid w:val="00685C61"/>
    <w:rsid w:val="0068659B"/>
    <w:rsid w:val="00686605"/>
    <w:rsid w:val="00686C69"/>
    <w:rsid w:val="00687B73"/>
    <w:rsid w:val="00687BD8"/>
    <w:rsid w:val="00687F82"/>
    <w:rsid w:val="00690412"/>
    <w:rsid w:val="00690C26"/>
    <w:rsid w:val="00690F01"/>
    <w:rsid w:val="006914DE"/>
    <w:rsid w:val="006915B5"/>
    <w:rsid w:val="006917CE"/>
    <w:rsid w:val="00691B11"/>
    <w:rsid w:val="00691D65"/>
    <w:rsid w:val="0069215D"/>
    <w:rsid w:val="00692824"/>
    <w:rsid w:val="00693603"/>
    <w:rsid w:val="0069459B"/>
    <w:rsid w:val="00694EDB"/>
    <w:rsid w:val="00695044"/>
    <w:rsid w:val="006955C7"/>
    <w:rsid w:val="00695785"/>
    <w:rsid w:val="00695C43"/>
    <w:rsid w:val="00696ADC"/>
    <w:rsid w:val="006970A3"/>
    <w:rsid w:val="006973ED"/>
    <w:rsid w:val="006976A0"/>
    <w:rsid w:val="006978EE"/>
    <w:rsid w:val="00697A72"/>
    <w:rsid w:val="006A0015"/>
    <w:rsid w:val="006A0696"/>
    <w:rsid w:val="006A1718"/>
    <w:rsid w:val="006A1A4C"/>
    <w:rsid w:val="006A1E4E"/>
    <w:rsid w:val="006A21DC"/>
    <w:rsid w:val="006A259C"/>
    <w:rsid w:val="006A317C"/>
    <w:rsid w:val="006A34F9"/>
    <w:rsid w:val="006A374C"/>
    <w:rsid w:val="006A3B7F"/>
    <w:rsid w:val="006A3D03"/>
    <w:rsid w:val="006A402A"/>
    <w:rsid w:val="006A4994"/>
    <w:rsid w:val="006A5D91"/>
    <w:rsid w:val="006A6407"/>
    <w:rsid w:val="006A6410"/>
    <w:rsid w:val="006A65B7"/>
    <w:rsid w:val="006A66ED"/>
    <w:rsid w:val="006A682A"/>
    <w:rsid w:val="006A68B7"/>
    <w:rsid w:val="006A788D"/>
    <w:rsid w:val="006B0C9E"/>
    <w:rsid w:val="006B1048"/>
    <w:rsid w:val="006B1B79"/>
    <w:rsid w:val="006B1BC3"/>
    <w:rsid w:val="006B24D5"/>
    <w:rsid w:val="006B24DA"/>
    <w:rsid w:val="006B2ACE"/>
    <w:rsid w:val="006B2AE1"/>
    <w:rsid w:val="006B2C2D"/>
    <w:rsid w:val="006B3218"/>
    <w:rsid w:val="006B4253"/>
    <w:rsid w:val="006B5CC0"/>
    <w:rsid w:val="006B778B"/>
    <w:rsid w:val="006B78FD"/>
    <w:rsid w:val="006B7B89"/>
    <w:rsid w:val="006B7FC3"/>
    <w:rsid w:val="006B7FC6"/>
    <w:rsid w:val="006C01E7"/>
    <w:rsid w:val="006C02D7"/>
    <w:rsid w:val="006C05D2"/>
    <w:rsid w:val="006C08B0"/>
    <w:rsid w:val="006C0E2F"/>
    <w:rsid w:val="006C1158"/>
    <w:rsid w:val="006C1D03"/>
    <w:rsid w:val="006C2459"/>
    <w:rsid w:val="006C2901"/>
    <w:rsid w:val="006C2969"/>
    <w:rsid w:val="006C2A2A"/>
    <w:rsid w:val="006C33EA"/>
    <w:rsid w:val="006C39CA"/>
    <w:rsid w:val="006C3F1C"/>
    <w:rsid w:val="006C4723"/>
    <w:rsid w:val="006C4F81"/>
    <w:rsid w:val="006C5851"/>
    <w:rsid w:val="006C5E19"/>
    <w:rsid w:val="006C5ED2"/>
    <w:rsid w:val="006C6130"/>
    <w:rsid w:val="006C6251"/>
    <w:rsid w:val="006C641F"/>
    <w:rsid w:val="006C6699"/>
    <w:rsid w:val="006C6C6D"/>
    <w:rsid w:val="006C7925"/>
    <w:rsid w:val="006C7DCB"/>
    <w:rsid w:val="006C7DCE"/>
    <w:rsid w:val="006D0C3A"/>
    <w:rsid w:val="006D11B8"/>
    <w:rsid w:val="006D1AC9"/>
    <w:rsid w:val="006D1BB2"/>
    <w:rsid w:val="006D24C8"/>
    <w:rsid w:val="006D2BBC"/>
    <w:rsid w:val="006D3E79"/>
    <w:rsid w:val="006D4215"/>
    <w:rsid w:val="006D45F9"/>
    <w:rsid w:val="006D4656"/>
    <w:rsid w:val="006D4737"/>
    <w:rsid w:val="006D49A0"/>
    <w:rsid w:val="006D54EB"/>
    <w:rsid w:val="006D5727"/>
    <w:rsid w:val="006D65A0"/>
    <w:rsid w:val="006D6CB0"/>
    <w:rsid w:val="006D7071"/>
    <w:rsid w:val="006D7438"/>
    <w:rsid w:val="006D7C11"/>
    <w:rsid w:val="006D7DFE"/>
    <w:rsid w:val="006E028D"/>
    <w:rsid w:val="006E08CE"/>
    <w:rsid w:val="006E10EF"/>
    <w:rsid w:val="006E1587"/>
    <w:rsid w:val="006E1731"/>
    <w:rsid w:val="006E19EC"/>
    <w:rsid w:val="006E1B48"/>
    <w:rsid w:val="006E2D04"/>
    <w:rsid w:val="006E2F1F"/>
    <w:rsid w:val="006E2FDA"/>
    <w:rsid w:val="006E3238"/>
    <w:rsid w:val="006E327A"/>
    <w:rsid w:val="006E327B"/>
    <w:rsid w:val="006E3572"/>
    <w:rsid w:val="006E56DE"/>
    <w:rsid w:val="006E5A96"/>
    <w:rsid w:val="006E5E93"/>
    <w:rsid w:val="006E628A"/>
    <w:rsid w:val="006E6303"/>
    <w:rsid w:val="006E6975"/>
    <w:rsid w:val="006E75C3"/>
    <w:rsid w:val="006E7E6A"/>
    <w:rsid w:val="006F00DD"/>
    <w:rsid w:val="006F02CB"/>
    <w:rsid w:val="006F09D9"/>
    <w:rsid w:val="006F10D9"/>
    <w:rsid w:val="006F127F"/>
    <w:rsid w:val="006F137A"/>
    <w:rsid w:val="006F1AF6"/>
    <w:rsid w:val="006F1BDD"/>
    <w:rsid w:val="006F1D1E"/>
    <w:rsid w:val="006F222C"/>
    <w:rsid w:val="006F2C7B"/>
    <w:rsid w:val="006F2DE5"/>
    <w:rsid w:val="006F2E29"/>
    <w:rsid w:val="006F3033"/>
    <w:rsid w:val="006F3156"/>
    <w:rsid w:val="006F3165"/>
    <w:rsid w:val="006F3654"/>
    <w:rsid w:val="006F4DF5"/>
    <w:rsid w:val="006F5110"/>
    <w:rsid w:val="006F5A02"/>
    <w:rsid w:val="006F5B38"/>
    <w:rsid w:val="006F5CAF"/>
    <w:rsid w:val="006F5F75"/>
    <w:rsid w:val="006F65D8"/>
    <w:rsid w:val="006F6B4A"/>
    <w:rsid w:val="006F7527"/>
    <w:rsid w:val="006F7A08"/>
    <w:rsid w:val="00700130"/>
    <w:rsid w:val="0070096E"/>
    <w:rsid w:val="007011ED"/>
    <w:rsid w:val="00701443"/>
    <w:rsid w:val="00701590"/>
    <w:rsid w:val="007027F3"/>
    <w:rsid w:val="007029F6"/>
    <w:rsid w:val="007030FB"/>
    <w:rsid w:val="00703394"/>
    <w:rsid w:val="007034FA"/>
    <w:rsid w:val="00703BF2"/>
    <w:rsid w:val="007040DD"/>
    <w:rsid w:val="007046D6"/>
    <w:rsid w:val="00704C66"/>
    <w:rsid w:val="00704E32"/>
    <w:rsid w:val="0070513E"/>
    <w:rsid w:val="00705C1F"/>
    <w:rsid w:val="00705D39"/>
    <w:rsid w:val="00706066"/>
    <w:rsid w:val="007066F7"/>
    <w:rsid w:val="00706729"/>
    <w:rsid w:val="00706B27"/>
    <w:rsid w:val="00706C52"/>
    <w:rsid w:val="00706EA4"/>
    <w:rsid w:val="0070730B"/>
    <w:rsid w:val="00710318"/>
    <w:rsid w:val="00710876"/>
    <w:rsid w:val="00711A5F"/>
    <w:rsid w:val="00711DF3"/>
    <w:rsid w:val="0071215E"/>
    <w:rsid w:val="00712F90"/>
    <w:rsid w:val="00713017"/>
    <w:rsid w:val="0071398B"/>
    <w:rsid w:val="00713B6F"/>
    <w:rsid w:val="00714488"/>
    <w:rsid w:val="007147F2"/>
    <w:rsid w:val="00714EAD"/>
    <w:rsid w:val="007157E6"/>
    <w:rsid w:val="00715B1D"/>
    <w:rsid w:val="007160E5"/>
    <w:rsid w:val="0071629F"/>
    <w:rsid w:val="0071665B"/>
    <w:rsid w:val="007166E5"/>
    <w:rsid w:val="00717404"/>
    <w:rsid w:val="0071780F"/>
    <w:rsid w:val="00717C8F"/>
    <w:rsid w:val="0072053E"/>
    <w:rsid w:val="007206F6"/>
    <w:rsid w:val="00721DCE"/>
    <w:rsid w:val="00721F76"/>
    <w:rsid w:val="00722071"/>
    <w:rsid w:val="00722D20"/>
    <w:rsid w:val="00723A27"/>
    <w:rsid w:val="00723B15"/>
    <w:rsid w:val="00723CD8"/>
    <w:rsid w:val="00724B30"/>
    <w:rsid w:val="00725235"/>
    <w:rsid w:val="0072528E"/>
    <w:rsid w:val="007252F3"/>
    <w:rsid w:val="00725420"/>
    <w:rsid w:val="007256DF"/>
    <w:rsid w:val="007275AF"/>
    <w:rsid w:val="00727FBC"/>
    <w:rsid w:val="0073032E"/>
    <w:rsid w:val="007305B0"/>
    <w:rsid w:val="00730A21"/>
    <w:rsid w:val="00730B0E"/>
    <w:rsid w:val="007318F9"/>
    <w:rsid w:val="007318FB"/>
    <w:rsid w:val="00731EEB"/>
    <w:rsid w:val="007326F9"/>
    <w:rsid w:val="007328C2"/>
    <w:rsid w:val="00732C08"/>
    <w:rsid w:val="00733002"/>
    <w:rsid w:val="00733F7E"/>
    <w:rsid w:val="00734176"/>
    <w:rsid w:val="00734483"/>
    <w:rsid w:val="0073525D"/>
    <w:rsid w:val="0073600B"/>
    <w:rsid w:val="00736033"/>
    <w:rsid w:val="00736C49"/>
    <w:rsid w:val="00736EDE"/>
    <w:rsid w:val="00737C7B"/>
    <w:rsid w:val="00737CE8"/>
    <w:rsid w:val="0074021C"/>
    <w:rsid w:val="00740B77"/>
    <w:rsid w:val="00740CC8"/>
    <w:rsid w:val="00741313"/>
    <w:rsid w:val="00741344"/>
    <w:rsid w:val="00742AD4"/>
    <w:rsid w:val="00742BC9"/>
    <w:rsid w:val="0074348F"/>
    <w:rsid w:val="0074439B"/>
    <w:rsid w:val="0074449D"/>
    <w:rsid w:val="0074467D"/>
    <w:rsid w:val="0074500E"/>
    <w:rsid w:val="007454E2"/>
    <w:rsid w:val="00745B81"/>
    <w:rsid w:val="00746075"/>
    <w:rsid w:val="0074609D"/>
    <w:rsid w:val="007465A0"/>
    <w:rsid w:val="00746D3B"/>
    <w:rsid w:val="00746DEE"/>
    <w:rsid w:val="00746FB0"/>
    <w:rsid w:val="00747004"/>
    <w:rsid w:val="00747228"/>
    <w:rsid w:val="00747283"/>
    <w:rsid w:val="00747801"/>
    <w:rsid w:val="007502B9"/>
    <w:rsid w:val="007506AE"/>
    <w:rsid w:val="00750AF9"/>
    <w:rsid w:val="00750BC8"/>
    <w:rsid w:val="00751ADE"/>
    <w:rsid w:val="00752173"/>
    <w:rsid w:val="0075227A"/>
    <w:rsid w:val="0075263F"/>
    <w:rsid w:val="00752797"/>
    <w:rsid w:val="00752D73"/>
    <w:rsid w:val="00752DA6"/>
    <w:rsid w:val="007541A7"/>
    <w:rsid w:val="007542A8"/>
    <w:rsid w:val="007542FC"/>
    <w:rsid w:val="00754CCC"/>
    <w:rsid w:val="00754CE6"/>
    <w:rsid w:val="00754F13"/>
    <w:rsid w:val="00755049"/>
    <w:rsid w:val="0075537A"/>
    <w:rsid w:val="007554F5"/>
    <w:rsid w:val="0075552A"/>
    <w:rsid w:val="00756449"/>
    <w:rsid w:val="0075652F"/>
    <w:rsid w:val="00756EC6"/>
    <w:rsid w:val="0075775E"/>
    <w:rsid w:val="00757E73"/>
    <w:rsid w:val="00761507"/>
    <w:rsid w:val="007616F4"/>
    <w:rsid w:val="00761D77"/>
    <w:rsid w:val="00761EAB"/>
    <w:rsid w:val="007623D6"/>
    <w:rsid w:val="00762704"/>
    <w:rsid w:val="00762EB0"/>
    <w:rsid w:val="00763131"/>
    <w:rsid w:val="00763F54"/>
    <w:rsid w:val="00764D76"/>
    <w:rsid w:val="00764DD3"/>
    <w:rsid w:val="00766456"/>
    <w:rsid w:val="007665E9"/>
    <w:rsid w:val="00766DC6"/>
    <w:rsid w:val="007674E1"/>
    <w:rsid w:val="00767CD6"/>
    <w:rsid w:val="0077043C"/>
    <w:rsid w:val="00770DDA"/>
    <w:rsid w:val="00772399"/>
    <w:rsid w:val="00772921"/>
    <w:rsid w:val="00772A5F"/>
    <w:rsid w:val="00772D29"/>
    <w:rsid w:val="00774325"/>
    <w:rsid w:val="00774498"/>
    <w:rsid w:val="0077456A"/>
    <w:rsid w:val="00774BC2"/>
    <w:rsid w:val="0077520D"/>
    <w:rsid w:val="00775470"/>
    <w:rsid w:val="00775471"/>
    <w:rsid w:val="00776197"/>
    <w:rsid w:val="007765AE"/>
    <w:rsid w:val="007770B3"/>
    <w:rsid w:val="007805D3"/>
    <w:rsid w:val="007811C5"/>
    <w:rsid w:val="007811CD"/>
    <w:rsid w:val="00781330"/>
    <w:rsid w:val="0078178B"/>
    <w:rsid w:val="00782785"/>
    <w:rsid w:val="00782CF2"/>
    <w:rsid w:val="007834BC"/>
    <w:rsid w:val="007847B4"/>
    <w:rsid w:val="00784AED"/>
    <w:rsid w:val="00784D40"/>
    <w:rsid w:val="00784DC4"/>
    <w:rsid w:val="00784F49"/>
    <w:rsid w:val="0078507E"/>
    <w:rsid w:val="00785A46"/>
    <w:rsid w:val="00785A60"/>
    <w:rsid w:val="007866C7"/>
    <w:rsid w:val="00787154"/>
    <w:rsid w:val="0078747D"/>
    <w:rsid w:val="00790495"/>
    <w:rsid w:val="007908F8"/>
    <w:rsid w:val="007910EF"/>
    <w:rsid w:val="00791110"/>
    <w:rsid w:val="00791360"/>
    <w:rsid w:val="00791D06"/>
    <w:rsid w:val="00792407"/>
    <w:rsid w:val="00792449"/>
    <w:rsid w:val="007928E7"/>
    <w:rsid w:val="00792C2D"/>
    <w:rsid w:val="00793433"/>
    <w:rsid w:val="007937A5"/>
    <w:rsid w:val="007949C7"/>
    <w:rsid w:val="00795FF6"/>
    <w:rsid w:val="007969C5"/>
    <w:rsid w:val="00796D0E"/>
    <w:rsid w:val="00797619"/>
    <w:rsid w:val="007A04C9"/>
    <w:rsid w:val="007A07CF"/>
    <w:rsid w:val="007A151E"/>
    <w:rsid w:val="007A1F95"/>
    <w:rsid w:val="007A20E0"/>
    <w:rsid w:val="007A2546"/>
    <w:rsid w:val="007A2707"/>
    <w:rsid w:val="007A2881"/>
    <w:rsid w:val="007A2B71"/>
    <w:rsid w:val="007A2EE4"/>
    <w:rsid w:val="007A300F"/>
    <w:rsid w:val="007A3277"/>
    <w:rsid w:val="007A3D42"/>
    <w:rsid w:val="007A515D"/>
    <w:rsid w:val="007A55DE"/>
    <w:rsid w:val="007A5C9A"/>
    <w:rsid w:val="007A62C1"/>
    <w:rsid w:val="007A68AB"/>
    <w:rsid w:val="007A6AD9"/>
    <w:rsid w:val="007A7125"/>
    <w:rsid w:val="007A74AC"/>
    <w:rsid w:val="007A790B"/>
    <w:rsid w:val="007A79F0"/>
    <w:rsid w:val="007A7C6C"/>
    <w:rsid w:val="007B01CA"/>
    <w:rsid w:val="007B055A"/>
    <w:rsid w:val="007B083C"/>
    <w:rsid w:val="007B0EC8"/>
    <w:rsid w:val="007B155A"/>
    <w:rsid w:val="007B1F50"/>
    <w:rsid w:val="007B2106"/>
    <w:rsid w:val="007B22DC"/>
    <w:rsid w:val="007B2979"/>
    <w:rsid w:val="007B32CC"/>
    <w:rsid w:val="007B39FA"/>
    <w:rsid w:val="007B3A74"/>
    <w:rsid w:val="007B42A2"/>
    <w:rsid w:val="007B43F1"/>
    <w:rsid w:val="007B4609"/>
    <w:rsid w:val="007B6195"/>
    <w:rsid w:val="007B7301"/>
    <w:rsid w:val="007B77E7"/>
    <w:rsid w:val="007C0264"/>
    <w:rsid w:val="007C03F9"/>
    <w:rsid w:val="007C0DAE"/>
    <w:rsid w:val="007C1048"/>
    <w:rsid w:val="007C1862"/>
    <w:rsid w:val="007C1B9E"/>
    <w:rsid w:val="007C281F"/>
    <w:rsid w:val="007C2FA2"/>
    <w:rsid w:val="007C30F0"/>
    <w:rsid w:val="007C3452"/>
    <w:rsid w:val="007C3A54"/>
    <w:rsid w:val="007C51B6"/>
    <w:rsid w:val="007C6191"/>
    <w:rsid w:val="007C68B5"/>
    <w:rsid w:val="007C6D30"/>
    <w:rsid w:val="007C71DC"/>
    <w:rsid w:val="007C74A9"/>
    <w:rsid w:val="007C74F5"/>
    <w:rsid w:val="007C75A4"/>
    <w:rsid w:val="007C7D39"/>
    <w:rsid w:val="007D0326"/>
    <w:rsid w:val="007D0814"/>
    <w:rsid w:val="007D08C8"/>
    <w:rsid w:val="007D1396"/>
    <w:rsid w:val="007D1572"/>
    <w:rsid w:val="007D19AB"/>
    <w:rsid w:val="007D1C5C"/>
    <w:rsid w:val="007D234A"/>
    <w:rsid w:val="007D23FF"/>
    <w:rsid w:val="007D2B4B"/>
    <w:rsid w:val="007D31C8"/>
    <w:rsid w:val="007D382F"/>
    <w:rsid w:val="007D3B6D"/>
    <w:rsid w:val="007D3D9C"/>
    <w:rsid w:val="007D488C"/>
    <w:rsid w:val="007D4B72"/>
    <w:rsid w:val="007D4B88"/>
    <w:rsid w:val="007D5409"/>
    <w:rsid w:val="007D55B7"/>
    <w:rsid w:val="007D5B4A"/>
    <w:rsid w:val="007D5E5E"/>
    <w:rsid w:val="007D617F"/>
    <w:rsid w:val="007D63C3"/>
    <w:rsid w:val="007D63DE"/>
    <w:rsid w:val="007D6458"/>
    <w:rsid w:val="007D702D"/>
    <w:rsid w:val="007D7146"/>
    <w:rsid w:val="007D737C"/>
    <w:rsid w:val="007D7767"/>
    <w:rsid w:val="007D7E85"/>
    <w:rsid w:val="007E06EA"/>
    <w:rsid w:val="007E0D18"/>
    <w:rsid w:val="007E15AE"/>
    <w:rsid w:val="007E1E34"/>
    <w:rsid w:val="007E21BF"/>
    <w:rsid w:val="007E254E"/>
    <w:rsid w:val="007E2D36"/>
    <w:rsid w:val="007E4DD6"/>
    <w:rsid w:val="007E57C2"/>
    <w:rsid w:val="007E59A4"/>
    <w:rsid w:val="007E5DFC"/>
    <w:rsid w:val="007E636D"/>
    <w:rsid w:val="007E66A4"/>
    <w:rsid w:val="007E6E84"/>
    <w:rsid w:val="007E70EA"/>
    <w:rsid w:val="007E7103"/>
    <w:rsid w:val="007E728E"/>
    <w:rsid w:val="007E75F6"/>
    <w:rsid w:val="007E7B19"/>
    <w:rsid w:val="007E7D96"/>
    <w:rsid w:val="007F08FB"/>
    <w:rsid w:val="007F09AB"/>
    <w:rsid w:val="007F1179"/>
    <w:rsid w:val="007F2E6C"/>
    <w:rsid w:val="007F3A46"/>
    <w:rsid w:val="007F3B9F"/>
    <w:rsid w:val="007F4307"/>
    <w:rsid w:val="007F44EE"/>
    <w:rsid w:val="007F4790"/>
    <w:rsid w:val="007F5141"/>
    <w:rsid w:val="007F5577"/>
    <w:rsid w:val="007F5935"/>
    <w:rsid w:val="007F5CA4"/>
    <w:rsid w:val="007F6565"/>
    <w:rsid w:val="007F6731"/>
    <w:rsid w:val="007F67D8"/>
    <w:rsid w:val="007F6B74"/>
    <w:rsid w:val="007F6C66"/>
    <w:rsid w:val="007F6D0D"/>
    <w:rsid w:val="007F6D99"/>
    <w:rsid w:val="007F6EE4"/>
    <w:rsid w:val="007F79B2"/>
    <w:rsid w:val="007F7F46"/>
    <w:rsid w:val="00800A31"/>
    <w:rsid w:val="008012EE"/>
    <w:rsid w:val="00802DA7"/>
    <w:rsid w:val="0080351E"/>
    <w:rsid w:val="00803C8C"/>
    <w:rsid w:val="00803E66"/>
    <w:rsid w:val="00804067"/>
    <w:rsid w:val="00804578"/>
    <w:rsid w:val="00804A3A"/>
    <w:rsid w:val="00804C16"/>
    <w:rsid w:val="00805255"/>
    <w:rsid w:val="00805E9A"/>
    <w:rsid w:val="008063A5"/>
    <w:rsid w:val="00806452"/>
    <w:rsid w:val="008066AB"/>
    <w:rsid w:val="0080687F"/>
    <w:rsid w:val="00806B62"/>
    <w:rsid w:val="00806E28"/>
    <w:rsid w:val="00806FD0"/>
    <w:rsid w:val="00807211"/>
    <w:rsid w:val="00810335"/>
    <w:rsid w:val="00810982"/>
    <w:rsid w:val="008113E3"/>
    <w:rsid w:val="008117CF"/>
    <w:rsid w:val="00812027"/>
    <w:rsid w:val="008123D0"/>
    <w:rsid w:val="00812A68"/>
    <w:rsid w:val="00813253"/>
    <w:rsid w:val="00813774"/>
    <w:rsid w:val="00813FF6"/>
    <w:rsid w:val="00814173"/>
    <w:rsid w:val="00814196"/>
    <w:rsid w:val="00814271"/>
    <w:rsid w:val="008142F9"/>
    <w:rsid w:val="00815744"/>
    <w:rsid w:val="008158FC"/>
    <w:rsid w:val="00815C7F"/>
    <w:rsid w:val="008165AD"/>
    <w:rsid w:val="008168A9"/>
    <w:rsid w:val="0081690C"/>
    <w:rsid w:val="00816F21"/>
    <w:rsid w:val="00816F26"/>
    <w:rsid w:val="008170A7"/>
    <w:rsid w:val="00817280"/>
    <w:rsid w:val="0081769C"/>
    <w:rsid w:val="00817896"/>
    <w:rsid w:val="00817F2B"/>
    <w:rsid w:val="00817F4B"/>
    <w:rsid w:val="00817F9D"/>
    <w:rsid w:val="00820AEF"/>
    <w:rsid w:val="00820BFC"/>
    <w:rsid w:val="00821483"/>
    <w:rsid w:val="00821507"/>
    <w:rsid w:val="008222AA"/>
    <w:rsid w:val="008224FA"/>
    <w:rsid w:val="00822823"/>
    <w:rsid w:val="00822912"/>
    <w:rsid w:val="008230B1"/>
    <w:rsid w:val="008244B1"/>
    <w:rsid w:val="00824B2E"/>
    <w:rsid w:val="00825EB4"/>
    <w:rsid w:val="0082666A"/>
    <w:rsid w:val="008267D0"/>
    <w:rsid w:val="0082784D"/>
    <w:rsid w:val="008278CE"/>
    <w:rsid w:val="008279F5"/>
    <w:rsid w:val="00827E1B"/>
    <w:rsid w:val="008301A4"/>
    <w:rsid w:val="008301F2"/>
    <w:rsid w:val="00830846"/>
    <w:rsid w:val="008311AA"/>
    <w:rsid w:val="008313B9"/>
    <w:rsid w:val="008313FA"/>
    <w:rsid w:val="00831B97"/>
    <w:rsid w:val="00831D73"/>
    <w:rsid w:val="00832031"/>
    <w:rsid w:val="0083236E"/>
    <w:rsid w:val="00832C32"/>
    <w:rsid w:val="00832D33"/>
    <w:rsid w:val="008339F4"/>
    <w:rsid w:val="00834428"/>
    <w:rsid w:val="00834825"/>
    <w:rsid w:val="008349CA"/>
    <w:rsid w:val="00834AA2"/>
    <w:rsid w:val="008351F1"/>
    <w:rsid w:val="008352FA"/>
    <w:rsid w:val="0083553E"/>
    <w:rsid w:val="0083598F"/>
    <w:rsid w:val="00835CCF"/>
    <w:rsid w:val="00835E25"/>
    <w:rsid w:val="00836465"/>
    <w:rsid w:val="008365F1"/>
    <w:rsid w:val="00836907"/>
    <w:rsid w:val="0083711A"/>
    <w:rsid w:val="00837EFC"/>
    <w:rsid w:val="00837F93"/>
    <w:rsid w:val="00840464"/>
    <w:rsid w:val="00840953"/>
    <w:rsid w:val="0084097A"/>
    <w:rsid w:val="00840E0A"/>
    <w:rsid w:val="008412FF"/>
    <w:rsid w:val="00841424"/>
    <w:rsid w:val="00841E8D"/>
    <w:rsid w:val="008423A1"/>
    <w:rsid w:val="00843A90"/>
    <w:rsid w:val="00843CA4"/>
    <w:rsid w:val="00843F52"/>
    <w:rsid w:val="00844A9C"/>
    <w:rsid w:val="008451E7"/>
    <w:rsid w:val="008452AB"/>
    <w:rsid w:val="00845D92"/>
    <w:rsid w:val="00846361"/>
    <w:rsid w:val="0084649B"/>
    <w:rsid w:val="00846663"/>
    <w:rsid w:val="008469F9"/>
    <w:rsid w:val="00846C6B"/>
    <w:rsid w:val="00846D1D"/>
    <w:rsid w:val="00847811"/>
    <w:rsid w:val="008478CD"/>
    <w:rsid w:val="008501A8"/>
    <w:rsid w:val="008505FC"/>
    <w:rsid w:val="00850C91"/>
    <w:rsid w:val="008517A2"/>
    <w:rsid w:val="008527EE"/>
    <w:rsid w:val="00852EB3"/>
    <w:rsid w:val="00853020"/>
    <w:rsid w:val="008537D1"/>
    <w:rsid w:val="008539A8"/>
    <w:rsid w:val="00853B60"/>
    <w:rsid w:val="00855061"/>
    <w:rsid w:val="00855BD8"/>
    <w:rsid w:val="00855E20"/>
    <w:rsid w:val="00855E4C"/>
    <w:rsid w:val="00856C52"/>
    <w:rsid w:val="00857640"/>
    <w:rsid w:val="00860169"/>
    <w:rsid w:val="008603D0"/>
    <w:rsid w:val="00860753"/>
    <w:rsid w:val="0086083D"/>
    <w:rsid w:val="00860E25"/>
    <w:rsid w:val="008611E0"/>
    <w:rsid w:val="008614D9"/>
    <w:rsid w:val="00863882"/>
    <w:rsid w:val="00863BBD"/>
    <w:rsid w:val="00864558"/>
    <w:rsid w:val="00864D29"/>
    <w:rsid w:val="00865669"/>
    <w:rsid w:val="0086574F"/>
    <w:rsid w:val="00866FE9"/>
    <w:rsid w:val="00867225"/>
    <w:rsid w:val="008677BD"/>
    <w:rsid w:val="00867E9D"/>
    <w:rsid w:val="00870154"/>
    <w:rsid w:val="008703EE"/>
    <w:rsid w:val="008703F9"/>
    <w:rsid w:val="00870B41"/>
    <w:rsid w:val="00870C66"/>
    <w:rsid w:val="00871223"/>
    <w:rsid w:val="00871B01"/>
    <w:rsid w:val="00871F85"/>
    <w:rsid w:val="0087250A"/>
    <w:rsid w:val="008725EA"/>
    <w:rsid w:val="0087267A"/>
    <w:rsid w:val="00872690"/>
    <w:rsid w:val="008731AD"/>
    <w:rsid w:val="0087329F"/>
    <w:rsid w:val="008734FB"/>
    <w:rsid w:val="00873BCB"/>
    <w:rsid w:val="00873FB2"/>
    <w:rsid w:val="008748A7"/>
    <w:rsid w:val="00874D90"/>
    <w:rsid w:val="00874DD0"/>
    <w:rsid w:val="00875DAF"/>
    <w:rsid w:val="00876050"/>
    <w:rsid w:val="0087630B"/>
    <w:rsid w:val="00876344"/>
    <w:rsid w:val="00876515"/>
    <w:rsid w:val="00876F0A"/>
    <w:rsid w:val="00877A2D"/>
    <w:rsid w:val="00877BB1"/>
    <w:rsid w:val="00877E55"/>
    <w:rsid w:val="00877E9E"/>
    <w:rsid w:val="0088008A"/>
    <w:rsid w:val="008800E2"/>
    <w:rsid w:val="0088029F"/>
    <w:rsid w:val="008803C4"/>
    <w:rsid w:val="00880ABE"/>
    <w:rsid w:val="00881452"/>
    <w:rsid w:val="008817F0"/>
    <w:rsid w:val="008823C3"/>
    <w:rsid w:val="008824FD"/>
    <w:rsid w:val="00882A8F"/>
    <w:rsid w:val="00883009"/>
    <w:rsid w:val="0088317E"/>
    <w:rsid w:val="00883AA7"/>
    <w:rsid w:val="00883B7B"/>
    <w:rsid w:val="00883C34"/>
    <w:rsid w:val="00883EAB"/>
    <w:rsid w:val="0088474A"/>
    <w:rsid w:val="008847C9"/>
    <w:rsid w:val="00884BD0"/>
    <w:rsid w:val="008850FE"/>
    <w:rsid w:val="0088525F"/>
    <w:rsid w:val="00885503"/>
    <w:rsid w:val="00885A08"/>
    <w:rsid w:val="00886A0D"/>
    <w:rsid w:val="00887072"/>
    <w:rsid w:val="008871AC"/>
    <w:rsid w:val="008873D0"/>
    <w:rsid w:val="00887617"/>
    <w:rsid w:val="00887C9B"/>
    <w:rsid w:val="00890073"/>
    <w:rsid w:val="0089023B"/>
    <w:rsid w:val="00891503"/>
    <w:rsid w:val="00891991"/>
    <w:rsid w:val="00891ABB"/>
    <w:rsid w:val="008925E5"/>
    <w:rsid w:val="008931D6"/>
    <w:rsid w:val="008934CB"/>
    <w:rsid w:val="00893D8A"/>
    <w:rsid w:val="00893E82"/>
    <w:rsid w:val="008944CB"/>
    <w:rsid w:val="008955C3"/>
    <w:rsid w:val="008966F2"/>
    <w:rsid w:val="008A0312"/>
    <w:rsid w:val="008A052C"/>
    <w:rsid w:val="008A06C4"/>
    <w:rsid w:val="008A1357"/>
    <w:rsid w:val="008A1658"/>
    <w:rsid w:val="008A1B79"/>
    <w:rsid w:val="008A2154"/>
    <w:rsid w:val="008A26C6"/>
    <w:rsid w:val="008A2AAF"/>
    <w:rsid w:val="008A3221"/>
    <w:rsid w:val="008A3477"/>
    <w:rsid w:val="008A4760"/>
    <w:rsid w:val="008A48E8"/>
    <w:rsid w:val="008A4BD4"/>
    <w:rsid w:val="008A4EDC"/>
    <w:rsid w:val="008A5BBD"/>
    <w:rsid w:val="008A5EBE"/>
    <w:rsid w:val="008A5EDF"/>
    <w:rsid w:val="008A62C9"/>
    <w:rsid w:val="008A730F"/>
    <w:rsid w:val="008A764D"/>
    <w:rsid w:val="008A77FA"/>
    <w:rsid w:val="008A799F"/>
    <w:rsid w:val="008B0B00"/>
    <w:rsid w:val="008B0E09"/>
    <w:rsid w:val="008B0E13"/>
    <w:rsid w:val="008B14C8"/>
    <w:rsid w:val="008B18EB"/>
    <w:rsid w:val="008B20E0"/>
    <w:rsid w:val="008B388A"/>
    <w:rsid w:val="008B3D2C"/>
    <w:rsid w:val="008B4BE2"/>
    <w:rsid w:val="008B54ED"/>
    <w:rsid w:val="008B577A"/>
    <w:rsid w:val="008B59AC"/>
    <w:rsid w:val="008B5BF0"/>
    <w:rsid w:val="008B60D0"/>
    <w:rsid w:val="008B6299"/>
    <w:rsid w:val="008B680D"/>
    <w:rsid w:val="008B6C74"/>
    <w:rsid w:val="008B7A5B"/>
    <w:rsid w:val="008B7D7A"/>
    <w:rsid w:val="008B7DB6"/>
    <w:rsid w:val="008C0687"/>
    <w:rsid w:val="008C0BCB"/>
    <w:rsid w:val="008C0EAF"/>
    <w:rsid w:val="008C15A0"/>
    <w:rsid w:val="008C1B62"/>
    <w:rsid w:val="008C1F51"/>
    <w:rsid w:val="008C258F"/>
    <w:rsid w:val="008C3C02"/>
    <w:rsid w:val="008C3C12"/>
    <w:rsid w:val="008C4741"/>
    <w:rsid w:val="008C5225"/>
    <w:rsid w:val="008C543B"/>
    <w:rsid w:val="008C5A59"/>
    <w:rsid w:val="008C5F69"/>
    <w:rsid w:val="008C6F9E"/>
    <w:rsid w:val="008C71EE"/>
    <w:rsid w:val="008C7C1F"/>
    <w:rsid w:val="008D07A4"/>
    <w:rsid w:val="008D0AE6"/>
    <w:rsid w:val="008D1376"/>
    <w:rsid w:val="008D13CC"/>
    <w:rsid w:val="008D143B"/>
    <w:rsid w:val="008D1720"/>
    <w:rsid w:val="008D1CA1"/>
    <w:rsid w:val="008D1CAD"/>
    <w:rsid w:val="008D201D"/>
    <w:rsid w:val="008D207A"/>
    <w:rsid w:val="008D255F"/>
    <w:rsid w:val="008D2818"/>
    <w:rsid w:val="008D287D"/>
    <w:rsid w:val="008D29BC"/>
    <w:rsid w:val="008D2ADC"/>
    <w:rsid w:val="008D2E03"/>
    <w:rsid w:val="008D4BA3"/>
    <w:rsid w:val="008D4D7A"/>
    <w:rsid w:val="008D4E63"/>
    <w:rsid w:val="008D532C"/>
    <w:rsid w:val="008D5DCF"/>
    <w:rsid w:val="008D6DD1"/>
    <w:rsid w:val="008D71E0"/>
    <w:rsid w:val="008D777A"/>
    <w:rsid w:val="008D7838"/>
    <w:rsid w:val="008E08D7"/>
    <w:rsid w:val="008E0CD7"/>
    <w:rsid w:val="008E1042"/>
    <w:rsid w:val="008E15F8"/>
    <w:rsid w:val="008E1EBA"/>
    <w:rsid w:val="008E27CB"/>
    <w:rsid w:val="008E322C"/>
    <w:rsid w:val="008E3492"/>
    <w:rsid w:val="008E35FB"/>
    <w:rsid w:val="008E3980"/>
    <w:rsid w:val="008E3A7A"/>
    <w:rsid w:val="008E3D41"/>
    <w:rsid w:val="008E3E19"/>
    <w:rsid w:val="008E41B3"/>
    <w:rsid w:val="008E4655"/>
    <w:rsid w:val="008E4B41"/>
    <w:rsid w:val="008E4F76"/>
    <w:rsid w:val="008E553A"/>
    <w:rsid w:val="008E571E"/>
    <w:rsid w:val="008E5A4F"/>
    <w:rsid w:val="008E6DC4"/>
    <w:rsid w:val="008E6F2B"/>
    <w:rsid w:val="008E7064"/>
    <w:rsid w:val="008E70A0"/>
    <w:rsid w:val="008E71CE"/>
    <w:rsid w:val="008E747A"/>
    <w:rsid w:val="008E7F1F"/>
    <w:rsid w:val="008F1691"/>
    <w:rsid w:val="008F1D16"/>
    <w:rsid w:val="008F2324"/>
    <w:rsid w:val="008F275B"/>
    <w:rsid w:val="008F3148"/>
    <w:rsid w:val="008F3246"/>
    <w:rsid w:val="008F3CF1"/>
    <w:rsid w:val="008F3F54"/>
    <w:rsid w:val="008F4402"/>
    <w:rsid w:val="008F4B0F"/>
    <w:rsid w:val="008F5207"/>
    <w:rsid w:val="008F5765"/>
    <w:rsid w:val="008F5A79"/>
    <w:rsid w:val="008F5CB2"/>
    <w:rsid w:val="008F6B3A"/>
    <w:rsid w:val="008F6E40"/>
    <w:rsid w:val="008F6E8F"/>
    <w:rsid w:val="008F74D4"/>
    <w:rsid w:val="008F74DA"/>
    <w:rsid w:val="008F7548"/>
    <w:rsid w:val="008F7A73"/>
    <w:rsid w:val="008F7E2C"/>
    <w:rsid w:val="008F7FBB"/>
    <w:rsid w:val="00900489"/>
    <w:rsid w:val="009005A2"/>
    <w:rsid w:val="0090206F"/>
    <w:rsid w:val="009029E6"/>
    <w:rsid w:val="00902C24"/>
    <w:rsid w:val="00902FCB"/>
    <w:rsid w:val="00903163"/>
    <w:rsid w:val="00903356"/>
    <w:rsid w:val="00904CA6"/>
    <w:rsid w:val="0090531B"/>
    <w:rsid w:val="009056DE"/>
    <w:rsid w:val="00905860"/>
    <w:rsid w:val="00905E33"/>
    <w:rsid w:val="0090626D"/>
    <w:rsid w:val="00906365"/>
    <w:rsid w:val="00907B29"/>
    <w:rsid w:val="0091039C"/>
    <w:rsid w:val="00910F6B"/>
    <w:rsid w:val="00910F81"/>
    <w:rsid w:val="00911570"/>
    <w:rsid w:val="00911F2A"/>
    <w:rsid w:val="00912013"/>
    <w:rsid w:val="009124E2"/>
    <w:rsid w:val="0091286E"/>
    <w:rsid w:val="009136CA"/>
    <w:rsid w:val="009138D7"/>
    <w:rsid w:val="00913DAA"/>
    <w:rsid w:val="00913E16"/>
    <w:rsid w:val="00914486"/>
    <w:rsid w:val="0091461E"/>
    <w:rsid w:val="0091521D"/>
    <w:rsid w:val="00915BAC"/>
    <w:rsid w:val="009165CE"/>
    <w:rsid w:val="0091660B"/>
    <w:rsid w:val="00916A43"/>
    <w:rsid w:val="0091707B"/>
    <w:rsid w:val="009170F7"/>
    <w:rsid w:val="009174BB"/>
    <w:rsid w:val="0091787B"/>
    <w:rsid w:val="00917DB0"/>
    <w:rsid w:val="00917E8A"/>
    <w:rsid w:val="0092093E"/>
    <w:rsid w:val="00920C73"/>
    <w:rsid w:val="00920FD8"/>
    <w:rsid w:val="00921169"/>
    <w:rsid w:val="009215A5"/>
    <w:rsid w:val="00921674"/>
    <w:rsid w:val="009222B8"/>
    <w:rsid w:val="0092318E"/>
    <w:rsid w:val="009243B8"/>
    <w:rsid w:val="00924518"/>
    <w:rsid w:val="009249CF"/>
    <w:rsid w:val="00924ABE"/>
    <w:rsid w:val="00925115"/>
    <w:rsid w:val="00925304"/>
    <w:rsid w:val="00925726"/>
    <w:rsid w:val="009267B3"/>
    <w:rsid w:val="0092698A"/>
    <w:rsid w:val="00926C61"/>
    <w:rsid w:val="00927275"/>
    <w:rsid w:val="009273A0"/>
    <w:rsid w:val="009275F8"/>
    <w:rsid w:val="00927979"/>
    <w:rsid w:val="00927D7E"/>
    <w:rsid w:val="009301F0"/>
    <w:rsid w:val="00930D16"/>
    <w:rsid w:val="00931698"/>
    <w:rsid w:val="00931D47"/>
    <w:rsid w:val="00932587"/>
    <w:rsid w:val="009328F8"/>
    <w:rsid w:val="00932A6E"/>
    <w:rsid w:val="00932BB2"/>
    <w:rsid w:val="00932E31"/>
    <w:rsid w:val="00933502"/>
    <w:rsid w:val="00933828"/>
    <w:rsid w:val="00933D62"/>
    <w:rsid w:val="00934945"/>
    <w:rsid w:val="00935525"/>
    <w:rsid w:val="0093629D"/>
    <w:rsid w:val="00936859"/>
    <w:rsid w:val="00937747"/>
    <w:rsid w:val="009379B6"/>
    <w:rsid w:val="00937BB2"/>
    <w:rsid w:val="00937E2A"/>
    <w:rsid w:val="009416FD"/>
    <w:rsid w:val="009425AF"/>
    <w:rsid w:val="00942868"/>
    <w:rsid w:val="009436C9"/>
    <w:rsid w:val="00943922"/>
    <w:rsid w:val="00944AA6"/>
    <w:rsid w:val="00944C94"/>
    <w:rsid w:val="009452E2"/>
    <w:rsid w:val="00945737"/>
    <w:rsid w:val="00945E53"/>
    <w:rsid w:val="00946592"/>
    <w:rsid w:val="00946DAD"/>
    <w:rsid w:val="009470E7"/>
    <w:rsid w:val="009500D9"/>
    <w:rsid w:val="00950387"/>
    <w:rsid w:val="00950BBF"/>
    <w:rsid w:val="0095122E"/>
    <w:rsid w:val="00951790"/>
    <w:rsid w:val="00951BAA"/>
    <w:rsid w:val="00951C6F"/>
    <w:rsid w:val="00951DA1"/>
    <w:rsid w:val="0095346D"/>
    <w:rsid w:val="009537E3"/>
    <w:rsid w:val="00953F7F"/>
    <w:rsid w:val="00954013"/>
    <w:rsid w:val="00954238"/>
    <w:rsid w:val="00954C7A"/>
    <w:rsid w:val="00954FBF"/>
    <w:rsid w:val="009559FD"/>
    <w:rsid w:val="00956BF6"/>
    <w:rsid w:val="00956EA0"/>
    <w:rsid w:val="00957863"/>
    <w:rsid w:val="00960266"/>
    <w:rsid w:val="009603DD"/>
    <w:rsid w:val="009614A7"/>
    <w:rsid w:val="00961794"/>
    <w:rsid w:val="00962599"/>
    <w:rsid w:val="0096309E"/>
    <w:rsid w:val="00963560"/>
    <w:rsid w:val="0096367E"/>
    <w:rsid w:val="009642F6"/>
    <w:rsid w:val="009649E4"/>
    <w:rsid w:val="0096537C"/>
    <w:rsid w:val="009653A8"/>
    <w:rsid w:val="009660ED"/>
    <w:rsid w:val="00966271"/>
    <w:rsid w:val="00966603"/>
    <w:rsid w:val="00967305"/>
    <w:rsid w:val="0096766D"/>
    <w:rsid w:val="00967683"/>
    <w:rsid w:val="00967DB6"/>
    <w:rsid w:val="00970328"/>
    <w:rsid w:val="00970C09"/>
    <w:rsid w:val="009712CA"/>
    <w:rsid w:val="009714AE"/>
    <w:rsid w:val="00972010"/>
    <w:rsid w:val="00972BB5"/>
    <w:rsid w:val="009734BE"/>
    <w:rsid w:val="00973AD9"/>
    <w:rsid w:val="00973F7B"/>
    <w:rsid w:val="00973FF9"/>
    <w:rsid w:val="00974058"/>
    <w:rsid w:val="0097575D"/>
    <w:rsid w:val="009757AA"/>
    <w:rsid w:val="009759A0"/>
    <w:rsid w:val="00975DCF"/>
    <w:rsid w:val="00975ED5"/>
    <w:rsid w:val="00975F61"/>
    <w:rsid w:val="0097613F"/>
    <w:rsid w:val="00976A3F"/>
    <w:rsid w:val="00976AC6"/>
    <w:rsid w:val="00977055"/>
    <w:rsid w:val="009772D6"/>
    <w:rsid w:val="009779FF"/>
    <w:rsid w:val="00980609"/>
    <w:rsid w:val="00980C82"/>
    <w:rsid w:val="00980F16"/>
    <w:rsid w:val="0098220D"/>
    <w:rsid w:val="00982B9D"/>
    <w:rsid w:val="00982E98"/>
    <w:rsid w:val="009831BA"/>
    <w:rsid w:val="009836B7"/>
    <w:rsid w:val="009842F1"/>
    <w:rsid w:val="00984B85"/>
    <w:rsid w:val="009852B4"/>
    <w:rsid w:val="009852B7"/>
    <w:rsid w:val="0098552B"/>
    <w:rsid w:val="00985F61"/>
    <w:rsid w:val="009865D2"/>
    <w:rsid w:val="00986C69"/>
    <w:rsid w:val="00987190"/>
    <w:rsid w:val="009872D9"/>
    <w:rsid w:val="009874BB"/>
    <w:rsid w:val="009877CF"/>
    <w:rsid w:val="0099035E"/>
    <w:rsid w:val="009905C3"/>
    <w:rsid w:val="00991384"/>
    <w:rsid w:val="009915FF"/>
    <w:rsid w:val="00991721"/>
    <w:rsid w:val="009918CA"/>
    <w:rsid w:val="00991DEC"/>
    <w:rsid w:val="00992676"/>
    <w:rsid w:val="00992DFF"/>
    <w:rsid w:val="00992F9F"/>
    <w:rsid w:val="0099359E"/>
    <w:rsid w:val="00993817"/>
    <w:rsid w:val="00993B35"/>
    <w:rsid w:val="00994D33"/>
    <w:rsid w:val="00995232"/>
    <w:rsid w:val="009958DB"/>
    <w:rsid w:val="00997066"/>
    <w:rsid w:val="009973C3"/>
    <w:rsid w:val="009973DC"/>
    <w:rsid w:val="00997814"/>
    <w:rsid w:val="00997F90"/>
    <w:rsid w:val="009A0142"/>
    <w:rsid w:val="009A07F0"/>
    <w:rsid w:val="009A09C6"/>
    <w:rsid w:val="009A0A4D"/>
    <w:rsid w:val="009A0CF2"/>
    <w:rsid w:val="009A0FC0"/>
    <w:rsid w:val="009A1493"/>
    <w:rsid w:val="009A1B87"/>
    <w:rsid w:val="009A23B0"/>
    <w:rsid w:val="009A26AE"/>
    <w:rsid w:val="009A29D0"/>
    <w:rsid w:val="009A2DF0"/>
    <w:rsid w:val="009A2FF8"/>
    <w:rsid w:val="009A3610"/>
    <w:rsid w:val="009A37BC"/>
    <w:rsid w:val="009A393D"/>
    <w:rsid w:val="009A4058"/>
    <w:rsid w:val="009A5083"/>
    <w:rsid w:val="009A5EDD"/>
    <w:rsid w:val="009A6106"/>
    <w:rsid w:val="009A6777"/>
    <w:rsid w:val="009A67FB"/>
    <w:rsid w:val="009B0860"/>
    <w:rsid w:val="009B0E97"/>
    <w:rsid w:val="009B10E6"/>
    <w:rsid w:val="009B137D"/>
    <w:rsid w:val="009B167E"/>
    <w:rsid w:val="009B181A"/>
    <w:rsid w:val="009B227C"/>
    <w:rsid w:val="009B28B2"/>
    <w:rsid w:val="009B2D40"/>
    <w:rsid w:val="009B383C"/>
    <w:rsid w:val="009B430D"/>
    <w:rsid w:val="009B4483"/>
    <w:rsid w:val="009B474B"/>
    <w:rsid w:val="009B4905"/>
    <w:rsid w:val="009B5480"/>
    <w:rsid w:val="009B5530"/>
    <w:rsid w:val="009B5A64"/>
    <w:rsid w:val="009B613E"/>
    <w:rsid w:val="009B6524"/>
    <w:rsid w:val="009B6F61"/>
    <w:rsid w:val="009B7BC8"/>
    <w:rsid w:val="009B7C1C"/>
    <w:rsid w:val="009C107B"/>
    <w:rsid w:val="009C1088"/>
    <w:rsid w:val="009C127A"/>
    <w:rsid w:val="009C1D0B"/>
    <w:rsid w:val="009C27B9"/>
    <w:rsid w:val="009C27DE"/>
    <w:rsid w:val="009C2A38"/>
    <w:rsid w:val="009C2A6F"/>
    <w:rsid w:val="009C2FCE"/>
    <w:rsid w:val="009C377C"/>
    <w:rsid w:val="009C388E"/>
    <w:rsid w:val="009C3A80"/>
    <w:rsid w:val="009C3DB6"/>
    <w:rsid w:val="009C4061"/>
    <w:rsid w:val="009C4246"/>
    <w:rsid w:val="009C5500"/>
    <w:rsid w:val="009C5602"/>
    <w:rsid w:val="009C69C4"/>
    <w:rsid w:val="009C6F98"/>
    <w:rsid w:val="009C7265"/>
    <w:rsid w:val="009C74B8"/>
    <w:rsid w:val="009C7CBC"/>
    <w:rsid w:val="009D04D8"/>
    <w:rsid w:val="009D0CBD"/>
    <w:rsid w:val="009D1225"/>
    <w:rsid w:val="009D14EB"/>
    <w:rsid w:val="009D1998"/>
    <w:rsid w:val="009D1B99"/>
    <w:rsid w:val="009D32E8"/>
    <w:rsid w:val="009D3636"/>
    <w:rsid w:val="009D480C"/>
    <w:rsid w:val="009D50DB"/>
    <w:rsid w:val="009D59F3"/>
    <w:rsid w:val="009D5BED"/>
    <w:rsid w:val="009D6557"/>
    <w:rsid w:val="009D6998"/>
    <w:rsid w:val="009D6BA4"/>
    <w:rsid w:val="009D6FE4"/>
    <w:rsid w:val="009D739D"/>
    <w:rsid w:val="009D7818"/>
    <w:rsid w:val="009D7976"/>
    <w:rsid w:val="009D7AF0"/>
    <w:rsid w:val="009E06A0"/>
    <w:rsid w:val="009E0B8E"/>
    <w:rsid w:val="009E10FB"/>
    <w:rsid w:val="009E1433"/>
    <w:rsid w:val="009E1B56"/>
    <w:rsid w:val="009E1C6E"/>
    <w:rsid w:val="009E1EA0"/>
    <w:rsid w:val="009E1F4D"/>
    <w:rsid w:val="009E3025"/>
    <w:rsid w:val="009E318F"/>
    <w:rsid w:val="009E3C8F"/>
    <w:rsid w:val="009E3ECE"/>
    <w:rsid w:val="009E4324"/>
    <w:rsid w:val="009E48E0"/>
    <w:rsid w:val="009E5319"/>
    <w:rsid w:val="009E6353"/>
    <w:rsid w:val="009E6AF4"/>
    <w:rsid w:val="009E7DA1"/>
    <w:rsid w:val="009E7E30"/>
    <w:rsid w:val="009F1183"/>
    <w:rsid w:val="009F159C"/>
    <w:rsid w:val="009F22F5"/>
    <w:rsid w:val="009F24E0"/>
    <w:rsid w:val="009F26FB"/>
    <w:rsid w:val="009F2949"/>
    <w:rsid w:val="009F30A5"/>
    <w:rsid w:val="009F3CB3"/>
    <w:rsid w:val="009F4868"/>
    <w:rsid w:val="009F5552"/>
    <w:rsid w:val="009F57B1"/>
    <w:rsid w:val="009F683C"/>
    <w:rsid w:val="009F6A42"/>
    <w:rsid w:val="009F71BA"/>
    <w:rsid w:val="00A00308"/>
    <w:rsid w:val="00A00DB6"/>
    <w:rsid w:val="00A00E6D"/>
    <w:rsid w:val="00A0160A"/>
    <w:rsid w:val="00A02CB2"/>
    <w:rsid w:val="00A02D64"/>
    <w:rsid w:val="00A033C8"/>
    <w:rsid w:val="00A035EC"/>
    <w:rsid w:val="00A0364C"/>
    <w:rsid w:val="00A03C07"/>
    <w:rsid w:val="00A03FCB"/>
    <w:rsid w:val="00A04263"/>
    <w:rsid w:val="00A04D9A"/>
    <w:rsid w:val="00A053E8"/>
    <w:rsid w:val="00A0540E"/>
    <w:rsid w:val="00A05501"/>
    <w:rsid w:val="00A056C3"/>
    <w:rsid w:val="00A05E34"/>
    <w:rsid w:val="00A06742"/>
    <w:rsid w:val="00A0778D"/>
    <w:rsid w:val="00A0785B"/>
    <w:rsid w:val="00A07E42"/>
    <w:rsid w:val="00A101EB"/>
    <w:rsid w:val="00A103A2"/>
    <w:rsid w:val="00A10448"/>
    <w:rsid w:val="00A10D87"/>
    <w:rsid w:val="00A10FED"/>
    <w:rsid w:val="00A11021"/>
    <w:rsid w:val="00A112E0"/>
    <w:rsid w:val="00A112E3"/>
    <w:rsid w:val="00A11B6A"/>
    <w:rsid w:val="00A11F8E"/>
    <w:rsid w:val="00A12CFF"/>
    <w:rsid w:val="00A13A44"/>
    <w:rsid w:val="00A13BA3"/>
    <w:rsid w:val="00A141A2"/>
    <w:rsid w:val="00A14227"/>
    <w:rsid w:val="00A14E50"/>
    <w:rsid w:val="00A150C8"/>
    <w:rsid w:val="00A1532B"/>
    <w:rsid w:val="00A15351"/>
    <w:rsid w:val="00A1550E"/>
    <w:rsid w:val="00A1619D"/>
    <w:rsid w:val="00A1680B"/>
    <w:rsid w:val="00A1696F"/>
    <w:rsid w:val="00A16B46"/>
    <w:rsid w:val="00A16B7D"/>
    <w:rsid w:val="00A16D99"/>
    <w:rsid w:val="00A172F5"/>
    <w:rsid w:val="00A174A5"/>
    <w:rsid w:val="00A1750E"/>
    <w:rsid w:val="00A17731"/>
    <w:rsid w:val="00A178C8"/>
    <w:rsid w:val="00A179D4"/>
    <w:rsid w:val="00A17EDA"/>
    <w:rsid w:val="00A20323"/>
    <w:rsid w:val="00A2065F"/>
    <w:rsid w:val="00A20676"/>
    <w:rsid w:val="00A20BB2"/>
    <w:rsid w:val="00A20C76"/>
    <w:rsid w:val="00A21187"/>
    <w:rsid w:val="00A2161C"/>
    <w:rsid w:val="00A21D36"/>
    <w:rsid w:val="00A21F3D"/>
    <w:rsid w:val="00A22076"/>
    <w:rsid w:val="00A223CF"/>
    <w:rsid w:val="00A233FD"/>
    <w:rsid w:val="00A23664"/>
    <w:rsid w:val="00A23ABC"/>
    <w:rsid w:val="00A23C20"/>
    <w:rsid w:val="00A23DA9"/>
    <w:rsid w:val="00A23FD4"/>
    <w:rsid w:val="00A250E9"/>
    <w:rsid w:val="00A259FC"/>
    <w:rsid w:val="00A25DAD"/>
    <w:rsid w:val="00A26034"/>
    <w:rsid w:val="00A26064"/>
    <w:rsid w:val="00A265F9"/>
    <w:rsid w:val="00A26BE6"/>
    <w:rsid w:val="00A26C9F"/>
    <w:rsid w:val="00A26D6F"/>
    <w:rsid w:val="00A27781"/>
    <w:rsid w:val="00A277A4"/>
    <w:rsid w:val="00A310D1"/>
    <w:rsid w:val="00A314C2"/>
    <w:rsid w:val="00A3198C"/>
    <w:rsid w:val="00A31ABC"/>
    <w:rsid w:val="00A31F23"/>
    <w:rsid w:val="00A32D19"/>
    <w:rsid w:val="00A33257"/>
    <w:rsid w:val="00A33605"/>
    <w:rsid w:val="00A34306"/>
    <w:rsid w:val="00A346C0"/>
    <w:rsid w:val="00A34B77"/>
    <w:rsid w:val="00A34DBD"/>
    <w:rsid w:val="00A351FC"/>
    <w:rsid w:val="00A35403"/>
    <w:rsid w:val="00A354E0"/>
    <w:rsid w:val="00A35E20"/>
    <w:rsid w:val="00A372FB"/>
    <w:rsid w:val="00A37836"/>
    <w:rsid w:val="00A37C2C"/>
    <w:rsid w:val="00A37E09"/>
    <w:rsid w:val="00A37EA2"/>
    <w:rsid w:val="00A4038C"/>
    <w:rsid w:val="00A414BB"/>
    <w:rsid w:val="00A41B94"/>
    <w:rsid w:val="00A41DE7"/>
    <w:rsid w:val="00A420DB"/>
    <w:rsid w:val="00A42886"/>
    <w:rsid w:val="00A42EBB"/>
    <w:rsid w:val="00A4342E"/>
    <w:rsid w:val="00A43FC5"/>
    <w:rsid w:val="00A44800"/>
    <w:rsid w:val="00A44F1F"/>
    <w:rsid w:val="00A45025"/>
    <w:rsid w:val="00A4577B"/>
    <w:rsid w:val="00A464B8"/>
    <w:rsid w:val="00A46877"/>
    <w:rsid w:val="00A473A7"/>
    <w:rsid w:val="00A47CF6"/>
    <w:rsid w:val="00A47F61"/>
    <w:rsid w:val="00A50050"/>
    <w:rsid w:val="00A500C2"/>
    <w:rsid w:val="00A503E7"/>
    <w:rsid w:val="00A507E2"/>
    <w:rsid w:val="00A509A3"/>
    <w:rsid w:val="00A50B67"/>
    <w:rsid w:val="00A50C3F"/>
    <w:rsid w:val="00A5193F"/>
    <w:rsid w:val="00A51DFD"/>
    <w:rsid w:val="00A5214A"/>
    <w:rsid w:val="00A52822"/>
    <w:rsid w:val="00A52933"/>
    <w:rsid w:val="00A530DE"/>
    <w:rsid w:val="00A53499"/>
    <w:rsid w:val="00A535C0"/>
    <w:rsid w:val="00A539AD"/>
    <w:rsid w:val="00A551AB"/>
    <w:rsid w:val="00A551FD"/>
    <w:rsid w:val="00A55239"/>
    <w:rsid w:val="00A55FBB"/>
    <w:rsid w:val="00A56C0C"/>
    <w:rsid w:val="00A56FAF"/>
    <w:rsid w:val="00A57034"/>
    <w:rsid w:val="00A57B0B"/>
    <w:rsid w:val="00A601FD"/>
    <w:rsid w:val="00A613CE"/>
    <w:rsid w:val="00A61BB5"/>
    <w:rsid w:val="00A62326"/>
    <w:rsid w:val="00A627C5"/>
    <w:rsid w:val="00A6315B"/>
    <w:rsid w:val="00A6330E"/>
    <w:rsid w:val="00A63412"/>
    <w:rsid w:val="00A63809"/>
    <w:rsid w:val="00A638DF"/>
    <w:rsid w:val="00A63998"/>
    <w:rsid w:val="00A64493"/>
    <w:rsid w:val="00A6491E"/>
    <w:rsid w:val="00A64AA8"/>
    <w:rsid w:val="00A64CF1"/>
    <w:rsid w:val="00A65BA8"/>
    <w:rsid w:val="00A6678C"/>
    <w:rsid w:val="00A66F8A"/>
    <w:rsid w:val="00A6731C"/>
    <w:rsid w:val="00A67721"/>
    <w:rsid w:val="00A70C59"/>
    <w:rsid w:val="00A712A7"/>
    <w:rsid w:val="00A71992"/>
    <w:rsid w:val="00A7202A"/>
    <w:rsid w:val="00A729D6"/>
    <w:rsid w:val="00A73500"/>
    <w:rsid w:val="00A73903"/>
    <w:rsid w:val="00A73BE0"/>
    <w:rsid w:val="00A744DF"/>
    <w:rsid w:val="00A74AC8"/>
    <w:rsid w:val="00A75FE1"/>
    <w:rsid w:val="00A766E3"/>
    <w:rsid w:val="00A76FDD"/>
    <w:rsid w:val="00A77564"/>
    <w:rsid w:val="00A80F39"/>
    <w:rsid w:val="00A815A7"/>
    <w:rsid w:val="00A820CE"/>
    <w:rsid w:val="00A82948"/>
    <w:rsid w:val="00A82AC4"/>
    <w:rsid w:val="00A8310F"/>
    <w:rsid w:val="00A83A69"/>
    <w:rsid w:val="00A83D2A"/>
    <w:rsid w:val="00A83F9C"/>
    <w:rsid w:val="00A841AE"/>
    <w:rsid w:val="00A84295"/>
    <w:rsid w:val="00A84524"/>
    <w:rsid w:val="00A84744"/>
    <w:rsid w:val="00A84C77"/>
    <w:rsid w:val="00A84DC1"/>
    <w:rsid w:val="00A85023"/>
    <w:rsid w:val="00A85A88"/>
    <w:rsid w:val="00A86834"/>
    <w:rsid w:val="00A86A42"/>
    <w:rsid w:val="00A86E22"/>
    <w:rsid w:val="00A87063"/>
    <w:rsid w:val="00A87CBB"/>
    <w:rsid w:val="00A87EC0"/>
    <w:rsid w:val="00A901FC"/>
    <w:rsid w:val="00A90546"/>
    <w:rsid w:val="00A90D5E"/>
    <w:rsid w:val="00A90FF6"/>
    <w:rsid w:val="00A9275D"/>
    <w:rsid w:val="00A9344D"/>
    <w:rsid w:val="00A936BF"/>
    <w:rsid w:val="00A93A9B"/>
    <w:rsid w:val="00A93F81"/>
    <w:rsid w:val="00A946BF"/>
    <w:rsid w:val="00A955B9"/>
    <w:rsid w:val="00A956D5"/>
    <w:rsid w:val="00A95C8B"/>
    <w:rsid w:val="00A95E2F"/>
    <w:rsid w:val="00A97CF4"/>
    <w:rsid w:val="00A97F96"/>
    <w:rsid w:val="00AA0B0E"/>
    <w:rsid w:val="00AA1012"/>
    <w:rsid w:val="00AA10AA"/>
    <w:rsid w:val="00AA110F"/>
    <w:rsid w:val="00AA12F6"/>
    <w:rsid w:val="00AA19B7"/>
    <w:rsid w:val="00AA1AEF"/>
    <w:rsid w:val="00AA3957"/>
    <w:rsid w:val="00AA3C09"/>
    <w:rsid w:val="00AA4388"/>
    <w:rsid w:val="00AA4A24"/>
    <w:rsid w:val="00AA5200"/>
    <w:rsid w:val="00AA5B16"/>
    <w:rsid w:val="00AA6BDF"/>
    <w:rsid w:val="00AA6D1A"/>
    <w:rsid w:val="00AA751F"/>
    <w:rsid w:val="00AA79A5"/>
    <w:rsid w:val="00AA7B80"/>
    <w:rsid w:val="00AA7F8D"/>
    <w:rsid w:val="00AB0298"/>
    <w:rsid w:val="00AB06D4"/>
    <w:rsid w:val="00AB17C2"/>
    <w:rsid w:val="00AB1DF7"/>
    <w:rsid w:val="00AB2178"/>
    <w:rsid w:val="00AB268A"/>
    <w:rsid w:val="00AB28DD"/>
    <w:rsid w:val="00AB2A43"/>
    <w:rsid w:val="00AB2BDB"/>
    <w:rsid w:val="00AB33E0"/>
    <w:rsid w:val="00AB4427"/>
    <w:rsid w:val="00AB4803"/>
    <w:rsid w:val="00AB4972"/>
    <w:rsid w:val="00AB4E0A"/>
    <w:rsid w:val="00AB54DA"/>
    <w:rsid w:val="00AB585B"/>
    <w:rsid w:val="00AB64DE"/>
    <w:rsid w:val="00AB654A"/>
    <w:rsid w:val="00AB6891"/>
    <w:rsid w:val="00AB6A25"/>
    <w:rsid w:val="00AB6B00"/>
    <w:rsid w:val="00AB6D23"/>
    <w:rsid w:val="00AB6F53"/>
    <w:rsid w:val="00AB7203"/>
    <w:rsid w:val="00AB7941"/>
    <w:rsid w:val="00AB7A07"/>
    <w:rsid w:val="00AB7FED"/>
    <w:rsid w:val="00AC006E"/>
    <w:rsid w:val="00AC02B3"/>
    <w:rsid w:val="00AC060E"/>
    <w:rsid w:val="00AC061B"/>
    <w:rsid w:val="00AC0EE5"/>
    <w:rsid w:val="00AC1129"/>
    <w:rsid w:val="00AC14F7"/>
    <w:rsid w:val="00AC1F64"/>
    <w:rsid w:val="00AC24C7"/>
    <w:rsid w:val="00AC286D"/>
    <w:rsid w:val="00AC2C2F"/>
    <w:rsid w:val="00AC3124"/>
    <w:rsid w:val="00AC406A"/>
    <w:rsid w:val="00AC4641"/>
    <w:rsid w:val="00AC4879"/>
    <w:rsid w:val="00AC4906"/>
    <w:rsid w:val="00AC4B32"/>
    <w:rsid w:val="00AC4D14"/>
    <w:rsid w:val="00AC5A52"/>
    <w:rsid w:val="00AC5E17"/>
    <w:rsid w:val="00AC69F8"/>
    <w:rsid w:val="00AC6BEB"/>
    <w:rsid w:val="00AC6F42"/>
    <w:rsid w:val="00AC7F24"/>
    <w:rsid w:val="00AC7F48"/>
    <w:rsid w:val="00AD04D1"/>
    <w:rsid w:val="00AD09F7"/>
    <w:rsid w:val="00AD16CC"/>
    <w:rsid w:val="00AD1C91"/>
    <w:rsid w:val="00AD1C96"/>
    <w:rsid w:val="00AD2035"/>
    <w:rsid w:val="00AD2117"/>
    <w:rsid w:val="00AD23C0"/>
    <w:rsid w:val="00AD2889"/>
    <w:rsid w:val="00AD2962"/>
    <w:rsid w:val="00AD363D"/>
    <w:rsid w:val="00AD3E0C"/>
    <w:rsid w:val="00AD4B0D"/>
    <w:rsid w:val="00AD4C2B"/>
    <w:rsid w:val="00AD5203"/>
    <w:rsid w:val="00AD55CB"/>
    <w:rsid w:val="00AD58DD"/>
    <w:rsid w:val="00AD5A31"/>
    <w:rsid w:val="00AD5D70"/>
    <w:rsid w:val="00AD62B4"/>
    <w:rsid w:val="00AD6310"/>
    <w:rsid w:val="00AD636F"/>
    <w:rsid w:val="00AD6FA7"/>
    <w:rsid w:val="00AD7098"/>
    <w:rsid w:val="00AD7456"/>
    <w:rsid w:val="00AD78B6"/>
    <w:rsid w:val="00AE09AE"/>
    <w:rsid w:val="00AE0B5A"/>
    <w:rsid w:val="00AE0E10"/>
    <w:rsid w:val="00AE0EF0"/>
    <w:rsid w:val="00AE112A"/>
    <w:rsid w:val="00AE1291"/>
    <w:rsid w:val="00AE1AFC"/>
    <w:rsid w:val="00AE28BF"/>
    <w:rsid w:val="00AE2FC2"/>
    <w:rsid w:val="00AE3017"/>
    <w:rsid w:val="00AE3402"/>
    <w:rsid w:val="00AE36DC"/>
    <w:rsid w:val="00AE509A"/>
    <w:rsid w:val="00AE5466"/>
    <w:rsid w:val="00AE5F7D"/>
    <w:rsid w:val="00AE6EF5"/>
    <w:rsid w:val="00AE71A4"/>
    <w:rsid w:val="00AF0157"/>
    <w:rsid w:val="00AF0354"/>
    <w:rsid w:val="00AF1335"/>
    <w:rsid w:val="00AF13ED"/>
    <w:rsid w:val="00AF1BC1"/>
    <w:rsid w:val="00AF203D"/>
    <w:rsid w:val="00AF229F"/>
    <w:rsid w:val="00AF2B67"/>
    <w:rsid w:val="00AF2FD3"/>
    <w:rsid w:val="00AF34B3"/>
    <w:rsid w:val="00AF3C14"/>
    <w:rsid w:val="00AF4016"/>
    <w:rsid w:val="00AF44F9"/>
    <w:rsid w:val="00AF4534"/>
    <w:rsid w:val="00AF4F21"/>
    <w:rsid w:val="00AF5527"/>
    <w:rsid w:val="00AF5B06"/>
    <w:rsid w:val="00AF63AD"/>
    <w:rsid w:val="00AF6E09"/>
    <w:rsid w:val="00AF6FCB"/>
    <w:rsid w:val="00AF7774"/>
    <w:rsid w:val="00AF77FB"/>
    <w:rsid w:val="00B011AF"/>
    <w:rsid w:val="00B0156D"/>
    <w:rsid w:val="00B0177E"/>
    <w:rsid w:val="00B01D72"/>
    <w:rsid w:val="00B02FA1"/>
    <w:rsid w:val="00B03714"/>
    <w:rsid w:val="00B03D29"/>
    <w:rsid w:val="00B040FB"/>
    <w:rsid w:val="00B0504B"/>
    <w:rsid w:val="00B05424"/>
    <w:rsid w:val="00B055DB"/>
    <w:rsid w:val="00B05F54"/>
    <w:rsid w:val="00B0724F"/>
    <w:rsid w:val="00B07263"/>
    <w:rsid w:val="00B078BB"/>
    <w:rsid w:val="00B07AC6"/>
    <w:rsid w:val="00B10737"/>
    <w:rsid w:val="00B11129"/>
    <w:rsid w:val="00B11904"/>
    <w:rsid w:val="00B120BB"/>
    <w:rsid w:val="00B121BC"/>
    <w:rsid w:val="00B13826"/>
    <w:rsid w:val="00B13EE9"/>
    <w:rsid w:val="00B14122"/>
    <w:rsid w:val="00B145D8"/>
    <w:rsid w:val="00B15070"/>
    <w:rsid w:val="00B15357"/>
    <w:rsid w:val="00B15B2A"/>
    <w:rsid w:val="00B15B51"/>
    <w:rsid w:val="00B16207"/>
    <w:rsid w:val="00B16959"/>
    <w:rsid w:val="00B16C73"/>
    <w:rsid w:val="00B16E39"/>
    <w:rsid w:val="00B170BD"/>
    <w:rsid w:val="00B17529"/>
    <w:rsid w:val="00B17A82"/>
    <w:rsid w:val="00B17FB9"/>
    <w:rsid w:val="00B2029A"/>
    <w:rsid w:val="00B21CDC"/>
    <w:rsid w:val="00B225AE"/>
    <w:rsid w:val="00B233C6"/>
    <w:rsid w:val="00B23670"/>
    <w:rsid w:val="00B237CB"/>
    <w:rsid w:val="00B23881"/>
    <w:rsid w:val="00B23949"/>
    <w:rsid w:val="00B2398D"/>
    <w:rsid w:val="00B23E3F"/>
    <w:rsid w:val="00B247F8"/>
    <w:rsid w:val="00B24BD6"/>
    <w:rsid w:val="00B24CED"/>
    <w:rsid w:val="00B2517C"/>
    <w:rsid w:val="00B25254"/>
    <w:rsid w:val="00B261C3"/>
    <w:rsid w:val="00B26BA4"/>
    <w:rsid w:val="00B27EB9"/>
    <w:rsid w:val="00B301C1"/>
    <w:rsid w:val="00B302F2"/>
    <w:rsid w:val="00B305D2"/>
    <w:rsid w:val="00B30E6A"/>
    <w:rsid w:val="00B311FA"/>
    <w:rsid w:val="00B31743"/>
    <w:rsid w:val="00B31D19"/>
    <w:rsid w:val="00B3216F"/>
    <w:rsid w:val="00B3220C"/>
    <w:rsid w:val="00B3232A"/>
    <w:rsid w:val="00B327C6"/>
    <w:rsid w:val="00B32DAA"/>
    <w:rsid w:val="00B32E39"/>
    <w:rsid w:val="00B33119"/>
    <w:rsid w:val="00B33235"/>
    <w:rsid w:val="00B33381"/>
    <w:rsid w:val="00B3358C"/>
    <w:rsid w:val="00B33A41"/>
    <w:rsid w:val="00B34305"/>
    <w:rsid w:val="00B34D9B"/>
    <w:rsid w:val="00B35B61"/>
    <w:rsid w:val="00B35BC1"/>
    <w:rsid w:val="00B360E5"/>
    <w:rsid w:val="00B40270"/>
    <w:rsid w:val="00B40310"/>
    <w:rsid w:val="00B403C4"/>
    <w:rsid w:val="00B4167A"/>
    <w:rsid w:val="00B416A0"/>
    <w:rsid w:val="00B41CD0"/>
    <w:rsid w:val="00B41EA7"/>
    <w:rsid w:val="00B4264B"/>
    <w:rsid w:val="00B43723"/>
    <w:rsid w:val="00B43BD3"/>
    <w:rsid w:val="00B44C28"/>
    <w:rsid w:val="00B44C4F"/>
    <w:rsid w:val="00B44E04"/>
    <w:rsid w:val="00B450B1"/>
    <w:rsid w:val="00B46254"/>
    <w:rsid w:val="00B463BF"/>
    <w:rsid w:val="00B467F2"/>
    <w:rsid w:val="00B46C33"/>
    <w:rsid w:val="00B46CB5"/>
    <w:rsid w:val="00B47384"/>
    <w:rsid w:val="00B4756E"/>
    <w:rsid w:val="00B5006D"/>
    <w:rsid w:val="00B50165"/>
    <w:rsid w:val="00B508D4"/>
    <w:rsid w:val="00B508EA"/>
    <w:rsid w:val="00B50971"/>
    <w:rsid w:val="00B509A7"/>
    <w:rsid w:val="00B517BC"/>
    <w:rsid w:val="00B522A6"/>
    <w:rsid w:val="00B5232B"/>
    <w:rsid w:val="00B52AE0"/>
    <w:rsid w:val="00B52F42"/>
    <w:rsid w:val="00B52F4E"/>
    <w:rsid w:val="00B5321E"/>
    <w:rsid w:val="00B53369"/>
    <w:rsid w:val="00B536F2"/>
    <w:rsid w:val="00B54441"/>
    <w:rsid w:val="00B54A76"/>
    <w:rsid w:val="00B54B22"/>
    <w:rsid w:val="00B54B89"/>
    <w:rsid w:val="00B55E2A"/>
    <w:rsid w:val="00B562DA"/>
    <w:rsid w:val="00B56313"/>
    <w:rsid w:val="00B56855"/>
    <w:rsid w:val="00B57594"/>
    <w:rsid w:val="00B57595"/>
    <w:rsid w:val="00B57AE9"/>
    <w:rsid w:val="00B60C3D"/>
    <w:rsid w:val="00B61780"/>
    <w:rsid w:val="00B61B8F"/>
    <w:rsid w:val="00B62845"/>
    <w:rsid w:val="00B6296A"/>
    <w:rsid w:val="00B629DF"/>
    <w:rsid w:val="00B62B9A"/>
    <w:rsid w:val="00B63688"/>
    <w:rsid w:val="00B63D33"/>
    <w:rsid w:val="00B64207"/>
    <w:rsid w:val="00B64262"/>
    <w:rsid w:val="00B64565"/>
    <w:rsid w:val="00B64972"/>
    <w:rsid w:val="00B64CB7"/>
    <w:rsid w:val="00B65778"/>
    <w:rsid w:val="00B65E05"/>
    <w:rsid w:val="00B66655"/>
    <w:rsid w:val="00B66D83"/>
    <w:rsid w:val="00B66FC2"/>
    <w:rsid w:val="00B67747"/>
    <w:rsid w:val="00B67DC4"/>
    <w:rsid w:val="00B701F7"/>
    <w:rsid w:val="00B70668"/>
    <w:rsid w:val="00B70B5A"/>
    <w:rsid w:val="00B70C88"/>
    <w:rsid w:val="00B70F61"/>
    <w:rsid w:val="00B7194C"/>
    <w:rsid w:val="00B71D42"/>
    <w:rsid w:val="00B72E77"/>
    <w:rsid w:val="00B7323F"/>
    <w:rsid w:val="00B7373B"/>
    <w:rsid w:val="00B73A1C"/>
    <w:rsid w:val="00B73FFF"/>
    <w:rsid w:val="00B74711"/>
    <w:rsid w:val="00B75325"/>
    <w:rsid w:val="00B7587C"/>
    <w:rsid w:val="00B76668"/>
    <w:rsid w:val="00B766DB"/>
    <w:rsid w:val="00B7735D"/>
    <w:rsid w:val="00B774C6"/>
    <w:rsid w:val="00B80455"/>
    <w:rsid w:val="00B80CAD"/>
    <w:rsid w:val="00B80CC2"/>
    <w:rsid w:val="00B80DD2"/>
    <w:rsid w:val="00B81518"/>
    <w:rsid w:val="00B817E5"/>
    <w:rsid w:val="00B82252"/>
    <w:rsid w:val="00B8246D"/>
    <w:rsid w:val="00B826F8"/>
    <w:rsid w:val="00B82A65"/>
    <w:rsid w:val="00B82AAE"/>
    <w:rsid w:val="00B83375"/>
    <w:rsid w:val="00B83BB0"/>
    <w:rsid w:val="00B84276"/>
    <w:rsid w:val="00B852D9"/>
    <w:rsid w:val="00B8547F"/>
    <w:rsid w:val="00B8685F"/>
    <w:rsid w:val="00B86B88"/>
    <w:rsid w:val="00B86CD0"/>
    <w:rsid w:val="00B8724A"/>
    <w:rsid w:val="00B87468"/>
    <w:rsid w:val="00B87763"/>
    <w:rsid w:val="00B901DF"/>
    <w:rsid w:val="00B91007"/>
    <w:rsid w:val="00B9110D"/>
    <w:rsid w:val="00B921A4"/>
    <w:rsid w:val="00B924BA"/>
    <w:rsid w:val="00B928E6"/>
    <w:rsid w:val="00B92E45"/>
    <w:rsid w:val="00B9378D"/>
    <w:rsid w:val="00B93AC0"/>
    <w:rsid w:val="00B93F62"/>
    <w:rsid w:val="00B940C7"/>
    <w:rsid w:val="00B94D7B"/>
    <w:rsid w:val="00B95068"/>
    <w:rsid w:val="00B95218"/>
    <w:rsid w:val="00B957FC"/>
    <w:rsid w:val="00B95857"/>
    <w:rsid w:val="00B95C1C"/>
    <w:rsid w:val="00B965B6"/>
    <w:rsid w:val="00B966D0"/>
    <w:rsid w:val="00B96992"/>
    <w:rsid w:val="00B96A68"/>
    <w:rsid w:val="00B96D34"/>
    <w:rsid w:val="00B9779C"/>
    <w:rsid w:val="00B97861"/>
    <w:rsid w:val="00BA014C"/>
    <w:rsid w:val="00BA0B2C"/>
    <w:rsid w:val="00BA0FEB"/>
    <w:rsid w:val="00BA12DB"/>
    <w:rsid w:val="00BA1DF3"/>
    <w:rsid w:val="00BA2132"/>
    <w:rsid w:val="00BA2274"/>
    <w:rsid w:val="00BA2903"/>
    <w:rsid w:val="00BA3D7F"/>
    <w:rsid w:val="00BA4090"/>
    <w:rsid w:val="00BA423F"/>
    <w:rsid w:val="00BA4368"/>
    <w:rsid w:val="00BA4921"/>
    <w:rsid w:val="00BA5A7F"/>
    <w:rsid w:val="00BA6C15"/>
    <w:rsid w:val="00BA6E6C"/>
    <w:rsid w:val="00BA717E"/>
    <w:rsid w:val="00BA7971"/>
    <w:rsid w:val="00BA7A0F"/>
    <w:rsid w:val="00BA7AB6"/>
    <w:rsid w:val="00BB1437"/>
    <w:rsid w:val="00BB1CEB"/>
    <w:rsid w:val="00BB2007"/>
    <w:rsid w:val="00BB25DC"/>
    <w:rsid w:val="00BB2703"/>
    <w:rsid w:val="00BB2DE8"/>
    <w:rsid w:val="00BB37C7"/>
    <w:rsid w:val="00BB380E"/>
    <w:rsid w:val="00BB41CF"/>
    <w:rsid w:val="00BB4425"/>
    <w:rsid w:val="00BB4B21"/>
    <w:rsid w:val="00BB4E76"/>
    <w:rsid w:val="00BB5870"/>
    <w:rsid w:val="00BB6306"/>
    <w:rsid w:val="00BB6D7C"/>
    <w:rsid w:val="00BB6F4A"/>
    <w:rsid w:val="00BB6F7D"/>
    <w:rsid w:val="00BC026C"/>
    <w:rsid w:val="00BC06F2"/>
    <w:rsid w:val="00BC1086"/>
    <w:rsid w:val="00BC15AA"/>
    <w:rsid w:val="00BC18CC"/>
    <w:rsid w:val="00BC2992"/>
    <w:rsid w:val="00BC2F48"/>
    <w:rsid w:val="00BC3431"/>
    <w:rsid w:val="00BC34BC"/>
    <w:rsid w:val="00BC4586"/>
    <w:rsid w:val="00BC45C5"/>
    <w:rsid w:val="00BC5B2F"/>
    <w:rsid w:val="00BC5EA2"/>
    <w:rsid w:val="00BC66C5"/>
    <w:rsid w:val="00BC67E7"/>
    <w:rsid w:val="00BC6A18"/>
    <w:rsid w:val="00BC6B8D"/>
    <w:rsid w:val="00BC6E6D"/>
    <w:rsid w:val="00BC7634"/>
    <w:rsid w:val="00BD004A"/>
    <w:rsid w:val="00BD06E9"/>
    <w:rsid w:val="00BD186B"/>
    <w:rsid w:val="00BD1A86"/>
    <w:rsid w:val="00BD284B"/>
    <w:rsid w:val="00BD297A"/>
    <w:rsid w:val="00BD2B1B"/>
    <w:rsid w:val="00BD2D9A"/>
    <w:rsid w:val="00BD3092"/>
    <w:rsid w:val="00BD3F1D"/>
    <w:rsid w:val="00BD50F2"/>
    <w:rsid w:val="00BD6CFF"/>
    <w:rsid w:val="00BD75B4"/>
    <w:rsid w:val="00BD764B"/>
    <w:rsid w:val="00BD7650"/>
    <w:rsid w:val="00BD770C"/>
    <w:rsid w:val="00BD7963"/>
    <w:rsid w:val="00BD7C64"/>
    <w:rsid w:val="00BE01DC"/>
    <w:rsid w:val="00BE0543"/>
    <w:rsid w:val="00BE0B77"/>
    <w:rsid w:val="00BE0E08"/>
    <w:rsid w:val="00BE10EB"/>
    <w:rsid w:val="00BE1BD1"/>
    <w:rsid w:val="00BE2535"/>
    <w:rsid w:val="00BE271E"/>
    <w:rsid w:val="00BE279D"/>
    <w:rsid w:val="00BE2C81"/>
    <w:rsid w:val="00BE2F9D"/>
    <w:rsid w:val="00BE32C4"/>
    <w:rsid w:val="00BE3822"/>
    <w:rsid w:val="00BE411A"/>
    <w:rsid w:val="00BE48FB"/>
    <w:rsid w:val="00BE515A"/>
    <w:rsid w:val="00BE5A8C"/>
    <w:rsid w:val="00BE6334"/>
    <w:rsid w:val="00BE6FD7"/>
    <w:rsid w:val="00BE73C2"/>
    <w:rsid w:val="00BE745C"/>
    <w:rsid w:val="00BE7B3B"/>
    <w:rsid w:val="00BE7B64"/>
    <w:rsid w:val="00BE7F9F"/>
    <w:rsid w:val="00BF03E9"/>
    <w:rsid w:val="00BF071B"/>
    <w:rsid w:val="00BF09FD"/>
    <w:rsid w:val="00BF0F73"/>
    <w:rsid w:val="00BF1600"/>
    <w:rsid w:val="00BF1D5A"/>
    <w:rsid w:val="00BF3340"/>
    <w:rsid w:val="00BF4198"/>
    <w:rsid w:val="00BF469A"/>
    <w:rsid w:val="00BF4939"/>
    <w:rsid w:val="00BF5488"/>
    <w:rsid w:val="00BF5C2C"/>
    <w:rsid w:val="00BF5CCD"/>
    <w:rsid w:val="00BF6291"/>
    <w:rsid w:val="00BF66FC"/>
    <w:rsid w:val="00BF6896"/>
    <w:rsid w:val="00BF6A26"/>
    <w:rsid w:val="00BF6A7D"/>
    <w:rsid w:val="00BF709F"/>
    <w:rsid w:val="00BF745C"/>
    <w:rsid w:val="00BF77A5"/>
    <w:rsid w:val="00C003F1"/>
    <w:rsid w:val="00C00422"/>
    <w:rsid w:val="00C004F5"/>
    <w:rsid w:val="00C005F8"/>
    <w:rsid w:val="00C00852"/>
    <w:rsid w:val="00C00E3A"/>
    <w:rsid w:val="00C01769"/>
    <w:rsid w:val="00C0287B"/>
    <w:rsid w:val="00C03540"/>
    <w:rsid w:val="00C03702"/>
    <w:rsid w:val="00C03F94"/>
    <w:rsid w:val="00C03FFA"/>
    <w:rsid w:val="00C042F3"/>
    <w:rsid w:val="00C04326"/>
    <w:rsid w:val="00C047E2"/>
    <w:rsid w:val="00C048B8"/>
    <w:rsid w:val="00C04DB2"/>
    <w:rsid w:val="00C0543E"/>
    <w:rsid w:val="00C06612"/>
    <w:rsid w:val="00C06799"/>
    <w:rsid w:val="00C069AC"/>
    <w:rsid w:val="00C07E69"/>
    <w:rsid w:val="00C106CC"/>
    <w:rsid w:val="00C1099F"/>
    <w:rsid w:val="00C10AE9"/>
    <w:rsid w:val="00C10B0F"/>
    <w:rsid w:val="00C11163"/>
    <w:rsid w:val="00C113ED"/>
    <w:rsid w:val="00C1187B"/>
    <w:rsid w:val="00C11A06"/>
    <w:rsid w:val="00C11B52"/>
    <w:rsid w:val="00C11CCD"/>
    <w:rsid w:val="00C1228B"/>
    <w:rsid w:val="00C128D3"/>
    <w:rsid w:val="00C12ACA"/>
    <w:rsid w:val="00C136F6"/>
    <w:rsid w:val="00C13ADA"/>
    <w:rsid w:val="00C13ADE"/>
    <w:rsid w:val="00C13EA7"/>
    <w:rsid w:val="00C14641"/>
    <w:rsid w:val="00C14BCA"/>
    <w:rsid w:val="00C14FEB"/>
    <w:rsid w:val="00C16317"/>
    <w:rsid w:val="00C165D8"/>
    <w:rsid w:val="00C178DE"/>
    <w:rsid w:val="00C210EB"/>
    <w:rsid w:val="00C2113F"/>
    <w:rsid w:val="00C21490"/>
    <w:rsid w:val="00C218EC"/>
    <w:rsid w:val="00C21F4E"/>
    <w:rsid w:val="00C2213A"/>
    <w:rsid w:val="00C22ADB"/>
    <w:rsid w:val="00C22C70"/>
    <w:rsid w:val="00C2304F"/>
    <w:rsid w:val="00C23412"/>
    <w:rsid w:val="00C23C1D"/>
    <w:rsid w:val="00C2402B"/>
    <w:rsid w:val="00C2404F"/>
    <w:rsid w:val="00C24C13"/>
    <w:rsid w:val="00C24CB2"/>
    <w:rsid w:val="00C24DAD"/>
    <w:rsid w:val="00C24F5F"/>
    <w:rsid w:val="00C259DF"/>
    <w:rsid w:val="00C25C9F"/>
    <w:rsid w:val="00C25D37"/>
    <w:rsid w:val="00C2615A"/>
    <w:rsid w:val="00C26187"/>
    <w:rsid w:val="00C26C5E"/>
    <w:rsid w:val="00C2755C"/>
    <w:rsid w:val="00C27B11"/>
    <w:rsid w:val="00C300B3"/>
    <w:rsid w:val="00C301C9"/>
    <w:rsid w:val="00C306DA"/>
    <w:rsid w:val="00C30E75"/>
    <w:rsid w:val="00C3229B"/>
    <w:rsid w:val="00C3302A"/>
    <w:rsid w:val="00C33160"/>
    <w:rsid w:val="00C332DE"/>
    <w:rsid w:val="00C338D4"/>
    <w:rsid w:val="00C33B24"/>
    <w:rsid w:val="00C33CDF"/>
    <w:rsid w:val="00C34286"/>
    <w:rsid w:val="00C347E6"/>
    <w:rsid w:val="00C3489C"/>
    <w:rsid w:val="00C34AEA"/>
    <w:rsid w:val="00C34F98"/>
    <w:rsid w:val="00C353F6"/>
    <w:rsid w:val="00C355EF"/>
    <w:rsid w:val="00C35BEB"/>
    <w:rsid w:val="00C35C83"/>
    <w:rsid w:val="00C35E20"/>
    <w:rsid w:val="00C3644E"/>
    <w:rsid w:val="00C3669F"/>
    <w:rsid w:val="00C367B3"/>
    <w:rsid w:val="00C36A02"/>
    <w:rsid w:val="00C37193"/>
    <w:rsid w:val="00C3722C"/>
    <w:rsid w:val="00C37942"/>
    <w:rsid w:val="00C37BCE"/>
    <w:rsid w:val="00C404E2"/>
    <w:rsid w:val="00C40562"/>
    <w:rsid w:val="00C40748"/>
    <w:rsid w:val="00C40D0C"/>
    <w:rsid w:val="00C420BC"/>
    <w:rsid w:val="00C424E7"/>
    <w:rsid w:val="00C426C9"/>
    <w:rsid w:val="00C429CB"/>
    <w:rsid w:val="00C42DEA"/>
    <w:rsid w:val="00C42E1E"/>
    <w:rsid w:val="00C43A9D"/>
    <w:rsid w:val="00C43B87"/>
    <w:rsid w:val="00C43C0D"/>
    <w:rsid w:val="00C440A4"/>
    <w:rsid w:val="00C4411D"/>
    <w:rsid w:val="00C44D27"/>
    <w:rsid w:val="00C4540F"/>
    <w:rsid w:val="00C4573E"/>
    <w:rsid w:val="00C4585E"/>
    <w:rsid w:val="00C4660E"/>
    <w:rsid w:val="00C46886"/>
    <w:rsid w:val="00C46CA8"/>
    <w:rsid w:val="00C47755"/>
    <w:rsid w:val="00C47AC2"/>
    <w:rsid w:val="00C50BD3"/>
    <w:rsid w:val="00C50DC5"/>
    <w:rsid w:val="00C51998"/>
    <w:rsid w:val="00C52ACC"/>
    <w:rsid w:val="00C53404"/>
    <w:rsid w:val="00C53B84"/>
    <w:rsid w:val="00C546A0"/>
    <w:rsid w:val="00C548B5"/>
    <w:rsid w:val="00C551E8"/>
    <w:rsid w:val="00C558E9"/>
    <w:rsid w:val="00C55C81"/>
    <w:rsid w:val="00C55D6A"/>
    <w:rsid w:val="00C56392"/>
    <w:rsid w:val="00C5678A"/>
    <w:rsid w:val="00C567E6"/>
    <w:rsid w:val="00C56AD4"/>
    <w:rsid w:val="00C56F35"/>
    <w:rsid w:val="00C57CA7"/>
    <w:rsid w:val="00C57F86"/>
    <w:rsid w:val="00C60445"/>
    <w:rsid w:val="00C604BC"/>
    <w:rsid w:val="00C60632"/>
    <w:rsid w:val="00C60ACE"/>
    <w:rsid w:val="00C60F33"/>
    <w:rsid w:val="00C6100A"/>
    <w:rsid w:val="00C62050"/>
    <w:rsid w:val="00C62515"/>
    <w:rsid w:val="00C625AF"/>
    <w:rsid w:val="00C62812"/>
    <w:rsid w:val="00C62E71"/>
    <w:rsid w:val="00C62FCE"/>
    <w:rsid w:val="00C63578"/>
    <w:rsid w:val="00C636D3"/>
    <w:rsid w:val="00C63F06"/>
    <w:rsid w:val="00C64009"/>
    <w:rsid w:val="00C640B0"/>
    <w:rsid w:val="00C65858"/>
    <w:rsid w:val="00C6643C"/>
    <w:rsid w:val="00C66A89"/>
    <w:rsid w:val="00C66AFC"/>
    <w:rsid w:val="00C66FDE"/>
    <w:rsid w:val="00C6720F"/>
    <w:rsid w:val="00C67849"/>
    <w:rsid w:val="00C67983"/>
    <w:rsid w:val="00C7039F"/>
    <w:rsid w:val="00C70961"/>
    <w:rsid w:val="00C709DB"/>
    <w:rsid w:val="00C714FF"/>
    <w:rsid w:val="00C71A07"/>
    <w:rsid w:val="00C71B1C"/>
    <w:rsid w:val="00C727B8"/>
    <w:rsid w:val="00C7289C"/>
    <w:rsid w:val="00C72CB6"/>
    <w:rsid w:val="00C7321F"/>
    <w:rsid w:val="00C7352F"/>
    <w:rsid w:val="00C738CA"/>
    <w:rsid w:val="00C73C42"/>
    <w:rsid w:val="00C75305"/>
    <w:rsid w:val="00C75AAD"/>
    <w:rsid w:val="00C75BCE"/>
    <w:rsid w:val="00C76917"/>
    <w:rsid w:val="00C76D65"/>
    <w:rsid w:val="00C77A8A"/>
    <w:rsid w:val="00C77C95"/>
    <w:rsid w:val="00C802D8"/>
    <w:rsid w:val="00C804B3"/>
    <w:rsid w:val="00C80667"/>
    <w:rsid w:val="00C81033"/>
    <w:rsid w:val="00C8190D"/>
    <w:rsid w:val="00C81AED"/>
    <w:rsid w:val="00C821B1"/>
    <w:rsid w:val="00C82D13"/>
    <w:rsid w:val="00C832A2"/>
    <w:rsid w:val="00C83532"/>
    <w:rsid w:val="00C83A78"/>
    <w:rsid w:val="00C841E7"/>
    <w:rsid w:val="00C8460D"/>
    <w:rsid w:val="00C84C6E"/>
    <w:rsid w:val="00C858E0"/>
    <w:rsid w:val="00C86058"/>
    <w:rsid w:val="00C86115"/>
    <w:rsid w:val="00C86781"/>
    <w:rsid w:val="00C86B39"/>
    <w:rsid w:val="00C86EE5"/>
    <w:rsid w:val="00C87637"/>
    <w:rsid w:val="00C8777E"/>
    <w:rsid w:val="00C87D50"/>
    <w:rsid w:val="00C90344"/>
    <w:rsid w:val="00C9114F"/>
    <w:rsid w:val="00C919E4"/>
    <w:rsid w:val="00C91CD3"/>
    <w:rsid w:val="00C91E84"/>
    <w:rsid w:val="00C92341"/>
    <w:rsid w:val="00C92724"/>
    <w:rsid w:val="00C92770"/>
    <w:rsid w:val="00C929D8"/>
    <w:rsid w:val="00C92CA9"/>
    <w:rsid w:val="00C930C1"/>
    <w:rsid w:val="00C9329A"/>
    <w:rsid w:val="00C935A2"/>
    <w:rsid w:val="00C93613"/>
    <w:rsid w:val="00C9362B"/>
    <w:rsid w:val="00C93AE8"/>
    <w:rsid w:val="00C94F52"/>
    <w:rsid w:val="00C95806"/>
    <w:rsid w:val="00C95CE3"/>
    <w:rsid w:val="00C96274"/>
    <w:rsid w:val="00C962FA"/>
    <w:rsid w:val="00C96BD7"/>
    <w:rsid w:val="00C971F6"/>
    <w:rsid w:val="00C97297"/>
    <w:rsid w:val="00C97541"/>
    <w:rsid w:val="00C97650"/>
    <w:rsid w:val="00C97679"/>
    <w:rsid w:val="00C9771B"/>
    <w:rsid w:val="00C97856"/>
    <w:rsid w:val="00C97DEA"/>
    <w:rsid w:val="00CA01E9"/>
    <w:rsid w:val="00CA0546"/>
    <w:rsid w:val="00CA0A69"/>
    <w:rsid w:val="00CA0B5E"/>
    <w:rsid w:val="00CA11F7"/>
    <w:rsid w:val="00CA157B"/>
    <w:rsid w:val="00CA175A"/>
    <w:rsid w:val="00CA18F1"/>
    <w:rsid w:val="00CA1E7B"/>
    <w:rsid w:val="00CA1E7C"/>
    <w:rsid w:val="00CA2BCC"/>
    <w:rsid w:val="00CA31E4"/>
    <w:rsid w:val="00CA344D"/>
    <w:rsid w:val="00CA374E"/>
    <w:rsid w:val="00CA3755"/>
    <w:rsid w:val="00CA3826"/>
    <w:rsid w:val="00CA3A3D"/>
    <w:rsid w:val="00CA3EA5"/>
    <w:rsid w:val="00CA3ED7"/>
    <w:rsid w:val="00CA4A3F"/>
    <w:rsid w:val="00CA591B"/>
    <w:rsid w:val="00CA5E1A"/>
    <w:rsid w:val="00CA6EBE"/>
    <w:rsid w:val="00CA7992"/>
    <w:rsid w:val="00CA7B90"/>
    <w:rsid w:val="00CA7F32"/>
    <w:rsid w:val="00CB04C0"/>
    <w:rsid w:val="00CB04C3"/>
    <w:rsid w:val="00CB0A2A"/>
    <w:rsid w:val="00CB0E6E"/>
    <w:rsid w:val="00CB1194"/>
    <w:rsid w:val="00CB1285"/>
    <w:rsid w:val="00CB1C77"/>
    <w:rsid w:val="00CB2BCB"/>
    <w:rsid w:val="00CB4119"/>
    <w:rsid w:val="00CB4147"/>
    <w:rsid w:val="00CB512C"/>
    <w:rsid w:val="00CB54E7"/>
    <w:rsid w:val="00CB558A"/>
    <w:rsid w:val="00CB60FE"/>
    <w:rsid w:val="00CB6FEC"/>
    <w:rsid w:val="00CB6FEF"/>
    <w:rsid w:val="00CB709B"/>
    <w:rsid w:val="00CB7445"/>
    <w:rsid w:val="00CB789B"/>
    <w:rsid w:val="00CB7FAD"/>
    <w:rsid w:val="00CC01F9"/>
    <w:rsid w:val="00CC0804"/>
    <w:rsid w:val="00CC09BA"/>
    <w:rsid w:val="00CC182F"/>
    <w:rsid w:val="00CC251A"/>
    <w:rsid w:val="00CC39B1"/>
    <w:rsid w:val="00CC3BB3"/>
    <w:rsid w:val="00CC3D83"/>
    <w:rsid w:val="00CC3F52"/>
    <w:rsid w:val="00CC4911"/>
    <w:rsid w:val="00CC4A9A"/>
    <w:rsid w:val="00CC4CCE"/>
    <w:rsid w:val="00CC55B0"/>
    <w:rsid w:val="00CC642A"/>
    <w:rsid w:val="00CC67F1"/>
    <w:rsid w:val="00CC6AE5"/>
    <w:rsid w:val="00CC762E"/>
    <w:rsid w:val="00CC78E8"/>
    <w:rsid w:val="00CC79DA"/>
    <w:rsid w:val="00CC7CEA"/>
    <w:rsid w:val="00CD0212"/>
    <w:rsid w:val="00CD0632"/>
    <w:rsid w:val="00CD0F36"/>
    <w:rsid w:val="00CD2596"/>
    <w:rsid w:val="00CD26EA"/>
    <w:rsid w:val="00CD3750"/>
    <w:rsid w:val="00CD38AA"/>
    <w:rsid w:val="00CD3A2C"/>
    <w:rsid w:val="00CD3A4E"/>
    <w:rsid w:val="00CD4552"/>
    <w:rsid w:val="00CD45AA"/>
    <w:rsid w:val="00CD4957"/>
    <w:rsid w:val="00CD4C5D"/>
    <w:rsid w:val="00CD58DC"/>
    <w:rsid w:val="00CD6230"/>
    <w:rsid w:val="00CD63F7"/>
    <w:rsid w:val="00CD65F6"/>
    <w:rsid w:val="00CD671D"/>
    <w:rsid w:val="00CD67B6"/>
    <w:rsid w:val="00CD6CAE"/>
    <w:rsid w:val="00CD6EAE"/>
    <w:rsid w:val="00CD79FC"/>
    <w:rsid w:val="00CD7D68"/>
    <w:rsid w:val="00CE08CC"/>
    <w:rsid w:val="00CE096E"/>
    <w:rsid w:val="00CE0BF1"/>
    <w:rsid w:val="00CE0F76"/>
    <w:rsid w:val="00CE1A3D"/>
    <w:rsid w:val="00CE2377"/>
    <w:rsid w:val="00CE2539"/>
    <w:rsid w:val="00CE33F0"/>
    <w:rsid w:val="00CE3B6C"/>
    <w:rsid w:val="00CE43D7"/>
    <w:rsid w:val="00CE45A4"/>
    <w:rsid w:val="00CE48DF"/>
    <w:rsid w:val="00CE5443"/>
    <w:rsid w:val="00CE56FE"/>
    <w:rsid w:val="00CE5DC1"/>
    <w:rsid w:val="00CE6480"/>
    <w:rsid w:val="00CE6C48"/>
    <w:rsid w:val="00CE78BE"/>
    <w:rsid w:val="00CE78CE"/>
    <w:rsid w:val="00CE7B77"/>
    <w:rsid w:val="00CE7E68"/>
    <w:rsid w:val="00CF0680"/>
    <w:rsid w:val="00CF0876"/>
    <w:rsid w:val="00CF105A"/>
    <w:rsid w:val="00CF10AC"/>
    <w:rsid w:val="00CF13BE"/>
    <w:rsid w:val="00CF152E"/>
    <w:rsid w:val="00CF1860"/>
    <w:rsid w:val="00CF1903"/>
    <w:rsid w:val="00CF1978"/>
    <w:rsid w:val="00CF1A74"/>
    <w:rsid w:val="00CF1E04"/>
    <w:rsid w:val="00CF1E69"/>
    <w:rsid w:val="00CF2AA2"/>
    <w:rsid w:val="00CF2D15"/>
    <w:rsid w:val="00CF2ED9"/>
    <w:rsid w:val="00CF3342"/>
    <w:rsid w:val="00CF343B"/>
    <w:rsid w:val="00CF3A4D"/>
    <w:rsid w:val="00CF3B15"/>
    <w:rsid w:val="00CF42FD"/>
    <w:rsid w:val="00CF440D"/>
    <w:rsid w:val="00CF5166"/>
    <w:rsid w:val="00CF6281"/>
    <w:rsid w:val="00CF646F"/>
    <w:rsid w:val="00CF6C4B"/>
    <w:rsid w:val="00CF6D5A"/>
    <w:rsid w:val="00CF713E"/>
    <w:rsid w:val="00CF7297"/>
    <w:rsid w:val="00CF7AC3"/>
    <w:rsid w:val="00CF7B5B"/>
    <w:rsid w:val="00D00B98"/>
    <w:rsid w:val="00D01600"/>
    <w:rsid w:val="00D01D97"/>
    <w:rsid w:val="00D034B2"/>
    <w:rsid w:val="00D0485B"/>
    <w:rsid w:val="00D0552C"/>
    <w:rsid w:val="00D05FB9"/>
    <w:rsid w:val="00D06997"/>
    <w:rsid w:val="00D06D12"/>
    <w:rsid w:val="00D06E21"/>
    <w:rsid w:val="00D06FAD"/>
    <w:rsid w:val="00D07580"/>
    <w:rsid w:val="00D0759E"/>
    <w:rsid w:val="00D07717"/>
    <w:rsid w:val="00D07C2C"/>
    <w:rsid w:val="00D07F40"/>
    <w:rsid w:val="00D105A5"/>
    <w:rsid w:val="00D1088C"/>
    <w:rsid w:val="00D10A4A"/>
    <w:rsid w:val="00D11269"/>
    <w:rsid w:val="00D112AE"/>
    <w:rsid w:val="00D113DE"/>
    <w:rsid w:val="00D11976"/>
    <w:rsid w:val="00D11A93"/>
    <w:rsid w:val="00D11DAC"/>
    <w:rsid w:val="00D1357B"/>
    <w:rsid w:val="00D13BE2"/>
    <w:rsid w:val="00D13F10"/>
    <w:rsid w:val="00D145AE"/>
    <w:rsid w:val="00D15322"/>
    <w:rsid w:val="00D15DBF"/>
    <w:rsid w:val="00D17707"/>
    <w:rsid w:val="00D1770F"/>
    <w:rsid w:val="00D179E1"/>
    <w:rsid w:val="00D17D3A"/>
    <w:rsid w:val="00D20438"/>
    <w:rsid w:val="00D20D52"/>
    <w:rsid w:val="00D213B9"/>
    <w:rsid w:val="00D21485"/>
    <w:rsid w:val="00D219C3"/>
    <w:rsid w:val="00D222AE"/>
    <w:rsid w:val="00D22423"/>
    <w:rsid w:val="00D22DDD"/>
    <w:rsid w:val="00D23461"/>
    <w:rsid w:val="00D237B2"/>
    <w:rsid w:val="00D23979"/>
    <w:rsid w:val="00D23C1A"/>
    <w:rsid w:val="00D24A06"/>
    <w:rsid w:val="00D24C18"/>
    <w:rsid w:val="00D25478"/>
    <w:rsid w:val="00D25766"/>
    <w:rsid w:val="00D262FF"/>
    <w:rsid w:val="00D26FC6"/>
    <w:rsid w:val="00D27AAA"/>
    <w:rsid w:val="00D27CB9"/>
    <w:rsid w:val="00D27D55"/>
    <w:rsid w:val="00D30388"/>
    <w:rsid w:val="00D31D3B"/>
    <w:rsid w:val="00D3205D"/>
    <w:rsid w:val="00D3360D"/>
    <w:rsid w:val="00D33C08"/>
    <w:rsid w:val="00D33EF4"/>
    <w:rsid w:val="00D3450B"/>
    <w:rsid w:val="00D34873"/>
    <w:rsid w:val="00D35ECF"/>
    <w:rsid w:val="00D36132"/>
    <w:rsid w:val="00D36387"/>
    <w:rsid w:val="00D366A4"/>
    <w:rsid w:val="00D369DE"/>
    <w:rsid w:val="00D36ACD"/>
    <w:rsid w:val="00D36CC0"/>
    <w:rsid w:val="00D3768C"/>
    <w:rsid w:val="00D37A32"/>
    <w:rsid w:val="00D37E3A"/>
    <w:rsid w:val="00D4042F"/>
    <w:rsid w:val="00D4058E"/>
    <w:rsid w:val="00D4083A"/>
    <w:rsid w:val="00D408A1"/>
    <w:rsid w:val="00D40C6D"/>
    <w:rsid w:val="00D415DD"/>
    <w:rsid w:val="00D41756"/>
    <w:rsid w:val="00D418D5"/>
    <w:rsid w:val="00D41E4D"/>
    <w:rsid w:val="00D423E7"/>
    <w:rsid w:val="00D4242F"/>
    <w:rsid w:val="00D428D8"/>
    <w:rsid w:val="00D42BB7"/>
    <w:rsid w:val="00D4354B"/>
    <w:rsid w:val="00D43AEC"/>
    <w:rsid w:val="00D43DDE"/>
    <w:rsid w:val="00D44519"/>
    <w:rsid w:val="00D44916"/>
    <w:rsid w:val="00D44E2B"/>
    <w:rsid w:val="00D45943"/>
    <w:rsid w:val="00D45B5D"/>
    <w:rsid w:val="00D46512"/>
    <w:rsid w:val="00D4658C"/>
    <w:rsid w:val="00D469B3"/>
    <w:rsid w:val="00D46C62"/>
    <w:rsid w:val="00D46D75"/>
    <w:rsid w:val="00D51107"/>
    <w:rsid w:val="00D516CC"/>
    <w:rsid w:val="00D51931"/>
    <w:rsid w:val="00D519B6"/>
    <w:rsid w:val="00D51B74"/>
    <w:rsid w:val="00D523E8"/>
    <w:rsid w:val="00D52EBA"/>
    <w:rsid w:val="00D53993"/>
    <w:rsid w:val="00D53E0E"/>
    <w:rsid w:val="00D555B1"/>
    <w:rsid w:val="00D557D7"/>
    <w:rsid w:val="00D55D4B"/>
    <w:rsid w:val="00D55E17"/>
    <w:rsid w:val="00D56543"/>
    <w:rsid w:val="00D57BA7"/>
    <w:rsid w:val="00D6032E"/>
    <w:rsid w:val="00D6062B"/>
    <w:rsid w:val="00D60C41"/>
    <w:rsid w:val="00D60EB9"/>
    <w:rsid w:val="00D60F34"/>
    <w:rsid w:val="00D6103C"/>
    <w:rsid w:val="00D61312"/>
    <w:rsid w:val="00D61537"/>
    <w:rsid w:val="00D61CDB"/>
    <w:rsid w:val="00D61D80"/>
    <w:rsid w:val="00D6200E"/>
    <w:rsid w:val="00D62766"/>
    <w:rsid w:val="00D62EF2"/>
    <w:rsid w:val="00D64162"/>
    <w:rsid w:val="00D645B9"/>
    <w:rsid w:val="00D64921"/>
    <w:rsid w:val="00D64AF9"/>
    <w:rsid w:val="00D64F2E"/>
    <w:rsid w:val="00D6534E"/>
    <w:rsid w:val="00D656F4"/>
    <w:rsid w:val="00D65CBE"/>
    <w:rsid w:val="00D66392"/>
    <w:rsid w:val="00D666A4"/>
    <w:rsid w:val="00D66882"/>
    <w:rsid w:val="00D66A4C"/>
    <w:rsid w:val="00D66F9F"/>
    <w:rsid w:val="00D6716C"/>
    <w:rsid w:val="00D67370"/>
    <w:rsid w:val="00D67400"/>
    <w:rsid w:val="00D6758B"/>
    <w:rsid w:val="00D67A3D"/>
    <w:rsid w:val="00D71502"/>
    <w:rsid w:val="00D71ACC"/>
    <w:rsid w:val="00D72342"/>
    <w:rsid w:val="00D7327B"/>
    <w:rsid w:val="00D734CE"/>
    <w:rsid w:val="00D73675"/>
    <w:rsid w:val="00D73F33"/>
    <w:rsid w:val="00D74166"/>
    <w:rsid w:val="00D74BBD"/>
    <w:rsid w:val="00D74EE6"/>
    <w:rsid w:val="00D751C7"/>
    <w:rsid w:val="00D755A4"/>
    <w:rsid w:val="00D75607"/>
    <w:rsid w:val="00D756B7"/>
    <w:rsid w:val="00D75784"/>
    <w:rsid w:val="00D75FC1"/>
    <w:rsid w:val="00D76D15"/>
    <w:rsid w:val="00D76D3C"/>
    <w:rsid w:val="00D76E01"/>
    <w:rsid w:val="00D77045"/>
    <w:rsid w:val="00D776E7"/>
    <w:rsid w:val="00D77722"/>
    <w:rsid w:val="00D8099B"/>
    <w:rsid w:val="00D80C85"/>
    <w:rsid w:val="00D80D5B"/>
    <w:rsid w:val="00D8138E"/>
    <w:rsid w:val="00D8151F"/>
    <w:rsid w:val="00D816FF"/>
    <w:rsid w:val="00D81B72"/>
    <w:rsid w:val="00D82573"/>
    <w:rsid w:val="00D82684"/>
    <w:rsid w:val="00D82822"/>
    <w:rsid w:val="00D82C9A"/>
    <w:rsid w:val="00D82CEF"/>
    <w:rsid w:val="00D83307"/>
    <w:rsid w:val="00D838CE"/>
    <w:rsid w:val="00D84317"/>
    <w:rsid w:val="00D84945"/>
    <w:rsid w:val="00D84C13"/>
    <w:rsid w:val="00D84C59"/>
    <w:rsid w:val="00D851CE"/>
    <w:rsid w:val="00D85544"/>
    <w:rsid w:val="00D8560C"/>
    <w:rsid w:val="00D86262"/>
    <w:rsid w:val="00D863FE"/>
    <w:rsid w:val="00D86501"/>
    <w:rsid w:val="00D865AE"/>
    <w:rsid w:val="00D8707C"/>
    <w:rsid w:val="00D877D1"/>
    <w:rsid w:val="00D87E71"/>
    <w:rsid w:val="00D87FDE"/>
    <w:rsid w:val="00D9047B"/>
    <w:rsid w:val="00D90C86"/>
    <w:rsid w:val="00D90E18"/>
    <w:rsid w:val="00D91229"/>
    <w:rsid w:val="00D91BCA"/>
    <w:rsid w:val="00D91C45"/>
    <w:rsid w:val="00D92025"/>
    <w:rsid w:val="00D92CEB"/>
    <w:rsid w:val="00D930EE"/>
    <w:rsid w:val="00D93578"/>
    <w:rsid w:val="00D93864"/>
    <w:rsid w:val="00D939D4"/>
    <w:rsid w:val="00D93BA5"/>
    <w:rsid w:val="00D93DA1"/>
    <w:rsid w:val="00D94081"/>
    <w:rsid w:val="00D9464D"/>
    <w:rsid w:val="00D94687"/>
    <w:rsid w:val="00D94AE6"/>
    <w:rsid w:val="00D95740"/>
    <w:rsid w:val="00D96586"/>
    <w:rsid w:val="00D96762"/>
    <w:rsid w:val="00D96900"/>
    <w:rsid w:val="00D96A44"/>
    <w:rsid w:val="00D97A54"/>
    <w:rsid w:val="00DA0769"/>
    <w:rsid w:val="00DA144C"/>
    <w:rsid w:val="00DA24B0"/>
    <w:rsid w:val="00DA274D"/>
    <w:rsid w:val="00DA3014"/>
    <w:rsid w:val="00DA35B2"/>
    <w:rsid w:val="00DA3638"/>
    <w:rsid w:val="00DA36D5"/>
    <w:rsid w:val="00DA3952"/>
    <w:rsid w:val="00DA4E2B"/>
    <w:rsid w:val="00DA5006"/>
    <w:rsid w:val="00DA56DE"/>
    <w:rsid w:val="00DA5CC2"/>
    <w:rsid w:val="00DA6787"/>
    <w:rsid w:val="00DA6A09"/>
    <w:rsid w:val="00DA6A50"/>
    <w:rsid w:val="00DA6D08"/>
    <w:rsid w:val="00DA74C6"/>
    <w:rsid w:val="00DA7E7C"/>
    <w:rsid w:val="00DB087E"/>
    <w:rsid w:val="00DB10EA"/>
    <w:rsid w:val="00DB18A4"/>
    <w:rsid w:val="00DB19A0"/>
    <w:rsid w:val="00DB237E"/>
    <w:rsid w:val="00DB2596"/>
    <w:rsid w:val="00DB2776"/>
    <w:rsid w:val="00DB2A40"/>
    <w:rsid w:val="00DB2EB3"/>
    <w:rsid w:val="00DB2EBD"/>
    <w:rsid w:val="00DB2F38"/>
    <w:rsid w:val="00DB30BA"/>
    <w:rsid w:val="00DB30C1"/>
    <w:rsid w:val="00DB3159"/>
    <w:rsid w:val="00DB350A"/>
    <w:rsid w:val="00DB3E37"/>
    <w:rsid w:val="00DB4040"/>
    <w:rsid w:val="00DB425E"/>
    <w:rsid w:val="00DB4617"/>
    <w:rsid w:val="00DB4819"/>
    <w:rsid w:val="00DB5169"/>
    <w:rsid w:val="00DB6D1A"/>
    <w:rsid w:val="00DB6DE4"/>
    <w:rsid w:val="00DB7532"/>
    <w:rsid w:val="00DB78E2"/>
    <w:rsid w:val="00DB7CA2"/>
    <w:rsid w:val="00DB7FC3"/>
    <w:rsid w:val="00DC0076"/>
    <w:rsid w:val="00DC0115"/>
    <w:rsid w:val="00DC0F8A"/>
    <w:rsid w:val="00DC2678"/>
    <w:rsid w:val="00DC2B3F"/>
    <w:rsid w:val="00DC41A6"/>
    <w:rsid w:val="00DC44D4"/>
    <w:rsid w:val="00DC47DB"/>
    <w:rsid w:val="00DC490A"/>
    <w:rsid w:val="00DC561D"/>
    <w:rsid w:val="00DC634B"/>
    <w:rsid w:val="00DC681E"/>
    <w:rsid w:val="00DC6942"/>
    <w:rsid w:val="00DC6A4A"/>
    <w:rsid w:val="00DC752F"/>
    <w:rsid w:val="00DC7F11"/>
    <w:rsid w:val="00DD0709"/>
    <w:rsid w:val="00DD19B8"/>
    <w:rsid w:val="00DD38CB"/>
    <w:rsid w:val="00DD3C41"/>
    <w:rsid w:val="00DD3C77"/>
    <w:rsid w:val="00DD3ED1"/>
    <w:rsid w:val="00DD4209"/>
    <w:rsid w:val="00DD5EB9"/>
    <w:rsid w:val="00DD5EE4"/>
    <w:rsid w:val="00DD6182"/>
    <w:rsid w:val="00DD7B47"/>
    <w:rsid w:val="00DD7ED6"/>
    <w:rsid w:val="00DE08D6"/>
    <w:rsid w:val="00DE106A"/>
    <w:rsid w:val="00DE1320"/>
    <w:rsid w:val="00DE1326"/>
    <w:rsid w:val="00DE14B1"/>
    <w:rsid w:val="00DE14CF"/>
    <w:rsid w:val="00DE1E5C"/>
    <w:rsid w:val="00DE1F3F"/>
    <w:rsid w:val="00DE243C"/>
    <w:rsid w:val="00DE2631"/>
    <w:rsid w:val="00DE26C7"/>
    <w:rsid w:val="00DE373A"/>
    <w:rsid w:val="00DE373C"/>
    <w:rsid w:val="00DE3BDC"/>
    <w:rsid w:val="00DE4D1F"/>
    <w:rsid w:val="00DE4EE2"/>
    <w:rsid w:val="00DE54B8"/>
    <w:rsid w:val="00DE56C0"/>
    <w:rsid w:val="00DE5CB8"/>
    <w:rsid w:val="00DE6382"/>
    <w:rsid w:val="00DE65F0"/>
    <w:rsid w:val="00DF0092"/>
    <w:rsid w:val="00DF0806"/>
    <w:rsid w:val="00DF0D10"/>
    <w:rsid w:val="00DF0F30"/>
    <w:rsid w:val="00DF219F"/>
    <w:rsid w:val="00DF2DA1"/>
    <w:rsid w:val="00DF2E18"/>
    <w:rsid w:val="00DF2ED7"/>
    <w:rsid w:val="00DF39F7"/>
    <w:rsid w:val="00DF3F1D"/>
    <w:rsid w:val="00DF43FA"/>
    <w:rsid w:val="00DF458B"/>
    <w:rsid w:val="00DF479C"/>
    <w:rsid w:val="00DF4958"/>
    <w:rsid w:val="00DF5490"/>
    <w:rsid w:val="00DF5AAF"/>
    <w:rsid w:val="00DF5F01"/>
    <w:rsid w:val="00DF6457"/>
    <w:rsid w:val="00DF731A"/>
    <w:rsid w:val="00DF79F0"/>
    <w:rsid w:val="00E00161"/>
    <w:rsid w:val="00E002B2"/>
    <w:rsid w:val="00E003B1"/>
    <w:rsid w:val="00E00518"/>
    <w:rsid w:val="00E0068B"/>
    <w:rsid w:val="00E00A2E"/>
    <w:rsid w:val="00E00BEC"/>
    <w:rsid w:val="00E01169"/>
    <w:rsid w:val="00E0199B"/>
    <w:rsid w:val="00E01FCF"/>
    <w:rsid w:val="00E0243D"/>
    <w:rsid w:val="00E02B60"/>
    <w:rsid w:val="00E02DB0"/>
    <w:rsid w:val="00E03496"/>
    <w:rsid w:val="00E052A1"/>
    <w:rsid w:val="00E0546E"/>
    <w:rsid w:val="00E0550A"/>
    <w:rsid w:val="00E064D6"/>
    <w:rsid w:val="00E06C55"/>
    <w:rsid w:val="00E079DE"/>
    <w:rsid w:val="00E07D1A"/>
    <w:rsid w:val="00E11158"/>
    <w:rsid w:val="00E1149E"/>
    <w:rsid w:val="00E117D4"/>
    <w:rsid w:val="00E1237B"/>
    <w:rsid w:val="00E1283F"/>
    <w:rsid w:val="00E12D3F"/>
    <w:rsid w:val="00E130F5"/>
    <w:rsid w:val="00E13299"/>
    <w:rsid w:val="00E13665"/>
    <w:rsid w:val="00E15210"/>
    <w:rsid w:val="00E15232"/>
    <w:rsid w:val="00E157F2"/>
    <w:rsid w:val="00E1585B"/>
    <w:rsid w:val="00E15869"/>
    <w:rsid w:val="00E15B70"/>
    <w:rsid w:val="00E166F3"/>
    <w:rsid w:val="00E17556"/>
    <w:rsid w:val="00E17675"/>
    <w:rsid w:val="00E17AB8"/>
    <w:rsid w:val="00E200D9"/>
    <w:rsid w:val="00E201B4"/>
    <w:rsid w:val="00E2198F"/>
    <w:rsid w:val="00E21DB8"/>
    <w:rsid w:val="00E22B79"/>
    <w:rsid w:val="00E22E17"/>
    <w:rsid w:val="00E23363"/>
    <w:rsid w:val="00E23364"/>
    <w:rsid w:val="00E236B7"/>
    <w:rsid w:val="00E23D79"/>
    <w:rsid w:val="00E23FFE"/>
    <w:rsid w:val="00E242E1"/>
    <w:rsid w:val="00E246E1"/>
    <w:rsid w:val="00E24836"/>
    <w:rsid w:val="00E252D8"/>
    <w:rsid w:val="00E2570C"/>
    <w:rsid w:val="00E25DD7"/>
    <w:rsid w:val="00E27355"/>
    <w:rsid w:val="00E2760F"/>
    <w:rsid w:val="00E27901"/>
    <w:rsid w:val="00E3032D"/>
    <w:rsid w:val="00E30379"/>
    <w:rsid w:val="00E30762"/>
    <w:rsid w:val="00E31814"/>
    <w:rsid w:val="00E31EA5"/>
    <w:rsid w:val="00E32532"/>
    <w:rsid w:val="00E32A1B"/>
    <w:rsid w:val="00E32EE8"/>
    <w:rsid w:val="00E337E4"/>
    <w:rsid w:val="00E3390C"/>
    <w:rsid w:val="00E33EE6"/>
    <w:rsid w:val="00E34640"/>
    <w:rsid w:val="00E34C46"/>
    <w:rsid w:val="00E35585"/>
    <w:rsid w:val="00E357AB"/>
    <w:rsid w:val="00E3590F"/>
    <w:rsid w:val="00E376F5"/>
    <w:rsid w:val="00E37C72"/>
    <w:rsid w:val="00E37DCA"/>
    <w:rsid w:val="00E40A3B"/>
    <w:rsid w:val="00E40DC1"/>
    <w:rsid w:val="00E4171A"/>
    <w:rsid w:val="00E41866"/>
    <w:rsid w:val="00E41BCB"/>
    <w:rsid w:val="00E421DD"/>
    <w:rsid w:val="00E425F6"/>
    <w:rsid w:val="00E4273E"/>
    <w:rsid w:val="00E452D3"/>
    <w:rsid w:val="00E456A6"/>
    <w:rsid w:val="00E457BC"/>
    <w:rsid w:val="00E4587E"/>
    <w:rsid w:val="00E4605D"/>
    <w:rsid w:val="00E46181"/>
    <w:rsid w:val="00E467B0"/>
    <w:rsid w:val="00E4716A"/>
    <w:rsid w:val="00E47B7B"/>
    <w:rsid w:val="00E47C10"/>
    <w:rsid w:val="00E47E4B"/>
    <w:rsid w:val="00E5019F"/>
    <w:rsid w:val="00E50301"/>
    <w:rsid w:val="00E50AF9"/>
    <w:rsid w:val="00E50B7E"/>
    <w:rsid w:val="00E51177"/>
    <w:rsid w:val="00E51187"/>
    <w:rsid w:val="00E52406"/>
    <w:rsid w:val="00E53CAB"/>
    <w:rsid w:val="00E53F69"/>
    <w:rsid w:val="00E5534C"/>
    <w:rsid w:val="00E55363"/>
    <w:rsid w:val="00E55A82"/>
    <w:rsid w:val="00E56377"/>
    <w:rsid w:val="00E56EB5"/>
    <w:rsid w:val="00E5709C"/>
    <w:rsid w:val="00E5794F"/>
    <w:rsid w:val="00E57BBB"/>
    <w:rsid w:val="00E57E9C"/>
    <w:rsid w:val="00E57F51"/>
    <w:rsid w:val="00E60377"/>
    <w:rsid w:val="00E6106B"/>
    <w:rsid w:val="00E61D4E"/>
    <w:rsid w:val="00E62057"/>
    <w:rsid w:val="00E62068"/>
    <w:rsid w:val="00E639D5"/>
    <w:rsid w:val="00E63E70"/>
    <w:rsid w:val="00E63EEE"/>
    <w:rsid w:val="00E64202"/>
    <w:rsid w:val="00E642B0"/>
    <w:rsid w:val="00E643C0"/>
    <w:rsid w:val="00E64513"/>
    <w:rsid w:val="00E64E0F"/>
    <w:rsid w:val="00E654C8"/>
    <w:rsid w:val="00E655D4"/>
    <w:rsid w:val="00E656CC"/>
    <w:rsid w:val="00E656D1"/>
    <w:rsid w:val="00E65A28"/>
    <w:rsid w:val="00E65F45"/>
    <w:rsid w:val="00E664EB"/>
    <w:rsid w:val="00E6694C"/>
    <w:rsid w:val="00E66A0E"/>
    <w:rsid w:val="00E66A72"/>
    <w:rsid w:val="00E66B0C"/>
    <w:rsid w:val="00E66F70"/>
    <w:rsid w:val="00E673F4"/>
    <w:rsid w:val="00E675E5"/>
    <w:rsid w:val="00E6786C"/>
    <w:rsid w:val="00E67C9D"/>
    <w:rsid w:val="00E67E09"/>
    <w:rsid w:val="00E70BE5"/>
    <w:rsid w:val="00E718A0"/>
    <w:rsid w:val="00E71B30"/>
    <w:rsid w:val="00E72016"/>
    <w:rsid w:val="00E721C3"/>
    <w:rsid w:val="00E724D4"/>
    <w:rsid w:val="00E725E9"/>
    <w:rsid w:val="00E72C07"/>
    <w:rsid w:val="00E72F92"/>
    <w:rsid w:val="00E73316"/>
    <w:rsid w:val="00E73E2A"/>
    <w:rsid w:val="00E7424C"/>
    <w:rsid w:val="00E74B46"/>
    <w:rsid w:val="00E74DB2"/>
    <w:rsid w:val="00E751AA"/>
    <w:rsid w:val="00E75616"/>
    <w:rsid w:val="00E756D8"/>
    <w:rsid w:val="00E7570F"/>
    <w:rsid w:val="00E7583D"/>
    <w:rsid w:val="00E758F3"/>
    <w:rsid w:val="00E75CFC"/>
    <w:rsid w:val="00E75FA7"/>
    <w:rsid w:val="00E762EA"/>
    <w:rsid w:val="00E7643C"/>
    <w:rsid w:val="00E76B88"/>
    <w:rsid w:val="00E7777C"/>
    <w:rsid w:val="00E77A33"/>
    <w:rsid w:val="00E80262"/>
    <w:rsid w:val="00E803FD"/>
    <w:rsid w:val="00E8054E"/>
    <w:rsid w:val="00E8069B"/>
    <w:rsid w:val="00E80B36"/>
    <w:rsid w:val="00E80D5B"/>
    <w:rsid w:val="00E812B4"/>
    <w:rsid w:val="00E82867"/>
    <w:rsid w:val="00E82B3B"/>
    <w:rsid w:val="00E836B3"/>
    <w:rsid w:val="00E839F8"/>
    <w:rsid w:val="00E84034"/>
    <w:rsid w:val="00E841DA"/>
    <w:rsid w:val="00E843BE"/>
    <w:rsid w:val="00E84982"/>
    <w:rsid w:val="00E85C2E"/>
    <w:rsid w:val="00E86145"/>
    <w:rsid w:val="00E86198"/>
    <w:rsid w:val="00E861F3"/>
    <w:rsid w:val="00E864B0"/>
    <w:rsid w:val="00E86C05"/>
    <w:rsid w:val="00E86ECC"/>
    <w:rsid w:val="00E86FB7"/>
    <w:rsid w:val="00E87587"/>
    <w:rsid w:val="00E87D2F"/>
    <w:rsid w:val="00E9108C"/>
    <w:rsid w:val="00E9125E"/>
    <w:rsid w:val="00E919CF"/>
    <w:rsid w:val="00E9217E"/>
    <w:rsid w:val="00E922F8"/>
    <w:rsid w:val="00E92CD0"/>
    <w:rsid w:val="00E9373B"/>
    <w:rsid w:val="00E93881"/>
    <w:rsid w:val="00E93F15"/>
    <w:rsid w:val="00E9478D"/>
    <w:rsid w:val="00E94984"/>
    <w:rsid w:val="00E94B96"/>
    <w:rsid w:val="00E94CED"/>
    <w:rsid w:val="00E953CB"/>
    <w:rsid w:val="00E954C7"/>
    <w:rsid w:val="00E95631"/>
    <w:rsid w:val="00E956ED"/>
    <w:rsid w:val="00E959E2"/>
    <w:rsid w:val="00E95B49"/>
    <w:rsid w:val="00E95BA2"/>
    <w:rsid w:val="00E960B8"/>
    <w:rsid w:val="00E9672A"/>
    <w:rsid w:val="00E967E2"/>
    <w:rsid w:val="00E973D6"/>
    <w:rsid w:val="00E9780A"/>
    <w:rsid w:val="00EA04B0"/>
    <w:rsid w:val="00EA0614"/>
    <w:rsid w:val="00EA072F"/>
    <w:rsid w:val="00EA1A2C"/>
    <w:rsid w:val="00EA2CBC"/>
    <w:rsid w:val="00EA330A"/>
    <w:rsid w:val="00EA33FC"/>
    <w:rsid w:val="00EA3F4E"/>
    <w:rsid w:val="00EA421D"/>
    <w:rsid w:val="00EA4883"/>
    <w:rsid w:val="00EA4AB3"/>
    <w:rsid w:val="00EA4AE7"/>
    <w:rsid w:val="00EA4BF2"/>
    <w:rsid w:val="00EA4C9E"/>
    <w:rsid w:val="00EA54D5"/>
    <w:rsid w:val="00EA5B72"/>
    <w:rsid w:val="00EA5C86"/>
    <w:rsid w:val="00EA5EB4"/>
    <w:rsid w:val="00EA60E3"/>
    <w:rsid w:val="00EA6309"/>
    <w:rsid w:val="00EA6D4B"/>
    <w:rsid w:val="00EA6DB3"/>
    <w:rsid w:val="00EA71B8"/>
    <w:rsid w:val="00EA7C48"/>
    <w:rsid w:val="00EA7FB4"/>
    <w:rsid w:val="00EB0FB3"/>
    <w:rsid w:val="00EB1247"/>
    <w:rsid w:val="00EB140E"/>
    <w:rsid w:val="00EB1577"/>
    <w:rsid w:val="00EB1D14"/>
    <w:rsid w:val="00EB2183"/>
    <w:rsid w:val="00EB2394"/>
    <w:rsid w:val="00EB240E"/>
    <w:rsid w:val="00EB27C8"/>
    <w:rsid w:val="00EB2A25"/>
    <w:rsid w:val="00EB3AF5"/>
    <w:rsid w:val="00EB4378"/>
    <w:rsid w:val="00EB4473"/>
    <w:rsid w:val="00EB46D5"/>
    <w:rsid w:val="00EB4B98"/>
    <w:rsid w:val="00EB59B2"/>
    <w:rsid w:val="00EB5B80"/>
    <w:rsid w:val="00EB64C9"/>
    <w:rsid w:val="00EB6BFC"/>
    <w:rsid w:val="00EB6C0F"/>
    <w:rsid w:val="00EB7639"/>
    <w:rsid w:val="00EB7A6A"/>
    <w:rsid w:val="00EB7E71"/>
    <w:rsid w:val="00EC0644"/>
    <w:rsid w:val="00EC0B2B"/>
    <w:rsid w:val="00EC14BE"/>
    <w:rsid w:val="00EC15BC"/>
    <w:rsid w:val="00EC1725"/>
    <w:rsid w:val="00EC1B9B"/>
    <w:rsid w:val="00EC1BC4"/>
    <w:rsid w:val="00EC27AF"/>
    <w:rsid w:val="00EC2BB0"/>
    <w:rsid w:val="00EC2C24"/>
    <w:rsid w:val="00EC2F8D"/>
    <w:rsid w:val="00EC3C30"/>
    <w:rsid w:val="00EC492C"/>
    <w:rsid w:val="00EC515A"/>
    <w:rsid w:val="00EC540B"/>
    <w:rsid w:val="00EC5AB2"/>
    <w:rsid w:val="00EC5AF2"/>
    <w:rsid w:val="00EC5C27"/>
    <w:rsid w:val="00EC613D"/>
    <w:rsid w:val="00EC694C"/>
    <w:rsid w:val="00EC72FB"/>
    <w:rsid w:val="00EC7356"/>
    <w:rsid w:val="00EC7489"/>
    <w:rsid w:val="00EC7702"/>
    <w:rsid w:val="00EC7C35"/>
    <w:rsid w:val="00ED0775"/>
    <w:rsid w:val="00ED0B01"/>
    <w:rsid w:val="00ED154E"/>
    <w:rsid w:val="00ED25BE"/>
    <w:rsid w:val="00ED2841"/>
    <w:rsid w:val="00ED3103"/>
    <w:rsid w:val="00ED385A"/>
    <w:rsid w:val="00ED3BCF"/>
    <w:rsid w:val="00ED3F71"/>
    <w:rsid w:val="00ED41E8"/>
    <w:rsid w:val="00ED4704"/>
    <w:rsid w:val="00ED47D0"/>
    <w:rsid w:val="00ED4BB0"/>
    <w:rsid w:val="00ED4E92"/>
    <w:rsid w:val="00ED5674"/>
    <w:rsid w:val="00ED5CA2"/>
    <w:rsid w:val="00ED5EA5"/>
    <w:rsid w:val="00ED5ED3"/>
    <w:rsid w:val="00ED69F5"/>
    <w:rsid w:val="00ED6E04"/>
    <w:rsid w:val="00ED7428"/>
    <w:rsid w:val="00ED7513"/>
    <w:rsid w:val="00ED7690"/>
    <w:rsid w:val="00EE1060"/>
    <w:rsid w:val="00EE12E4"/>
    <w:rsid w:val="00EE1E2A"/>
    <w:rsid w:val="00EE264A"/>
    <w:rsid w:val="00EE3385"/>
    <w:rsid w:val="00EE40AF"/>
    <w:rsid w:val="00EE4130"/>
    <w:rsid w:val="00EE4907"/>
    <w:rsid w:val="00EE4B94"/>
    <w:rsid w:val="00EE4BB5"/>
    <w:rsid w:val="00EE4C54"/>
    <w:rsid w:val="00EE5468"/>
    <w:rsid w:val="00EE5708"/>
    <w:rsid w:val="00EE5F0F"/>
    <w:rsid w:val="00EE5F11"/>
    <w:rsid w:val="00EE6C44"/>
    <w:rsid w:val="00EE6F0A"/>
    <w:rsid w:val="00EE7208"/>
    <w:rsid w:val="00EE74BC"/>
    <w:rsid w:val="00EE7F6C"/>
    <w:rsid w:val="00EF0441"/>
    <w:rsid w:val="00EF05BA"/>
    <w:rsid w:val="00EF0BA0"/>
    <w:rsid w:val="00EF1435"/>
    <w:rsid w:val="00EF1699"/>
    <w:rsid w:val="00EF1945"/>
    <w:rsid w:val="00EF215F"/>
    <w:rsid w:val="00EF336C"/>
    <w:rsid w:val="00EF3E28"/>
    <w:rsid w:val="00EF4334"/>
    <w:rsid w:val="00EF4D2F"/>
    <w:rsid w:val="00EF5256"/>
    <w:rsid w:val="00EF60FC"/>
    <w:rsid w:val="00EF65AF"/>
    <w:rsid w:val="00EF65DA"/>
    <w:rsid w:val="00EF7903"/>
    <w:rsid w:val="00EF7B2D"/>
    <w:rsid w:val="00F0033D"/>
    <w:rsid w:val="00F01374"/>
    <w:rsid w:val="00F02111"/>
    <w:rsid w:val="00F025A0"/>
    <w:rsid w:val="00F02A94"/>
    <w:rsid w:val="00F0464B"/>
    <w:rsid w:val="00F046AD"/>
    <w:rsid w:val="00F04A9B"/>
    <w:rsid w:val="00F04D90"/>
    <w:rsid w:val="00F04D93"/>
    <w:rsid w:val="00F05D11"/>
    <w:rsid w:val="00F06790"/>
    <w:rsid w:val="00F06AC1"/>
    <w:rsid w:val="00F071F4"/>
    <w:rsid w:val="00F07B48"/>
    <w:rsid w:val="00F07D41"/>
    <w:rsid w:val="00F07FB2"/>
    <w:rsid w:val="00F107B9"/>
    <w:rsid w:val="00F108C6"/>
    <w:rsid w:val="00F10A41"/>
    <w:rsid w:val="00F10AF4"/>
    <w:rsid w:val="00F113ED"/>
    <w:rsid w:val="00F11455"/>
    <w:rsid w:val="00F11662"/>
    <w:rsid w:val="00F120BA"/>
    <w:rsid w:val="00F123A1"/>
    <w:rsid w:val="00F12426"/>
    <w:rsid w:val="00F13AEA"/>
    <w:rsid w:val="00F1419C"/>
    <w:rsid w:val="00F1433C"/>
    <w:rsid w:val="00F14BC8"/>
    <w:rsid w:val="00F15394"/>
    <w:rsid w:val="00F15408"/>
    <w:rsid w:val="00F16123"/>
    <w:rsid w:val="00F161BE"/>
    <w:rsid w:val="00F1630E"/>
    <w:rsid w:val="00F1642A"/>
    <w:rsid w:val="00F16563"/>
    <w:rsid w:val="00F16A59"/>
    <w:rsid w:val="00F17628"/>
    <w:rsid w:val="00F17DD6"/>
    <w:rsid w:val="00F2013D"/>
    <w:rsid w:val="00F20565"/>
    <w:rsid w:val="00F208D7"/>
    <w:rsid w:val="00F20A40"/>
    <w:rsid w:val="00F20D59"/>
    <w:rsid w:val="00F2135E"/>
    <w:rsid w:val="00F216BE"/>
    <w:rsid w:val="00F21815"/>
    <w:rsid w:val="00F2183F"/>
    <w:rsid w:val="00F21F7A"/>
    <w:rsid w:val="00F223FC"/>
    <w:rsid w:val="00F229E8"/>
    <w:rsid w:val="00F22B2F"/>
    <w:rsid w:val="00F22C14"/>
    <w:rsid w:val="00F22DED"/>
    <w:rsid w:val="00F2358D"/>
    <w:rsid w:val="00F235FC"/>
    <w:rsid w:val="00F2417F"/>
    <w:rsid w:val="00F245D1"/>
    <w:rsid w:val="00F24A1E"/>
    <w:rsid w:val="00F24B5D"/>
    <w:rsid w:val="00F24B6A"/>
    <w:rsid w:val="00F250FB"/>
    <w:rsid w:val="00F25560"/>
    <w:rsid w:val="00F258FE"/>
    <w:rsid w:val="00F259AF"/>
    <w:rsid w:val="00F25BEB"/>
    <w:rsid w:val="00F262AA"/>
    <w:rsid w:val="00F26530"/>
    <w:rsid w:val="00F26914"/>
    <w:rsid w:val="00F26F0F"/>
    <w:rsid w:val="00F26F50"/>
    <w:rsid w:val="00F26FE0"/>
    <w:rsid w:val="00F272F4"/>
    <w:rsid w:val="00F3035B"/>
    <w:rsid w:val="00F307FD"/>
    <w:rsid w:val="00F30B52"/>
    <w:rsid w:val="00F316E0"/>
    <w:rsid w:val="00F31F81"/>
    <w:rsid w:val="00F31FA9"/>
    <w:rsid w:val="00F322A2"/>
    <w:rsid w:val="00F32851"/>
    <w:rsid w:val="00F3306D"/>
    <w:rsid w:val="00F3323A"/>
    <w:rsid w:val="00F33568"/>
    <w:rsid w:val="00F33891"/>
    <w:rsid w:val="00F33A56"/>
    <w:rsid w:val="00F33C61"/>
    <w:rsid w:val="00F33C99"/>
    <w:rsid w:val="00F33FBC"/>
    <w:rsid w:val="00F34479"/>
    <w:rsid w:val="00F35AA0"/>
    <w:rsid w:val="00F363FF"/>
    <w:rsid w:val="00F364BC"/>
    <w:rsid w:val="00F36FF6"/>
    <w:rsid w:val="00F37780"/>
    <w:rsid w:val="00F37A60"/>
    <w:rsid w:val="00F37D3D"/>
    <w:rsid w:val="00F4086D"/>
    <w:rsid w:val="00F40CB4"/>
    <w:rsid w:val="00F40E94"/>
    <w:rsid w:val="00F41017"/>
    <w:rsid w:val="00F413F4"/>
    <w:rsid w:val="00F4152B"/>
    <w:rsid w:val="00F417DE"/>
    <w:rsid w:val="00F424FF"/>
    <w:rsid w:val="00F4272B"/>
    <w:rsid w:val="00F43214"/>
    <w:rsid w:val="00F4339B"/>
    <w:rsid w:val="00F43A23"/>
    <w:rsid w:val="00F43C95"/>
    <w:rsid w:val="00F44298"/>
    <w:rsid w:val="00F44916"/>
    <w:rsid w:val="00F4514F"/>
    <w:rsid w:val="00F4539A"/>
    <w:rsid w:val="00F456FA"/>
    <w:rsid w:val="00F469FE"/>
    <w:rsid w:val="00F46F7C"/>
    <w:rsid w:val="00F46FA4"/>
    <w:rsid w:val="00F470F0"/>
    <w:rsid w:val="00F47500"/>
    <w:rsid w:val="00F47AD6"/>
    <w:rsid w:val="00F5103A"/>
    <w:rsid w:val="00F51219"/>
    <w:rsid w:val="00F51593"/>
    <w:rsid w:val="00F529B3"/>
    <w:rsid w:val="00F52A87"/>
    <w:rsid w:val="00F52D9F"/>
    <w:rsid w:val="00F52E6C"/>
    <w:rsid w:val="00F52F1B"/>
    <w:rsid w:val="00F54C8C"/>
    <w:rsid w:val="00F5565E"/>
    <w:rsid w:val="00F556AC"/>
    <w:rsid w:val="00F556B0"/>
    <w:rsid w:val="00F55A22"/>
    <w:rsid w:val="00F56193"/>
    <w:rsid w:val="00F5624C"/>
    <w:rsid w:val="00F565A8"/>
    <w:rsid w:val="00F56756"/>
    <w:rsid w:val="00F569C1"/>
    <w:rsid w:val="00F57491"/>
    <w:rsid w:val="00F575AB"/>
    <w:rsid w:val="00F5770A"/>
    <w:rsid w:val="00F57A85"/>
    <w:rsid w:val="00F57BEF"/>
    <w:rsid w:val="00F6056D"/>
    <w:rsid w:val="00F606A0"/>
    <w:rsid w:val="00F61801"/>
    <w:rsid w:val="00F61EE5"/>
    <w:rsid w:val="00F62A1C"/>
    <w:rsid w:val="00F62B4C"/>
    <w:rsid w:val="00F62D58"/>
    <w:rsid w:val="00F63232"/>
    <w:rsid w:val="00F63C1E"/>
    <w:rsid w:val="00F647CC"/>
    <w:rsid w:val="00F6486D"/>
    <w:rsid w:val="00F64D90"/>
    <w:rsid w:val="00F64D9A"/>
    <w:rsid w:val="00F64E4A"/>
    <w:rsid w:val="00F6510E"/>
    <w:rsid w:val="00F65207"/>
    <w:rsid w:val="00F65293"/>
    <w:rsid w:val="00F6581F"/>
    <w:rsid w:val="00F65D2D"/>
    <w:rsid w:val="00F65EC2"/>
    <w:rsid w:val="00F667CF"/>
    <w:rsid w:val="00F66917"/>
    <w:rsid w:val="00F669E7"/>
    <w:rsid w:val="00F66AEB"/>
    <w:rsid w:val="00F66B9D"/>
    <w:rsid w:val="00F67004"/>
    <w:rsid w:val="00F670AF"/>
    <w:rsid w:val="00F671BD"/>
    <w:rsid w:val="00F6753E"/>
    <w:rsid w:val="00F67748"/>
    <w:rsid w:val="00F679B1"/>
    <w:rsid w:val="00F67D97"/>
    <w:rsid w:val="00F70B1F"/>
    <w:rsid w:val="00F71941"/>
    <w:rsid w:val="00F71984"/>
    <w:rsid w:val="00F71B38"/>
    <w:rsid w:val="00F71E37"/>
    <w:rsid w:val="00F7260C"/>
    <w:rsid w:val="00F72617"/>
    <w:rsid w:val="00F7268D"/>
    <w:rsid w:val="00F73A08"/>
    <w:rsid w:val="00F73B25"/>
    <w:rsid w:val="00F73FFE"/>
    <w:rsid w:val="00F74D0A"/>
    <w:rsid w:val="00F74EC4"/>
    <w:rsid w:val="00F74FC1"/>
    <w:rsid w:val="00F75471"/>
    <w:rsid w:val="00F75D2C"/>
    <w:rsid w:val="00F762E8"/>
    <w:rsid w:val="00F76422"/>
    <w:rsid w:val="00F7649B"/>
    <w:rsid w:val="00F76E5D"/>
    <w:rsid w:val="00F76F20"/>
    <w:rsid w:val="00F776F5"/>
    <w:rsid w:val="00F77B0C"/>
    <w:rsid w:val="00F77BFD"/>
    <w:rsid w:val="00F80AAD"/>
    <w:rsid w:val="00F80E5D"/>
    <w:rsid w:val="00F812E2"/>
    <w:rsid w:val="00F821B8"/>
    <w:rsid w:val="00F827E8"/>
    <w:rsid w:val="00F82A43"/>
    <w:rsid w:val="00F82E0F"/>
    <w:rsid w:val="00F83173"/>
    <w:rsid w:val="00F838D9"/>
    <w:rsid w:val="00F83C5F"/>
    <w:rsid w:val="00F83CB4"/>
    <w:rsid w:val="00F8401E"/>
    <w:rsid w:val="00F846A8"/>
    <w:rsid w:val="00F84854"/>
    <w:rsid w:val="00F84AA6"/>
    <w:rsid w:val="00F85BE5"/>
    <w:rsid w:val="00F86082"/>
    <w:rsid w:val="00F866BD"/>
    <w:rsid w:val="00F86A5E"/>
    <w:rsid w:val="00F87406"/>
    <w:rsid w:val="00F87CCF"/>
    <w:rsid w:val="00F90AB0"/>
    <w:rsid w:val="00F91284"/>
    <w:rsid w:val="00F91A72"/>
    <w:rsid w:val="00F91E75"/>
    <w:rsid w:val="00F9201B"/>
    <w:rsid w:val="00F922FB"/>
    <w:rsid w:val="00F92731"/>
    <w:rsid w:val="00F92AC2"/>
    <w:rsid w:val="00F92FA0"/>
    <w:rsid w:val="00F93AA3"/>
    <w:rsid w:val="00F93E5A"/>
    <w:rsid w:val="00F94010"/>
    <w:rsid w:val="00F957EF"/>
    <w:rsid w:val="00F95F56"/>
    <w:rsid w:val="00F9685F"/>
    <w:rsid w:val="00F96D9F"/>
    <w:rsid w:val="00F96E82"/>
    <w:rsid w:val="00F97573"/>
    <w:rsid w:val="00FA0045"/>
    <w:rsid w:val="00FA0719"/>
    <w:rsid w:val="00FA0A66"/>
    <w:rsid w:val="00FA0D02"/>
    <w:rsid w:val="00FA15CF"/>
    <w:rsid w:val="00FA161D"/>
    <w:rsid w:val="00FA1C83"/>
    <w:rsid w:val="00FA1EFB"/>
    <w:rsid w:val="00FA2009"/>
    <w:rsid w:val="00FA201F"/>
    <w:rsid w:val="00FA23D5"/>
    <w:rsid w:val="00FA26C3"/>
    <w:rsid w:val="00FA3769"/>
    <w:rsid w:val="00FA3AA8"/>
    <w:rsid w:val="00FA423B"/>
    <w:rsid w:val="00FA4CCE"/>
    <w:rsid w:val="00FA51EB"/>
    <w:rsid w:val="00FA563C"/>
    <w:rsid w:val="00FA574F"/>
    <w:rsid w:val="00FA5A8B"/>
    <w:rsid w:val="00FA661B"/>
    <w:rsid w:val="00FA6848"/>
    <w:rsid w:val="00FA7A1D"/>
    <w:rsid w:val="00FB03B8"/>
    <w:rsid w:val="00FB0621"/>
    <w:rsid w:val="00FB069E"/>
    <w:rsid w:val="00FB06DF"/>
    <w:rsid w:val="00FB1208"/>
    <w:rsid w:val="00FB1AF8"/>
    <w:rsid w:val="00FB1BD3"/>
    <w:rsid w:val="00FB2B1A"/>
    <w:rsid w:val="00FB3399"/>
    <w:rsid w:val="00FB38F4"/>
    <w:rsid w:val="00FB400F"/>
    <w:rsid w:val="00FB4419"/>
    <w:rsid w:val="00FB4650"/>
    <w:rsid w:val="00FB47B0"/>
    <w:rsid w:val="00FB544C"/>
    <w:rsid w:val="00FB554F"/>
    <w:rsid w:val="00FB55EE"/>
    <w:rsid w:val="00FB63CF"/>
    <w:rsid w:val="00FB65AD"/>
    <w:rsid w:val="00FB6833"/>
    <w:rsid w:val="00FB69A2"/>
    <w:rsid w:val="00FB6EDF"/>
    <w:rsid w:val="00FB7B93"/>
    <w:rsid w:val="00FC002D"/>
    <w:rsid w:val="00FC02E1"/>
    <w:rsid w:val="00FC05EB"/>
    <w:rsid w:val="00FC0661"/>
    <w:rsid w:val="00FC07B1"/>
    <w:rsid w:val="00FC0B29"/>
    <w:rsid w:val="00FC0C26"/>
    <w:rsid w:val="00FC0FE3"/>
    <w:rsid w:val="00FC1425"/>
    <w:rsid w:val="00FC1CB2"/>
    <w:rsid w:val="00FC23ED"/>
    <w:rsid w:val="00FC2777"/>
    <w:rsid w:val="00FC294F"/>
    <w:rsid w:val="00FC2BB7"/>
    <w:rsid w:val="00FC2D2E"/>
    <w:rsid w:val="00FC2DB0"/>
    <w:rsid w:val="00FC30FA"/>
    <w:rsid w:val="00FC4305"/>
    <w:rsid w:val="00FC451E"/>
    <w:rsid w:val="00FC463E"/>
    <w:rsid w:val="00FC46C5"/>
    <w:rsid w:val="00FC4E8B"/>
    <w:rsid w:val="00FC4EBE"/>
    <w:rsid w:val="00FC5205"/>
    <w:rsid w:val="00FC53EE"/>
    <w:rsid w:val="00FC54E9"/>
    <w:rsid w:val="00FC57F3"/>
    <w:rsid w:val="00FC6024"/>
    <w:rsid w:val="00FC60F8"/>
    <w:rsid w:val="00FC6BEF"/>
    <w:rsid w:val="00FC73A0"/>
    <w:rsid w:val="00FC79FF"/>
    <w:rsid w:val="00FD1794"/>
    <w:rsid w:val="00FD1DDA"/>
    <w:rsid w:val="00FD1FBC"/>
    <w:rsid w:val="00FD20C5"/>
    <w:rsid w:val="00FD2820"/>
    <w:rsid w:val="00FD2E2F"/>
    <w:rsid w:val="00FD344E"/>
    <w:rsid w:val="00FD38A4"/>
    <w:rsid w:val="00FD3959"/>
    <w:rsid w:val="00FD3A8D"/>
    <w:rsid w:val="00FD4588"/>
    <w:rsid w:val="00FD482E"/>
    <w:rsid w:val="00FD48CD"/>
    <w:rsid w:val="00FD495C"/>
    <w:rsid w:val="00FD4DFD"/>
    <w:rsid w:val="00FD4F79"/>
    <w:rsid w:val="00FD61BD"/>
    <w:rsid w:val="00FD6876"/>
    <w:rsid w:val="00FD6B71"/>
    <w:rsid w:val="00FD7190"/>
    <w:rsid w:val="00FD777F"/>
    <w:rsid w:val="00FE073A"/>
    <w:rsid w:val="00FE0945"/>
    <w:rsid w:val="00FE0952"/>
    <w:rsid w:val="00FE09CC"/>
    <w:rsid w:val="00FE2535"/>
    <w:rsid w:val="00FE298C"/>
    <w:rsid w:val="00FE2D70"/>
    <w:rsid w:val="00FE38E9"/>
    <w:rsid w:val="00FE3AA1"/>
    <w:rsid w:val="00FE3BC2"/>
    <w:rsid w:val="00FE3EA6"/>
    <w:rsid w:val="00FE447A"/>
    <w:rsid w:val="00FE4966"/>
    <w:rsid w:val="00FE50F5"/>
    <w:rsid w:val="00FE557A"/>
    <w:rsid w:val="00FE55E6"/>
    <w:rsid w:val="00FE61F7"/>
    <w:rsid w:val="00FE7202"/>
    <w:rsid w:val="00FE797F"/>
    <w:rsid w:val="00FE79FD"/>
    <w:rsid w:val="00FF118A"/>
    <w:rsid w:val="00FF1521"/>
    <w:rsid w:val="00FF2A17"/>
    <w:rsid w:val="00FF3AC8"/>
    <w:rsid w:val="00FF3E53"/>
    <w:rsid w:val="00FF3EDA"/>
    <w:rsid w:val="00FF4015"/>
    <w:rsid w:val="00FF414E"/>
    <w:rsid w:val="00FF44EA"/>
    <w:rsid w:val="00FF47E7"/>
    <w:rsid w:val="00FF4B09"/>
    <w:rsid w:val="00FF5439"/>
    <w:rsid w:val="00FF6007"/>
    <w:rsid w:val="00FF6494"/>
    <w:rsid w:val="00FF6647"/>
    <w:rsid w:val="00FF66DC"/>
    <w:rsid w:val="00FF68BD"/>
    <w:rsid w:val="00FF6B4B"/>
    <w:rsid w:val="00FF6B50"/>
    <w:rsid w:val="00FF7C72"/>
    <w:rsid w:val="00FF7D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  <o:rules v:ext="edit">
        <o:r id="V:Rule1" type="connector" idref="#_x0000_s1172"/>
        <o:r id="V:Rule2" type="connector" idref="#Прямая со стрелкой 45"/>
        <o:r id="V:Rule3" type="connector" idref="#_x0000_s1171"/>
        <o:r id="V:Rule4" type="connector" idref="#_x0000_s1177"/>
        <o:r id="V:Rule5" type="connector" idref="#Прямая со стрелкой 55"/>
        <o:r id="V:Rule6" type="connector" idref="#Прямая со стрелкой 129"/>
        <o:r id="V:Rule7" type="connector" idref="#_x0000_s1169"/>
        <o:r id="V:Rule8" type="connector" idref="#_x0000_s1175"/>
        <o:r id="V:Rule9" type="connector" idref="#Прямая со стрелкой 50"/>
        <o:r id="V:Rule10" type="connector" idref="#_x0000_s1180"/>
        <o:r id="V:Rule11" type="connector" idref="#_x0000_s1176"/>
        <o:r id="V:Rule12" type="connector" idref="#Прямая со стрелкой 8"/>
        <o:r id="V:Rule13" type="connector" idref="#Прямая со стрелкой 12"/>
        <o:r id="V:Rule14" type="connector" idref="#Прямая со стрелкой 140"/>
        <o:r id="V:Rule15" type="connector" idref="#Прямая со стрелкой 28"/>
        <o:r id="V:Rule16" type="connector" idref="#Прямая со стрелкой 10"/>
        <o:r id="V:Rule17" type="connector" idref="#Прямая со стрелкой 37"/>
        <o:r id="V:Rule18" type="connector" idref="#Прямая со стрелкой 22"/>
        <o:r id="V:Rule19" type="connector" idref="#Прямая со стрелкой 48"/>
        <o:r id="V:Rule20" type="connector" idref="#Прямая со стрелкой 6"/>
        <o:r id="V:Rule21" type="connector" idref="#Прямая со стрелкой 135"/>
        <o:r id="V:Rule22" type="connector" idref="#Прямая со стрелкой 35"/>
        <o:r id="V:Rule23" type="connector" idref="#Прямая со стрелкой 127"/>
        <o:r id="V:Rule24" type="connector" idref="#Прямая со стрелкой 42"/>
        <o:r id="V:Rule25" type="connector" idref="#Прямая со стрелкой 149"/>
        <o:r id="V:Rule26" type="connector" idref="#Прямая со стрелкой 25"/>
        <o:r id="V:Rule27" type="connector" idref="#Прямая со стрелкой 27"/>
        <o:r id="V:Rule28" type="connector" idref="#Прямая со стрелкой 81"/>
        <o:r id="V:Rule29" type="connector" idref="#Прямая со стрелкой 59"/>
        <o:r id="V:Rule30" type="connector" idref="#Прямая со стрелкой 75"/>
        <o:r id="V:Rule31" type="connector" idref="#Прямая со стрелкой 23"/>
        <o:r id="V:Rule32" type="connector" idref="#Прямая со стрелкой 21"/>
        <o:r id="V:Rule33" type="connector" idref="#Прямая со стрелкой 146"/>
        <o:r id="V:Rule34" type="connector" idref="#Прямая со стрелкой 31"/>
        <o:r id="V:Rule35" type="connector" idref="#Прямая со стрелкой 39"/>
        <o:r id="V:Rule36" type="connector" idref="#Прямая со стрелкой 64"/>
        <o:r id="V:Rule37" type="connector" idref="#_x0000_s1302"/>
        <o:r id="V:Rule38" type="connector" idref="#Прямая со стрелкой 41"/>
        <o:r id="V:Rule39" type="connector" idref="#_x0000_s1293"/>
        <o:r id="V:Rule40" type="connector" idref="#Прямая со стрелкой 69"/>
        <o:r id="V:Rule41" type="connector" idref="#Прямая со стрелкой 79"/>
        <o:r id="V:Rule42" type="connector" idref="#_x0000_s1295"/>
        <o:r id="V:Rule43" type="connector" idref="#_x0000_s1291"/>
        <o:r id="V:Rule44" type="connector" idref="#Прямая со стрелкой 181"/>
        <o:r id="V:Rule45" type="connector" idref="#_x0000_s1288"/>
        <o:r id="V:Rule46" type="connector" idref="#_x0000_s1289"/>
        <o:r id="V:Rule47" type="connector" idref="#_x0000_s1297"/>
        <o:r id="V:Rule48" type="connector" idref="#_x0000_s129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aliases w:val="Рег. Обычный"/>
    <w:qFormat/>
    <w:rsid w:val="005D0134"/>
    <w:pPr>
      <w:spacing w:after="200" w:line="276" w:lineRule="auto"/>
    </w:pPr>
    <w:rPr>
      <w:sz w:val="22"/>
      <w:szCs w:val="22"/>
      <w:lang w:eastAsia="en-US"/>
    </w:rPr>
  </w:style>
  <w:style w:type="paragraph" w:styleId="11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3"/>
    <w:next w:val="a3"/>
    <w:link w:val="110"/>
    <w:uiPriority w:val="9"/>
    <w:qFormat/>
    <w:rsid w:val="00FE2535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styleId="20">
    <w:name w:val="heading 2"/>
    <w:basedOn w:val="a3"/>
    <w:next w:val="a3"/>
    <w:link w:val="23"/>
    <w:uiPriority w:val="9"/>
    <w:qFormat/>
    <w:rsid w:val="00FE2535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next w:val="a3"/>
    <w:link w:val="30"/>
    <w:qFormat/>
    <w:rsid w:val="00FE2535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eastAsia="ru-RU"/>
    </w:rPr>
  </w:style>
  <w:style w:type="paragraph" w:styleId="4">
    <w:name w:val="heading 4"/>
    <w:basedOn w:val="a3"/>
    <w:next w:val="a3"/>
    <w:link w:val="40"/>
    <w:qFormat/>
    <w:rsid w:val="00FE2535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5">
    <w:name w:val="heading 5"/>
    <w:basedOn w:val="a3"/>
    <w:next w:val="a3"/>
    <w:link w:val="50"/>
    <w:qFormat/>
    <w:rsid w:val="00FE2535"/>
    <w:p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qFormat/>
    <w:rsid w:val="00FE2535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hAnsi="Times New Roman"/>
      <w:i/>
      <w:iCs/>
      <w:sz w:val="20"/>
      <w:szCs w:val="20"/>
      <w:lang w:eastAsia="ru-RU"/>
    </w:rPr>
  </w:style>
  <w:style w:type="paragraph" w:styleId="7">
    <w:name w:val="heading 7"/>
    <w:basedOn w:val="a3"/>
    <w:next w:val="a3"/>
    <w:link w:val="70"/>
    <w:qFormat/>
    <w:rsid w:val="00FE2535"/>
    <w:pPr>
      <w:spacing w:before="240" w:after="60" w:line="240" w:lineRule="auto"/>
      <w:jc w:val="center"/>
      <w:outlineLvl w:val="6"/>
    </w:pPr>
    <w:rPr>
      <w:rFonts w:ascii="Times New Roman" w:hAnsi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qFormat/>
    <w:rsid w:val="00FE2535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/>
      <w:i/>
      <w:iCs/>
      <w:sz w:val="20"/>
      <w:szCs w:val="20"/>
      <w:lang w:eastAsia="ru-RU"/>
    </w:rPr>
  </w:style>
  <w:style w:type="paragraph" w:styleId="9">
    <w:name w:val="heading 9"/>
    <w:basedOn w:val="a3"/>
    <w:next w:val="a3"/>
    <w:link w:val="90"/>
    <w:qFormat/>
    <w:rsid w:val="00FE2535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/>
      <w:b/>
      <w:bCs/>
      <w:i/>
      <w:iCs/>
      <w:sz w:val="18"/>
      <w:szCs w:val="18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link w:val="11"/>
    <w:rsid w:val="00FE2535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link w:val="20"/>
    <w:rsid w:val="00FE253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FE253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rsid w:val="00FE253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link w:val="5"/>
    <w:rsid w:val="00FE253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link w:val="6"/>
    <w:rsid w:val="00FE2535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link w:val="7"/>
    <w:rsid w:val="00FE2535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rsid w:val="00FE2535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link w:val="9"/>
    <w:rsid w:val="00FE2535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paragraph" w:customStyle="1" w:styleId="ConsPlusNormal">
    <w:name w:val="ConsPlusNormal"/>
    <w:link w:val="ConsPlusNormal0"/>
    <w:rsid w:val="000E6C84"/>
    <w:pPr>
      <w:autoSpaceDE w:val="0"/>
      <w:autoSpaceDN w:val="0"/>
      <w:adjustRightInd w:val="0"/>
    </w:pPr>
    <w:rPr>
      <w:rFonts w:ascii="Arial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FE2535"/>
    <w:rPr>
      <w:rFonts w:ascii="Arial" w:hAnsi="Arial" w:cs="Arial"/>
      <w:sz w:val="22"/>
      <w:szCs w:val="22"/>
      <w:lang w:val="ru-RU" w:eastAsia="en-US" w:bidi="ar-SA"/>
    </w:rPr>
  </w:style>
  <w:style w:type="character" w:styleId="a7">
    <w:name w:val="Hyperlink"/>
    <w:uiPriority w:val="99"/>
    <w:unhideWhenUsed/>
    <w:rsid w:val="00050F9B"/>
    <w:rPr>
      <w:color w:val="0000FF"/>
      <w:u w:val="single"/>
    </w:rPr>
  </w:style>
  <w:style w:type="paragraph" w:styleId="a8">
    <w:name w:val="header"/>
    <w:basedOn w:val="a3"/>
    <w:link w:val="a9"/>
    <w:uiPriority w:val="99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4"/>
    <w:link w:val="a8"/>
    <w:uiPriority w:val="99"/>
    <w:rsid w:val="005F1EAE"/>
  </w:style>
  <w:style w:type="paragraph" w:styleId="aa">
    <w:name w:val="footer"/>
    <w:basedOn w:val="a3"/>
    <w:link w:val="ab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4"/>
    <w:link w:val="aa"/>
    <w:rsid w:val="005F1EAE"/>
  </w:style>
  <w:style w:type="paragraph" w:customStyle="1" w:styleId="-31">
    <w:name w:val="Светлая сетка - Акцент 31"/>
    <w:basedOn w:val="a3"/>
    <w:uiPriority w:val="34"/>
    <w:qFormat/>
    <w:rsid w:val="00346FD1"/>
    <w:pPr>
      <w:ind w:left="720"/>
      <w:contextualSpacing/>
    </w:pPr>
  </w:style>
  <w:style w:type="paragraph" w:styleId="ac">
    <w:name w:val="Balloon Text"/>
    <w:basedOn w:val="a3"/>
    <w:link w:val="ad"/>
    <w:uiPriority w:val="99"/>
    <w:semiHidden/>
    <w:unhideWhenUsed/>
    <w:rsid w:val="00EE490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EE4907"/>
    <w:rPr>
      <w:rFonts w:ascii="Tahoma" w:hAnsi="Tahoma" w:cs="Tahoma"/>
      <w:sz w:val="16"/>
      <w:szCs w:val="16"/>
    </w:rPr>
  </w:style>
  <w:style w:type="paragraph" w:customStyle="1" w:styleId="a1">
    <w:name w:val="МУ Обычный стиль"/>
    <w:basedOn w:val="a3"/>
    <w:autoRedefine/>
    <w:rsid w:val="00CA6EBE"/>
    <w:pPr>
      <w:widowControl w:val="0"/>
      <w:numPr>
        <w:numId w:val="1"/>
      </w:numPr>
      <w:tabs>
        <w:tab w:val="left" w:pos="1134"/>
        <w:tab w:val="left" w:pos="1560"/>
      </w:tabs>
      <w:autoSpaceDE w:val="0"/>
      <w:autoSpaceDN w:val="0"/>
      <w:adjustRightInd w:val="0"/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590A4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12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uiPriority w:val="9"/>
    <w:rsid w:val="00FE2535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1">
    <w:name w:val="Заголовок 2 Знак"/>
    <w:uiPriority w:val="9"/>
    <w:rsid w:val="00FE2535"/>
    <w:rPr>
      <w:rFonts w:ascii="Cambria" w:eastAsia="Times New Roman" w:hAnsi="Cambria" w:cs="Times New Roman"/>
      <w:color w:val="365F91"/>
      <w:sz w:val="26"/>
      <w:szCs w:val="26"/>
    </w:rPr>
  </w:style>
  <w:style w:type="paragraph" w:styleId="ae">
    <w:name w:val="footnote text"/>
    <w:basedOn w:val="a3"/>
    <w:link w:val="af"/>
    <w:semiHidden/>
    <w:rsid w:val="00FE2535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f">
    <w:name w:val="Текст сноски Знак"/>
    <w:link w:val="ae"/>
    <w:semiHidden/>
    <w:rsid w:val="00FE253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0">
    <w:name w:val="Body Text"/>
    <w:aliases w:val="бпОсновной текст"/>
    <w:basedOn w:val="a3"/>
    <w:link w:val="af1"/>
    <w:rsid w:val="00FE2535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1">
    <w:name w:val="Основной текст Знак"/>
    <w:aliases w:val="бпОсновной текст Знак"/>
    <w:link w:val="af0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Body Text Indent"/>
    <w:basedOn w:val="a3"/>
    <w:link w:val="af3"/>
    <w:unhideWhenUsed/>
    <w:rsid w:val="00FE2535"/>
    <w:pPr>
      <w:spacing w:after="120" w:line="240" w:lineRule="auto"/>
      <w:ind w:left="283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3">
    <w:name w:val="Основной текст с отступом Знак"/>
    <w:link w:val="af2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4">
    <w:name w:val="Знак"/>
    <w:basedOn w:val="a3"/>
    <w:rsid w:val="00FE253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ConsPlusTitle">
    <w:name w:val="ConsPlusTitle"/>
    <w:rsid w:val="00FE253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HTML">
    <w:name w:val="HTML Preformatted"/>
    <w:basedOn w:val="a3"/>
    <w:link w:val="HTML0"/>
    <w:uiPriority w:val="99"/>
    <w:rsid w:val="00FE25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rsid w:val="00FE2535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5">
    <w:name w:val="page number"/>
    <w:basedOn w:val="a4"/>
    <w:rsid w:val="00FE2535"/>
  </w:style>
  <w:style w:type="character" w:customStyle="1" w:styleId="41">
    <w:name w:val="Знак Знак4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styleId="22">
    <w:name w:val="Body Text 2"/>
    <w:basedOn w:val="a3"/>
    <w:link w:val="24"/>
    <w:rsid w:val="00FE2535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24">
    <w:name w:val="Основной текст 2 Знак"/>
    <w:link w:val="22"/>
    <w:rsid w:val="00FE253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6">
    <w:name w:val="Готовый"/>
    <w:basedOn w:val="a3"/>
    <w:rsid w:val="00FE2535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Signature"/>
    <w:basedOn w:val="a3"/>
    <w:link w:val="af8"/>
    <w:rsid w:val="00FE2535"/>
    <w:pPr>
      <w:spacing w:after="0" w:line="240" w:lineRule="auto"/>
      <w:ind w:left="4252"/>
    </w:pPr>
    <w:rPr>
      <w:rFonts w:ascii="Times New Roman" w:eastAsia="Times New Roman" w:hAnsi="Times New Roman"/>
      <w:b/>
      <w:sz w:val="28"/>
      <w:szCs w:val="28"/>
      <w:lang w:eastAsia="ru-RU"/>
    </w:rPr>
  </w:style>
  <w:style w:type="character" w:customStyle="1" w:styleId="af8">
    <w:name w:val="Подпись Знак"/>
    <w:link w:val="af7"/>
    <w:rsid w:val="00FE2535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9">
    <w:name w:val="Body Text First Indent"/>
    <w:basedOn w:val="af0"/>
    <w:link w:val="afa"/>
    <w:rsid w:val="00FE2535"/>
    <w:pPr>
      <w:spacing w:after="120"/>
      <w:ind w:firstLine="210"/>
      <w:jc w:val="left"/>
    </w:pPr>
    <w:rPr>
      <w:sz w:val="24"/>
    </w:rPr>
  </w:style>
  <w:style w:type="character" w:customStyle="1" w:styleId="afa">
    <w:name w:val="Красная строка Знак"/>
    <w:link w:val="af9"/>
    <w:rsid w:val="00FE25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3"/>
    <w:link w:val="32"/>
    <w:rsid w:val="00FE2535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rsid w:val="00FE25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b">
    <w:name w:val="Normal (Web)"/>
    <w:basedOn w:val="a3"/>
    <w:uiPriority w:val="99"/>
    <w:rsid w:val="00FE253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3">
    <w:name w:val="Абзац списка1"/>
    <w:basedOn w:val="a3"/>
    <w:uiPriority w:val="99"/>
    <w:qFormat/>
    <w:rsid w:val="00FE2535"/>
    <w:pPr>
      <w:ind w:left="720"/>
    </w:pPr>
    <w:rPr>
      <w:rFonts w:eastAsia="Times New Roman"/>
    </w:rPr>
  </w:style>
  <w:style w:type="character" w:customStyle="1" w:styleId="BodyTextIndentChar">
    <w:name w:val="Body Text Indent Char"/>
    <w:locked/>
    <w:rsid w:val="00FE2535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FE2535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3"/>
    <w:rsid w:val="00FE2535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FE2535"/>
    <w:rPr>
      <w:rFonts w:ascii="Times New Roman" w:hAnsi="Times New Roman" w:cs="Times New Roman"/>
      <w:sz w:val="22"/>
      <w:szCs w:val="22"/>
    </w:rPr>
  </w:style>
  <w:style w:type="character" w:styleId="afc">
    <w:name w:val="FollowedHyperlink"/>
    <w:uiPriority w:val="99"/>
    <w:rsid w:val="00FE2535"/>
    <w:rPr>
      <w:color w:val="800080"/>
      <w:u w:val="single"/>
    </w:rPr>
  </w:style>
  <w:style w:type="paragraph" w:customStyle="1" w:styleId="afd">
    <w:name w:val="Знак Знак Знак Знак Знак Знак Знак Знак Знак Знак"/>
    <w:basedOn w:val="a3"/>
    <w:rsid w:val="00FE253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e">
    <w:name w:val="footnote reference"/>
    <w:semiHidden/>
    <w:rsid w:val="00FE2535"/>
    <w:rPr>
      <w:vertAlign w:val="superscript"/>
    </w:rPr>
  </w:style>
  <w:style w:type="table" w:styleId="aff">
    <w:name w:val="Table Grid"/>
    <w:basedOn w:val="a5"/>
    <w:uiPriority w:val="59"/>
    <w:rsid w:val="00FE2535"/>
    <w:pPr>
      <w:suppressAutoHyphens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0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FE2535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FE2535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locked/>
    <w:rsid w:val="00FE2535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locked/>
    <w:rsid w:val="00FE2535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FE2535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f1">
    <w:name w:val="annotation text"/>
    <w:basedOn w:val="a3"/>
    <w:link w:val="aff2"/>
    <w:rsid w:val="00FE2535"/>
    <w:pPr>
      <w:spacing w:line="240" w:lineRule="auto"/>
    </w:pPr>
    <w:rPr>
      <w:sz w:val="20"/>
      <w:szCs w:val="20"/>
      <w:lang w:eastAsia="ru-RU"/>
    </w:rPr>
  </w:style>
  <w:style w:type="character" w:customStyle="1" w:styleId="aff2">
    <w:name w:val="Текст примечания Знак"/>
    <w:link w:val="aff1"/>
    <w:rsid w:val="00FE2535"/>
    <w:rPr>
      <w:rFonts w:ascii="Calibri" w:eastAsia="Calibri" w:hAnsi="Calibri" w:cs="Times New Roman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uiPriority w:val="99"/>
    <w:semiHidden/>
    <w:rsid w:val="00FE2535"/>
    <w:rPr>
      <w:b/>
      <w:bCs/>
    </w:rPr>
  </w:style>
  <w:style w:type="character" w:customStyle="1" w:styleId="aff4">
    <w:name w:val="Тема примечания Знак"/>
    <w:link w:val="aff3"/>
    <w:uiPriority w:val="99"/>
    <w:semiHidden/>
    <w:rsid w:val="00FE2535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rsid w:val="00FE2535"/>
    <w:rPr>
      <w:rFonts w:cs="Times New Roman"/>
    </w:rPr>
  </w:style>
  <w:style w:type="character" w:customStyle="1" w:styleId="u">
    <w:name w:val="u"/>
    <w:rsid w:val="00FE2535"/>
    <w:rPr>
      <w:rFonts w:cs="Times New Roman"/>
    </w:rPr>
  </w:style>
  <w:style w:type="character" w:customStyle="1" w:styleId="17">
    <w:name w:val="Знак Знак17"/>
    <w:locked/>
    <w:rsid w:val="00FE2535"/>
    <w:rPr>
      <w:rFonts w:eastAsia="Times New Roman" w:cs="Times New Roman"/>
      <w:lang w:eastAsia="ru-RU"/>
    </w:rPr>
  </w:style>
  <w:style w:type="character" w:customStyle="1" w:styleId="16">
    <w:name w:val="Знак Знак16"/>
    <w:locked/>
    <w:rsid w:val="00FE2535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14"/>
    <w:rsid w:val="00FE2535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pacing w:val="1"/>
      <w:sz w:val="25"/>
      <w:szCs w:val="20"/>
    </w:rPr>
  </w:style>
  <w:style w:type="paragraph" w:customStyle="1" w:styleId="14">
    <w:name w:val="Без интервала1"/>
    <w:qFormat/>
    <w:rsid w:val="00FE2535"/>
    <w:rPr>
      <w:sz w:val="22"/>
      <w:szCs w:val="22"/>
    </w:rPr>
  </w:style>
  <w:style w:type="character" w:customStyle="1" w:styleId="15">
    <w:name w:val="бпОсновной текст Знак Знак1"/>
    <w:locked/>
    <w:rsid w:val="00FE253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character" w:customStyle="1" w:styleId="410">
    <w:name w:val="Знак Знак41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1">
    <w:name w:val="Абзац списка11"/>
    <w:basedOn w:val="a3"/>
    <w:uiPriority w:val="99"/>
    <w:qFormat/>
    <w:rsid w:val="00F922FB"/>
    <w:pPr>
      <w:spacing w:after="0"/>
      <w:ind w:left="720"/>
      <w:jc w:val="center"/>
    </w:pPr>
  </w:style>
  <w:style w:type="paragraph" w:styleId="aff5">
    <w:name w:val="caption"/>
    <w:basedOn w:val="a3"/>
    <w:next w:val="a3"/>
    <w:qFormat/>
    <w:rsid w:val="00FE2535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ascii="Times New Roman" w:hAnsi="Times New Roman"/>
      <w:b/>
      <w:szCs w:val="20"/>
      <w:lang w:eastAsia="ru-RU"/>
    </w:rPr>
  </w:style>
  <w:style w:type="paragraph" w:customStyle="1" w:styleId="210">
    <w:name w:val="Основной текст 21"/>
    <w:basedOn w:val="a3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hAnsi="Times New Roman"/>
      <w:sz w:val="20"/>
      <w:szCs w:val="20"/>
      <w:lang w:eastAsia="ru-RU"/>
    </w:rPr>
  </w:style>
  <w:style w:type="paragraph" w:styleId="aff6">
    <w:name w:val="Title"/>
    <w:basedOn w:val="a3"/>
    <w:link w:val="aff7"/>
    <w:qFormat/>
    <w:rsid w:val="00FE2535"/>
    <w:pPr>
      <w:spacing w:after="0" w:line="240" w:lineRule="auto"/>
      <w:jc w:val="center"/>
    </w:pPr>
    <w:rPr>
      <w:rFonts w:ascii="Arial" w:hAnsi="Arial"/>
      <w:b/>
      <w:bCs/>
      <w:sz w:val="24"/>
      <w:szCs w:val="24"/>
      <w:lang w:eastAsia="ru-RU"/>
    </w:rPr>
  </w:style>
  <w:style w:type="character" w:customStyle="1" w:styleId="aff7">
    <w:name w:val="Название Знак"/>
    <w:link w:val="aff6"/>
    <w:rsid w:val="00FE2535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3"/>
    <w:link w:val="37"/>
    <w:rsid w:val="00FE2535"/>
    <w:pPr>
      <w:spacing w:after="120" w:line="240" w:lineRule="auto"/>
      <w:ind w:left="283"/>
      <w:jc w:val="center"/>
    </w:pPr>
    <w:rPr>
      <w:rFonts w:ascii="Times New Roman" w:hAnsi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link w:val="36"/>
    <w:rsid w:val="00FE2535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8">
    <w:name w:val="Plain Text"/>
    <w:basedOn w:val="a3"/>
    <w:link w:val="aff9"/>
    <w:rsid w:val="00FE2535"/>
    <w:pPr>
      <w:spacing w:after="0" w:line="240" w:lineRule="auto"/>
      <w:jc w:val="center"/>
    </w:pPr>
    <w:rPr>
      <w:rFonts w:ascii="Courier New" w:hAnsi="Courier New"/>
      <w:sz w:val="20"/>
      <w:szCs w:val="20"/>
      <w:lang w:eastAsia="ru-RU"/>
    </w:rPr>
  </w:style>
  <w:style w:type="character" w:customStyle="1" w:styleId="aff9">
    <w:name w:val="Текст Знак"/>
    <w:link w:val="aff8"/>
    <w:rsid w:val="00FE2535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E2535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hAnsi="Arial" w:cs="Arial"/>
    </w:rPr>
  </w:style>
  <w:style w:type="paragraph" w:customStyle="1" w:styleId="ConsTitle">
    <w:name w:val="ConsTitle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  <w:b/>
      <w:bCs/>
    </w:rPr>
  </w:style>
  <w:style w:type="paragraph" w:customStyle="1" w:styleId="Preformat">
    <w:name w:val="Preforma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paragraph" w:customStyle="1" w:styleId="affa">
    <w:name w:val="Нумерованный Список"/>
    <w:basedOn w:val="a3"/>
    <w:rsid w:val="00FE2535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Courier New" w:hAnsi="Courier New" w:cs="Courier New"/>
    </w:rPr>
  </w:style>
  <w:style w:type="paragraph" w:customStyle="1" w:styleId="ConsCell">
    <w:name w:val="ConsCell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</w:rPr>
  </w:style>
  <w:style w:type="paragraph" w:customStyle="1" w:styleId="18">
    <w:name w:val="Обычный1"/>
    <w:link w:val="19"/>
    <w:rsid w:val="00FE2535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/>
      <w:sz w:val="22"/>
      <w:szCs w:val="22"/>
    </w:rPr>
  </w:style>
  <w:style w:type="character" w:customStyle="1" w:styleId="19">
    <w:name w:val="Обычный1 Знак"/>
    <w:link w:val="18"/>
    <w:locked/>
    <w:rsid w:val="00FE2535"/>
    <w:rPr>
      <w:rFonts w:ascii="Times New Roman" w:hAnsi="Times New Roman"/>
      <w:sz w:val="22"/>
      <w:szCs w:val="22"/>
      <w:lang w:eastAsia="ru-RU" w:bidi="ar-SA"/>
    </w:rPr>
  </w:style>
  <w:style w:type="paragraph" w:customStyle="1" w:styleId="text">
    <w:name w:val="text"/>
    <w:basedOn w:val="a3"/>
    <w:rsid w:val="00FE2535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FE2535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FE2535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FE2535"/>
    <w:rPr>
      <w:rFonts w:ascii="Times New Roman" w:hAnsi="Times New Roman" w:cs="Times New Roman"/>
      <w:sz w:val="24"/>
      <w:szCs w:val="24"/>
      <w:lang w:eastAsia="ru-RU"/>
    </w:rPr>
  </w:style>
  <w:style w:type="character" w:styleId="affb">
    <w:name w:val="Strong"/>
    <w:uiPriority w:val="22"/>
    <w:qFormat/>
    <w:rsid w:val="00FE2535"/>
    <w:rPr>
      <w:rFonts w:cs="Times New Roman"/>
      <w:b/>
      <w:bCs/>
    </w:rPr>
  </w:style>
  <w:style w:type="character" w:customStyle="1" w:styleId="HeaderChar">
    <w:name w:val="Head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c">
    <w:name w:val="Адресат"/>
    <w:basedOn w:val="a3"/>
    <w:rsid w:val="00FE2535"/>
    <w:pPr>
      <w:suppressAutoHyphens/>
      <w:spacing w:after="120" w:line="240" w:lineRule="exact"/>
      <w:jc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fd">
    <w:name w:val="Приложение"/>
    <w:basedOn w:val="af0"/>
    <w:rsid w:val="00FE2535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e">
    <w:name w:val="Заголовок к тексту"/>
    <w:basedOn w:val="a3"/>
    <w:next w:val="af0"/>
    <w:rsid w:val="00FE2535"/>
    <w:pPr>
      <w:suppressAutoHyphens/>
      <w:spacing w:after="480" w:line="240" w:lineRule="exact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afff">
    <w:name w:val="регистрационные поля"/>
    <w:basedOn w:val="a3"/>
    <w:rsid w:val="00FE2535"/>
    <w:pPr>
      <w:spacing w:after="0" w:line="240" w:lineRule="exact"/>
      <w:jc w:val="center"/>
    </w:pPr>
    <w:rPr>
      <w:rFonts w:ascii="Times New Roman" w:hAnsi="Times New Roman"/>
      <w:b/>
      <w:bCs/>
      <w:sz w:val="28"/>
      <w:szCs w:val="28"/>
      <w:lang w:val="en-US" w:eastAsia="ru-RU"/>
    </w:rPr>
  </w:style>
  <w:style w:type="paragraph" w:customStyle="1" w:styleId="afff0">
    <w:name w:val="Исполнитель"/>
    <w:basedOn w:val="af0"/>
    <w:rsid w:val="00FE2535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1">
    <w:name w:val="Подпись на общем бланке"/>
    <w:basedOn w:val="af7"/>
    <w:next w:val="af0"/>
    <w:rsid w:val="00FE2535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afff2">
    <w:name w:val="Цветовое выделение"/>
    <w:rsid w:val="00FE2535"/>
    <w:rPr>
      <w:b/>
      <w:color w:val="000080"/>
      <w:sz w:val="20"/>
    </w:rPr>
  </w:style>
  <w:style w:type="paragraph" w:customStyle="1" w:styleId="afff3">
    <w:name w:val="Таблицы (моноширинный)"/>
    <w:basedOn w:val="a3"/>
    <w:next w:val="a3"/>
    <w:rsid w:val="00FE2535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f4">
    <w:name w:val="Гипертекстовая ссылка"/>
    <w:rsid w:val="00FE2535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5">
    <w:name w:val="Заголовок статьи"/>
    <w:basedOn w:val="a3"/>
    <w:next w:val="a3"/>
    <w:rsid w:val="00FE2535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f6">
    <w:name w:val="Комментарий"/>
    <w:basedOn w:val="a3"/>
    <w:next w:val="a3"/>
    <w:rsid w:val="00FE2535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character" w:customStyle="1" w:styleId="afff7">
    <w:name w:val="Продолжение ссылки"/>
    <w:rsid w:val="00FE2535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25">
    <w:name w:val="Знак Знак Знак Знак Знак Знак Знак Знак Знак Знак2"/>
    <w:basedOn w:val="a3"/>
    <w:rsid w:val="00F922FB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00">
    <w:name w:val="Обычный 10"/>
    <w:basedOn w:val="a3"/>
    <w:rsid w:val="00FE2535"/>
    <w:pPr>
      <w:spacing w:after="0" w:line="240" w:lineRule="auto"/>
      <w:ind w:right="2" w:firstLine="110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1a">
    <w:name w:val="Стиль1"/>
    <w:basedOn w:val="af9"/>
    <w:rsid w:val="00FE2535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FE2535"/>
    <w:rPr>
      <w:rFonts w:cs="Times New Roman"/>
      <w:sz w:val="16"/>
      <w:szCs w:val="16"/>
      <w:lang w:val="ru-RU" w:eastAsia="ru-RU"/>
    </w:rPr>
  </w:style>
  <w:style w:type="paragraph" w:customStyle="1" w:styleId="1b">
    <w:name w:val="Знак1"/>
    <w:basedOn w:val="a3"/>
    <w:rsid w:val="00FE2535"/>
    <w:pPr>
      <w:spacing w:after="160" w:line="240" w:lineRule="exact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Normal1">
    <w:name w:val="Normal1"/>
    <w:rsid w:val="00FE2535"/>
    <w:pPr>
      <w:widowControl w:val="0"/>
      <w:jc w:val="center"/>
    </w:pPr>
    <w:rPr>
      <w:rFonts w:ascii="Times New Roman" w:hAnsi="Times New Roman"/>
    </w:rPr>
  </w:style>
  <w:style w:type="character" w:customStyle="1" w:styleId="27">
    <w:name w:val="Знак Знак27"/>
    <w:rsid w:val="00FE2535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0">
    <w:name w:val="Знак Знак25"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styleId="afff8">
    <w:name w:val="Emphasis"/>
    <w:qFormat/>
    <w:rsid w:val="00FE2535"/>
    <w:rPr>
      <w:rFonts w:cs="Times New Roman"/>
      <w:i/>
      <w:iCs/>
    </w:rPr>
  </w:style>
  <w:style w:type="character" w:customStyle="1" w:styleId="HTML1">
    <w:name w:val="Стандартный HTML Знак1"/>
    <w:rsid w:val="00FE2535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rsid w:val="00FE2535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FE2535"/>
    <w:pPr>
      <w:autoSpaceDE w:val="0"/>
      <w:autoSpaceDN w:val="0"/>
      <w:adjustRightInd w:val="0"/>
      <w:jc w:val="center"/>
    </w:pPr>
    <w:rPr>
      <w:rFonts w:ascii="Arial" w:hAnsi="Arial" w:cs="Arial"/>
    </w:rPr>
  </w:style>
  <w:style w:type="character" w:customStyle="1" w:styleId="230">
    <w:name w:val="Знак Знак23"/>
    <w:rsid w:val="00FE2535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FE2535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FE2535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FE2535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9">
    <w:name w:val="Знак Знак Знак Знак Знак Знак Знак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FE2535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FE2535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1">
    <w:name w:val="Знак Знак171"/>
    <w:locked/>
    <w:rsid w:val="00F922FB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F922FB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FE2535"/>
    <w:rPr>
      <w:rFonts w:ascii="Arial" w:hAnsi="Arial" w:cs="Arial"/>
      <w:i/>
      <w:iCs/>
      <w:lang w:val="ru-RU" w:eastAsia="ru-RU"/>
    </w:rPr>
  </w:style>
  <w:style w:type="character" w:customStyle="1" w:styleId="112">
    <w:name w:val="Знак Знак1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FE2535"/>
    <w:rPr>
      <w:rFonts w:cs="Times New Roman"/>
      <w:lang w:val="ru-RU" w:eastAsia="ru-RU"/>
    </w:rPr>
  </w:style>
  <w:style w:type="character" w:customStyle="1" w:styleId="38">
    <w:name w:val="Знак Знак3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FE2535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c">
    <w:name w:val="Знак Знак1"/>
    <w:locked/>
    <w:rsid w:val="00FE2535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FE2535"/>
    <w:rPr>
      <w:rFonts w:ascii="Tahoma" w:hAnsi="Tahoma" w:cs="Tahoma"/>
      <w:sz w:val="16"/>
      <w:szCs w:val="16"/>
    </w:rPr>
  </w:style>
  <w:style w:type="paragraph" w:customStyle="1" w:styleId="1d">
    <w:name w:val="Знак Знак Знак Знак Знак Знак Знак Знак Знак Знак1"/>
    <w:basedOn w:val="a3"/>
    <w:rsid w:val="00FE2535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e">
    <w:name w:val="Знак Знак Знак Знак Знак Знак Знак1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121">
    <w:name w:val="Знак Знак121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">
    <w:name w:val="Текст выноски Знак1"/>
    <w:rsid w:val="00FE2535"/>
    <w:rPr>
      <w:rFonts w:ascii="Tahoma" w:hAnsi="Tahoma" w:cs="Tahoma"/>
      <w:sz w:val="16"/>
      <w:szCs w:val="16"/>
      <w:lang w:eastAsia="ar-SA" w:bidi="ar-SA"/>
    </w:rPr>
  </w:style>
  <w:style w:type="character" w:customStyle="1" w:styleId="1f0">
    <w:name w:val="Схема документа Знак1"/>
    <w:rsid w:val="00FE2535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afffa">
    <w:name w:val="......."/>
    <w:basedOn w:val="a3"/>
    <w:next w:val="a3"/>
    <w:rsid w:val="00FE2535"/>
    <w:p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FE2535"/>
    <w:rPr>
      <w:rFonts w:ascii="Times New Roman" w:eastAsia="Times New Roman" w:hAnsi="Times New Roman"/>
      <w:b/>
      <w:sz w:val="28"/>
      <w:szCs w:val="28"/>
    </w:rPr>
  </w:style>
  <w:style w:type="character" w:customStyle="1" w:styleId="122">
    <w:name w:val="Знак Знак122"/>
    <w:rsid w:val="00FE2535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a">
    <w:name w:val="Знак2"/>
    <w:basedOn w:val="a3"/>
    <w:rsid w:val="00F922FB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2b">
    <w:name w:val="Обычный2"/>
    <w:rsid w:val="00FE2535"/>
    <w:pPr>
      <w:widowControl w:val="0"/>
    </w:pPr>
    <w:rPr>
      <w:rFonts w:ascii="Times New Roman" w:eastAsia="Times New Roman" w:hAnsi="Times New Roman"/>
    </w:rPr>
  </w:style>
  <w:style w:type="character" w:customStyle="1" w:styleId="2c">
    <w:name w:val="Заголовок 2 Знак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1">
    <w:name w:val="Знак Знак191"/>
    <w:rsid w:val="00F922FB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F922FB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FE2535"/>
    <w:rPr>
      <w:rFonts w:ascii="Times New Roman" w:eastAsia="Times New Roman" w:hAnsi="Times New Roman"/>
      <w:sz w:val="24"/>
    </w:rPr>
  </w:style>
  <w:style w:type="character" w:customStyle="1" w:styleId="222">
    <w:name w:val="Знак Знак222"/>
    <w:rsid w:val="00FE2535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FE2535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FE253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d">
    <w:name w:val="Знак Знак Знак Знак Знак Знак Знак2"/>
    <w:basedOn w:val="a3"/>
    <w:rsid w:val="00F922F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FE2535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FE2535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FE2535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FE2535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FE2535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FE2535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FE2535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FE2535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FE2535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FE2535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FE2535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FE2535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FE2535"/>
    <w:rPr>
      <w:rFonts w:ascii="Courier New" w:eastAsia="Calibri" w:hAnsi="Courier New" w:cs="Courier New"/>
      <w:lang w:val="ru-RU" w:eastAsia="ru-RU" w:bidi="ar-SA"/>
    </w:rPr>
  </w:style>
  <w:style w:type="paragraph" w:styleId="2e">
    <w:name w:val="Body Text First Indent 2"/>
    <w:basedOn w:val="af2"/>
    <w:link w:val="2f"/>
    <w:rsid w:val="00FE2535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f">
    <w:name w:val="Красная строка 2 Знак"/>
    <w:link w:val="2e"/>
    <w:rsid w:val="00FE25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3">
    <w:name w:val="Основной текст 22"/>
    <w:basedOn w:val="a3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rsid w:val="00FE253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pple-style-span">
    <w:name w:val="apple-style-span"/>
    <w:basedOn w:val="a4"/>
    <w:rsid w:val="00FE2535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FE253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b">
    <w:name w:val="annotation reference"/>
    <w:uiPriority w:val="99"/>
    <w:unhideWhenUsed/>
    <w:rsid w:val="002014EB"/>
    <w:rPr>
      <w:sz w:val="16"/>
      <w:szCs w:val="16"/>
    </w:rPr>
  </w:style>
  <w:style w:type="paragraph" w:customStyle="1" w:styleId="Nonformat">
    <w:name w:val="Nonformat"/>
    <w:basedOn w:val="a3"/>
    <w:rsid w:val="000B2B4A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/>
      <w:sz w:val="20"/>
      <w:szCs w:val="20"/>
      <w:lang w:eastAsia="ru-RU"/>
    </w:rPr>
  </w:style>
  <w:style w:type="paragraph" w:customStyle="1" w:styleId="1f1">
    <w:name w:val="Заголовок оглавления1"/>
    <w:basedOn w:val="11"/>
    <w:next w:val="a3"/>
    <w:uiPriority w:val="39"/>
    <w:semiHidden/>
    <w:unhideWhenUsed/>
    <w:qFormat/>
    <w:rsid w:val="00B96D34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2f0">
    <w:name w:val="toc 2"/>
    <w:basedOn w:val="a3"/>
    <w:next w:val="a3"/>
    <w:autoRedefine/>
    <w:uiPriority w:val="39"/>
    <w:unhideWhenUsed/>
    <w:rsid w:val="00103EA8"/>
    <w:pPr>
      <w:tabs>
        <w:tab w:val="left" w:pos="284"/>
        <w:tab w:val="right" w:leader="dot" w:pos="9639"/>
      </w:tabs>
      <w:spacing w:after="0"/>
      <w:jc w:val="both"/>
    </w:pPr>
    <w:rPr>
      <w:rFonts w:ascii="Times New Roman" w:hAnsi="Times New Roman"/>
      <w:noProof/>
      <w:sz w:val="20"/>
      <w:szCs w:val="20"/>
      <w:lang w:eastAsia="ar-SA"/>
    </w:rPr>
  </w:style>
  <w:style w:type="paragraph" w:styleId="1f2">
    <w:name w:val="toc 1"/>
    <w:basedOn w:val="a3"/>
    <w:next w:val="a3"/>
    <w:autoRedefine/>
    <w:uiPriority w:val="39"/>
    <w:unhideWhenUsed/>
    <w:rsid w:val="00D4083A"/>
    <w:pPr>
      <w:widowControl w:val="0"/>
      <w:tabs>
        <w:tab w:val="right" w:leader="dot" w:pos="9638"/>
      </w:tabs>
      <w:suppressAutoHyphens/>
      <w:spacing w:after="0" w:line="240" w:lineRule="auto"/>
      <w:jc w:val="both"/>
    </w:pPr>
    <w:rPr>
      <w:rFonts w:ascii="Times New Roman" w:eastAsia="Times New Roman" w:hAnsi="Times New Roman"/>
      <w:b/>
      <w:bCs/>
      <w:caps/>
      <w:noProof/>
      <w:sz w:val="20"/>
      <w:szCs w:val="20"/>
    </w:rPr>
  </w:style>
  <w:style w:type="paragraph" w:styleId="39">
    <w:name w:val="toc 3"/>
    <w:basedOn w:val="a3"/>
    <w:next w:val="a3"/>
    <w:autoRedefine/>
    <w:uiPriority w:val="39"/>
    <w:unhideWhenUsed/>
    <w:rsid w:val="000F26EE"/>
    <w:pPr>
      <w:spacing w:after="0"/>
      <w:ind w:left="440"/>
    </w:pPr>
    <w:rPr>
      <w:rFonts w:ascii="Times New Roman" w:hAnsi="Times New Roman"/>
      <w:i/>
      <w:iCs/>
      <w:sz w:val="20"/>
      <w:szCs w:val="20"/>
    </w:rPr>
  </w:style>
  <w:style w:type="paragraph" w:styleId="42">
    <w:name w:val="toc 4"/>
    <w:basedOn w:val="a3"/>
    <w:next w:val="a3"/>
    <w:autoRedefine/>
    <w:uiPriority w:val="39"/>
    <w:unhideWhenUsed/>
    <w:rsid w:val="000F26EE"/>
    <w:pPr>
      <w:spacing w:after="0"/>
      <w:ind w:left="660"/>
    </w:pPr>
    <w:rPr>
      <w:rFonts w:ascii="Times New Roman" w:hAnsi="Times New Roman"/>
      <w:sz w:val="18"/>
      <w:szCs w:val="18"/>
    </w:rPr>
  </w:style>
  <w:style w:type="paragraph" w:styleId="52">
    <w:name w:val="toc 5"/>
    <w:basedOn w:val="a3"/>
    <w:next w:val="a3"/>
    <w:autoRedefine/>
    <w:uiPriority w:val="39"/>
    <w:unhideWhenUsed/>
    <w:rsid w:val="00992DFF"/>
    <w:pPr>
      <w:spacing w:after="0"/>
      <w:ind w:left="880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unhideWhenUsed/>
    <w:rsid w:val="00992DFF"/>
    <w:pPr>
      <w:spacing w:after="0"/>
      <w:ind w:left="1100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unhideWhenUsed/>
    <w:rsid w:val="00992DFF"/>
    <w:pPr>
      <w:spacing w:after="0"/>
      <w:ind w:left="1320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unhideWhenUsed/>
    <w:rsid w:val="00992DFF"/>
    <w:pPr>
      <w:spacing w:after="0"/>
      <w:ind w:left="1540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unhideWhenUsed/>
    <w:rsid w:val="00992DFF"/>
    <w:pPr>
      <w:spacing w:after="0"/>
      <w:ind w:left="1760"/>
    </w:pPr>
    <w:rPr>
      <w:sz w:val="18"/>
      <w:szCs w:val="18"/>
    </w:rPr>
  </w:style>
  <w:style w:type="paragraph" w:styleId="afffc">
    <w:name w:val="endnote text"/>
    <w:basedOn w:val="a3"/>
    <w:link w:val="afffd"/>
    <w:uiPriority w:val="99"/>
    <w:unhideWhenUsed/>
    <w:rsid w:val="006E2FDA"/>
    <w:rPr>
      <w:sz w:val="24"/>
      <w:szCs w:val="24"/>
    </w:rPr>
  </w:style>
  <w:style w:type="character" w:customStyle="1" w:styleId="afffd">
    <w:name w:val="Текст концевой сноски Знак"/>
    <w:link w:val="afffc"/>
    <w:uiPriority w:val="99"/>
    <w:rsid w:val="006E2FDA"/>
    <w:rPr>
      <w:sz w:val="24"/>
      <w:szCs w:val="24"/>
      <w:lang w:eastAsia="en-US"/>
    </w:rPr>
  </w:style>
  <w:style w:type="character" w:styleId="afffe">
    <w:name w:val="endnote reference"/>
    <w:uiPriority w:val="99"/>
    <w:unhideWhenUsed/>
    <w:rsid w:val="006E2FDA"/>
    <w:rPr>
      <w:vertAlign w:val="superscript"/>
    </w:rPr>
  </w:style>
  <w:style w:type="paragraph" w:customStyle="1" w:styleId="1-11">
    <w:name w:val="Средняя заливка 1 - Акцент 11"/>
    <w:qFormat/>
    <w:rsid w:val="00CD4957"/>
    <w:rPr>
      <w:sz w:val="22"/>
      <w:szCs w:val="22"/>
      <w:lang w:eastAsia="en-US"/>
    </w:rPr>
  </w:style>
  <w:style w:type="paragraph" w:customStyle="1" w:styleId="1-21">
    <w:name w:val="Средняя сетка 1 - Акцент 21"/>
    <w:basedOn w:val="a3"/>
    <w:uiPriority w:val="34"/>
    <w:qFormat/>
    <w:rsid w:val="003D60B0"/>
    <w:pPr>
      <w:ind w:left="720"/>
      <w:contextualSpacing/>
    </w:pPr>
  </w:style>
  <w:style w:type="paragraph" w:styleId="affff">
    <w:name w:val="Document Map"/>
    <w:basedOn w:val="a3"/>
    <w:link w:val="affff0"/>
    <w:uiPriority w:val="99"/>
    <w:semiHidden/>
    <w:unhideWhenUsed/>
    <w:rsid w:val="008925E5"/>
    <w:rPr>
      <w:rFonts w:ascii="Times New Roman" w:hAnsi="Times New Roman"/>
      <w:sz w:val="24"/>
      <w:szCs w:val="24"/>
    </w:rPr>
  </w:style>
  <w:style w:type="character" w:customStyle="1" w:styleId="affff0">
    <w:name w:val="Схема документа Знак"/>
    <w:link w:val="affff"/>
    <w:uiPriority w:val="99"/>
    <w:semiHidden/>
    <w:rsid w:val="008925E5"/>
    <w:rPr>
      <w:rFonts w:ascii="Times New Roman" w:hAnsi="Times New Roman"/>
      <w:sz w:val="24"/>
      <w:szCs w:val="24"/>
      <w:lang w:eastAsia="en-US"/>
    </w:rPr>
  </w:style>
  <w:style w:type="paragraph" w:customStyle="1" w:styleId="2-">
    <w:name w:val="Рег. Заголовок 2-го уровня регламента"/>
    <w:basedOn w:val="ConsPlusNormal"/>
    <w:qFormat/>
    <w:rsid w:val="001C23A3"/>
    <w:pPr>
      <w:spacing w:before="360" w:after="240"/>
      <w:jc w:val="center"/>
      <w:outlineLvl w:val="1"/>
    </w:pPr>
    <w:rPr>
      <w:rFonts w:ascii="Times New Roman" w:hAnsi="Times New Roman" w:cs="Times New Roman"/>
      <w:b/>
      <w:i/>
      <w:sz w:val="28"/>
      <w:szCs w:val="28"/>
    </w:rPr>
  </w:style>
  <w:style w:type="paragraph" w:customStyle="1" w:styleId="affff1">
    <w:name w:val="Рег. Комментарии"/>
    <w:basedOn w:val="-31"/>
    <w:qFormat/>
    <w:rsid w:val="00C551E8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2">
    <w:name w:val="Сценарии"/>
    <w:basedOn w:val="a3"/>
    <w:qFormat/>
    <w:rsid w:val="00620CD7"/>
    <w:pPr>
      <w:spacing w:before="120" w:after="120"/>
      <w:ind w:firstLine="539"/>
      <w:contextualSpacing/>
      <w:jc w:val="center"/>
    </w:pPr>
    <w:rPr>
      <w:rFonts w:ascii="Times New Roman" w:hAnsi="Times New Roman"/>
      <w:i/>
      <w:sz w:val="28"/>
      <w:szCs w:val="28"/>
    </w:rPr>
  </w:style>
  <w:style w:type="paragraph" w:customStyle="1" w:styleId="2f1">
    <w:name w:val="Заголовок оглавления2"/>
    <w:basedOn w:val="11"/>
    <w:next w:val="a3"/>
    <w:uiPriority w:val="39"/>
    <w:semiHidden/>
    <w:unhideWhenUsed/>
    <w:qFormat/>
    <w:rsid w:val="00F922FB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affff3">
    <w:name w:val="List Paragraph"/>
    <w:aliases w:val="Абзац списка нумерованный"/>
    <w:basedOn w:val="a3"/>
    <w:link w:val="affff4"/>
    <w:uiPriority w:val="34"/>
    <w:qFormat/>
    <w:rsid w:val="00CC4911"/>
    <w:pPr>
      <w:ind w:left="720"/>
      <w:contextualSpacing/>
    </w:pPr>
  </w:style>
  <w:style w:type="paragraph" w:customStyle="1" w:styleId="1-">
    <w:name w:val="Рег. Заголовок 1-го уровня регламента"/>
    <w:basedOn w:val="11"/>
    <w:qFormat/>
    <w:rsid w:val="00FE2D70"/>
    <w:pPr>
      <w:spacing w:before="240" w:after="240" w:line="276" w:lineRule="auto"/>
      <w:jc w:val="center"/>
    </w:pPr>
    <w:rPr>
      <w:i w:val="0"/>
      <w:sz w:val="28"/>
      <w:szCs w:val="28"/>
    </w:rPr>
  </w:style>
  <w:style w:type="paragraph" w:customStyle="1" w:styleId="113">
    <w:name w:val="Рег. Основной текст уровень 1.1"/>
    <w:basedOn w:val="ConsPlusNormal"/>
    <w:qFormat/>
    <w:rsid w:val="00FE2D70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0">
    <w:name w:val="Рег. 1.1.1"/>
    <w:basedOn w:val="a3"/>
    <w:qFormat/>
    <w:rsid w:val="00612EFE"/>
    <w:p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4">
    <w:name w:val="Рег. Основной текст уровнеь 1.1 (базовый)"/>
    <w:basedOn w:val="ConsPlusNormal"/>
    <w:qFormat/>
    <w:rsid w:val="00A35E20"/>
    <w:p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f5">
    <w:name w:val="Рег. Обычный с отступом"/>
    <w:basedOn w:val="a3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0C4215"/>
    <w:pPr>
      <w:numPr>
        <w:numId w:val="2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6">
    <w:name w:val="Рег. Заголовок для названий результата"/>
    <w:basedOn w:val="2-"/>
    <w:qFormat/>
    <w:rsid w:val="00326896"/>
    <w:pPr>
      <w:ind w:left="714"/>
      <w:jc w:val="left"/>
    </w:pPr>
  </w:style>
  <w:style w:type="paragraph" w:customStyle="1" w:styleId="115">
    <w:name w:val="Рег. Основной текст уровень 1.1 (сценарии)"/>
    <w:basedOn w:val="114"/>
    <w:qFormat/>
    <w:rsid w:val="00CA7B90"/>
    <w:pPr>
      <w:spacing w:before="360" w:after="240"/>
    </w:pPr>
    <w:rPr>
      <w:i/>
    </w:rPr>
  </w:style>
  <w:style w:type="paragraph" w:customStyle="1" w:styleId="1111">
    <w:name w:val="Рег. Основной текст уровень 1.1.1"/>
    <w:basedOn w:val="a3"/>
    <w:next w:val="1110"/>
    <w:qFormat/>
    <w:rsid w:val="00612EFE"/>
    <w:pPr>
      <w:spacing w:after="0"/>
      <w:ind w:left="1440" w:hanging="720"/>
      <w:jc w:val="both"/>
    </w:pPr>
    <w:rPr>
      <w:rFonts w:ascii="Times New Roman" w:hAnsi="Times New Roman"/>
      <w:sz w:val="28"/>
      <w:szCs w:val="28"/>
    </w:rPr>
  </w:style>
  <w:style w:type="paragraph" w:customStyle="1" w:styleId="affff7">
    <w:name w:val="Рег. Списки без буллетов"/>
    <w:basedOn w:val="ConsPlusNormal"/>
    <w:qFormat/>
    <w:rsid w:val="007E6E84"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0">
    <w:name w:val="Рег. Списки 1)"/>
    <w:basedOn w:val="affff7"/>
    <w:qFormat/>
    <w:rsid w:val="007E6E84"/>
    <w:pPr>
      <w:numPr>
        <w:numId w:val="3"/>
      </w:numPr>
    </w:pPr>
  </w:style>
  <w:style w:type="paragraph" w:customStyle="1" w:styleId="1f3">
    <w:name w:val="Рег. Списки два уровня: 1)  и а) б) в)"/>
    <w:basedOn w:val="1-21"/>
    <w:qFormat/>
    <w:rsid w:val="008F275B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f3"/>
    <w:qFormat/>
    <w:rsid w:val="00175985"/>
    <w:pPr>
      <w:numPr>
        <w:numId w:val="4"/>
      </w:numPr>
      <w:ind w:left="1134" w:hanging="425"/>
    </w:pPr>
    <w:rPr>
      <w:lang w:eastAsia="ar-SA"/>
    </w:rPr>
  </w:style>
  <w:style w:type="paragraph" w:customStyle="1" w:styleId="affff8">
    <w:name w:val="Рег. Списки без буллетов широкие"/>
    <w:basedOn w:val="a3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2-0">
    <w:name w:val="Рег. Заголовок 2-го уровня сценариев в приложении"/>
    <w:basedOn w:val="20"/>
    <w:qFormat/>
    <w:rsid w:val="00FC294F"/>
    <w:pPr>
      <w:spacing w:before="360" w:after="240" w:line="276" w:lineRule="auto"/>
      <w:jc w:val="center"/>
    </w:pPr>
    <w:rPr>
      <w:rFonts w:ascii="Times New Roman" w:hAnsi="Times New Roman"/>
      <w:i w:val="0"/>
    </w:rPr>
  </w:style>
  <w:style w:type="paragraph" w:customStyle="1" w:styleId="1">
    <w:name w:val="Рег. Основной нумерованный 1. текст"/>
    <w:basedOn w:val="ConsPlusNormal"/>
    <w:qFormat/>
    <w:rsid w:val="00036C5E"/>
    <w:pPr>
      <w:numPr>
        <w:numId w:val="5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affff9">
    <w:name w:val="No Spacing"/>
    <w:uiPriority w:val="1"/>
    <w:qFormat/>
    <w:rsid w:val="004D04D4"/>
    <w:rPr>
      <w:sz w:val="22"/>
      <w:szCs w:val="22"/>
      <w:lang w:eastAsia="en-US"/>
    </w:rPr>
  </w:style>
  <w:style w:type="paragraph" w:styleId="affffa">
    <w:name w:val="Revision"/>
    <w:hidden/>
    <w:uiPriority w:val="99"/>
    <w:semiHidden/>
    <w:rsid w:val="00EC15BC"/>
    <w:rPr>
      <w:sz w:val="22"/>
      <w:szCs w:val="22"/>
      <w:lang w:eastAsia="en-US"/>
    </w:rPr>
  </w:style>
  <w:style w:type="character" w:customStyle="1" w:styleId="43">
    <w:name w:val="Основной текст (4)_"/>
    <w:link w:val="44"/>
    <w:rsid w:val="00853020"/>
    <w:rPr>
      <w:rFonts w:ascii="Times New Roman" w:eastAsia="Times New Roman" w:hAnsi="Times New Roman"/>
      <w:shd w:val="clear" w:color="auto" w:fill="FFFFFF"/>
    </w:rPr>
  </w:style>
  <w:style w:type="paragraph" w:customStyle="1" w:styleId="44">
    <w:name w:val="Основной текст (4)"/>
    <w:basedOn w:val="a3"/>
    <w:link w:val="43"/>
    <w:rsid w:val="00853020"/>
    <w:pPr>
      <w:widowControl w:val="0"/>
      <w:shd w:val="clear" w:color="auto" w:fill="FFFFFF"/>
      <w:spacing w:before="480" w:after="240" w:line="266" w:lineRule="exact"/>
      <w:ind w:hanging="640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45">
    <w:name w:val="Основной текст (4) + Курсив"/>
    <w:rsid w:val="008530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apple-converted-space">
    <w:name w:val="apple-converted-space"/>
    <w:basedOn w:val="a4"/>
    <w:rsid w:val="00E1149E"/>
  </w:style>
  <w:style w:type="paragraph" w:customStyle="1" w:styleId="wikip">
    <w:name w:val="wikip"/>
    <w:basedOn w:val="a3"/>
    <w:rsid w:val="00C22C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ja-JP"/>
    </w:rPr>
  </w:style>
  <w:style w:type="paragraph" w:customStyle="1" w:styleId="ConsPlusTitlePage">
    <w:name w:val="ConsPlusTitlePage"/>
    <w:uiPriority w:val="99"/>
    <w:rsid w:val="00407E41"/>
    <w:pPr>
      <w:widowControl w:val="0"/>
      <w:autoSpaceDE w:val="0"/>
      <w:autoSpaceDN w:val="0"/>
      <w:adjustRightInd w:val="0"/>
    </w:pPr>
    <w:rPr>
      <w:rFonts w:ascii="Tahoma" w:eastAsiaTheme="minorEastAsia" w:hAnsi="Tahoma" w:cs="Tahoma"/>
    </w:rPr>
  </w:style>
  <w:style w:type="paragraph" w:customStyle="1" w:styleId="a2">
    <w:name w:val="РегламентГПЗУ"/>
    <w:basedOn w:val="affff3"/>
    <w:qFormat/>
    <w:rsid w:val="001B52D0"/>
    <w:pPr>
      <w:numPr>
        <w:ilvl w:val="1"/>
        <w:numId w:val="19"/>
      </w:num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2">
    <w:name w:val="РегламентГПЗУ2"/>
    <w:basedOn w:val="a2"/>
    <w:qFormat/>
    <w:rsid w:val="001B52D0"/>
    <w:pPr>
      <w:numPr>
        <w:ilvl w:val="2"/>
      </w:numPr>
      <w:tabs>
        <w:tab w:val="clear" w:pos="992"/>
        <w:tab w:val="left" w:pos="1418"/>
      </w:tabs>
    </w:pPr>
  </w:style>
  <w:style w:type="character" w:customStyle="1" w:styleId="affff4">
    <w:name w:val="Абзац списка Знак"/>
    <w:aliases w:val="Абзац списка нумерованный Знак"/>
    <w:link w:val="affff3"/>
    <w:uiPriority w:val="34"/>
    <w:locked/>
    <w:rsid w:val="00B31D19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aliases w:val="Рег. Обычный"/>
    <w:qFormat/>
    <w:rsid w:val="005D0134"/>
    <w:pPr>
      <w:spacing w:after="200" w:line="276" w:lineRule="auto"/>
    </w:pPr>
    <w:rPr>
      <w:sz w:val="22"/>
      <w:szCs w:val="22"/>
      <w:lang w:eastAsia="en-US"/>
    </w:rPr>
  </w:style>
  <w:style w:type="paragraph" w:styleId="11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3"/>
    <w:next w:val="a3"/>
    <w:link w:val="110"/>
    <w:uiPriority w:val="9"/>
    <w:qFormat/>
    <w:rsid w:val="00FE2535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styleId="20">
    <w:name w:val="heading 2"/>
    <w:basedOn w:val="a3"/>
    <w:next w:val="a3"/>
    <w:link w:val="23"/>
    <w:uiPriority w:val="9"/>
    <w:qFormat/>
    <w:rsid w:val="00FE2535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next w:val="a3"/>
    <w:link w:val="30"/>
    <w:qFormat/>
    <w:rsid w:val="00FE2535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eastAsia="ru-RU"/>
    </w:rPr>
  </w:style>
  <w:style w:type="paragraph" w:styleId="4">
    <w:name w:val="heading 4"/>
    <w:basedOn w:val="a3"/>
    <w:next w:val="a3"/>
    <w:link w:val="40"/>
    <w:qFormat/>
    <w:rsid w:val="00FE2535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5">
    <w:name w:val="heading 5"/>
    <w:basedOn w:val="a3"/>
    <w:next w:val="a3"/>
    <w:link w:val="50"/>
    <w:qFormat/>
    <w:rsid w:val="00FE2535"/>
    <w:p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qFormat/>
    <w:rsid w:val="00FE2535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hAnsi="Times New Roman"/>
      <w:i/>
      <w:iCs/>
      <w:sz w:val="20"/>
      <w:szCs w:val="20"/>
      <w:lang w:eastAsia="ru-RU"/>
    </w:rPr>
  </w:style>
  <w:style w:type="paragraph" w:styleId="7">
    <w:name w:val="heading 7"/>
    <w:basedOn w:val="a3"/>
    <w:next w:val="a3"/>
    <w:link w:val="70"/>
    <w:qFormat/>
    <w:rsid w:val="00FE2535"/>
    <w:pPr>
      <w:spacing w:before="240" w:after="60" w:line="240" w:lineRule="auto"/>
      <w:jc w:val="center"/>
      <w:outlineLvl w:val="6"/>
    </w:pPr>
    <w:rPr>
      <w:rFonts w:ascii="Times New Roman" w:hAnsi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qFormat/>
    <w:rsid w:val="00FE2535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/>
      <w:i/>
      <w:iCs/>
      <w:sz w:val="20"/>
      <w:szCs w:val="20"/>
      <w:lang w:eastAsia="ru-RU"/>
    </w:rPr>
  </w:style>
  <w:style w:type="paragraph" w:styleId="9">
    <w:name w:val="heading 9"/>
    <w:basedOn w:val="a3"/>
    <w:next w:val="a3"/>
    <w:link w:val="90"/>
    <w:qFormat/>
    <w:rsid w:val="00FE2535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/>
      <w:b/>
      <w:bCs/>
      <w:i/>
      <w:iCs/>
      <w:sz w:val="18"/>
      <w:szCs w:val="18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link w:val="11"/>
    <w:rsid w:val="00FE2535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link w:val="20"/>
    <w:rsid w:val="00FE253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FE253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rsid w:val="00FE253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link w:val="5"/>
    <w:rsid w:val="00FE253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link w:val="6"/>
    <w:rsid w:val="00FE2535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link w:val="7"/>
    <w:rsid w:val="00FE2535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rsid w:val="00FE2535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link w:val="9"/>
    <w:rsid w:val="00FE2535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paragraph" w:customStyle="1" w:styleId="ConsPlusNormal">
    <w:name w:val="ConsPlusNormal"/>
    <w:link w:val="ConsPlusNormal0"/>
    <w:rsid w:val="000E6C84"/>
    <w:pPr>
      <w:autoSpaceDE w:val="0"/>
      <w:autoSpaceDN w:val="0"/>
      <w:adjustRightInd w:val="0"/>
    </w:pPr>
    <w:rPr>
      <w:rFonts w:ascii="Arial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FE2535"/>
    <w:rPr>
      <w:rFonts w:ascii="Arial" w:hAnsi="Arial" w:cs="Arial"/>
      <w:sz w:val="22"/>
      <w:szCs w:val="22"/>
      <w:lang w:val="ru-RU" w:eastAsia="en-US" w:bidi="ar-SA"/>
    </w:rPr>
  </w:style>
  <w:style w:type="character" w:styleId="a7">
    <w:name w:val="Hyperlink"/>
    <w:uiPriority w:val="99"/>
    <w:unhideWhenUsed/>
    <w:rsid w:val="00050F9B"/>
    <w:rPr>
      <w:color w:val="0000FF"/>
      <w:u w:val="single"/>
    </w:rPr>
  </w:style>
  <w:style w:type="paragraph" w:styleId="a8">
    <w:name w:val="header"/>
    <w:basedOn w:val="a3"/>
    <w:link w:val="a9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4"/>
    <w:link w:val="a8"/>
    <w:rsid w:val="005F1EAE"/>
  </w:style>
  <w:style w:type="paragraph" w:styleId="aa">
    <w:name w:val="footer"/>
    <w:basedOn w:val="a3"/>
    <w:link w:val="ab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4"/>
    <w:link w:val="aa"/>
    <w:rsid w:val="005F1EAE"/>
  </w:style>
  <w:style w:type="paragraph" w:customStyle="1" w:styleId="-31">
    <w:name w:val="Светлая сетка - Акцент 31"/>
    <w:basedOn w:val="a3"/>
    <w:uiPriority w:val="34"/>
    <w:qFormat/>
    <w:rsid w:val="00346FD1"/>
    <w:pPr>
      <w:ind w:left="720"/>
      <w:contextualSpacing/>
    </w:pPr>
  </w:style>
  <w:style w:type="paragraph" w:styleId="ac">
    <w:name w:val="Balloon Text"/>
    <w:basedOn w:val="a3"/>
    <w:link w:val="ad"/>
    <w:uiPriority w:val="99"/>
    <w:semiHidden/>
    <w:unhideWhenUsed/>
    <w:rsid w:val="00EE490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EE4907"/>
    <w:rPr>
      <w:rFonts w:ascii="Tahoma" w:hAnsi="Tahoma" w:cs="Tahoma"/>
      <w:sz w:val="16"/>
      <w:szCs w:val="16"/>
    </w:rPr>
  </w:style>
  <w:style w:type="paragraph" w:customStyle="1" w:styleId="a1">
    <w:name w:val="МУ Обычный стиль"/>
    <w:basedOn w:val="a3"/>
    <w:autoRedefine/>
    <w:rsid w:val="00CA6EBE"/>
    <w:pPr>
      <w:widowControl w:val="0"/>
      <w:numPr>
        <w:numId w:val="1"/>
      </w:numPr>
      <w:tabs>
        <w:tab w:val="left" w:pos="1134"/>
        <w:tab w:val="left" w:pos="1560"/>
      </w:tabs>
      <w:autoSpaceDE w:val="0"/>
      <w:autoSpaceDN w:val="0"/>
      <w:adjustRightInd w:val="0"/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590A4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12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uiPriority w:val="9"/>
    <w:rsid w:val="00FE2535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1">
    <w:name w:val="Заголовок 2 Знак"/>
    <w:uiPriority w:val="9"/>
    <w:rsid w:val="00FE2535"/>
    <w:rPr>
      <w:rFonts w:ascii="Cambria" w:eastAsia="Times New Roman" w:hAnsi="Cambria" w:cs="Times New Roman"/>
      <w:color w:val="365F91"/>
      <w:sz w:val="26"/>
      <w:szCs w:val="26"/>
    </w:rPr>
  </w:style>
  <w:style w:type="paragraph" w:styleId="ae">
    <w:name w:val="footnote text"/>
    <w:basedOn w:val="a3"/>
    <w:link w:val="af"/>
    <w:semiHidden/>
    <w:rsid w:val="00FE2535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f">
    <w:name w:val="Текст сноски Знак"/>
    <w:link w:val="ae"/>
    <w:semiHidden/>
    <w:rsid w:val="00FE253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0">
    <w:name w:val="Body Text"/>
    <w:aliases w:val="бпОсновной текст"/>
    <w:basedOn w:val="a3"/>
    <w:link w:val="af1"/>
    <w:rsid w:val="00FE2535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1">
    <w:name w:val="Основной текст Знак"/>
    <w:aliases w:val="бпОсновной текст Знак"/>
    <w:link w:val="af0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Body Text Indent"/>
    <w:basedOn w:val="a3"/>
    <w:link w:val="af3"/>
    <w:unhideWhenUsed/>
    <w:rsid w:val="00FE2535"/>
    <w:pPr>
      <w:spacing w:after="120" w:line="240" w:lineRule="auto"/>
      <w:ind w:left="283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3">
    <w:name w:val="Основной текст с отступом Знак"/>
    <w:link w:val="af2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4">
    <w:name w:val="Знак"/>
    <w:basedOn w:val="a3"/>
    <w:rsid w:val="00FE253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ConsPlusTitle">
    <w:name w:val="ConsPlusTitle"/>
    <w:rsid w:val="00FE253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HTML">
    <w:name w:val="HTML Preformatted"/>
    <w:basedOn w:val="a3"/>
    <w:link w:val="HTML0"/>
    <w:uiPriority w:val="99"/>
    <w:rsid w:val="00FE25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rsid w:val="00FE2535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5">
    <w:name w:val="page number"/>
    <w:basedOn w:val="a4"/>
    <w:rsid w:val="00FE2535"/>
  </w:style>
  <w:style w:type="character" w:customStyle="1" w:styleId="41">
    <w:name w:val="Знак Знак4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styleId="22">
    <w:name w:val="Body Text 2"/>
    <w:basedOn w:val="a3"/>
    <w:link w:val="24"/>
    <w:rsid w:val="00FE2535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24">
    <w:name w:val="Основной текст 2 Знак"/>
    <w:link w:val="22"/>
    <w:rsid w:val="00FE253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6">
    <w:name w:val="Готовый"/>
    <w:basedOn w:val="a3"/>
    <w:rsid w:val="00FE2535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Signature"/>
    <w:basedOn w:val="a3"/>
    <w:link w:val="af8"/>
    <w:rsid w:val="00FE2535"/>
    <w:pPr>
      <w:spacing w:after="0" w:line="240" w:lineRule="auto"/>
      <w:ind w:left="4252"/>
    </w:pPr>
    <w:rPr>
      <w:rFonts w:ascii="Times New Roman" w:eastAsia="Times New Roman" w:hAnsi="Times New Roman"/>
      <w:b/>
      <w:sz w:val="28"/>
      <w:szCs w:val="28"/>
      <w:lang w:eastAsia="ru-RU"/>
    </w:rPr>
  </w:style>
  <w:style w:type="character" w:customStyle="1" w:styleId="af8">
    <w:name w:val="Подпись Знак"/>
    <w:link w:val="af7"/>
    <w:rsid w:val="00FE2535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9">
    <w:name w:val="Body Text First Indent"/>
    <w:basedOn w:val="af0"/>
    <w:link w:val="afa"/>
    <w:rsid w:val="00FE2535"/>
    <w:pPr>
      <w:spacing w:after="120"/>
      <w:ind w:firstLine="210"/>
      <w:jc w:val="left"/>
    </w:pPr>
    <w:rPr>
      <w:sz w:val="24"/>
    </w:rPr>
  </w:style>
  <w:style w:type="character" w:customStyle="1" w:styleId="afa">
    <w:name w:val="Красная строка Знак"/>
    <w:link w:val="af9"/>
    <w:rsid w:val="00FE25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3"/>
    <w:link w:val="32"/>
    <w:rsid w:val="00FE2535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rsid w:val="00FE25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b">
    <w:name w:val="Normal (Web)"/>
    <w:basedOn w:val="a3"/>
    <w:uiPriority w:val="99"/>
    <w:rsid w:val="00FE253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3">
    <w:name w:val="Абзац списка1"/>
    <w:basedOn w:val="a3"/>
    <w:uiPriority w:val="99"/>
    <w:qFormat/>
    <w:rsid w:val="00FE2535"/>
    <w:pPr>
      <w:ind w:left="720"/>
    </w:pPr>
    <w:rPr>
      <w:rFonts w:eastAsia="Times New Roman"/>
    </w:rPr>
  </w:style>
  <w:style w:type="character" w:customStyle="1" w:styleId="BodyTextIndentChar">
    <w:name w:val="Body Text Indent Char"/>
    <w:locked/>
    <w:rsid w:val="00FE2535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FE2535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3"/>
    <w:rsid w:val="00FE2535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FE2535"/>
    <w:rPr>
      <w:rFonts w:ascii="Times New Roman" w:hAnsi="Times New Roman" w:cs="Times New Roman"/>
      <w:sz w:val="22"/>
      <w:szCs w:val="22"/>
    </w:rPr>
  </w:style>
  <w:style w:type="character" w:styleId="afc">
    <w:name w:val="FollowedHyperlink"/>
    <w:uiPriority w:val="99"/>
    <w:rsid w:val="00FE2535"/>
    <w:rPr>
      <w:color w:val="800080"/>
      <w:u w:val="single"/>
    </w:rPr>
  </w:style>
  <w:style w:type="paragraph" w:customStyle="1" w:styleId="afd">
    <w:name w:val="Знак Знак Знак Знак Знак Знак Знак Знак Знак Знак"/>
    <w:basedOn w:val="a3"/>
    <w:rsid w:val="00FE253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e">
    <w:name w:val="footnote reference"/>
    <w:semiHidden/>
    <w:rsid w:val="00FE2535"/>
    <w:rPr>
      <w:vertAlign w:val="superscript"/>
    </w:rPr>
  </w:style>
  <w:style w:type="table" w:styleId="aff">
    <w:name w:val="Table Grid"/>
    <w:basedOn w:val="a5"/>
    <w:uiPriority w:val="59"/>
    <w:rsid w:val="00FE2535"/>
    <w:pPr>
      <w:suppressAutoHyphens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0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FE2535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FE2535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locked/>
    <w:rsid w:val="00FE2535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locked/>
    <w:rsid w:val="00FE2535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FE2535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f1">
    <w:name w:val="annotation text"/>
    <w:basedOn w:val="a3"/>
    <w:link w:val="aff2"/>
    <w:rsid w:val="00FE2535"/>
    <w:pPr>
      <w:spacing w:line="240" w:lineRule="auto"/>
    </w:pPr>
    <w:rPr>
      <w:sz w:val="20"/>
      <w:szCs w:val="20"/>
      <w:lang w:eastAsia="ru-RU"/>
    </w:rPr>
  </w:style>
  <w:style w:type="character" w:customStyle="1" w:styleId="aff2">
    <w:name w:val="Текст примечания Знак"/>
    <w:link w:val="aff1"/>
    <w:rsid w:val="00FE2535"/>
    <w:rPr>
      <w:rFonts w:ascii="Calibri" w:eastAsia="Calibri" w:hAnsi="Calibri" w:cs="Times New Roman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uiPriority w:val="99"/>
    <w:semiHidden/>
    <w:rsid w:val="00FE2535"/>
    <w:rPr>
      <w:b/>
      <w:bCs/>
    </w:rPr>
  </w:style>
  <w:style w:type="character" w:customStyle="1" w:styleId="aff4">
    <w:name w:val="Тема примечания Знак"/>
    <w:link w:val="aff3"/>
    <w:uiPriority w:val="99"/>
    <w:semiHidden/>
    <w:rsid w:val="00FE2535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rsid w:val="00FE2535"/>
    <w:rPr>
      <w:rFonts w:cs="Times New Roman"/>
    </w:rPr>
  </w:style>
  <w:style w:type="character" w:customStyle="1" w:styleId="u">
    <w:name w:val="u"/>
    <w:rsid w:val="00FE2535"/>
    <w:rPr>
      <w:rFonts w:cs="Times New Roman"/>
    </w:rPr>
  </w:style>
  <w:style w:type="character" w:customStyle="1" w:styleId="17">
    <w:name w:val="Знак Знак17"/>
    <w:locked/>
    <w:rsid w:val="00FE2535"/>
    <w:rPr>
      <w:rFonts w:eastAsia="Times New Roman" w:cs="Times New Roman"/>
      <w:lang w:eastAsia="ru-RU"/>
    </w:rPr>
  </w:style>
  <w:style w:type="character" w:customStyle="1" w:styleId="16">
    <w:name w:val="Знак Знак16"/>
    <w:locked/>
    <w:rsid w:val="00FE2535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14"/>
    <w:rsid w:val="00FE2535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pacing w:val="1"/>
      <w:sz w:val="25"/>
      <w:szCs w:val="20"/>
    </w:rPr>
  </w:style>
  <w:style w:type="paragraph" w:customStyle="1" w:styleId="14">
    <w:name w:val="Без интервала1"/>
    <w:qFormat/>
    <w:rsid w:val="00FE2535"/>
    <w:rPr>
      <w:sz w:val="22"/>
      <w:szCs w:val="22"/>
    </w:rPr>
  </w:style>
  <w:style w:type="character" w:customStyle="1" w:styleId="15">
    <w:name w:val="бпОсновной текст Знак Знак1"/>
    <w:locked/>
    <w:rsid w:val="00FE253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character" w:customStyle="1" w:styleId="410">
    <w:name w:val="Знак Знак41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1">
    <w:name w:val="Абзац списка11"/>
    <w:basedOn w:val="a3"/>
    <w:uiPriority w:val="99"/>
    <w:qFormat/>
    <w:rsid w:val="00F922FB"/>
    <w:pPr>
      <w:spacing w:after="0"/>
      <w:ind w:left="720"/>
      <w:jc w:val="center"/>
    </w:pPr>
  </w:style>
  <w:style w:type="paragraph" w:styleId="aff5">
    <w:name w:val="caption"/>
    <w:basedOn w:val="a3"/>
    <w:next w:val="a3"/>
    <w:qFormat/>
    <w:rsid w:val="00FE2535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ascii="Times New Roman" w:hAnsi="Times New Roman"/>
      <w:b/>
      <w:szCs w:val="20"/>
      <w:lang w:eastAsia="ru-RU"/>
    </w:rPr>
  </w:style>
  <w:style w:type="paragraph" w:customStyle="1" w:styleId="210">
    <w:name w:val="Основной текст 21"/>
    <w:basedOn w:val="a3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hAnsi="Times New Roman"/>
      <w:sz w:val="20"/>
      <w:szCs w:val="20"/>
      <w:lang w:eastAsia="ru-RU"/>
    </w:rPr>
  </w:style>
  <w:style w:type="paragraph" w:styleId="aff6">
    <w:name w:val="Title"/>
    <w:basedOn w:val="a3"/>
    <w:link w:val="aff7"/>
    <w:qFormat/>
    <w:rsid w:val="00FE2535"/>
    <w:pPr>
      <w:spacing w:after="0" w:line="240" w:lineRule="auto"/>
      <w:jc w:val="center"/>
    </w:pPr>
    <w:rPr>
      <w:rFonts w:ascii="Arial" w:hAnsi="Arial"/>
      <w:b/>
      <w:bCs/>
      <w:sz w:val="24"/>
      <w:szCs w:val="24"/>
      <w:lang w:eastAsia="ru-RU"/>
    </w:rPr>
  </w:style>
  <w:style w:type="character" w:customStyle="1" w:styleId="aff7">
    <w:name w:val="Название Знак"/>
    <w:link w:val="aff6"/>
    <w:rsid w:val="00FE2535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3"/>
    <w:link w:val="37"/>
    <w:rsid w:val="00FE2535"/>
    <w:pPr>
      <w:spacing w:after="120" w:line="240" w:lineRule="auto"/>
      <w:ind w:left="283"/>
      <w:jc w:val="center"/>
    </w:pPr>
    <w:rPr>
      <w:rFonts w:ascii="Times New Roman" w:hAnsi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link w:val="36"/>
    <w:rsid w:val="00FE2535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8">
    <w:name w:val="Plain Text"/>
    <w:basedOn w:val="a3"/>
    <w:link w:val="aff9"/>
    <w:rsid w:val="00FE2535"/>
    <w:pPr>
      <w:spacing w:after="0" w:line="240" w:lineRule="auto"/>
      <w:jc w:val="center"/>
    </w:pPr>
    <w:rPr>
      <w:rFonts w:ascii="Courier New" w:hAnsi="Courier New"/>
      <w:sz w:val="20"/>
      <w:szCs w:val="20"/>
      <w:lang w:eastAsia="ru-RU"/>
    </w:rPr>
  </w:style>
  <w:style w:type="character" w:customStyle="1" w:styleId="aff9">
    <w:name w:val="Текст Знак"/>
    <w:link w:val="aff8"/>
    <w:rsid w:val="00FE2535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E2535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hAnsi="Arial" w:cs="Arial"/>
    </w:rPr>
  </w:style>
  <w:style w:type="paragraph" w:customStyle="1" w:styleId="ConsTitle">
    <w:name w:val="ConsTitle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  <w:b/>
      <w:bCs/>
    </w:rPr>
  </w:style>
  <w:style w:type="paragraph" w:customStyle="1" w:styleId="Preformat">
    <w:name w:val="Preforma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paragraph" w:customStyle="1" w:styleId="affa">
    <w:name w:val="Нумерованный Список"/>
    <w:basedOn w:val="a3"/>
    <w:rsid w:val="00FE2535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Courier New" w:hAnsi="Courier New" w:cs="Courier New"/>
    </w:rPr>
  </w:style>
  <w:style w:type="paragraph" w:customStyle="1" w:styleId="ConsCell">
    <w:name w:val="ConsCell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</w:rPr>
  </w:style>
  <w:style w:type="paragraph" w:customStyle="1" w:styleId="18">
    <w:name w:val="Обычный1"/>
    <w:link w:val="19"/>
    <w:rsid w:val="00FE2535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/>
      <w:sz w:val="22"/>
      <w:szCs w:val="22"/>
    </w:rPr>
  </w:style>
  <w:style w:type="character" w:customStyle="1" w:styleId="19">
    <w:name w:val="Обычный1 Знак"/>
    <w:link w:val="18"/>
    <w:locked/>
    <w:rsid w:val="00FE2535"/>
    <w:rPr>
      <w:rFonts w:ascii="Times New Roman" w:hAnsi="Times New Roman"/>
      <w:sz w:val="22"/>
      <w:szCs w:val="22"/>
      <w:lang w:eastAsia="ru-RU" w:bidi="ar-SA"/>
    </w:rPr>
  </w:style>
  <w:style w:type="paragraph" w:customStyle="1" w:styleId="text">
    <w:name w:val="text"/>
    <w:basedOn w:val="a3"/>
    <w:rsid w:val="00FE2535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FE2535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FE2535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FE2535"/>
    <w:rPr>
      <w:rFonts w:ascii="Times New Roman" w:hAnsi="Times New Roman" w:cs="Times New Roman"/>
      <w:sz w:val="24"/>
      <w:szCs w:val="24"/>
      <w:lang w:eastAsia="ru-RU"/>
    </w:rPr>
  </w:style>
  <w:style w:type="character" w:styleId="affb">
    <w:name w:val="Strong"/>
    <w:uiPriority w:val="22"/>
    <w:qFormat/>
    <w:rsid w:val="00FE2535"/>
    <w:rPr>
      <w:rFonts w:cs="Times New Roman"/>
      <w:b/>
      <w:bCs/>
    </w:rPr>
  </w:style>
  <w:style w:type="character" w:customStyle="1" w:styleId="HeaderChar">
    <w:name w:val="Head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c">
    <w:name w:val="Адресат"/>
    <w:basedOn w:val="a3"/>
    <w:rsid w:val="00FE2535"/>
    <w:pPr>
      <w:suppressAutoHyphens/>
      <w:spacing w:after="120" w:line="240" w:lineRule="exact"/>
      <w:jc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fd">
    <w:name w:val="Приложение"/>
    <w:basedOn w:val="af0"/>
    <w:rsid w:val="00FE2535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e">
    <w:name w:val="Заголовок к тексту"/>
    <w:basedOn w:val="a3"/>
    <w:next w:val="af0"/>
    <w:rsid w:val="00FE2535"/>
    <w:pPr>
      <w:suppressAutoHyphens/>
      <w:spacing w:after="480" w:line="240" w:lineRule="exact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afff">
    <w:name w:val="регистрационные поля"/>
    <w:basedOn w:val="a3"/>
    <w:rsid w:val="00FE2535"/>
    <w:pPr>
      <w:spacing w:after="0" w:line="240" w:lineRule="exact"/>
      <w:jc w:val="center"/>
    </w:pPr>
    <w:rPr>
      <w:rFonts w:ascii="Times New Roman" w:hAnsi="Times New Roman"/>
      <w:b/>
      <w:bCs/>
      <w:sz w:val="28"/>
      <w:szCs w:val="28"/>
      <w:lang w:val="en-US" w:eastAsia="ru-RU"/>
    </w:rPr>
  </w:style>
  <w:style w:type="paragraph" w:customStyle="1" w:styleId="afff0">
    <w:name w:val="Исполнитель"/>
    <w:basedOn w:val="af0"/>
    <w:rsid w:val="00FE2535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1">
    <w:name w:val="Подпись на общем бланке"/>
    <w:basedOn w:val="af7"/>
    <w:next w:val="af0"/>
    <w:rsid w:val="00FE2535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afff2">
    <w:name w:val="Цветовое выделение"/>
    <w:rsid w:val="00FE2535"/>
    <w:rPr>
      <w:b/>
      <w:color w:val="000080"/>
      <w:sz w:val="20"/>
    </w:rPr>
  </w:style>
  <w:style w:type="paragraph" w:customStyle="1" w:styleId="afff3">
    <w:name w:val="Таблицы (моноширинный)"/>
    <w:basedOn w:val="a3"/>
    <w:next w:val="a3"/>
    <w:rsid w:val="00FE2535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f4">
    <w:name w:val="Гипертекстовая ссылка"/>
    <w:rsid w:val="00FE2535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5">
    <w:name w:val="Заголовок статьи"/>
    <w:basedOn w:val="a3"/>
    <w:next w:val="a3"/>
    <w:rsid w:val="00FE2535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f6">
    <w:name w:val="Комментарий"/>
    <w:basedOn w:val="a3"/>
    <w:next w:val="a3"/>
    <w:rsid w:val="00FE2535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character" w:customStyle="1" w:styleId="afff7">
    <w:name w:val="Продолжение ссылки"/>
    <w:rsid w:val="00FE2535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25">
    <w:name w:val="Знак Знак Знак Знак Знак Знак Знак Знак Знак Знак2"/>
    <w:basedOn w:val="a3"/>
    <w:rsid w:val="00F922FB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00">
    <w:name w:val="Обычный 10"/>
    <w:basedOn w:val="a3"/>
    <w:rsid w:val="00FE2535"/>
    <w:pPr>
      <w:spacing w:after="0" w:line="240" w:lineRule="auto"/>
      <w:ind w:right="2" w:firstLine="110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1a">
    <w:name w:val="Стиль1"/>
    <w:basedOn w:val="af9"/>
    <w:rsid w:val="00FE2535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FE2535"/>
    <w:rPr>
      <w:rFonts w:cs="Times New Roman"/>
      <w:sz w:val="16"/>
      <w:szCs w:val="16"/>
      <w:lang w:val="ru-RU" w:eastAsia="ru-RU"/>
    </w:rPr>
  </w:style>
  <w:style w:type="paragraph" w:customStyle="1" w:styleId="1b">
    <w:name w:val="Знак1"/>
    <w:basedOn w:val="a3"/>
    <w:rsid w:val="00FE2535"/>
    <w:pPr>
      <w:spacing w:after="160" w:line="240" w:lineRule="exact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Normal1">
    <w:name w:val="Normal1"/>
    <w:rsid w:val="00FE2535"/>
    <w:pPr>
      <w:widowControl w:val="0"/>
      <w:jc w:val="center"/>
    </w:pPr>
    <w:rPr>
      <w:rFonts w:ascii="Times New Roman" w:hAnsi="Times New Roman"/>
    </w:rPr>
  </w:style>
  <w:style w:type="character" w:customStyle="1" w:styleId="27">
    <w:name w:val="Знак Знак27"/>
    <w:rsid w:val="00FE2535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0">
    <w:name w:val="Знак Знак25"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styleId="afff8">
    <w:name w:val="Emphasis"/>
    <w:qFormat/>
    <w:rsid w:val="00FE2535"/>
    <w:rPr>
      <w:rFonts w:cs="Times New Roman"/>
      <w:i/>
      <w:iCs/>
    </w:rPr>
  </w:style>
  <w:style w:type="character" w:customStyle="1" w:styleId="HTML1">
    <w:name w:val="Стандартный HTML Знак1"/>
    <w:rsid w:val="00FE2535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rsid w:val="00FE2535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FE2535"/>
    <w:pPr>
      <w:autoSpaceDE w:val="0"/>
      <w:autoSpaceDN w:val="0"/>
      <w:adjustRightInd w:val="0"/>
      <w:jc w:val="center"/>
    </w:pPr>
    <w:rPr>
      <w:rFonts w:ascii="Arial" w:hAnsi="Arial" w:cs="Arial"/>
    </w:rPr>
  </w:style>
  <w:style w:type="character" w:customStyle="1" w:styleId="230">
    <w:name w:val="Знак Знак23"/>
    <w:rsid w:val="00FE2535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FE2535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FE2535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FE2535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9">
    <w:name w:val="Знак Знак Знак Знак Знак Знак Знак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FE2535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FE2535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1">
    <w:name w:val="Знак Знак171"/>
    <w:locked/>
    <w:rsid w:val="00F922FB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F922FB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FE2535"/>
    <w:rPr>
      <w:rFonts w:ascii="Arial" w:hAnsi="Arial" w:cs="Arial"/>
      <w:i/>
      <w:iCs/>
      <w:lang w:val="ru-RU" w:eastAsia="ru-RU"/>
    </w:rPr>
  </w:style>
  <w:style w:type="character" w:customStyle="1" w:styleId="112">
    <w:name w:val="Знак Знак1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FE2535"/>
    <w:rPr>
      <w:rFonts w:cs="Times New Roman"/>
      <w:lang w:val="ru-RU" w:eastAsia="ru-RU"/>
    </w:rPr>
  </w:style>
  <w:style w:type="character" w:customStyle="1" w:styleId="38">
    <w:name w:val="Знак Знак3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FE2535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c">
    <w:name w:val="Знак Знак1"/>
    <w:locked/>
    <w:rsid w:val="00FE2535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FE2535"/>
    <w:rPr>
      <w:rFonts w:ascii="Tahoma" w:hAnsi="Tahoma" w:cs="Tahoma"/>
      <w:sz w:val="16"/>
      <w:szCs w:val="16"/>
    </w:rPr>
  </w:style>
  <w:style w:type="paragraph" w:customStyle="1" w:styleId="1d">
    <w:name w:val="Знак Знак Знак Знак Знак Знак Знак Знак Знак Знак1"/>
    <w:basedOn w:val="a3"/>
    <w:rsid w:val="00FE2535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e">
    <w:name w:val="Знак Знак Знак Знак Знак Знак Знак1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121">
    <w:name w:val="Знак Знак121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">
    <w:name w:val="Текст выноски Знак1"/>
    <w:rsid w:val="00FE2535"/>
    <w:rPr>
      <w:rFonts w:ascii="Tahoma" w:hAnsi="Tahoma" w:cs="Tahoma"/>
      <w:sz w:val="16"/>
      <w:szCs w:val="16"/>
      <w:lang w:eastAsia="ar-SA" w:bidi="ar-SA"/>
    </w:rPr>
  </w:style>
  <w:style w:type="character" w:customStyle="1" w:styleId="1f0">
    <w:name w:val="Схема документа Знак1"/>
    <w:rsid w:val="00FE2535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afffa">
    <w:name w:val="......."/>
    <w:basedOn w:val="a3"/>
    <w:next w:val="a3"/>
    <w:rsid w:val="00FE2535"/>
    <w:p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FE2535"/>
    <w:rPr>
      <w:rFonts w:ascii="Times New Roman" w:eastAsia="Times New Roman" w:hAnsi="Times New Roman"/>
      <w:b/>
      <w:sz w:val="28"/>
      <w:szCs w:val="28"/>
    </w:rPr>
  </w:style>
  <w:style w:type="character" w:customStyle="1" w:styleId="122">
    <w:name w:val="Знак Знак122"/>
    <w:rsid w:val="00FE2535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a">
    <w:name w:val="Знак2"/>
    <w:basedOn w:val="a3"/>
    <w:rsid w:val="00F922FB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2b">
    <w:name w:val="Обычный2"/>
    <w:rsid w:val="00FE2535"/>
    <w:pPr>
      <w:widowControl w:val="0"/>
    </w:pPr>
    <w:rPr>
      <w:rFonts w:ascii="Times New Roman" w:eastAsia="Times New Roman" w:hAnsi="Times New Roman"/>
    </w:rPr>
  </w:style>
  <w:style w:type="character" w:customStyle="1" w:styleId="2c">
    <w:name w:val="Заголовок 2 Знак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1">
    <w:name w:val="Знак Знак191"/>
    <w:rsid w:val="00F922FB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F922FB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FE2535"/>
    <w:rPr>
      <w:rFonts w:ascii="Times New Roman" w:eastAsia="Times New Roman" w:hAnsi="Times New Roman"/>
      <w:sz w:val="24"/>
    </w:rPr>
  </w:style>
  <w:style w:type="character" w:customStyle="1" w:styleId="222">
    <w:name w:val="Знак Знак222"/>
    <w:rsid w:val="00FE2535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FE2535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FE253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d">
    <w:name w:val="Знак Знак Знак Знак Знак Знак Знак2"/>
    <w:basedOn w:val="a3"/>
    <w:rsid w:val="00F922F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FE2535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FE2535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FE2535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FE2535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FE2535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FE2535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FE2535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FE2535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FE2535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FE2535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FE2535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FE2535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FE2535"/>
    <w:rPr>
      <w:rFonts w:ascii="Courier New" w:eastAsia="Calibri" w:hAnsi="Courier New" w:cs="Courier New"/>
      <w:lang w:val="ru-RU" w:eastAsia="ru-RU" w:bidi="ar-SA"/>
    </w:rPr>
  </w:style>
  <w:style w:type="paragraph" w:styleId="2e">
    <w:name w:val="Body Text First Indent 2"/>
    <w:basedOn w:val="af2"/>
    <w:link w:val="2f"/>
    <w:rsid w:val="00FE2535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f">
    <w:name w:val="Красная строка 2 Знак"/>
    <w:link w:val="2e"/>
    <w:rsid w:val="00FE25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3">
    <w:name w:val="Основной текст 22"/>
    <w:basedOn w:val="a3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rsid w:val="00FE253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pple-style-span">
    <w:name w:val="apple-style-span"/>
    <w:basedOn w:val="a4"/>
    <w:rsid w:val="00FE2535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FE253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b">
    <w:name w:val="annotation reference"/>
    <w:uiPriority w:val="99"/>
    <w:unhideWhenUsed/>
    <w:rsid w:val="002014EB"/>
    <w:rPr>
      <w:sz w:val="16"/>
      <w:szCs w:val="16"/>
    </w:rPr>
  </w:style>
  <w:style w:type="paragraph" w:customStyle="1" w:styleId="Nonformat">
    <w:name w:val="Nonformat"/>
    <w:basedOn w:val="a3"/>
    <w:rsid w:val="000B2B4A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/>
      <w:sz w:val="20"/>
      <w:szCs w:val="20"/>
      <w:lang w:eastAsia="ru-RU"/>
    </w:rPr>
  </w:style>
  <w:style w:type="paragraph" w:customStyle="1" w:styleId="1f1">
    <w:name w:val="Заголовок оглавления1"/>
    <w:basedOn w:val="11"/>
    <w:next w:val="a3"/>
    <w:uiPriority w:val="39"/>
    <w:semiHidden/>
    <w:unhideWhenUsed/>
    <w:qFormat/>
    <w:rsid w:val="00B96D34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2f0">
    <w:name w:val="toc 2"/>
    <w:basedOn w:val="a3"/>
    <w:next w:val="a3"/>
    <w:autoRedefine/>
    <w:uiPriority w:val="39"/>
    <w:unhideWhenUsed/>
    <w:rsid w:val="00103EA8"/>
    <w:pPr>
      <w:tabs>
        <w:tab w:val="left" w:pos="284"/>
        <w:tab w:val="right" w:leader="dot" w:pos="9639"/>
      </w:tabs>
      <w:spacing w:after="0"/>
      <w:jc w:val="both"/>
    </w:pPr>
    <w:rPr>
      <w:rFonts w:ascii="Times New Roman" w:hAnsi="Times New Roman"/>
      <w:noProof/>
      <w:sz w:val="20"/>
      <w:szCs w:val="20"/>
      <w:lang w:eastAsia="ar-SA"/>
    </w:rPr>
  </w:style>
  <w:style w:type="paragraph" w:styleId="1f2">
    <w:name w:val="toc 1"/>
    <w:basedOn w:val="a3"/>
    <w:next w:val="a3"/>
    <w:autoRedefine/>
    <w:uiPriority w:val="39"/>
    <w:unhideWhenUsed/>
    <w:rsid w:val="007F09AB"/>
    <w:pPr>
      <w:tabs>
        <w:tab w:val="right" w:leader="dot" w:pos="9638"/>
      </w:tabs>
      <w:spacing w:before="120" w:after="120"/>
      <w:jc w:val="both"/>
    </w:pPr>
    <w:rPr>
      <w:rFonts w:ascii="Times New Roman" w:hAnsi="Times New Roman"/>
      <w:b/>
      <w:bCs/>
      <w:caps/>
      <w:noProof/>
      <w:sz w:val="20"/>
      <w:szCs w:val="20"/>
      <w:lang w:val="en-US"/>
    </w:rPr>
  </w:style>
  <w:style w:type="paragraph" w:styleId="39">
    <w:name w:val="toc 3"/>
    <w:basedOn w:val="a3"/>
    <w:next w:val="a3"/>
    <w:autoRedefine/>
    <w:uiPriority w:val="39"/>
    <w:unhideWhenUsed/>
    <w:rsid w:val="000F26EE"/>
    <w:pPr>
      <w:spacing w:after="0"/>
      <w:ind w:left="440"/>
    </w:pPr>
    <w:rPr>
      <w:rFonts w:ascii="Times New Roman" w:hAnsi="Times New Roman"/>
      <w:i/>
      <w:iCs/>
      <w:sz w:val="20"/>
      <w:szCs w:val="20"/>
    </w:rPr>
  </w:style>
  <w:style w:type="paragraph" w:styleId="42">
    <w:name w:val="toc 4"/>
    <w:basedOn w:val="a3"/>
    <w:next w:val="a3"/>
    <w:autoRedefine/>
    <w:uiPriority w:val="39"/>
    <w:unhideWhenUsed/>
    <w:rsid w:val="000F26EE"/>
    <w:pPr>
      <w:spacing w:after="0"/>
      <w:ind w:left="660"/>
    </w:pPr>
    <w:rPr>
      <w:rFonts w:ascii="Times New Roman" w:hAnsi="Times New Roman"/>
      <w:sz w:val="18"/>
      <w:szCs w:val="18"/>
    </w:rPr>
  </w:style>
  <w:style w:type="paragraph" w:styleId="52">
    <w:name w:val="toc 5"/>
    <w:basedOn w:val="a3"/>
    <w:next w:val="a3"/>
    <w:autoRedefine/>
    <w:uiPriority w:val="39"/>
    <w:unhideWhenUsed/>
    <w:rsid w:val="00992DFF"/>
    <w:pPr>
      <w:spacing w:after="0"/>
      <w:ind w:left="880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unhideWhenUsed/>
    <w:rsid w:val="00992DFF"/>
    <w:pPr>
      <w:spacing w:after="0"/>
      <w:ind w:left="1100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unhideWhenUsed/>
    <w:rsid w:val="00992DFF"/>
    <w:pPr>
      <w:spacing w:after="0"/>
      <w:ind w:left="1320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unhideWhenUsed/>
    <w:rsid w:val="00992DFF"/>
    <w:pPr>
      <w:spacing w:after="0"/>
      <w:ind w:left="1540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unhideWhenUsed/>
    <w:rsid w:val="00992DFF"/>
    <w:pPr>
      <w:spacing w:after="0"/>
      <w:ind w:left="1760"/>
    </w:pPr>
    <w:rPr>
      <w:sz w:val="18"/>
      <w:szCs w:val="18"/>
    </w:rPr>
  </w:style>
  <w:style w:type="paragraph" w:styleId="afffc">
    <w:name w:val="endnote text"/>
    <w:basedOn w:val="a3"/>
    <w:link w:val="afffd"/>
    <w:uiPriority w:val="99"/>
    <w:unhideWhenUsed/>
    <w:rsid w:val="006E2FDA"/>
    <w:rPr>
      <w:sz w:val="24"/>
      <w:szCs w:val="24"/>
    </w:rPr>
  </w:style>
  <w:style w:type="character" w:customStyle="1" w:styleId="afffd">
    <w:name w:val="Текст концевой сноски Знак"/>
    <w:link w:val="afffc"/>
    <w:uiPriority w:val="99"/>
    <w:rsid w:val="006E2FDA"/>
    <w:rPr>
      <w:sz w:val="24"/>
      <w:szCs w:val="24"/>
      <w:lang w:eastAsia="en-US"/>
    </w:rPr>
  </w:style>
  <w:style w:type="character" w:styleId="afffe">
    <w:name w:val="endnote reference"/>
    <w:uiPriority w:val="99"/>
    <w:unhideWhenUsed/>
    <w:rsid w:val="006E2FDA"/>
    <w:rPr>
      <w:vertAlign w:val="superscript"/>
    </w:rPr>
  </w:style>
  <w:style w:type="paragraph" w:customStyle="1" w:styleId="1-11">
    <w:name w:val="Средняя заливка 1 - Акцент 11"/>
    <w:qFormat/>
    <w:rsid w:val="00CD4957"/>
    <w:rPr>
      <w:sz w:val="22"/>
      <w:szCs w:val="22"/>
      <w:lang w:eastAsia="en-US"/>
    </w:rPr>
  </w:style>
  <w:style w:type="paragraph" w:customStyle="1" w:styleId="1-21">
    <w:name w:val="Средняя сетка 1 - Акцент 21"/>
    <w:basedOn w:val="a3"/>
    <w:uiPriority w:val="34"/>
    <w:qFormat/>
    <w:rsid w:val="003D60B0"/>
    <w:pPr>
      <w:ind w:left="720"/>
      <w:contextualSpacing/>
    </w:pPr>
  </w:style>
  <w:style w:type="paragraph" w:styleId="affff">
    <w:name w:val="Document Map"/>
    <w:basedOn w:val="a3"/>
    <w:link w:val="affff0"/>
    <w:uiPriority w:val="99"/>
    <w:semiHidden/>
    <w:unhideWhenUsed/>
    <w:rsid w:val="008925E5"/>
    <w:rPr>
      <w:rFonts w:ascii="Times New Roman" w:hAnsi="Times New Roman"/>
      <w:sz w:val="24"/>
      <w:szCs w:val="24"/>
    </w:rPr>
  </w:style>
  <w:style w:type="character" w:customStyle="1" w:styleId="affff0">
    <w:name w:val="Схема документа Знак"/>
    <w:link w:val="affff"/>
    <w:uiPriority w:val="99"/>
    <w:semiHidden/>
    <w:rsid w:val="008925E5"/>
    <w:rPr>
      <w:rFonts w:ascii="Times New Roman" w:hAnsi="Times New Roman"/>
      <w:sz w:val="24"/>
      <w:szCs w:val="24"/>
      <w:lang w:eastAsia="en-US"/>
    </w:rPr>
  </w:style>
  <w:style w:type="paragraph" w:customStyle="1" w:styleId="2-">
    <w:name w:val="Рег. Заголовок 2-го уровня регламента"/>
    <w:basedOn w:val="ConsPlusNormal"/>
    <w:qFormat/>
    <w:rsid w:val="001C23A3"/>
    <w:pPr>
      <w:spacing w:before="360" w:after="240"/>
      <w:jc w:val="center"/>
      <w:outlineLvl w:val="1"/>
    </w:pPr>
    <w:rPr>
      <w:rFonts w:ascii="Times New Roman" w:hAnsi="Times New Roman" w:cs="Times New Roman"/>
      <w:b/>
      <w:i/>
      <w:sz w:val="28"/>
      <w:szCs w:val="28"/>
    </w:rPr>
  </w:style>
  <w:style w:type="paragraph" w:customStyle="1" w:styleId="affff1">
    <w:name w:val="Рег. Комментарии"/>
    <w:basedOn w:val="-31"/>
    <w:qFormat/>
    <w:rsid w:val="00C551E8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2">
    <w:name w:val="Сценарии"/>
    <w:basedOn w:val="a3"/>
    <w:qFormat/>
    <w:rsid w:val="00620CD7"/>
    <w:pPr>
      <w:spacing w:before="120" w:after="120"/>
      <w:ind w:firstLine="539"/>
      <w:contextualSpacing/>
      <w:jc w:val="center"/>
    </w:pPr>
    <w:rPr>
      <w:rFonts w:ascii="Times New Roman" w:hAnsi="Times New Roman"/>
      <w:i/>
      <w:sz w:val="28"/>
      <w:szCs w:val="28"/>
    </w:rPr>
  </w:style>
  <w:style w:type="paragraph" w:customStyle="1" w:styleId="2f1">
    <w:name w:val="Заголовок оглавления2"/>
    <w:basedOn w:val="11"/>
    <w:next w:val="a3"/>
    <w:uiPriority w:val="39"/>
    <w:semiHidden/>
    <w:unhideWhenUsed/>
    <w:qFormat/>
    <w:rsid w:val="00F922FB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affff3">
    <w:name w:val="List Paragraph"/>
    <w:aliases w:val="Абзац списка нумерованный"/>
    <w:basedOn w:val="a3"/>
    <w:link w:val="affff4"/>
    <w:uiPriority w:val="34"/>
    <w:qFormat/>
    <w:rsid w:val="00CC4911"/>
    <w:pPr>
      <w:ind w:left="720"/>
      <w:contextualSpacing/>
    </w:pPr>
  </w:style>
  <w:style w:type="paragraph" w:customStyle="1" w:styleId="1-">
    <w:name w:val="Рег. Заголовок 1-го уровня регламента"/>
    <w:basedOn w:val="11"/>
    <w:qFormat/>
    <w:rsid w:val="00FE2D70"/>
    <w:pPr>
      <w:spacing w:before="240" w:after="240" w:line="276" w:lineRule="auto"/>
      <w:jc w:val="center"/>
    </w:pPr>
    <w:rPr>
      <w:i w:val="0"/>
      <w:sz w:val="28"/>
      <w:szCs w:val="28"/>
    </w:rPr>
  </w:style>
  <w:style w:type="paragraph" w:customStyle="1" w:styleId="113">
    <w:name w:val="Рег. Основной текст уровень 1.1"/>
    <w:basedOn w:val="ConsPlusNormal"/>
    <w:qFormat/>
    <w:rsid w:val="00FE2D70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0">
    <w:name w:val="Рег. 1.1.1"/>
    <w:basedOn w:val="a3"/>
    <w:qFormat/>
    <w:rsid w:val="00612EFE"/>
    <w:p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4">
    <w:name w:val="Рег. Основной текст уровнеь 1.1 (базовый)"/>
    <w:basedOn w:val="ConsPlusNormal"/>
    <w:qFormat/>
    <w:rsid w:val="00A35E20"/>
    <w:p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f5">
    <w:name w:val="Рег. Обычный с отступом"/>
    <w:basedOn w:val="a3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0C4215"/>
    <w:pPr>
      <w:numPr>
        <w:numId w:val="2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6">
    <w:name w:val="Рег. Заголовок для названий результата"/>
    <w:basedOn w:val="2-"/>
    <w:qFormat/>
    <w:rsid w:val="00326896"/>
    <w:pPr>
      <w:ind w:left="714"/>
      <w:jc w:val="left"/>
    </w:pPr>
  </w:style>
  <w:style w:type="paragraph" w:customStyle="1" w:styleId="115">
    <w:name w:val="Рег. Основной текст уровень 1.1 (сценарии)"/>
    <w:basedOn w:val="114"/>
    <w:qFormat/>
    <w:rsid w:val="00CA7B90"/>
    <w:pPr>
      <w:spacing w:before="360" w:after="240"/>
    </w:pPr>
    <w:rPr>
      <w:i/>
    </w:rPr>
  </w:style>
  <w:style w:type="paragraph" w:customStyle="1" w:styleId="1111">
    <w:name w:val="Рег. Основной текст уровень 1.1.1"/>
    <w:basedOn w:val="a3"/>
    <w:next w:val="1110"/>
    <w:qFormat/>
    <w:rsid w:val="00612EFE"/>
    <w:pPr>
      <w:spacing w:after="0"/>
      <w:ind w:left="1440" w:hanging="720"/>
      <w:jc w:val="both"/>
    </w:pPr>
    <w:rPr>
      <w:rFonts w:ascii="Times New Roman" w:hAnsi="Times New Roman"/>
      <w:sz w:val="28"/>
      <w:szCs w:val="28"/>
    </w:rPr>
  </w:style>
  <w:style w:type="paragraph" w:customStyle="1" w:styleId="affff7">
    <w:name w:val="Рег. Списки без буллетов"/>
    <w:basedOn w:val="ConsPlusNormal"/>
    <w:qFormat/>
    <w:rsid w:val="007E6E84"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0">
    <w:name w:val="Рег. Списки 1)"/>
    <w:basedOn w:val="affff7"/>
    <w:qFormat/>
    <w:rsid w:val="007E6E84"/>
    <w:pPr>
      <w:numPr>
        <w:numId w:val="3"/>
      </w:numPr>
    </w:pPr>
  </w:style>
  <w:style w:type="paragraph" w:customStyle="1" w:styleId="1f3">
    <w:name w:val="Рег. Списки два уровня: 1)  и а) б) в)"/>
    <w:basedOn w:val="1-21"/>
    <w:qFormat/>
    <w:rsid w:val="008F275B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f3"/>
    <w:qFormat/>
    <w:rsid w:val="00175985"/>
    <w:pPr>
      <w:numPr>
        <w:numId w:val="4"/>
      </w:numPr>
      <w:ind w:left="1134" w:hanging="425"/>
    </w:pPr>
    <w:rPr>
      <w:lang w:eastAsia="ar-SA"/>
    </w:rPr>
  </w:style>
  <w:style w:type="paragraph" w:customStyle="1" w:styleId="affff8">
    <w:name w:val="Рег. Списки без буллетов широкие"/>
    <w:basedOn w:val="a3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2-0">
    <w:name w:val="Рег. Заголовок 2-го уровня сценариев в приложении"/>
    <w:basedOn w:val="20"/>
    <w:qFormat/>
    <w:rsid w:val="00FC294F"/>
    <w:pPr>
      <w:spacing w:before="360" w:after="240" w:line="276" w:lineRule="auto"/>
      <w:jc w:val="center"/>
    </w:pPr>
    <w:rPr>
      <w:rFonts w:ascii="Times New Roman" w:hAnsi="Times New Roman"/>
      <w:i w:val="0"/>
    </w:rPr>
  </w:style>
  <w:style w:type="paragraph" w:customStyle="1" w:styleId="1">
    <w:name w:val="Рег. Основной нумерованный 1. текст"/>
    <w:basedOn w:val="ConsPlusNormal"/>
    <w:qFormat/>
    <w:rsid w:val="00036C5E"/>
    <w:pPr>
      <w:numPr>
        <w:numId w:val="5"/>
      </w:numPr>
      <w:spacing w:line="276" w:lineRule="auto"/>
      <w:ind w:left="720"/>
      <w:jc w:val="both"/>
    </w:pPr>
    <w:rPr>
      <w:rFonts w:ascii="Times New Roman" w:hAnsi="Times New Roman" w:cs="Times New Roman"/>
      <w:sz w:val="28"/>
      <w:szCs w:val="28"/>
    </w:rPr>
  </w:style>
  <w:style w:type="paragraph" w:styleId="affff9">
    <w:name w:val="No Spacing"/>
    <w:uiPriority w:val="1"/>
    <w:qFormat/>
    <w:rsid w:val="004D04D4"/>
    <w:rPr>
      <w:sz w:val="22"/>
      <w:szCs w:val="22"/>
      <w:lang w:eastAsia="en-US"/>
    </w:rPr>
  </w:style>
  <w:style w:type="paragraph" w:styleId="affffa">
    <w:name w:val="Revision"/>
    <w:hidden/>
    <w:uiPriority w:val="99"/>
    <w:semiHidden/>
    <w:rsid w:val="00EC15BC"/>
    <w:rPr>
      <w:sz w:val="22"/>
      <w:szCs w:val="22"/>
      <w:lang w:eastAsia="en-US"/>
    </w:rPr>
  </w:style>
  <w:style w:type="character" w:customStyle="1" w:styleId="43">
    <w:name w:val="Основной текст (4)_"/>
    <w:link w:val="44"/>
    <w:rsid w:val="00853020"/>
    <w:rPr>
      <w:rFonts w:ascii="Times New Roman" w:eastAsia="Times New Roman" w:hAnsi="Times New Roman"/>
      <w:shd w:val="clear" w:color="auto" w:fill="FFFFFF"/>
    </w:rPr>
  </w:style>
  <w:style w:type="paragraph" w:customStyle="1" w:styleId="44">
    <w:name w:val="Основной текст (4)"/>
    <w:basedOn w:val="a3"/>
    <w:link w:val="43"/>
    <w:rsid w:val="00853020"/>
    <w:pPr>
      <w:widowControl w:val="0"/>
      <w:shd w:val="clear" w:color="auto" w:fill="FFFFFF"/>
      <w:spacing w:before="480" w:after="240" w:line="266" w:lineRule="exact"/>
      <w:ind w:hanging="640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45">
    <w:name w:val="Основной текст (4) + Курсив"/>
    <w:rsid w:val="008530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apple-converted-space">
    <w:name w:val="apple-converted-space"/>
    <w:basedOn w:val="a4"/>
    <w:rsid w:val="00E1149E"/>
  </w:style>
  <w:style w:type="paragraph" w:customStyle="1" w:styleId="wikip">
    <w:name w:val="wikip"/>
    <w:basedOn w:val="a3"/>
    <w:rsid w:val="00C22C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ja-JP"/>
    </w:rPr>
  </w:style>
  <w:style w:type="paragraph" w:customStyle="1" w:styleId="ConsPlusTitlePage">
    <w:name w:val="ConsPlusTitlePage"/>
    <w:uiPriority w:val="99"/>
    <w:rsid w:val="00407E41"/>
    <w:pPr>
      <w:widowControl w:val="0"/>
      <w:autoSpaceDE w:val="0"/>
      <w:autoSpaceDN w:val="0"/>
      <w:adjustRightInd w:val="0"/>
    </w:pPr>
    <w:rPr>
      <w:rFonts w:ascii="Tahoma" w:eastAsiaTheme="minorEastAsia" w:hAnsi="Tahoma" w:cs="Tahoma"/>
    </w:rPr>
  </w:style>
  <w:style w:type="paragraph" w:customStyle="1" w:styleId="a2">
    <w:name w:val="РегламентГПЗУ"/>
    <w:basedOn w:val="affff3"/>
    <w:qFormat/>
    <w:rsid w:val="001B52D0"/>
    <w:pPr>
      <w:numPr>
        <w:ilvl w:val="1"/>
        <w:numId w:val="19"/>
      </w:num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2">
    <w:name w:val="РегламентГПЗУ2"/>
    <w:basedOn w:val="a2"/>
    <w:qFormat/>
    <w:rsid w:val="001B52D0"/>
    <w:pPr>
      <w:numPr>
        <w:ilvl w:val="2"/>
      </w:numPr>
      <w:tabs>
        <w:tab w:val="clear" w:pos="992"/>
        <w:tab w:val="left" w:pos="1418"/>
      </w:tabs>
    </w:pPr>
  </w:style>
  <w:style w:type="character" w:customStyle="1" w:styleId="affff4">
    <w:name w:val="Абзац списка Знак"/>
    <w:aliases w:val="Абзац списка нумерованный Знак"/>
    <w:link w:val="affff3"/>
    <w:uiPriority w:val="34"/>
    <w:locked/>
    <w:rsid w:val="00B31D1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4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012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3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frcultura@yandex.ru" TargetMode="External"/><Relationship Id="rId18" Type="http://schemas.openxmlformats.org/officeDocument/2006/relationships/hyperlink" Target="mailto:mfc-fryazinogo@mosreg.ru" TargetMode="External"/><Relationship Id="rId26" Type="http://schemas.openxmlformats.org/officeDocument/2006/relationships/fontTable" Target="fontTable.xml"/><Relationship Id="rId3" Type="http://schemas.openxmlformats.org/officeDocument/2006/relationships/numbering" Target="numbering.xml"/><Relationship Id="rId21" Type="http://schemas.openxmlformats.org/officeDocument/2006/relationships/image" Target="media/image1.png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yperlink" Target="https://mfc-fryazino.ru" TargetMode="External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https://yandex.ru/maps/21619/fryazino/?source=serp_navig&amp;text=%D1%84%D1%80%D1%8F%D0%B7%D0%B8%D0%BD%D0%BE%20%D0%BD%D0%B0%D1%85%D0%B8%D0%BC%D0%BE%D0%B2%D0%B0%2023&amp;sll=38.030647%2C55.955883&amp;sspn=0.011866%2C0.004857&amp;mode=search&amp;ll=38.031129%2C55.956088&amp;z=17" TargetMode="External"/><Relationship Id="rId20" Type="http://schemas.openxmlformats.org/officeDocument/2006/relationships/footer" Target="footer2.xml"/><Relationship Id="rId29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24" Type="http://schemas.openxmlformats.org/officeDocument/2006/relationships/image" Target="media/image4.png"/><Relationship Id="rId5" Type="http://schemas.microsoft.com/office/2007/relationships/stylesWithEffects" Target="stylesWithEffects.xml"/><Relationship Id="rId15" Type="http://schemas.openxmlformats.org/officeDocument/2006/relationships/hyperlink" Target="mailto:school-music@mail.ru" TargetMode="External"/><Relationship Id="rId23" Type="http://schemas.openxmlformats.org/officeDocument/2006/relationships/image" Target="media/image3.png"/><Relationship Id="rId28" Type="http://schemas.microsoft.com/office/2011/relationships/people" Target="people.xml"/><Relationship Id="rId10" Type="http://schemas.openxmlformats.org/officeDocument/2006/relationships/hyperlink" Target="http://uslugi.mosreg.ru" TargetMode="External"/><Relationship Id="rId19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://frdshi.ru/" TargetMode="External"/><Relationship Id="rId22" Type="http://schemas.openxmlformats.org/officeDocument/2006/relationships/image" Target="media/image2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C310862-8F56-455D-BC4E-2156DD1B92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9018C7F-18EC-44DE-9BFE-E1333A2AD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633</TotalTime>
  <Pages>49</Pages>
  <Words>12059</Words>
  <Characters>68739</Characters>
  <Application>Microsoft Office Word</Application>
  <DocSecurity>0</DocSecurity>
  <Lines>572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проекта административного регламента</vt:lpstr>
    </vt:vector>
  </TitlesOfParts>
  <Company>Hewlett-Packard Company</Company>
  <LinksUpToDate>false</LinksUpToDate>
  <CharactersWithSpaces>80637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проекта административного регламента</dc:title>
  <dc:creator>Николаева Ирина Викторовна</dc:creator>
  <cp:lastModifiedBy>Галина</cp:lastModifiedBy>
  <cp:revision>147</cp:revision>
  <cp:lastPrinted>2017-11-20T07:24:00Z</cp:lastPrinted>
  <dcterms:created xsi:type="dcterms:W3CDTF">2017-09-01T05:30:00Z</dcterms:created>
  <dcterms:modified xsi:type="dcterms:W3CDTF">2017-11-20T07:25:00Z</dcterms:modified>
</cp:coreProperties>
</file>