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496" w:rsidRPr="000C6496" w:rsidRDefault="000C6496" w:rsidP="006C0643">
      <w:pPr>
        <w:shd w:val="clear" w:color="auto" w:fill="FFFFFF"/>
        <w:autoSpaceDE w:val="0"/>
        <w:autoSpaceDN w:val="0"/>
        <w:adjustRightInd w:val="0"/>
        <w:ind w:firstLine="5670"/>
        <w:rPr>
          <w:rFonts w:eastAsia="Calibri"/>
          <w:sz w:val="28"/>
          <w:szCs w:val="28"/>
          <w:lang w:eastAsia="en-US"/>
        </w:rPr>
      </w:pPr>
      <w:bookmarkStart w:id="0" w:name="_Toc355777524"/>
      <w:r w:rsidRPr="000C6496">
        <w:rPr>
          <w:rFonts w:eastAsia="Calibri"/>
          <w:sz w:val="28"/>
          <w:szCs w:val="28"/>
          <w:lang w:eastAsia="en-US"/>
        </w:rPr>
        <w:t xml:space="preserve">Приложение </w:t>
      </w:r>
    </w:p>
    <w:p w:rsidR="000C6496" w:rsidRPr="000C6496" w:rsidRDefault="000C6496" w:rsidP="006C0643">
      <w:pPr>
        <w:shd w:val="clear" w:color="auto" w:fill="FFFFFF"/>
        <w:autoSpaceDE w:val="0"/>
        <w:autoSpaceDN w:val="0"/>
        <w:adjustRightInd w:val="0"/>
        <w:ind w:firstLine="567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</w:t>
      </w:r>
      <w:r w:rsidRPr="000C6496">
        <w:rPr>
          <w:rFonts w:eastAsia="Calibri"/>
          <w:sz w:val="28"/>
          <w:szCs w:val="28"/>
          <w:lang w:eastAsia="en-US"/>
        </w:rPr>
        <w:t>постановлению Главы</w:t>
      </w:r>
    </w:p>
    <w:p w:rsidR="000C6496" w:rsidRPr="000C6496" w:rsidRDefault="000C6496" w:rsidP="006C0643">
      <w:pPr>
        <w:shd w:val="clear" w:color="auto" w:fill="FFFFFF"/>
        <w:autoSpaceDE w:val="0"/>
        <w:autoSpaceDN w:val="0"/>
        <w:adjustRightInd w:val="0"/>
        <w:ind w:firstLine="567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</w:p>
    <w:p w:rsidR="000C6496" w:rsidRDefault="000C6496" w:rsidP="006C0643">
      <w:pPr>
        <w:shd w:val="clear" w:color="auto" w:fill="FFFFFF"/>
        <w:autoSpaceDE w:val="0"/>
        <w:autoSpaceDN w:val="0"/>
        <w:adjustRightInd w:val="0"/>
        <w:ind w:firstLine="567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Pr="000C6496">
        <w:rPr>
          <w:rFonts w:eastAsia="Calibri"/>
          <w:sz w:val="28"/>
          <w:szCs w:val="28"/>
          <w:lang w:eastAsia="en-US"/>
        </w:rPr>
        <w:t>т _</w:t>
      </w:r>
      <w:r w:rsidR="00ED5C3B" w:rsidRPr="00ED5C3B">
        <w:rPr>
          <w:rFonts w:eastAsia="Calibri"/>
          <w:sz w:val="28"/>
          <w:szCs w:val="28"/>
          <w:u w:val="single"/>
          <w:lang w:val="en-US" w:eastAsia="en-US"/>
        </w:rPr>
        <w:t>02</w:t>
      </w:r>
      <w:r w:rsidR="00ED5C3B" w:rsidRPr="00ED5C3B">
        <w:rPr>
          <w:rFonts w:eastAsia="Calibri"/>
          <w:sz w:val="28"/>
          <w:szCs w:val="28"/>
          <w:u w:val="single"/>
          <w:lang w:eastAsia="en-US"/>
        </w:rPr>
        <w:t>.</w:t>
      </w:r>
      <w:r w:rsidR="00ED5C3B" w:rsidRPr="00ED5C3B">
        <w:rPr>
          <w:rFonts w:eastAsia="Calibri"/>
          <w:sz w:val="28"/>
          <w:szCs w:val="28"/>
          <w:u w:val="single"/>
          <w:lang w:val="en-US" w:eastAsia="en-US"/>
        </w:rPr>
        <w:t>09</w:t>
      </w:r>
      <w:r w:rsidR="00ED5C3B" w:rsidRPr="00ED5C3B">
        <w:rPr>
          <w:rFonts w:eastAsia="Calibri"/>
          <w:sz w:val="28"/>
          <w:szCs w:val="28"/>
          <w:u w:val="single"/>
          <w:lang w:eastAsia="en-US"/>
        </w:rPr>
        <w:t>.</w:t>
      </w:r>
      <w:r w:rsidR="00ED5C3B" w:rsidRPr="00ED5C3B">
        <w:rPr>
          <w:rFonts w:eastAsia="Calibri"/>
          <w:sz w:val="28"/>
          <w:szCs w:val="28"/>
          <w:u w:val="single"/>
          <w:lang w:val="en-US" w:eastAsia="en-US"/>
        </w:rPr>
        <w:t>2019</w:t>
      </w:r>
      <w:r w:rsidRPr="000C6496">
        <w:rPr>
          <w:rFonts w:eastAsia="Calibri"/>
          <w:sz w:val="28"/>
          <w:szCs w:val="28"/>
          <w:lang w:eastAsia="en-US"/>
        </w:rPr>
        <w:t>_ № _</w:t>
      </w:r>
      <w:bookmarkStart w:id="1" w:name="_GoBack"/>
      <w:r w:rsidR="00ED5C3B" w:rsidRPr="00ED5C3B">
        <w:rPr>
          <w:rFonts w:eastAsia="Calibri"/>
          <w:sz w:val="28"/>
          <w:szCs w:val="28"/>
          <w:u w:val="single"/>
          <w:lang w:eastAsia="en-US"/>
        </w:rPr>
        <w:t>495</w:t>
      </w:r>
      <w:bookmarkEnd w:id="1"/>
      <w:r w:rsidRPr="000C6496">
        <w:rPr>
          <w:rFonts w:eastAsia="Calibri"/>
          <w:sz w:val="28"/>
          <w:szCs w:val="28"/>
          <w:lang w:eastAsia="en-US"/>
        </w:rPr>
        <w:t>_</w:t>
      </w:r>
    </w:p>
    <w:p w:rsidR="000C6496" w:rsidRDefault="000C6496" w:rsidP="000C6496">
      <w:pPr>
        <w:shd w:val="clear" w:color="auto" w:fill="FFFFFF"/>
        <w:autoSpaceDE w:val="0"/>
        <w:autoSpaceDN w:val="0"/>
        <w:adjustRightInd w:val="0"/>
        <w:ind w:firstLine="6095"/>
        <w:rPr>
          <w:rFonts w:eastAsia="Calibri"/>
          <w:sz w:val="28"/>
          <w:szCs w:val="28"/>
          <w:lang w:eastAsia="en-US"/>
        </w:rPr>
      </w:pPr>
    </w:p>
    <w:p w:rsidR="006C0643" w:rsidRDefault="006C0643" w:rsidP="000C6496">
      <w:pPr>
        <w:shd w:val="clear" w:color="auto" w:fill="FFFFFF"/>
        <w:autoSpaceDE w:val="0"/>
        <w:autoSpaceDN w:val="0"/>
        <w:adjustRightInd w:val="0"/>
        <w:ind w:firstLine="6095"/>
        <w:rPr>
          <w:rFonts w:eastAsia="Calibri"/>
          <w:sz w:val="28"/>
          <w:szCs w:val="28"/>
          <w:lang w:eastAsia="en-US"/>
        </w:rPr>
      </w:pPr>
    </w:p>
    <w:p w:rsidR="0041504B" w:rsidRPr="00514357" w:rsidRDefault="005476EF" w:rsidP="00514357">
      <w:pPr>
        <w:jc w:val="center"/>
        <w:rPr>
          <w:b/>
          <w:bCs/>
          <w:lang w:eastAsia="zh-CN"/>
        </w:rPr>
      </w:pPr>
      <w:r w:rsidRPr="00514357">
        <w:rPr>
          <w:b/>
          <w:bCs/>
          <w:lang w:eastAsia="zh-CN"/>
        </w:rPr>
        <w:t>Муниципальная</w:t>
      </w:r>
      <w:r w:rsidR="00617C64" w:rsidRPr="00514357">
        <w:rPr>
          <w:b/>
          <w:bCs/>
          <w:lang w:eastAsia="zh-CN"/>
        </w:rPr>
        <w:t xml:space="preserve"> </w:t>
      </w:r>
      <w:r w:rsidRPr="00514357">
        <w:rPr>
          <w:b/>
          <w:bCs/>
          <w:lang w:eastAsia="zh-CN"/>
        </w:rPr>
        <w:t>программа городского округа Фрязино Московской области</w:t>
      </w:r>
    </w:p>
    <w:p w:rsidR="006C0643" w:rsidRPr="00514357" w:rsidRDefault="0041504B" w:rsidP="00514357">
      <w:pPr>
        <w:jc w:val="center"/>
        <w:rPr>
          <w:b/>
          <w:bCs/>
          <w:lang w:eastAsia="zh-CN"/>
        </w:rPr>
      </w:pPr>
      <w:r w:rsidRPr="00514357">
        <w:rPr>
          <w:b/>
          <w:bCs/>
          <w:lang w:eastAsia="zh-CN"/>
        </w:rPr>
        <w:t>«Развитие информационно</w:t>
      </w:r>
      <w:r w:rsidR="00960C6C" w:rsidRPr="00514357">
        <w:rPr>
          <w:b/>
          <w:bCs/>
          <w:lang w:eastAsia="zh-CN"/>
        </w:rPr>
        <w:t>й и</w:t>
      </w:r>
      <w:r w:rsidRPr="00514357">
        <w:rPr>
          <w:b/>
          <w:bCs/>
          <w:lang w:eastAsia="zh-CN"/>
        </w:rPr>
        <w:t xml:space="preserve"> техн</w:t>
      </w:r>
      <w:r w:rsidR="00960C6C" w:rsidRPr="00514357">
        <w:rPr>
          <w:b/>
          <w:bCs/>
          <w:lang w:eastAsia="zh-CN"/>
        </w:rPr>
        <w:t xml:space="preserve">ической инфраструктуры </w:t>
      </w:r>
    </w:p>
    <w:p w:rsidR="0041504B" w:rsidRPr="00514357" w:rsidRDefault="00960C6C" w:rsidP="00514357">
      <w:pPr>
        <w:jc w:val="center"/>
        <w:rPr>
          <w:b/>
          <w:bCs/>
          <w:lang w:eastAsia="zh-CN"/>
        </w:rPr>
      </w:pPr>
      <w:r w:rsidRPr="00514357">
        <w:rPr>
          <w:b/>
          <w:bCs/>
          <w:lang w:eastAsia="zh-CN"/>
        </w:rPr>
        <w:t>экосистемы цифровой экономики</w:t>
      </w:r>
      <w:r w:rsidRPr="00514357">
        <w:rPr>
          <w:b/>
          <w:bCs/>
          <w:lang w:eastAsia="zh-CN"/>
        </w:rPr>
        <w:br/>
      </w:r>
      <w:r w:rsidR="00552F5D" w:rsidRPr="00514357">
        <w:rPr>
          <w:b/>
          <w:bCs/>
          <w:lang w:eastAsia="zh-CN"/>
        </w:rPr>
        <w:t>городского округа Фрязино</w:t>
      </w:r>
      <w:r w:rsidRPr="00514357">
        <w:rPr>
          <w:b/>
          <w:bCs/>
          <w:lang w:eastAsia="zh-CN"/>
        </w:rPr>
        <w:t xml:space="preserve"> </w:t>
      </w:r>
      <w:r w:rsidR="00617C64" w:rsidRPr="00514357">
        <w:rPr>
          <w:b/>
          <w:bCs/>
          <w:lang w:eastAsia="zh-CN"/>
        </w:rPr>
        <w:t>Московской области»</w:t>
      </w:r>
      <w:r w:rsidR="000C21BE" w:rsidRPr="00514357">
        <w:rPr>
          <w:b/>
          <w:bCs/>
          <w:lang w:eastAsia="zh-CN"/>
        </w:rPr>
        <w:t xml:space="preserve"> на срок 2019-2022 годов</w:t>
      </w:r>
    </w:p>
    <w:p w:rsidR="00514357" w:rsidRDefault="00514357" w:rsidP="00514357">
      <w:pPr>
        <w:suppressAutoHyphens/>
        <w:jc w:val="center"/>
        <w:rPr>
          <w:rFonts w:eastAsia="Calibri"/>
          <w:b/>
          <w:bCs/>
        </w:rPr>
      </w:pPr>
    </w:p>
    <w:p w:rsidR="00514357" w:rsidRPr="00344033" w:rsidRDefault="00514357" w:rsidP="00514357">
      <w:pPr>
        <w:suppressAutoHyphens/>
        <w:jc w:val="center"/>
        <w:rPr>
          <w:rFonts w:eastAsia="Calibri"/>
        </w:rPr>
      </w:pPr>
      <w:proofErr w:type="gramStart"/>
      <w:r w:rsidRPr="00344033">
        <w:rPr>
          <w:rFonts w:eastAsia="Calibri"/>
          <w:b/>
          <w:bCs/>
        </w:rPr>
        <w:t>П</w:t>
      </w:r>
      <w:proofErr w:type="gramEnd"/>
      <w:r w:rsidRPr="00344033">
        <w:rPr>
          <w:rFonts w:eastAsia="Calibri"/>
          <w:b/>
          <w:bCs/>
        </w:rPr>
        <w:t xml:space="preserve"> А С П О Р Т</w:t>
      </w:r>
    </w:p>
    <w:p w:rsidR="0041504B" w:rsidRPr="00514357" w:rsidRDefault="005476EF" w:rsidP="00514357">
      <w:pPr>
        <w:suppressAutoHyphens/>
        <w:jc w:val="center"/>
        <w:rPr>
          <w:rFonts w:eastAsia="Calibri"/>
          <w:lang w:eastAsia="zh-CN"/>
        </w:rPr>
      </w:pPr>
      <w:r>
        <w:rPr>
          <w:rFonts w:eastAsia="Calibri"/>
          <w:lang w:eastAsia="zh-CN"/>
        </w:rPr>
        <w:t xml:space="preserve">муниципальной </w:t>
      </w:r>
      <w:r w:rsidR="005A0F7B" w:rsidRPr="00651A7F">
        <w:rPr>
          <w:rFonts w:eastAsia="Calibri"/>
          <w:lang w:eastAsia="zh-CN"/>
        </w:rPr>
        <w:t>программы «</w:t>
      </w:r>
      <w:r w:rsidR="00960C6C" w:rsidRPr="00651A7F">
        <w:rPr>
          <w:rFonts w:eastAsia="Calibri"/>
          <w:lang w:eastAsia="zh-CN"/>
        </w:rPr>
        <w:t xml:space="preserve">Развитие информационной и технической </w:t>
      </w:r>
      <w:r w:rsidR="009043FF" w:rsidRPr="00651A7F">
        <w:rPr>
          <w:rFonts w:eastAsia="Calibri"/>
          <w:lang w:eastAsia="zh-CN"/>
        </w:rPr>
        <w:br/>
      </w:r>
      <w:r w:rsidR="00960C6C" w:rsidRPr="00651A7F">
        <w:rPr>
          <w:rFonts w:eastAsia="Calibri"/>
          <w:lang w:eastAsia="zh-CN"/>
        </w:rPr>
        <w:t xml:space="preserve">инфраструктуры экосистемы цифровой экономики </w:t>
      </w:r>
      <w:r w:rsidR="00552F5D" w:rsidRPr="00651A7F">
        <w:rPr>
          <w:rFonts w:eastAsia="Calibri"/>
          <w:lang w:eastAsia="zh-CN"/>
        </w:rPr>
        <w:t>городского округа Фрязино</w:t>
      </w:r>
      <w:r w:rsidR="00960C6C" w:rsidRPr="00651A7F">
        <w:rPr>
          <w:rFonts w:eastAsia="Calibri"/>
          <w:lang w:eastAsia="zh-CN"/>
        </w:rPr>
        <w:t xml:space="preserve"> </w:t>
      </w:r>
      <w:r w:rsidR="00960C6C" w:rsidRPr="005476EF">
        <w:rPr>
          <w:rFonts w:eastAsia="Calibri"/>
          <w:lang w:eastAsia="zh-CN"/>
        </w:rPr>
        <w:t>Московской области</w:t>
      </w:r>
      <w:r w:rsidR="005A0F7B" w:rsidRPr="005476EF">
        <w:rPr>
          <w:rFonts w:eastAsia="Calibri"/>
          <w:lang w:eastAsia="zh-CN"/>
        </w:rPr>
        <w:t xml:space="preserve">» на срок </w:t>
      </w:r>
      <w:r w:rsidR="00960C6C" w:rsidRPr="005476EF">
        <w:rPr>
          <w:rFonts w:eastAsia="Calibri"/>
          <w:lang w:eastAsia="zh-CN"/>
        </w:rPr>
        <w:t>201</w:t>
      </w:r>
      <w:r w:rsidR="0023367D" w:rsidRPr="005476EF">
        <w:rPr>
          <w:rFonts w:eastAsia="Calibri"/>
          <w:lang w:eastAsia="zh-CN"/>
        </w:rPr>
        <w:t>9</w:t>
      </w:r>
      <w:r w:rsidR="005A0F7B" w:rsidRPr="005476EF">
        <w:rPr>
          <w:rFonts w:eastAsia="Calibri"/>
          <w:lang w:eastAsia="zh-CN"/>
        </w:rPr>
        <w:t>-</w:t>
      </w:r>
      <w:r w:rsidR="00AB44A2" w:rsidRPr="005476EF">
        <w:rPr>
          <w:rFonts w:eastAsia="Calibri"/>
          <w:lang w:eastAsia="zh-CN"/>
        </w:rPr>
        <w:t>202</w:t>
      </w:r>
      <w:r w:rsidR="00960C6C" w:rsidRPr="005476EF">
        <w:rPr>
          <w:rFonts w:eastAsia="Calibri"/>
          <w:lang w:eastAsia="zh-CN"/>
        </w:rPr>
        <w:t>2</w:t>
      </w:r>
      <w:r w:rsidR="00AB44A2" w:rsidRPr="005476EF">
        <w:rPr>
          <w:rFonts w:eastAsia="Calibri"/>
          <w:lang w:eastAsia="zh-CN"/>
        </w:rPr>
        <w:t xml:space="preserve"> </w:t>
      </w:r>
      <w:r w:rsidR="000C21BE">
        <w:rPr>
          <w:rFonts w:eastAsia="Calibri"/>
          <w:lang w:eastAsia="zh-CN"/>
        </w:rPr>
        <w:t>годов</w:t>
      </w:r>
    </w:p>
    <w:p w:rsidR="009043FF" w:rsidRDefault="009043FF" w:rsidP="009043FF">
      <w:pPr>
        <w:rPr>
          <w:rFonts w:eastAsia="Calibri"/>
          <w:lang w:eastAsia="en-US"/>
        </w:rPr>
      </w:pPr>
    </w:p>
    <w:tbl>
      <w:tblPr>
        <w:tblW w:w="10022" w:type="dxa"/>
        <w:tblInd w:w="-304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356"/>
        <w:gridCol w:w="1304"/>
        <w:gridCol w:w="1304"/>
        <w:gridCol w:w="1304"/>
        <w:gridCol w:w="1304"/>
        <w:gridCol w:w="1450"/>
      </w:tblGrid>
      <w:tr w:rsidR="005752DF" w:rsidRPr="005752DF" w:rsidTr="004123FE">
        <w:trPr>
          <w:trHeight w:val="320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2DF" w:rsidRPr="005752DF" w:rsidRDefault="005752DF" w:rsidP="00EA2F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Координатор муниципальной программы  </w:t>
            </w:r>
          </w:p>
        </w:tc>
        <w:tc>
          <w:tcPr>
            <w:tcW w:w="66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2DF" w:rsidRPr="005752DF" w:rsidRDefault="00281BA5" w:rsidP="00EA2F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81BA5">
              <w:rPr>
                <w:rFonts w:ascii="Times New Roman" w:hAnsi="Times New Roman" w:cs="Times New Roman"/>
                <w:sz w:val="24"/>
                <w:szCs w:val="24"/>
              </w:rPr>
              <w:t>Заместитель главы - начальник управления социального разв</w:t>
            </w:r>
            <w:r w:rsidRPr="00281B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1BA5">
              <w:rPr>
                <w:rFonts w:ascii="Times New Roman" w:hAnsi="Times New Roman" w:cs="Times New Roman"/>
                <w:sz w:val="24"/>
                <w:szCs w:val="24"/>
              </w:rPr>
              <w:t>тия и молодежной политики Егоров А.Д.</w:t>
            </w:r>
          </w:p>
        </w:tc>
      </w:tr>
      <w:tr w:rsidR="005752DF" w:rsidRPr="005752DF" w:rsidTr="004123FE">
        <w:trPr>
          <w:trHeight w:val="320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2DF" w:rsidRPr="005752DF" w:rsidRDefault="005752DF" w:rsidP="00EA2F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заказчик  </w:t>
            </w:r>
            <w:r w:rsidRPr="005752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</w:t>
            </w:r>
          </w:p>
        </w:tc>
        <w:tc>
          <w:tcPr>
            <w:tcW w:w="66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2DF" w:rsidRPr="005752DF" w:rsidRDefault="005752DF" w:rsidP="00EA2F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 Фрязино.</w:t>
            </w:r>
          </w:p>
        </w:tc>
      </w:tr>
      <w:tr w:rsidR="005752DF" w:rsidRPr="005752DF" w:rsidTr="004123FE">
        <w:trPr>
          <w:trHeight w:val="320"/>
        </w:trPr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2DF" w:rsidRPr="005752DF" w:rsidRDefault="005752DF" w:rsidP="00EA2F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 </w:t>
            </w:r>
            <w:r w:rsidRPr="005752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6666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2DF" w:rsidRPr="005752DF" w:rsidRDefault="005752DF" w:rsidP="005752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Программа направлена на создание условий по соответствию национальным приоритетам использования информационных технологий в деятельности муниципальных органов и орган</w:t>
            </w: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заций.</w:t>
            </w:r>
          </w:p>
        </w:tc>
      </w:tr>
      <w:tr w:rsidR="005752DF" w:rsidRPr="005752DF" w:rsidTr="004123FE">
        <w:trPr>
          <w:cantSplit/>
          <w:trHeight w:val="320"/>
        </w:trPr>
        <w:tc>
          <w:tcPr>
            <w:tcW w:w="33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2DF" w:rsidRPr="005752DF" w:rsidRDefault="005752DF" w:rsidP="00EA2F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  </w:t>
            </w:r>
            <w:r w:rsidRPr="005752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</w:t>
            </w:r>
            <w:r w:rsidRPr="005752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 по годам:       </w:t>
            </w:r>
          </w:p>
        </w:tc>
        <w:tc>
          <w:tcPr>
            <w:tcW w:w="6666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2DF" w:rsidRPr="005752DF" w:rsidRDefault="005752DF" w:rsidP="00EA2F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4123FE" w:rsidRPr="005752DF" w:rsidTr="004123FE">
        <w:trPr>
          <w:cantSplit/>
          <w:trHeight w:val="480"/>
        </w:trPr>
        <w:tc>
          <w:tcPr>
            <w:tcW w:w="3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3FE" w:rsidRPr="005752DF" w:rsidRDefault="004123FE" w:rsidP="005752DF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4123FE" w:rsidRDefault="004123FE" w:rsidP="005752DF">
            <w:pPr>
              <w:widowControl w:val="0"/>
              <w:spacing w:before="60" w:after="60"/>
              <w:jc w:val="center"/>
              <w:rPr>
                <w:rFonts w:eastAsia="Calibri"/>
                <w:b/>
                <w:szCs w:val="18"/>
              </w:rPr>
            </w:pPr>
            <w:r w:rsidRPr="004123FE">
              <w:rPr>
                <w:rFonts w:eastAsia="Calibri"/>
                <w:b/>
                <w:szCs w:val="18"/>
              </w:rPr>
              <w:t>2019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4123FE" w:rsidRDefault="004123FE" w:rsidP="005752DF">
            <w:pPr>
              <w:widowControl w:val="0"/>
              <w:spacing w:before="60" w:after="60"/>
              <w:jc w:val="center"/>
              <w:rPr>
                <w:rFonts w:eastAsia="Calibri"/>
                <w:b/>
                <w:szCs w:val="18"/>
              </w:rPr>
            </w:pPr>
            <w:r w:rsidRPr="004123FE">
              <w:rPr>
                <w:rFonts w:eastAsia="Calibri"/>
                <w:b/>
                <w:szCs w:val="18"/>
              </w:rPr>
              <w:t>2020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4123FE" w:rsidRDefault="004123FE" w:rsidP="005752DF">
            <w:pPr>
              <w:widowControl w:val="0"/>
              <w:spacing w:before="60" w:after="60"/>
              <w:jc w:val="center"/>
              <w:rPr>
                <w:rFonts w:eastAsia="Calibri"/>
                <w:b/>
                <w:szCs w:val="18"/>
              </w:rPr>
            </w:pPr>
            <w:r w:rsidRPr="004123FE">
              <w:rPr>
                <w:rFonts w:eastAsia="Calibri"/>
                <w:b/>
                <w:szCs w:val="18"/>
              </w:rPr>
              <w:t>2021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4123FE" w:rsidRDefault="004123FE" w:rsidP="005752DF">
            <w:pPr>
              <w:widowControl w:val="0"/>
              <w:spacing w:before="60" w:after="60"/>
              <w:jc w:val="center"/>
              <w:rPr>
                <w:rFonts w:eastAsia="Calibri"/>
                <w:b/>
                <w:szCs w:val="18"/>
              </w:rPr>
            </w:pPr>
            <w:r w:rsidRPr="004123FE">
              <w:rPr>
                <w:rFonts w:eastAsia="Calibri"/>
                <w:b/>
                <w:szCs w:val="18"/>
              </w:rPr>
              <w:t>2022 год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23FE" w:rsidRPr="004123FE" w:rsidRDefault="004123FE" w:rsidP="005752DF">
            <w:pPr>
              <w:widowControl w:val="0"/>
              <w:spacing w:before="60" w:after="60"/>
              <w:jc w:val="center"/>
              <w:rPr>
                <w:rFonts w:eastAsia="Calibri"/>
                <w:b/>
                <w:szCs w:val="18"/>
              </w:rPr>
            </w:pPr>
            <w:r w:rsidRPr="004123FE">
              <w:rPr>
                <w:rFonts w:eastAsia="Calibri"/>
                <w:b/>
                <w:szCs w:val="18"/>
              </w:rPr>
              <w:t>Итого</w:t>
            </w:r>
          </w:p>
        </w:tc>
      </w:tr>
      <w:tr w:rsidR="00D30D1D" w:rsidRPr="005752DF" w:rsidTr="004123FE">
        <w:trPr>
          <w:trHeight w:val="588"/>
        </w:trPr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D1D" w:rsidRPr="005752DF" w:rsidRDefault="00D30D1D" w:rsidP="00D3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  </w:t>
            </w:r>
            <w:r w:rsidRPr="005752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города Фрязино   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0D1D" w:rsidRPr="00D30D1D" w:rsidRDefault="005E6926" w:rsidP="00D30D1D">
            <w:pPr>
              <w:jc w:val="center"/>
              <w:rPr>
                <w:color w:val="000000"/>
                <w:sz w:val="22"/>
                <w:szCs w:val="22"/>
              </w:rPr>
            </w:pPr>
            <w:r w:rsidRPr="005E6926">
              <w:rPr>
                <w:color w:val="000000"/>
                <w:sz w:val="22"/>
                <w:szCs w:val="22"/>
              </w:rPr>
              <w:t>6 325,0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0D1D" w:rsidRPr="00D30D1D" w:rsidRDefault="00D30D1D" w:rsidP="00D30D1D">
            <w:pPr>
              <w:jc w:val="center"/>
              <w:rPr>
                <w:color w:val="000000"/>
                <w:sz w:val="22"/>
                <w:szCs w:val="22"/>
              </w:rPr>
            </w:pPr>
            <w:r w:rsidRPr="00D30D1D">
              <w:rPr>
                <w:color w:val="000000"/>
                <w:sz w:val="22"/>
                <w:szCs w:val="22"/>
              </w:rPr>
              <w:t>12990,76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0D1D" w:rsidRPr="00D30D1D" w:rsidRDefault="00D30D1D" w:rsidP="00D30D1D">
            <w:pPr>
              <w:jc w:val="center"/>
              <w:rPr>
                <w:color w:val="000000"/>
                <w:sz w:val="22"/>
                <w:szCs w:val="22"/>
              </w:rPr>
            </w:pPr>
            <w:r w:rsidRPr="00D30D1D">
              <w:rPr>
                <w:color w:val="000000"/>
                <w:sz w:val="22"/>
                <w:szCs w:val="22"/>
              </w:rPr>
              <w:t>12990,76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0D1D" w:rsidRPr="00D30D1D" w:rsidRDefault="00D30D1D" w:rsidP="00D30D1D">
            <w:pPr>
              <w:jc w:val="center"/>
              <w:rPr>
                <w:color w:val="000000"/>
                <w:sz w:val="22"/>
                <w:szCs w:val="22"/>
              </w:rPr>
            </w:pPr>
            <w:r w:rsidRPr="00D30D1D">
              <w:rPr>
                <w:color w:val="000000"/>
                <w:sz w:val="22"/>
                <w:szCs w:val="22"/>
              </w:rPr>
              <w:t>12990,76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30D1D" w:rsidRPr="00D30D1D" w:rsidRDefault="005E6926" w:rsidP="00D30D1D">
            <w:pPr>
              <w:jc w:val="center"/>
              <w:rPr>
                <w:color w:val="000000"/>
                <w:sz w:val="22"/>
                <w:szCs w:val="22"/>
              </w:rPr>
            </w:pPr>
            <w:r w:rsidRPr="005E6926">
              <w:rPr>
                <w:color w:val="000000"/>
                <w:sz w:val="22"/>
                <w:szCs w:val="22"/>
              </w:rPr>
              <w:t>45 297,28</w:t>
            </w:r>
          </w:p>
        </w:tc>
      </w:tr>
      <w:tr w:rsidR="004123FE" w:rsidRPr="005752DF" w:rsidTr="004123FE">
        <w:trPr>
          <w:trHeight w:val="588"/>
        </w:trPr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3FE" w:rsidRPr="005752DF" w:rsidRDefault="004123FE" w:rsidP="005752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</w:t>
            </w: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5E6926" w:rsidRDefault="004123FE" w:rsidP="005E6926">
            <w:pPr>
              <w:jc w:val="center"/>
              <w:rPr>
                <w:color w:val="000000"/>
                <w:sz w:val="22"/>
                <w:szCs w:val="22"/>
              </w:rPr>
            </w:pPr>
            <w:r w:rsidRPr="005E692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5E6926" w:rsidRDefault="004123FE" w:rsidP="005E6926">
            <w:pPr>
              <w:jc w:val="center"/>
              <w:rPr>
                <w:color w:val="000000"/>
                <w:sz w:val="22"/>
                <w:szCs w:val="22"/>
              </w:rPr>
            </w:pPr>
            <w:r w:rsidRPr="005E692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5E6926" w:rsidRDefault="004123FE" w:rsidP="005E6926">
            <w:pPr>
              <w:jc w:val="center"/>
              <w:rPr>
                <w:color w:val="000000"/>
                <w:sz w:val="22"/>
                <w:szCs w:val="22"/>
              </w:rPr>
            </w:pPr>
            <w:r w:rsidRPr="005E692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5E6926" w:rsidRDefault="004123FE" w:rsidP="005E6926">
            <w:pPr>
              <w:jc w:val="center"/>
              <w:rPr>
                <w:color w:val="000000"/>
                <w:sz w:val="22"/>
                <w:szCs w:val="22"/>
              </w:rPr>
            </w:pPr>
            <w:r w:rsidRPr="005E692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23FE" w:rsidRPr="00281BA5" w:rsidRDefault="004123FE" w:rsidP="004123FE">
            <w:pPr>
              <w:widowControl w:val="0"/>
              <w:jc w:val="center"/>
              <w:rPr>
                <w:szCs w:val="18"/>
                <w:lang w:val="en-US"/>
              </w:rPr>
            </w:pPr>
            <w:r w:rsidRPr="00281BA5">
              <w:rPr>
                <w:szCs w:val="18"/>
                <w:lang w:val="en-US"/>
              </w:rPr>
              <w:t>0</w:t>
            </w:r>
          </w:p>
        </w:tc>
      </w:tr>
      <w:tr w:rsidR="004123FE" w:rsidRPr="005752DF" w:rsidTr="004123FE">
        <w:trPr>
          <w:trHeight w:val="588"/>
        </w:trPr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3FE" w:rsidRPr="005752DF" w:rsidRDefault="004123FE" w:rsidP="005752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</w:t>
            </w: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5E6926" w:rsidRDefault="004123FE" w:rsidP="005E6926">
            <w:pPr>
              <w:jc w:val="center"/>
              <w:rPr>
                <w:color w:val="000000"/>
                <w:sz w:val="22"/>
                <w:szCs w:val="22"/>
              </w:rPr>
            </w:pPr>
            <w:r w:rsidRPr="005E692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5E6926" w:rsidRDefault="004123FE" w:rsidP="005E6926">
            <w:pPr>
              <w:jc w:val="center"/>
              <w:rPr>
                <w:color w:val="000000"/>
                <w:sz w:val="22"/>
                <w:szCs w:val="22"/>
              </w:rPr>
            </w:pPr>
            <w:r w:rsidRPr="005E692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5E6926" w:rsidRDefault="004123FE" w:rsidP="005E6926">
            <w:pPr>
              <w:jc w:val="center"/>
              <w:rPr>
                <w:color w:val="000000"/>
                <w:sz w:val="22"/>
                <w:szCs w:val="22"/>
              </w:rPr>
            </w:pPr>
            <w:r w:rsidRPr="005E692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5E6926" w:rsidRDefault="004123FE" w:rsidP="005E6926">
            <w:pPr>
              <w:jc w:val="center"/>
              <w:rPr>
                <w:color w:val="000000"/>
                <w:sz w:val="22"/>
                <w:szCs w:val="22"/>
              </w:rPr>
            </w:pPr>
            <w:r w:rsidRPr="005E692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23FE" w:rsidRPr="00281BA5" w:rsidRDefault="004123FE" w:rsidP="004123FE">
            <w:pPr>
              <w:widowControl w:val="0"/>
              <w:jc w:val="center"/>
              <w:rPr>
                <w:szCs w:val="18"/>
                <w:lang w:val="en-US"/>
              </w:rPr>
            </w:pPr>
            <w:r w:rsidRPr="00281BA5">
              <w:rPr>
                <w:szCs w:val="18"/>
                <w:lang w:val="en-US"/>
              </w:rPr>
              <w:t>0</w:t>
            </w:r>
          </w:p>
        </w:tc>
      </w:tr>
      <w:tr w:rsidR="004123FE" w:rsidRPr="005752DF" w:rsidTr="004123FE">
        <w:trPr>
          <w:trHeight w:val="588"/>
        </w:trPr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3FE" w:rsidRPr="005752DF" w:rsidRDefault="004123FE" w:rsidP="005752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5E6926" w:rsidRDefault="004123FE" w:rsidP="005E6926">
            <w:pPr>
              <w:jc w:val="center"/>
              <w:rPr>
                <w:color w:val="000000"/>
                <w:sz w:val="22"/>
                <w:szCs w:val="22"/>
              </w:rPr>
            </w:pPr>
            <w:r w:rsidRPr="005E692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5E6926" w:rsidRDefault="004123FE" w:rsidP="005E6926">
            <w:pPr>
              <w:jc w:val="center"/>
              <w:rPr>
                <w:color w:val="000000"/>
                <w:sz w:val="22"/>
                <w:szCs w:val="22"/>
              </w:rPr>
            </w:pPr>
            <w:r w:rsidRPr="005E692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5E6926" w:rsidRDefault="004123FE" w:rsidP="005E6926">
            <w:pPr>
              <w:jc w:val="center"/>
              <w:rPr>
                <w:color w:val="000000"/>
                <w:sz w:val="22"/>
                <w:szCs w:val="22"/>
              </w:rPr>
            </w:pPr>
            <w:r w:rsidRPr="005E692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5E6926" w:rsidRDefault="004123FE" w:rsidP="005E6926">
            <w:pPr>
              <w:jc w:val="center"/>
              <w:rPr>
                <w:color w:val="000000"/>
                <w:sz w:val="22"/>
                <w:szCs w:val="22"/>
              </w:rPr>
            </w:pPr>
            <w:r w:rsidRPr="005E692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23FE" w:rsidRPr="00281BA5" w:rsidRDefault="004123FE" w:rsidP="004123FE">
            <w:pPr>
              <w:widowControl w:val="0"/>
              <w:jc w:val="center"/>
              <w:rPr>
                <w:szCs w:val="18"/>
                <w:lang w:val="en-US"/>
              </w:rPr>
            </w:pPr>
            <w:r w:rsidRPr="00281BA5">
              <w:rPr>
                <w:szCs w:val="18"/>
                <w:lang w:val="en-US"/>
              </w:rPr>
              <w:t>0</w:t>
            </w:r>
          </w:p>
        </w:tc>
      </w:tr>
      <w:tr w:rsidR="007A7DC3" w:rsidRPr="005752DF" w:rsidTr="004123FE">
        <w:tc>
          <w:tcPr>
            <w:tcW w:w="3356" w:type="dxa"/>
            <w:tcBorders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A7DC3" w:rsidRPr="005752DF" w:rsidRDefault="007A7DC3" w:rsidP="007A7D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304" w:type="dxa"/>
            <w:tcBorders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A7DC3" w:rsidRPr="00D30D1D" w:rsidRDefault="005E6926" w:rsidP="007A7DC3">
            <w:pPr>
              <w:jc w:val="center"/>
              <w:rPr>
                <w:color w:val="000000"/>
                <w:sz w:val="22"/>
                <w:szCs w:val="22"/>
              </w:rPr>
            </w:pPr>
            <w:r w:rsidRPr="005E6926">
              <w:rPr>
                <w:color w:val="000000"/>
                <w:sz w:val="22"/>
                <w:szCs w:val="22"/>
              </w:rPr>
              <w:t>6 325,0</w:t>
            </w:r>
          </w:p>
        </w:tc>
        <w:tc>
          <w:tcPr>
            <w:tcW w:w="1304" w:type="dxa"/>
            <w:tcBorders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A7DC3" w:rsidRPr="00D30D1D" w:rsidRDefault="007A7DC3" w:rsidP="007A7DC3">
            <w:pPr>
              <w:jc w:val="center"/>
              <w:rPr>
                <w:color w:val="000000"/>
                <w:sz w:val="22"/>
                <w:szCs w:val="22"/>
              </w:rPr>
            </w:pPr>
            <w:r w:rsidRPr="00D30D1D">
              <w:rPr>
                <w:color w:val="000000"/>
                <w:sz w:val="22"/>
                <w:szCs w:val="22"/>
              </w:rPr>
              <w:t>12990,76</w:t>
            </w:r>
          </w:p>
        </w:tc>
        <w:tc>
          <w:tcPr>
            <w:tcW w:w="1304" w:type="dxa"/>
            <w:tcBorders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A7DC3" w:rsidRPr="00D30D1D" w:rsidRDefault="007A7DC3" w:rsidP="007A7DC3">
            <w:pPr>
              <w:jc w:val="center"/>
              <w:rPr>
                <w:color w:val="000000"/>
                <w:sz w:val="22"/>
                <w:szCs w:val="22"/>
              </w:rPr>
            </w:pPr>
            <w:r w:rsidRPr="00D30D1D">
              <w:rPr>
                <w:color w:val="000000"/>
                <w:sz w:val="22"/>
                <w:szCs w:val="22"/>
              </w:rPr>
              <w:t>12990,76</w:t>
            </w:r>
          </w:p>
        </w:tc>
        <w:tc>
          <w:tcPr>
            <w:tcW w:w="1304" w:type="dxa"/>
            <w:tcBorders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A7DC3" w:rsidRPr="00D30D1D" w:rsidRDefault="007A7DC3" w:rsidP="007A7DC3">
            <w:pPr>
              <w:jc w:val="center"/>
              <w:rPr>
                <w:color w:val="000000"/>
                <w:sz w:val="22"/>
                <w:szCs w:val="22"/>
              </w:rPr>
            </w:pPr>
            <w:r w:rsidRPr="00D30D1D">
              <w:rPr>
                <w:color w:val="000000"/>
                <w:sz w:val="22"/>
                <w:szCs w:val="22"/>
              </w:rPr>
              <w:t>12990,76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A7DC3" w:rsidRPr="00D30D1D" w:rsidRDefault="005E6926" w:rsidP="007A7DC3">
            <w:pPr>
              <w:jc w:val="center"/>
              <w:rPr>
                <w:color w:val="000000"/>
                <w:sz w:val="22"/>
                <w:szCs w:val="22"/>
              </w:rPr>
            </w:pPr>
            <w:r w:rsidRPr="005E6926">
              <w:rPr>
                <w:color w:val="000000"/>
                <w:sz w:val="22"/>
                <w:szCs w:val="22"/>
              </w:rPr>
              <w:t>45 297,28</w:t>
            </w:r>
          </w:p>
        </w:tc>
      </w:tr>
    </w:tbl>
    <w:p w:rsidR="005752DF" w:rsidRDefault="005752DF" w:rsidP="009043FF">
      <w:pPr>
        <w:rPr>
          <w:rFonts w:eastAsia="Calibri"/>
          <w:lang w:eastAsia="en-US"/>
        </w:rPr>
      </w:pPr>
    </w:p>
    <w:p w:rsidR="005752DF" w:rsidRDefault="005752D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41504B" w:rsidRPr="00651A7F" w:rsidRDefault="0041504B" w:rsidP="0045282B">
      <w:pPr>
        <w:pStyle w:val="20"/>
        <w:keepNext w:val="0"/>
        <w:widowControl w:val="0"/>
        <w:spacing w:after="140"/>
        <w:ind w:left="754" w:hanging="754"/>
        <w:rPr>
          <w:rFonts w:eastAsia="Calibri"/>
          <w:sz w:val="24"/>
          <w:szCs w:val="24"/>
        </w:rPr>
      </w:pPr>
      <w:bookmarkStart w:id="2" w:name="_Toc355777521"/>
      <w:r w:rsidRPr="00651A7F">
        <w:rPr>
          <w:sz w:val="24"/>
          <w:szCs w:val="24"/>
          <w:lang w:eastAsia="en-US"/>
        </w:rPr>
        <w:lastRenderedPageBreak/>
        <w:t>2. </w:t>
      </w:r>
      <w:r w:rsidR="00E27D27" w:rsidRPr="00651A7F">
        <w:rPr>
          <w:sz w:val="24"/>
          <w:szCs w:val="24"/>
          <w:lang w:eastAsia="en-US"/>
        </w:rPr>
        <w:t xml:space="preserve">Описание </w:t>
      </w:r>
      <w:r w:rsidR="003042A7" w:rsidRPr="00651A7F">
        <w:rPr>
          <w:sz w:val="24"/>
          <w:szCs w:val="24"/>
          <w:lang w:eastAsia="en-US"/>
        </w:rPr>
        <w:t>основных мероприятий</w:t>
      </w:r>
      <w:r w:rsidR="00E27D27" w:rsidRPr="00651A7F">
        <w:rPr>
          <w:sz w:val="24"/>
          <w:szCs w:val="24"/>
          <w:lang w:eastAsia="en-US"/>
        </w:rPr>
        <w:t xml:space="preserve"> </w:t>
      </w:r>
      <w:r w:rsidR="00960C6C" w:rsidRPr="00651A7F">
        <w:rPr>
          <w:sz w:val="24"/>
          <w:szCs w:val="24"/>
          <w:lang w:eastAsia="en-US"/>
        </w:rPr>
        <w:t>программ</w:t>
      </w:r>
      <w:r w:rsidR="00CE19A3" w:rsidRPr="00651A7F">
        <w:rPr>
          <w:sz w:val="24"/>
          <w:szCs w:val="24"/>
          <w:lang w:eastAsia="en-US"/>
        </w:rPr>
        <w:t>ы</w:t>
      </w:r>
      <w:bookmarkEnd w:id="2"/>
    </w:p>
    <w:p w:rsidR="00CE19A3" w:rsidRPr="00651A7F" w:rsidRDefault="003042A7" w:rsidP="0045282B">
      <w:pPr>
        <w:widowControl w:val="0"/>
        <w:autoSpaceDE w:val="0"/>
        <w:autoSpaceDN w:val="0"/>
        <w:adjustRightInd w:val="0"/>
        <w:spacing w:line="264" w:lineRule="auto"/>
        <w:ind w:firstLine="708"/>
        <w:jc w:val="both"/>
        <w:rPr>
          <w:rFonts w:eastAsia="Calibri"/>
        </w:rPr>
      </w:pPr>
      <w:r w:rsidRPr="00651A7F">
        <w:rPr>
          <w:rFonts w:eastAsia="Calibri"/>
        </w:rPr>
        <w:t>Основные мероприятия</w:t>
      </w:r>
      <w:r w:rsidR="00E27D27" w:rsidRPr="00651A7F">
        <w:rPr>
          <w:rFonts w:eastAsia="Calibri"/>
        </w:rPr>
        <w:t xml:space="preserve"> </w:t>
      </w:r>
      <w:r w:rsidR="00960C6C" w:rsidRPr="00651A7F">
        <w:rPr>
          <w:rFonts w:eastAsia="Calibri"/>
        </w:rPr>
        <w:t>программ</w:t>
      </w:r>
      <w:r w:rsidR="00CE19A3" w:rsidRPr="00651A7F">
        <w:rPr>
          <w:rFonts w:eastAsia="Calibri"/>
        </w:rPr>
        <w:t>ы соответствуют национальным приоритетам и</w:t>
      </w:r>
      <w:r w:rsidR="00CE19A3" w:rsidRPr="00651A7F">
        <w:rPr>
          <w:rFonts w:eastAsia="Calibri"/>
        </w:rPr>
        <w:t>с</w:t>
      </w:r>
      <w:r w:rsidR="00CE19A3" w:rsidRPr="00651A7F">
        <w:rPr>
          <w:rFonts w:eastAsia="Calibri"/>
        </w:rPr>
        <w:t>пользования информационных технологий в деятельности государственных и муниципал</w:t>
      </w:r>
      <w:r w:rsidR="00CE19A3" w:rsidRPr="00651A7F">
        <w:rPr>
          <w:rFonts w:eastAsia="Calibri"/>
        </w:rPr>
        <w:t>ь</w:t>
      </w:r>
      <w:r w:rsidR="00CE19A3" w:rsidRPr="00651A7F">
        <w:rPr>
          <w:rFonts w:eastAsia="Calibri"/>
        </w:rPr>
        <w:t>ных органов и организаций.</w:t>
      </w:r>
    </w:p>
    <w:p w:rsidR="0041504B" w:rsidRPr="00651A7F" w:rsidRDefault="00CE19A3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8"/>
        <w:jc w:val="both"/>
        <w:rPr>
          <w:rFonts w:eastAsia="Calibri"/>
          <w:lang w:eastAsia="en-US"/>
        </w:rPr>
      </w:pPr>
      <w:r w:rsidRPr="00651A7F">
        <w:rPr>
          <w:rFonts w:eastAsia="Calibri"/>
        </w:rPr>
        <w:t xml:space="preserve">В рамках </w:t>
      </w:r>
      <w:r w:rsidR="00960C6C" w:rsidRPr="00651A7F">
        <w:rPr>
          <w:rFonts w:eastAsia="Calibri"/>
        </w:rPr>
        <w:t>программ</w:t>
      </w:r>
      <w:r w:rsidRPr="00651A7F">
        <w:rPr>
          <w:rFonts w:eastAsia="Calibri"/>
        </w:rPr>
        <w:t xml:space="preserve">ы </w:t>
      </w:r>
      <w:r w:rsidR="004161EF" w:rsidRPr="00651A7F">
        <w:rPr>
          <w:rFonts w:eastAsia="Calibri"/>
        </w:rPr>
        <w:t>реализую</w:t>
      </w:r>
      <w:r w:rsidR="0044163E" w:rsidRPr="00651A7F">
        <w:rPr>
          <w:rFonts w:eastAsia="Calibri"/>
        </w:rPr>
        <w:t>тся</w:t>
      </w:r>
      <w:r w:rsidR="004161EF" w:rsidRPr="00651A7F">
        <w:rPr>
          <w:rFonts w:eastAsia="Calibri"/>
        </w:rPr>
        <w:t xml:space="preserve"> </w:t>
      </w:r>
      <w:r w:rsidR="003042A7" w:rsidRPr="00651A7F">
        <w:rPr>
          <w:rFonts w:eastAsia="Calibri"/>
        </w:rPr>
        <w:t>основные мероприятия, направленные на реализ</w:t>
      </w:r>
      <w:r w:rsidR="003042A7" w:rsidRPr="00651A7F">
        <w:rPr>
          <w:rFonts w:eastAsia="Calibri"/>
        </w:rPr>
        <w:t>а</w:t>
      </w:r>
      <w:r w:rsidR="003042A7" w:rsidRPr="00651A7F">
        <w:rPr>
          <w:rFonts w:eastAsia="Calibri"/>
        </w:rPr>
        <w:t>цию следующих федеральных проектов</w:t>
      </w:r>
      <w:r w:rsidRPr="00651A7F">
        <w:rPr>
          <w:rFonts w:eastAsia="Calibri"/>
        </w:rPr>
        <w:t>:</w:t>
      </w:r>
    </w:p>
    <w:p w:rsidR="00D80506" w:rsidRPr="00651A7F" w:rsidRDefault="009248B3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lang w:eastAsia="en-US"/>
        </w:rPr>
      </w:pPr>
      <w:bookmarkStart w:id="3" w:name="sub_1800"/>
      <w:r w:rsidRPr="00651A7F">
        <w:rPr>
          <w:rFonts w:eastAsia="Calibri"/>
          <w:lang w:eastAsia="en-US"/>
        </w:rPr>
        <w:t>1) </w:t>
      </w:r>
      <w:r w:rsidR="0045282B" w:rsidRPr="00651A7F">
        <w:rPr>
          <w:rFonts w:eastAsia="Calibri"/>
          <w:lang w:eastAsia="en-US"/>
        </w:rPr>
        <w:t>и</w:t>
      </w:r>
      <w:r w:rsidR="003042A7" w:rsidRPr="00651A7F">
        <w:rPr>
          <w:rFonts w:eastAsia="Calibri"/>
          <w:lang w:eastAsia="en-US"/>
        </w:rPr>
        <w:t>нформационная инфраструктура</w:t>
      </w:r>
      <w:r w:rsidR="00A773BC" w:rsidRPr="00651A7F">
        <w:rPr>
          <w:rFonts w:eastAsia="Calibri"/>
          <w:lang w:eastAsia="en-US"/>
        </w:rPr>
        <w:t>;</w:t>
      </w:r>
    </w:p>
    <w:p w:rsidR="00D80506" w:rsidRPr="00651A7F" w:rsidRDefault="009248B3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lang w:eastAsia="en-US"/>
        </w:rPr>
      </w:pPr>
      <w:r w:rsidRPr="00651A7F">
        <w:rPr>
          <w:rFonts w:eastAsia="Calibri"/>
          <w:lang w:eastAsia="en-US"/>
        </w:rPr>
        <w:t>2) </w:t>
      </w:r>
      <w:r w:rsidR="0045282B" w:rsidRPr="00651A7F">
        <w:rPr>
          <w:rFonts w:eastAsia="Calibri"/>
          <w:lang w:eastAsia="en-US"/>
        </w:rPr>
        <w:t>и</w:t>
      </w:r>
      <w:r w:rsidR="003042A7" w:rsidRPr="00651A7F">
        <w:rPr>
          <w:rFonts w:eastAsia="Calibri"/>
          <w:lang w:eastAsia="en-US"/>
        </w:rPr>
        <w:t>нформационная безопасность</w:t>
      </w:r>
      <w:r w:rsidR="00A773BC" w:rsidRPr="00651A7F">
        <w:rPr>
          <w:rFonts w:eastAsia="Calibri"/>
          <w:lang w:eastAsia="en-US"/>
        </w:rPr>
        <w:t>;</w:t>
      </w:r>
    </w:p>
    <w:p w:rsidR="00D80506" w:rsidRPr="00651A7F" w:rsidRDefault="009248B3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lang w:eastAsia="en-US"/>
        </w:rPr>
      </w:pPr>
      <w:r w:rsidRPr="00651A7F">
        <w:rPr>
          <w:rFonts w:eastAsia="Calibri"/>
          <w:lang w:eastAsia="en-US"/>
        </w:rPr>
        <w:t>3) </w:t>
      </w:r>
      <w:r w:rsidR="0045282B" w:rsidRPr="00651A7F">
        <w:rPr>
          <w:rFonts w:eastAsia="Calibri"/>
          <w:lang w:eastAsia="en-US"/>
        </w:rPr>
        <w:t>ц</w:t>
      </w:r>
      <w:r w:rsidR="004161EF" w:rsidRPr="00651A7F">
        <w:rPr>
          <w:rFonts w:eastAsia="Calibri"/>
          <w:lang w:eastAsia="en-US"/>
        </w:rPr>
        <w:t>ифр</w:t>
      </w:r>
      <w:r w:rsidR="003042A7" w:rsidRPr="00651A7F">
        <w:rPr>
          <w:rFonts w:eastAsia="Calibri"/>
          <w:lang w:eastAsia="en-US"/>
        </w:rPr>
        <w:t>овое государственное управление</w:t>
      </w:r>
      <w:r w:rsidR="00A773BC" w:rsidRPr="00651A7F">
        <w:rPr>
          <w:rFonts w:eastAsia="Calibri"/>
          <w:lang w:eastAsia="en-US"/>
        </w:rPr>
        <w:t>;</w:t>
      </w:r>
    </w:p>
    <w:p w:rsidR="00D80506" w:rsidRPr="00651A7F" w:rsidRDefault="009248B3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lang w:eastAsia="en-US"/>
        </w:rPr>
      </w:pPr>
      <w:r w:rsidRPr="00651A7F">
        <w:rPr>
          <w:rFonts w:eastAsia="Calibri"/>
          <w:lang w:eastAsia="en-US"/>
        </w:rPr>
        <w:t>4) </w:t>
      </w:r>
      <w:r w:rsidR="0045282B" w:rsidRPr="00651A7F">
        <w:rPr>
          <w:rFonts w:eastAsia="Calibri"/>
          <w:lang w:eastAsia="en-US"/>
        </w:rPr>
        <w:t>ц</w:t>
      </w:r>
      <w:r w:rsidR="003042A7" w:rsidRPr="00651A7F">
        <w:rPr>
          <w:rFonts w:eastAsia="Calibri"/>
          <w:lang w:eastAsia="en-US"/>
        </w:rPr>
        <w:t>ифровая образовательная среда</w:t>
      </w:r>
      <w:r w:rsidR="00A773BC" w:rsidRPr="00651A7F">
        <w:rPr>
          <w:rFonts w:eastAsia="Calibri"/>
          <w:lang w:eastAsia="en-US"/>
        </w:rPr>
        <w:t>;</w:t>
      </w:r>
    </w:p>
    <w:p w:rsidR="00446D5D" w:rsidRPr="00651A7F" w:rsidRDefault="00567A62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lang w:eastAsia="en-US"/>
        </w:rPr>
      </w:pPr>
      <w:r w:rsidRPr="00651A7F">
        <w:rPr>
          <w:rFonts w:eastAsia="Calibri"/>
          <w:lang w:eastAsia="en-US"/>
        </w:rPr>
        <w:t>5</w:t>
      </w:r>
      <w:r w:rsidR="009248B3" w:rsidRPr="00651A7F">
        <w:rPr>
          <w:rFonts w:eastAsia="Calibri"/>
          <w:lang w:eastAsia="en-US"/>
        </w:rPr>
        <w:t>) </w:t>
      </w:r>
      <w:bookmarkEnd w:id="3"/>
      <w:r w:rsidR="0045282B" w:rsidRPr="00651A7F">
        <w:rPr>
          <w:rFonts w:eastAsia="Calibri"/>
          <w:lang w:eastAsia="en-US"/>
        </w:rPr>
        <w:t>ц</w:t>
      </w:r>
      <w:r w:rsidR="003042A7" w:rsidRPr="00651A7F">
        <w:rPr>
          <w:rFonts w:eastAsia="Calibri"/>
          <w:lang w:eastAsia="en-US"/>
        </w:rPr>
        <w:t>ифровая культура</w:t>
      </w:r>
      <w:r w:rsidR="00446D5D" w:rsidRPr="00651A7F">
        <w:rPr>
          <w:rFonts w:eastAsia="Calibri"/>
          <w:lang w:eastAsia="en-US"/>
        </w:rPr>
        <w:t>.</w:t>
      </w:r>
    </w:p>
    <w:p w:rsidR="004161EF" w:rsidRPr="00651A7F" w:rsidRDefault="003042A7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lang w:eastAsia="en-US"/>
        </w:rPr>
      </w:pPr>
      <w:proofErr w:type="gramStart"/>
      <w:r w:rsidRPr="00651A7F">
        <w:rPr>
          <w:rFonts w:eastAsia="Calibri"/>
          <w:lang w:eastAsia="en-US"/>
        </w:rPr>
        <w:t xml:space="preserve">В рамках </w:t>
      </w:r>
      <w:r w:rsidR="004161EF" w:rsidRPr="00651A7F">
        <w:rPr>
          <w:rFonts w:eastAsia="Calibri"/>
          <w:lang w:eastAsia="en-US"/>
        </w:rPr>
        <w:t>федерального проекта «Информационная инфраструктура» предусматрив</w:t>
      </w:r>
      <w:r w:rsidR="004161EF" w:rsidRPr="00651A7F">
        <w:rPr>
          <w:rFonts w:eastAsia="Calibri"/>
          <w:lang w:eastAsia="en-US"/>
        </w:rPr>
        <w:t>а</w:t>
      </w:r>
      <w:r w:rsidR="004161EF" w:rsidRPr="00651A7F">
        <w:rPr>
          <w:rFonts w:eastAsia="Calibri"/>
          <w:lang w:eastAsia="en-US"/>
        </w:rPr>
        <w:t xml:space="preserve">ется оснащение рабочих мест работников ОМСУ </w:t>
      </w:r>
      <w:r w:rsidR="0006538D" w:rsidRPr="00651A7F">
        <w:rPr>
          <w:rFonts w:eastAsia="Calibri"/>
          <w:lang w:eastAsia="en-US"/>
        </w:rPr>
        <w:t xml:space="preserve">городского округа Фрязино </w:t>
      </w:r>
      <w:r w:rsidR="004161EF" w:rsidRPr="00651A7F">
        <w:rPr>
          <w:rFonts w:eastAsia="Calibri"/>
          <w:lang w:eastAsia="en-US"/>
        </w:rPr>
        <w:t xml:space="preserve">Московской области современным компьютерным и сетевым оборудованием, </w:t>
      </w:r>
      <w:r w:rsidR="00925CA0" w:rsidRPr="00651A7F">
        <w:rPr>
          <w:rFonts w:eastAsia="Calibri"/>
          <w:lang w:eastAsia="en-US"/>
        </w:rPr>
        <w:t>организационной техникой, а также их подключение к</w:t>
      </w:r>
      <w:r w:rsidR="00DB681D" w:rsidRPr="00651A7F">
        <w:rPr>
          <w:rFonts w:eastAsia="Calibri"/>
          <w:lang w:eastAsia="en-US"/>
        </w:rPr>
        <w:t xml:space="preserve"> </w:t>
      </w:r>
      <w:r w:rsidR="00925CA0" w:rsidRPr="00651A7F">
        <w:rPr>
          <w:rFonts w:eastAsia="Calibri"/>
          <w:lang w:eastAsia="en-US"/>
        </w:rPr>
        <w:t>локальным вычислительным сетям (при необходимости) в</w:t>
      </w:r>
      <w:r w:rsidR="00DB681D" w:rsidRPr="00651A7F">
        <w:rPr>
          <w:rFonts w:eastAsia="Calibri"/>
          <w:lang w:eastAsia="en-US"/>
        </w:rPr>
        <w:t> </w:t>
      </w:r>
      <w:r w:rsidR="00925CA0" w:rsidRPr="00651A7F">
        <w:rPr>
          <w:rFonts w:eastAsia="Calibri"/>
          <w:lang w:eastAsia="en-US"/>
        </w:rPr>
        <w:t>соответствии с</w:t>
      </w:r>
      <w:r w:rsidR="00DB681D" w:rsidRPr="00651A7F">
        <w:rPr>
          <w:rFonts w:eastAsia="Calibri"/>
          <w:lang w:eastAsia="en-US"/>
        </w:rPr>
        <w:t xml:space="preserve"> </w:t>
      </w:r>
      <w:r w:rsidR="00925CA0" w:rsidRPr="00651A7F">
        <w:rPr>
          <w:rFonts w:eastAsia="Calibri"/>
          <w:lang w:eastAsia="en-US"/>
        </w:rPr>
        <w:t xml:space="preserve">едиными стандартами, требованиями и нормами обеспечения, техническое обслуживание и работоспособность уже имеющегося оборудования, подключение ОМСУ </w:t>
      </w:r>
      <w:r w:rsidR="0006538D" w:rsidRPr="00651A7F">
        <w:rPr>
          <w:rFonts w:eastAsia="Calibri"/>
          <w:lang w:eastAsia="en-US"/>
        </w:rPr>
        <w:t>городского округа Фрязино</w:t>
      </w:r>
      <w:r w:rsidR="00925CA0" w:rsidRPr="00651A7F">
        <w:rPr>
          <w:rFonts w:eastAsia="Calibri"/>
          <w:lang w:eastAsia="en-US"/>
        </w:rPr>
        <w:t xml:space="preserve"> Московской области, включая организации и</w:t>
      </w:r>
      <w:proofErr w:type="gramEnd"/>
      <w:r w:rsidR="00925CA0" w:rsidRPr="00651A7F">
        <w:rPr>
          <w:rFonts w:eastAsia="Calibri"/>
          <w:lang w:eastAsia="en-US"/>
        </w:rPr>
        <w:t xml:space="preserve"> </w:t>
      </w:r>
      <w:proofErr w:type="gramStart"/>
      <w:r w:rsidR="00925CA0" w:rsidRPr="00651A7F">
        <w:rPr>
          <w:rFonts w:eastAsia="Calibri"/>
          <w:lang w:eastAsia="en-US"/>
        </w:rPr>
        <w:t>учреждения, нах</w:t>
      </w:r>
      <w:r w:rsidR="00925CA0" w:rsidRPr="00651A7F">
        <w:rPr>
          <w:rFonts w:eastAsia="Calibri"/>
          <w:lang w:eastAsia="en-US"/>
        </w:rPr>
        <w:t>о</w:t>
      </w:r>
      <w:r w:rsidR="00925CA0" w:rsidRPr="00651A7F">
        <w:rPr>
          <w:rFonts w:eastAsia="Calibri"/>
          <w:lang w:eastAsia="en-US"/>
        </w:rPr>
        <w:t xml:space="preserve">дящихся в их ведении, к единой интегрированной </w:t>
      </w:r>
      <w:proofErr w:type="spellStart"/>
      <w:r w:rsidR="00925CA0" w:rsidRPr="00651A7F">
        <w:rPr>
          <w:rFonts w:eastAsia="Calibri"/>
          <w:lang w:eastAsia="en-US"/>
        </w:rPr>
        <w:t>мультисервисной</w:t>
      </w:r>
      <w:proofErr w:type="spellEnd"/>
      <w:r w:rsidR="00925CA0" w:rsidRPr="00651A7F">
        <w:rPr>
          <w:rFonts w:eastAsia="Calibri"/>
          <w:lang w:eastAsia="en-US"/>
        </w:rPr>
        <w:t xml:space="preserve"> телекоммуникационной сети Правительства Московской области для нужд ОМСУ </w:t>
      </w:r>
      <w:r w:rsidR="0006538D" w:rsidRPr="00651A7F">
        <w:rPr>
          <w:rFonts w:eastAsia="Calibri"/>
          <w:lang w:eastAsia="en-US"/>
        </w:rPr>
        <w:t>городского округа Фрязино</w:t>
      </w:r>
      <w:r w:rsidR="00925CA0" w:rsidRPr="00651A7F">
        <w:rPr>
          <w:rFonts w:eastAsia="Calibri"/>
          <w:lang w:eastAsia="en-US"/>
        </w:rPr>
        <w:t xml:space="preserve"> Мо</w:t>
      </w:r>
      <w:r w:rsidR="00925CA0" w:rsidRPr="00651A7F">
        <w:rPr>
          <w:rFonts w:eastAsia="Calibri"/>
          <w:lang w:eastAsia="en-US"/>
        </w:rPr>
        <w:t>с</w:t>
      </w:r>
      <w:r w:rsidR="00925CA0" w:rsidRPr="00651A7F">
        <w:rPr>
          <w:rFonts w:eastAsia="Calibri"/>
          <w:lang w:eastAsia="en-US"/>
        </w:rPr>
        <w:t>ковской области, увеличение скорости доступа дошкольных учреждений школ к информац</w:t>
      </w:r>
      <w:r w:rsidR="00925CA0" w:rsidRPr="00651A7F">
        <w:rPr>
          <w:rFonts w:eastAsia="Calibri"/>
          <w:lang w:eastAsia="en-US"/>
        </w:rPr>
        <w:t>и</w:t>
      </w:r>
      <w:r w:rsidR="00925CA0" w:rsidRPr="00651A7F">
        <w:rPr>
          <w:rFonts w:eastAsia="Calibri"/>
          <w:lang w:eastAsia="en-US"/>
        </w:rPr>
        <w:t>онно-телекоммуникационной сети Интернет до единого рекомендуемого уровня, содействие в обеспечении доступности современных услуг подвижной радиотелефонной связи для уд</w:t>
      </w:r>
      <w:r w:rsidR="00925CA0" w:rsidRPr="00651A7F">
        <w:rPr>
          <w:rFonts w:eastAsia="Calibri"/>
          <w:lang w:eastAsia="en-US"/>
        </w:rPr>
        <w:t>о</w:t>
      </w:r>
      <w:r w:rsidR="00925CA0" w:rsidRPr="00651A7F">
        <w:rPr>
          <w:rFonts w:eastAsia="Calibri"/>
          <w:lang w:eastAsia="en-US"/>
        </w:rPr>
        <w:t>влетворения потребностей населения муниципального образования Московской области, обеспечение жителей городских округов и муниципальных районов</w:t>
      </w:r>
      <w:proofErr w:type="gramEnd"/>
      <w:r w:rsidR="00925CA0" w:rsidRPr="00651A7F">
        <w:rPr>
          <w:rFonts w:eastAsia="Calibri"/>
          <w:lang w:eastAsia="en-US"/>
        </w:rPr>
        <w:t xml:space="preserve">, городских и сельских населенных пунктов возможностью пользования </w:t>
      </w:r>
      <w:r w:rsidR="00925CA0" w:rsidRPr="00651A7F">
        <w:t>услугами проводного и</w:t>
      </w:r>
      <w:r w:rsidR="00DB681D" w:rsidRPr="00651A7F">
        <w:t> </w:t>
      </w:r>
      <w:r w:rsidR="00925CA0" w:rsidRPr="00651A7F">
        <w:t>мобильного доступа в информационно-телекоммуникационную сеть Интернет на скорости не менее 1 Мбит/с, предоставляемыми не менее чем 2</w:t>
      </w:r>
      <w:r w:rsidR="00DB681D" w:rsidRPr="00651A7F">
        <w:t> </w:t>
      </w:r>
      <w:r w:rsidR="00925CA0" w:rsidRPr="00651A7F">
        <w:t>операторами связи.</w:t>
      </w:r>
    </w:p>
    <w:p w:rsidR="004161EF" w:rsidRPr="00651A7F" w:rsidRDefault="004161EF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lang w:eastAsia="en-US"/>
        </w:rPr>
      </w:pPr>
      <w:proofErr w:type="gramStart"/>
      <w:r w:rsidRPr="00651A7F">
        <w:rPr>
          <w:rFonts w:eastAsia="Calibri"/>
          <w:lang w:eastAsia="en-US"/>
        </w:rPr>
        <w:t>В рамках федерального проекта «Информационная безопасность» предусматривается приобретение услуг по защите информации и аттестации на соответствие требованиям по безопасности информации информационных систем (декларации о соответствии требов</w:t>
      </w:r>
      <w:r w:rsidRPr="00651A7F">
        <w:rPr>
          <w:rFonts w:eastAsia="Calibri"/>
          <w:lang w:eastAsia="en-US"/>
        </w:rPr>
        <w:t>а</w:t>
      </w:r>
      <w:r w:rsidRPr="00651A7F">
        <w:rPr>
          <w:rFonts w:eastAsia="Calibri"/>
          <w:lang w:eastAsia="en-US"/>
        </w:rPr>
        <w:t>ниям по безопасности персональных данных), приобретение, установка и настройка средств защиты информации, в том числе криптографических (шифровальных) средств защиты и</w:t>
      </w:r>
      <w:r w:rsidRPr="00651A7F">
        <w:rPr>
          <w:rFonts w:eastAsia="Calibri"/>
          <w:lang w:eastAsia="en-US"/>
        </w:rPr>
        <w:t>н</w:t>
      </w:r>
      <w:r w:rsidRPr="00651A7F">
        <w:rPr>
          <w:rFonts w:eastAsia="Calibri"/>
          <w:lang w:eastAsia="en-US"/>
        </w:rPr>
        <w:t>формации, приобретение антивирусного программного обеспечения, а также средств эле</w:t>
      </w:r>
      <w:r w:rsidRPr="00651A7F">
        <w:rPr>
          <w:rFonts w:eastAsia="Calibri"/>
          <w:lang w:eastAsia="en-US"/>
        </w:rPr>
        <w:t>к</w:t>
      </w:r>
      <w:r w:rsidRPr="00651A7F">
        <w:rPr>
          <w:rFonts w:eastAsia="Calibri"/>
          <w:lang w:eastAsia="en-US"/>
        </w:rPr>
        <w:t xml:space="preserve">тронной подписи работникам ОМСУ </w:t>
      </w:r>
      <w:r w:rsidR="0006538D" w:rsidRPr="00651A7F">
        <w:rPr>
          <w:rFonts w:eastAsia="Calibri"/>
          <w:lang w:eastAsia="en-US"/>
        </w:rPr>
        <w:t>городского округа Фрязино</w:t>
      </w:r>
      <w:r w:rsidRPr="00651A7F">
        <w:rPr>
          <w:rFonts w:eastAsia="Calibri"/>
          <w:lang w:eastAsia="en-US"/>
        </w:rPr>
        <w:t xml:space="preserve"> Московской</w:t>
      </w:r>
      <w:proofErr w:type="gramEnd"/>
      <w:r w:rsidRPr="00651A7F">
        <w:rPr>
          <w:rFonts w:eastAsia="Calibri"/>
          <w:lang w:eastAsia="en-US"/>
        </w:rPr>
        <w:t xml:space="preserve"> области в с</w:t>
      </w:r>
      <w:r w:rsidRPr="00651A7F">
        <w:rPr>
          <w:rFonts w:eastAsia="Calibri"/>
          <w:lang w:eastAsia="en-US"/>
        </w:rPr>
        <w:t>о</w:t>
      </w:r>
      <w:r w:rsidRPr="00651A7F">
        <w:rPr>
          <w:rFonts w:eastAsia="Calibri"/>
          <w:lang w:eastAsia="en-US"/>
        </w:rPr>
        <w:t>ответствии с</w:t>
      </w:r>
      <w:r w:rsidR="00925CA0" w:rsidRPr="00651A7F">
        <w:rPr>
          <w:rFonts w:eastAsia="Calibri"/>
          <w:lang w:eastAsia="en-US"/>
        </w:rPr>
        <w:t> </w:t>
      </w:r>
      <w:r w:rsidRPr="00651A7F">
        <w:rPr>
          <w:rFonts w:eastAsia="Calibri"/>
          <w:lang w:eastAsia="en-US"/>
        </w:rPr>
        <w:t>установленными требованиями.</w:t>
      </w:r>
    </w:p>
    <w:p w:rsidR="004161EF" w:rsidRPr="00651A7F" w:rsidRDefault="004161EF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lang w:eastAsia="en-US"/>
        </w:rPr>
      </w:pPr>
      <w:proofErr w:type="gramStart"/>
      <w:r w:rsidRPr="00651A7F">
        <w:rPr>
          <w:rFonts w:eastAsia="Calibri"/>
          <w:lang w:eastAsia="en-US"/>
        </w:rPr>
        <w:t>В рамках федерального проекта «Цифровое государственное управление»</w:t>
      </w:r>
      <w:r w:rsidR="00925CA0" w:rsidRPr="00651A7F">
        <w:rPr>
          <w:rFonts w:eastAsia="Calibri"/>
          <w:lang w:eastAsia="en-US"/>
        </w:rPr>
        <w:t xml:space="preserve"> предусма</w:t>
      </w:r>
      <w:r w:rsidR="00925CA0" w:rsidRPr="00651A7F">
        <w:rPr>
          <w:rFonts w:eastAsia="Calibri"/>
          <w:lang w:eastAsia="en-US"/>
        </w:rPr>
        <w:t>т</w:t>
      </w:r>
      <w:r w:rsidR="00925CA0" w:rsidRPr="00651A7F">
        <w:rPr>
          <w:rFonts w:eastAsia="Calibri"/>
          <w:lang w:eastAsia="en-US"/>
        </w:rPr>
        <w:t xml:space="preserve">ривается оснащение рабочих мест работников ОМСУ </w:t>
      </w:r>
      <w:r w:rsidR="0006538D" w:rsidRPr="00651A7F">
        <w:rPr>
          <w:rFonts w:eastAsia="Calibri"/>
          <w:lang w:eastAsia="en-US"/>
        </w:rPr>
        <w:t xml:space="preserve">городского округа Фрязино </w:t>
      </w:r>
      <w:r w:rsidR="00925CA0" w:rsidRPr="00651A7F">
        <w:rPr>
          <w:rFonts w:eastAsia="Calibri"/>
          <w:lang w:eastAsia="en-US"/>
        </w:rPr>
        <w:t>Моско</w:t>
      </w:r>
      <w:r w:rsidR="00925CA0" w:rsidRPr="00651A7F">
        <w:rPr>
          <w:rFonts w:eastAsia="Calibri"/>
          <w:lang w:eastAsia="en-US"/>
        </w:rPr>
        <w:t>в</w:t>
      </w:r>
      <w:r w:rsidR="00925CA0" w:rsidRPr="00651A7F">
        <w:rPr>
          <w:rFonts w:eastAsia="Calibri"/>
          <w:lang w:eastAsia="en-US"/>
        </w:rPr>
        <w:t>ской области локальными прикладными программными продуктами, общесистемным и прикладным программным обеспечением, решение задач, связанных с управлением бю</w:t>
      </w:r>
      <w:r w:rsidR="00925CA0" w:rsidRPr="00651A7F">
        <w:rPr>
          <w:rFonts w:eastAsia="Calibri"/>
          <w:lang w:eastAsia="en-US"/>
        </w:rPr>
        <w:t>д</w:t>
      </w:r>
      <w:r w:rsidR="00925CA0" w:rsidRPr="00651A7F">
        <w:rPr>
          <w:rFonts w:eastAsia="Calibri"/>
          <w:lang w:eastAsia="en-US"/>
        </w:rPr>
        <w:t>жетным процессом, финансами, в том числе централизованного ведения бухгалтерского уч</w:t>
      </w:r>
      <w:r w:rsidR="00925CA0" w:rsidRPr="00651A7F">
        <w:rPr>
          <w:rFonts w:eastAsia="Calibri"/>
          <w:lang w:eastAsia="en-US"/>
        </w:rPr>
        <w:t>е</w:t>
      </w:r>
      <w:r w:rsidR="00925CA0" w:rsidRPr="00651A7F">
        <w:rPr>
          <w:rFonts w:eastAsia="Calibri"/>
          <w:lang w:eastAsia="en-US"/>
        </w:rPr>
        <w:t>та и отчетности, с управлением кадрами, имуществом, закупками и проведением различных видов торгов, с организацией электронного документооборота и делопроизводства</w:t>
      </w:r>
      <w:proofErr w:type="gramEnd"/>
      <w:r w:rsidR="00925CA0" w:rsidRPr="00651A7F">
        <w:rPr>
          <w:rFonts w:eastAsia="Calibri"/>
          <w:lang w:eastAsia="en-US"/>
        </w:rPr>
        <w:t xml:space="preserve">, </w:t>
      </w:r>
      <w:proofErr w:type="gramStart"/>
      <w:r w:rsidR="00925CA0" w:rsidRPr="00651A7F">
        <w:rPr>
          <w:rFonts w:eastAsia="Calibri"/>
          <w:lang w:eastAsia="en-US"/>
        </w:rPr>
        <w:t>монит</w:t>
      </w:r>
      <w:r w:rsidR="00925CA0" w:rsidRPr="00651A7F">
        <w:rPr>
          <w:rFonts w:eastAsia="Calibri"/>
          <w:lang w:eastAsia="en-US"/>
        </w:rPr>
        <w:t>о</w:t>
      </w:r>
      <w:r w:rsidR="00925CA0" w:rsidRPr="00651A7F">
        <w:rPr>
          <w:rFonts w:eastAsia="Calibri"/>
          <w:lang w:eastAsia="en-US"/>
        </w:rPr>
        <w:t>рингом социально-экономического развития Московской области, с развитием портала гос</w:t>
      </w:r>
      <w:r w:rsidR="00925CA0" w:rsidRPr="00651A7F">
        <w:rPr>
          <w:rFonts w:eastAsia="Calibri"/>
          <w:lang w:eastAsia="en-US"/>
        </w:rPr>
        <w:t>у</w:t>
      </w:r>
      <w:r w:rsidR="00925CA0" w:rsidRPr="00651A7F">
        <w:rPr>
          <w:rFonts w:eastAsia="Calibri"/>
          <w:lang w:eastAsia="en-US"/>
        </w:rPr>
        <w:t>дарственных и муниципальных услуг (функций) Московской области, с увеличением кол</w:t>
      </w:r>
      <w:r w:rsidR="00925CA0" w:rsidRPr="00651A7F">
        <w:rPr>
          <w:rFonts w:eastAsia="Calibri"/>
          <w:lang w:eastAsia="en-US"/>
        </w:rPr>
        <w:t>и</w:t>
      </w:r>
      <w:r w:rsidR="00925CA0" w:rsidRPr="00651A7F">
        <w:rPr>
          <w:rFonts w:eastAsia="Calibri"/>
          <w:lang w:eastAsia="en-US"/>
        </w:rPr>
        <w:t>чества доступных на нем информационно-справочных сервисов для населения, количества государственных и муниципальных услуг, оказываемых в электронном виде, с развитием с</w:t>
      </w:r>
      <w:r w:rsidR="00925CA0" w:rsidRPr="00651A7F">
        <w:rPr>
          <w:rFonts w:eastAsia="Calibri"/>
          <w:lang w:eastAsia="en-US"/>
        </w:rPr>
        <w:t>и</w:t>
      </w:r>
      <w:r w:rsidR="00925CA0" w:rsidRPr="00651A7F">
        <w:rPr>
          <w:rFonts w:eastAsia="Calibri"/>
          <w:lang w:eastAsia="en-US"/>
        </w:rPr>
        <w:lastRenderedPageBreak/>
        <w:t xml:space="preserve">стемы электронного взаимодействия региональных ведомств с ОМСУ </w:t>
      </w:r>
      <w:r w:rsidR="0006538D" w:rsidRPr="00651A7F">
        <w:rPr>
          <w:rFonts w:eastAsia="Calibri"/>
          <w:lang w:eastAsia="en-US"/>
        </w:rPr>
        <w:t xml:space="preserve">городского округа Фрязино </w:t>
      </w:r>
      <w:r w:rsidR="00925CA0" w:rsidRPr="00651A7F">
        <w:rPr>
          <w:rFonts w:eastAsia="Calibri"/>
          <w:lang w:eastAsia="en-US"/>
        </w:rPr>
        <w:t>Московской области, а также находящимися в их ведении организациями и учр</w:t>
      </w:r>
      <w:r w:rsidR="00925CA0" w:rsidRPr="00651A7F">
        <w:rPr>
          <w:rFonts w:eastAsia="Calibri"/>
          <w:lang w:eastAsia="en-US"/>
        </w:rPr>
        <w:t>е</w:t>
      </w:r>
      <w:r w:rsidR="00925CA0" w:rsidRPr="00651A7F">
        <w:rPr>
          <w:rFonts w:eastAsia="Calibri"/>
          <w:lang w:eastAsia="en-US"/>
        </w:rPr>
        <w:t>ждениями при оказании соответствующих</w:t>
      </w:r>
      <w:proofErr w:type="gramEnd"/>
      <w:r w:rsidR="00925CA0" w:rsidRPr="00651A7F">
        <w:rPr>
          <w:rFonts w:eastAsia="Calibri"/>
          <w:lang w:eastAsia="en-US"/>
        </w:rPr>
        <w:t xml:space="preserve"> услуг, обеспечение возможности записи через сеть Интернет на конкретное время приема в ОМСУ </w:t>
      </w:r>
      <w:r w:rsidR="0006538D" w:rsidRPr="00651A7F">
        <w:rPr>
          <w:rFonts w:eastAsia="Calibri"/>
          <w:lang w:eastAsia="en-US"/>
        </w:rPr>
        <w:t>городского округа Фрязино</w:t>
      </w:r>
      <w:r w:rsidR="00925CA0" w:rsidRPr="00651A7F">
        <w:rPr>
          <w:rFonts w:eastAsia="Calibri"/>
          <w:lang w:eastAsia="en-US"/>
        </w:rPr>
        <w:t xml:space="preserve"> Московской области для получения услуг, оплаты через сеть Интернет основных пошлин, штрафов и сборов.</w:t>
      </w:r>
    </w:p>
    <w:p w:rsidR="004161EF" w:rsidRPr="00651A7F" w:rsidRDefault="004161EF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lang w:eastAsia="en-US"/>
        </w:rPr>
      </w:pPr>
      <w:r w:rsidRPr="00651A7F">
        <w:rPr>
          <w:rFonts w:eastAsia="Calibri"/>
          <w:lang w:eastAsia="en-US"/>
        </w:rPr>
        <w:t>В рамках федерального проекта «Цифровая образовательная среда»</w:t>
      </w:r>
      <w:r w:rsidR="00925CA0" w:rsidRPr="00651A7F">
        <w:rPr>
          <w:rFonts w:eastAsia="Calibri"/>
          <w:lang w:eastAsia="en-US"/>
        </w:rPr>
        <w:t xml:space="preserve"> планируется в</w:t>
      </w:r>
      <w:r w:rsidR="00925CA0" w:rsidRPr="00651A7F">
        <w:rPr>
          <w:rFonts w:eastAsia="Calibri"/>
          <w:lang w:eastAsia="en-US"/>
        </w:rPr>
        <w:t>ы</w:t>
      </w:r>
      <w:r w:rsidR="00925CA0" w:rsidRPr="00651A7F">
        <w:rPr>
          <w:rFonts w:eastAsia="Calibri"/>
          <w:lang w:eastAsia="en-US"/>
        </w:rPr>
        <w:t xml:space="preserve">равнивание уровня оснащения школ </w:t>
      </w:r>
      <w:r w:rsidR="00925CA0" w:rsidRPr="00651A7F">
        <w:t xml:space="preserve">современными аппаратно-программными комплексами, обеспечивающими </w:t>
      </w:r>
      <w:r w:rsidR="00925CA0" w:rsidRPr="00651A7F">
        <w:rPr>
          <w:rFonts w:eastAsia="Calibri"/>
          <w:lang w:eastAsia="en-US"/>
        </w:rPr>
        <w:t>возможность использования новых технологий и электронных образов</w:t>
      </w:r>
      <w:r w:rsidR="00925CA0" w:rsidRPr="00651A7F">
        <w:rPr>
          <w:rFonts w:eastAsia="Calibri"/>
          <w:lang w:eastAsia="en-US"/>
        </w:rPr>
        <w:t>а</w:t>
      </w:r>
      <w:r w:rsidR="00925CA0" w:rsidRPr="00651A7F">
        <w:rPr>
          <w:rFonts w:eastAsia="Calibri"/>
          <w:lang w:eastAsia="en-US"/>
        </w:rPr>
        <w:t>тельных ресурсов в учебном процессе, а также оснащение общеобразовательных организ</w:t>
      </w:r>
      <w:r w:rsidR="00925CA0" w:rsidRPr="00651A7F">
        <w:rPr>
          <w:rFonts w:eastAsia="Calibri"/>
          <w:lang w:eastAsia="en-US"/>
        </w:rPr>
        <w:t>а</w:t>
      </w:r>
      <w:r w:rsidR="00925CA0" w:rsidRPr="00651A7F">
        <w:rPr>
          <w:rFonts w:eastAsia="Calibri"/>
          <w:lang w:eastAsia="en-US"/>
        </w:rPr>
        <w:t>ций муниципального образования Московской области планшетными компьютерами, мул</w:t>
      </w:r>
      <w:r w:rsidR="00925CA0" w:rsidRPr="00651A7F">
        <w:rPr>
          <w:rFonts w:eastAsia="Calibri"/>
          <w:lang w:eastAsia="en-US"/>
        </w:rPr>
        <w:t>ь</w:t>
      </w:r>
      <w:r w:rsidR="00925CA0" w:rsidRPr="00651A7F">
        <w:rPr>
          <w:rFonts w:eastAsia="Calibri"/>
          <w:lang w:eastAsia="en-US"/>
        </w:rPr>
        <w:t>тимедийными проекторами и экранами для мультимедийных проекторов.</w:t>
      </w:r>
    </w:p>
    <w:p w:rsidR="00446D5D" w:rsidRPr="00651A7F" w:rsidRDefault="004161EF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lang w:eastAsia="en-US"/>
        </w:rPr>
      </w:pPr>
      <w:r w:rsidRPr="00651A7F">
        <w:rPr>
          <w:rFonts w:eastAsia="Calibri"/>
          <w:lang w:eastAsia="en-US"/>
        </w:rPr>
        <w:t>В рамках федерального проекта «Цифровая культура»</w:t>
      </w:r>
      <w:r w:rsidR="00925CA0" w:rsidRPr="00651A7F">
        <w:rPr>
          <w:rFonts w:eastAsia="Calibri"/>
          <w:lang w:eastAsia="en-US"/>
        </w:rPr>
        <w:t xml:space="preserve"> </w:t>
      </w:r>
      <w:r w:rsidR="00027EE2" w:rsidRPr="00651A7F">
        <w:rPr>
          <w:rFonts w:eastAsia="Calibri"/>
          <w:lang w:eastAsia="en-US"/>
        </w:rPr>
        <w:t>планируется подключение, а также увеличение скорости доступа учреждений культуры к информационно-телекоммуникационной сети Интернет.</w:t>
      </w:r>
    </w:p>
    <w:p w:rsidR="00FF57D6" w:rsidRPr="00651A7F" w:rsidRDefault="00FF57D6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lang w:eastAsia="en-US"/>
        </w:rPr>
      </w:pPr>
    </w:p>
    <w:p w:rsidR="009248B3" w:rsidRPr="00651A7F" w:rsidRDefault="009248B3" w:rsidP="0045282B">
      <w:pPr>
        <w:pStyle w:val="20"/>
        <w:keepNext w:val="0"/>
        <w:widowControl w:val="0"/>
        <w:spacing w:after="140" w:line="264" w:lineRule="auto"/>
        <w:ind w:left="754" w:hanging="754"/>
        <w:rPr>
          <w:sz w:val="24"/>
          <w:szCs w:val="24"/>
          <w:lang w:eastAsia="en-US"/>
        </w:rPr>
      </w:pPr>
      <w:r w:rsidRPr="00651A7F">
        <w:rPr>
          <w:sz w:val="24"/>
          <w:szCs w:val="24"/>
          <w:lang w:eastAsia="en-US"/>
        </w:rPr>
        <w:t xml:space="preserve">3. Характеристика проблем и мероприятий </w:t>
      </w:r>
      <w:r w:rsidR="00960C6C" w:rsidRPr="00651A7F">
        <w:rPr>
          <w:sz w:val="24"/>
          <w:szCs w:val="24"/>
          <w:lang w:eastAsia="en-US"/>
        </w:rPr>
        <w:t>программ</w:t>
      </w:r>
      <w:r w:rsidRPr="00651A7F">
        <w:rPr>
          <w:sz w:val="24"/>
          <w:szCs w:val="24"/>
          <w:lang w:eastAsia="en-US"/>
        </w:rPr>
        <w:t>ы.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 xml:space="preserve">В Московской области, в том числе и в городском округе Фрязино, в настоящее </w:t>
      </w:r>
      <w:r w:rsidR="00DC054F" w:rsidRPr="00651A7F">
        <w:br/>
      </w:r>
      <w:r w:rsidRPr="00651A7F">
        <w:t xml:space="preserve">время урегулировано большинство вопросов, возникающих в рамках использования </w:t>
      </w:r>
      <w:r w:rsidR="00DC054F" w:rsidRPr="00651A7F">
        <w:br/>
      </w:r>
      <w:r w:rsidRPr="00651A7F">
        <w:t>информационно-телекоммуникационных технологий в различных сферах деятельности.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В системе образования расширяется применение цифровых технологий. Образов</w:t>
      </w:r>
      <w:r w:rsidRPr="00651A7F">
        <w:t>а</w:t>
      </w:r>
      <w:r w:rsidRPr="00651A7F">
        <w:t>тельные организации имеют выход в сеть Интернет и представлены там на своих сайтах в соответствии с государственными требованиями (</w:t>
      </w:r>
      <w:hyperlink r:id="rId9" w:history="1">
        <w:r w:rsidRPr="00651A7F">
          <w:t>приказ</w:t>
        </w:r>
      </w:hyperlink>
      <w:r w:rsidRPr="00651A7F">
        <w:t xml:space="preserve"> </w:t>
      </w:r>
      <w:proofErr w:type="spellStart"/>
      <w:r w:rsidRPr="00651A7F">
        <w:t>Рособрнадзора</w:t>
      </w:r>
      <w:proofErr w:type="spellEnd"/>
      <w:r w:rsidRPr="00651A7F">
        <w:t xml:space="preserve"> от 29.05.2014 № 785 «Об утверждении требований к структуре официального сайта образовательной организации в информационно-телекоммуникационной сети Интернет и формату представления на нем информации»).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В Московской области успешно развиваются системы взаимоотношений и процессов, объединенных единой информационной средой (далее - цифровые платформы).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Московская область достигла значительных успехов в развитии цифровой платформы предоставления государственных и муниципальных услуг. Все органы администрации г</w:t>
      </w:r>
      <w:r w:rsidRPr="00651A7F">
        <w:t>о</w:t>
      </w:r>
      <w:r w:rsidRPr="00651A7F">
        <w:t>родского округа Фрязино и их структурные подразделения используют для предоставления государственных и муниципальных услуг Единую информационную систему оказания гос</w:t>
      </w:r>
      <w:r w:rsidRPr="00651A7F">
        <w:t>у</w:t>
      </w:r>
      <w:r w:rsidRPr="00651A7F">
        <w:t>дарственных и муниципальных услуг Московской области (ЕИС ОУ).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Ведется работа по оптимизации предоставления наиболее востребованных и массовых услуг, организации их предоставления в электронном виде.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  <w:rPr>
          <w:bCs/>
        </w:rPr>
      </w:pPr>
      <w:r w:rsidRPr="00651A7F">
        <w:t>В городском округе Фрязино Московской области функционирует единая интегрир</w:t>
      </w:r>
      <w:r w:rsidRPr="00651A7F">
        <w:t>о</w:t>
      </w:r>
      <w:r w:rsidRPr="00651A7F">
        <w:t xml:space="preserve">ванная </w:t>
      </w:r>
      <w:r w:rsidR="00651A7F" w:rsidRPr="00651A7F">
        <w:t>мульти сервисная</w:t>
      </w:r>
      <w:r w:rsidRPr="00651A7F">
        <w:t xml:space="preserve"> телекоммуникационная сеть для нужд жителей и юридических лиц городского округа Фрязино.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На 100 процентов удовлетворены потребности ОМСУ городского округа Фрязино Московской области в вычислительной технике и лицензионном программном обеспечении в объеме выделяемого на эти цели муниципального финансирования и определены планы по модернизации компьютерного парка.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 xml:space="preserve">Продолжено формирование необходимой ИКТ инфраструктуры ОМСУ учреждений городского округа Фрязино </w:t>
      </w:r>
      <w:r w:rsidRPr="00651A7F">
        <w:rPr>
          <w:bCs/>
        </w:rPr>
        <w:t xml:space="preserve">на базе единой городской телекоммуникационной сети на основе оптоволоконных линий связи </w:t>
      </w:r>
      <w:r w:rsidRPr="00651A7F">
        <w:t>для использования государственных ИС Московской области.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Созданы и развиваются сайты муниципальных учреждений городского округа Фряз</w:t>
      </w:r>
      <w:r w:rsidRPr="00651A7F">
        <w:t>и</w:t>
      </w:r>
      <w:r w:rsidRPr="00651A7F">
        <w:t>но в информационно-телекоммуникационной сети Интернет, на которых размещается но</w:t>
      </w:r>
      <w:r w:rsidRPr="00651A7F">
        <w:t>р</w:t>
      </w:r>
      <w:r w:rsidRPr="00651A7F">
        <w:t>мативная правовая, справочная и новостная информация, связанная с деятельностью этих органов;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 xml:space="preserve">Вместе с отмечаемыми положительными тенденциями в сфере цифровой экономики в </w:t>
      </w:r>
      <w:r w:rsidRPr="00651A7F">
        <w:lastRenderedPageBreak/>
        <w:t>Московской области, в том числе и в городском округе Фрязино, остается комплекс нер</w:t>
      </w:r>
      <w:r w:rsidRPr="00651A7F">
        <w:t>е</w:t>
      </w:r>
      <w:r w:rsidRPr="00651A7F">
        <w:t>шенных проблем и нереализованных задач.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Необходимо продолжить работы по оптимизации государственных и муниципальных услуг (функций), актуализации сведений о них в информационных системах Московской о</w:t>
      </w:r>
      <w:r w:rsidRPr="00651A7F">
        <w:t>б</w:t>
      </w:r>
      <w:r w:rsidRPr="00651A7F">
        <w:t>ласти и их передаче в федеральные информационные системы.</w:t>
      </w:r>
    </w:p>
    <w:p w:rsidR="00AF5650" w:rsidRPr="00651A7F" w:rsidRDefault="00AF5650" w:rsidP="0045282B">
      <w:pPr>
        <w:widowControl w:val="0"/>
        <w:autoSpaceDE w:val="0"/>
        <w:ind w:firstLine="708"/>
        <w:jc w:val="both"/>
        <w:rPr>
          <w:spacing w:val="-3"/>
        </w:rPr>
      </w:pPr>
      <w:r w:rsidRPr="00651A7F">
        <w:rPr>
          <w:spacing w:val="-3"/>
        </w:rPr>
        <w:t>Развитию сферы цифровой экономики Московской области, в том числе городского округа Фрязино Московской области, сегодня сопутствуют определенные риски, прежде всего:</w:t>
      </w:r>
    </w:p>
    <w:p w:rsidR="00AF5650" w:rsidRPr="00651A7F" w:rsidRDefault="00AF5650" w:rsidP="0045282B">
      <w:pPr>
        <w:widowControl w:val="0"/>
        <w:autoSpaceDE w:val="0"/>
        <w:ind w:firstLine="708"/>
        <w:jc w:val="both"/>
      </w:pPr>
      <w:r w:rsidRPr="00651A7F">
        <w:t>сохранности цифровых данных пользователя, а также проблема обеспечения доверия граждан к цифровой среде;</w:t>
      </w:r>
    </w:p>
    <w:p w:rsidR="00AF5650" w:rsidRPr="00651A7F" w:rsidRDefault="00AF5650" w:rsidP="0045282B">
      <w:pPr>
        <w:widowControl w:val="0"/>
        <w:autoSpaceDE w:val="0"/>
        <w:ind w:firstLine="708"/>
        <w:jc w:val="both"/>
      </w:pPr>
      <w:r w:rsidRPr="00651A7F">
        <w:t>наращивание возможностей внешнего информационно-технического воздействия на информационную инфраструктуру, в том числе на критическую информационную инфр</w:t>
      </w:r>
      <w:r w:rsidRPr="00651A7F">
        <w:t>а</w:t>
      </w:r>
      <w:r w:rsidRPr="00651A7F">
        <w:t>структуру.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Основные риски, которые могут возникнуть при реализации муниципальной пр</w:t>
      </w:r>
      <w:r w:rsidRPr="00651A7F">
        <w:t>о</w:t>
      </w:r>
      <w:r w:rsidRPr="00651A7F">
        <w:t>граммы: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proofErr w:type="spellStart"/>
      <w:r w:rsidRPr="00651A7F">
        <w:t>недостижение</w:t>
      </w:r>
      <w:proofErr w:type="spellEnd"/>
      <w:r w:rsidRPr="00651A7F">
        <w:t xml:space="preserve"> значений целевых показателей планируемых результатов муниципал</w:t>
      </w:r>
      <w:r w:rsidRPr="00651A7F">
        <w:t>ь</w:t>
      </w:r>
      <w:r w:rsidRPr="00651A7F">
        <w:t>ной программы к 2022 году;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невыполнение мероприятий в установленные сроки по причине несогласованности действий муниципального заказчика программы и исполнителей мероприятий программы;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снижение объемов финансирования мероприятий муниципальной программы всле</w:t>
      </w:r>
      <w:r w:rsidRPr="00651A7F">
        <w:t>д</w:t>
      </w:r>
      <w:r w:rsidRPr="00651A7F">
        <w:t>ствие изменения прогнозируемых объемов доходов бюджета городского округа Фрязино Московской области или неполное предоставление средств из запланированных источников на соответствующие мероприятия программы;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неэффективное и/или неполное использование возможностей и сервисов, внедряемых в рамках муниципальной программы ИКТ, информационных систем и ресурсов;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технические и технологические риски, в том числе по причине несовместимости ИС;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методологические риски, связанные с отсутствием методических рекомендаций по применению федеральных законодательных и нормативных правовых актов в сфере мун</w:t>
      </w:r>
      <w:r w:rsidRPr="00651A7F">
        <w:t>и</w:t>
      </w:r>
      <w:r w:rsidRPr="00651A7F">
        <w:t>ципального управления;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организационные риски при необеспечении необходимого взаимодействия участн</w:t>
      </w:r>
      <w:r w:rsidRPr="00651A7F">
        <w:t>и</w:t>
      </w:r>
      <w:r w:rsidRPr="00651A7F">
        <w:t>ков решения программных задач.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 xml:space="preserve">Риск </w:t>
      </w:r>
      <w:proofErr w:type="spellStart"/>
      <w:r w:rsidRPr="00651A7F">
        <w:t>недостижения</w:t>
      </w:r>
      <w:proofErr w:type="spellEnd"/>
      <w:r w:rsidRPr="00651A7F">
        <w:t xml:space="preserve"> конечных результатов муниципальной программы минимизируе</w:t>
      </w:r>
      <w:r w:rsidRPr="00651A7F">
        <w:t>т</w:t>
      </w:r>
      <w:r w:rsidRPr="00651A7F">
        <w:t>ся формированием процедур мониторинга показателей основных мероприятий программ, включая промежуточные значения показателей по годам реализации муниципальной пр</w:t>
      </w:r>
      <w:r w:rsidRPr="00651A7F">
        <w:t>о</w:t>
      </w:r>
      <w:r w:rsidRPr="00651A7F">
        <w:t>граммы.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 xml:space="preserve">Минимизация </w:t>
      </w:r>
      <w:proofErr w:type="gramStart"/>
      <w:r w:rsidRPr="00651A7F">
        <w:t>риска несогласованности действий участников муниципальной пр</w:t>
      </w:r>
      <w:r w:rsidRPr="00651A7F">
        <w:t>о</w:t>
      </w:r>
      <w:r w:rsidRPr="00651A7F">
        <w:t>граммы</w:t>
      </w:r>
      <w:proofErr w:type="gramEnd"/>
      <w:r w:rsidRPr="00651A7F">
        <w:t xml:space="preserve"> осуществляется в рамках взаимодействия муниципального заказчика муниципальной программы, координатора муниципальной программы и исполнителей мероприятий мун</w:t>
      </w:r>
      <w:r w:rsidRPr="00651A7F">
        <w:t>и</w:t>
      </w:r>
      <w:r w:rsidRPr="00651A7F">
        <w:t>ципальной программы.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Минимизация рисков недофинансирования из бюджетных и других запланированных источников осуществляется путем анализа и оценки результатов реализации мероприятий программы в ходе их исполнения, оперативного принятия решений в установленном порядке о перераспределении средств между мероприятиями программы.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Для обеспечения эффективного и полного использования возможностей, предоставл</w:t>
      </w:r>
      <w:r w:rsidRPr="00651A7F">
        <w:t>я</w:t>
      </w:r>
      <w:r w:rsidRPr="00651A7F">
        <w:t>емых ИКТ, в программу включены мероприятия централизованного обеспечения ИКТ р</w:t>
      </w:r>
      <w:r w:rsidRPr="00651A7F">
        <w:t>е</w:t>
      </w:r>
      <w:r w:rsidRPr="00651A7F">
        <w:t>сурсами и системами с участием Администрации городского округа Фрязино Московской области в качестве уполномоченного органа по осуществлению закупок соответствующих ИТ-ресурсов и ИС для ОМСУ городского округа Фрязино Московской области.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Также для минимизации рисков планируется реализация комплекса мер по повыш</w:t>
      </w:r>
      <w:r w:rsidRPr="00651A7F">
        <w:t>е</w:t>
      </w:r>
      <w:r w:rsidRPr="00651A7F">
        <w:t>нию квалификации муниципальных служащих, популяризации среди населения информац</w:t>
      </w:r>
      <w:r w:rsidRPr="00651A7F">
        <w:t>и</w:t>
      </w:r>
      <w:r w:rsidRPr="00651A7F">
        <w:t>онных технологий.</w:t>
      </w:r>
    </w:p>
    <w:p w:rsidR="00AF5650" w:rsidRPr="00651A7F" w:rsidRDefault="00AF5650" w:rsidP="0045282B">
      <w:pPr>
        <w:widowControl w:val="0"/>
        <w:autoSpaceDE w:val="0"/>
        <w:ind w:firstLine="708"/>
        <w:jc w:val="both"/>
      </w:pPr>
      <w:r w:rsidRPr="00651A7F">
        <w:t>В период до 2022 года необходимо сконцентрироваться на решении следующих о</w:t>
      </w:r>
      <w:r w:rsidRPr="00651A7F">
        <w:t>с</w:t>
      </w:r>
      <w:r w:rsidRPr="00651A7F">
        <w:t>новных проблем:</w:t>
      </w:r>
    </w:p>
    <w:p w:rsidR="00AF5650" w:rsidRPr="00651A7F" w:rsidRDefault="00AF5650" w:rsidP="00DC054F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lastRenderedPageBreak/>
        <w:t>обеспечение размещения информации о порядке и условиях получения госуда</w:t>
      </w:r>
      <w:r w:rsidRPr="00651A7F">
        <w:rPr>
          <w:sz w:val="24"/>
          <w:szCs w:val="24"/>
        </w:rPr>
        <w:t>р</w:t>
      </w:r>
      <w:r w:rsidRPr="00651A7F">
        <w:rPr>
          <w:sz w:val="24"/>
          <w:szCs w:val="24"/>
        </w:rPr>
        <w:t>ственных и муниципальных услуг, оказываемых ОМСУ городского округа Фрязино Моско</w:t>
      </w:r>
      <w:r w:rsidRPr="00651A7F">
        <w:rPr>
          <w:sz w:val="24"/>
          <w:szCs w:val="24"/>
        </w:rPr>
        <w:t>в</w:t>
      </w:r>
      <w:r w:rsidRPr="00651A7F">
        <w:rPr>
          <w:sz w:val="24"/>
          <w:szCs w:val="24"/>
        </w:rPr>
        <w:t>ской области, а также находящимися в их ведении организациями и учреждениями на «</w:t>
      </w:r>
      <w:r w:rsidRPr="00651A7F">
        <w:rPr>
          <w:sz w:val="24"/>
          <w:szCs w:val="24"/>
          <w:shd w:val="clear" w:color="auto" w:fill="FFFFFF"/>
        </w:rPr>
        <w:t>По</w:t>
      </w:r>
      <w:r w:rsidRPr="00651A7F">
        <w:rPr>
          <w:sz w:val="24"/>
          <w:szCs w:val="24"/>
          <w:shd w:val="clear" w:color="auto" w:fill="FFFFFF"/>
        </w:rPr>
        <w:t>р</w:t>
      </w:r>
      <w:r w:rsidRPr="00651A7F">
        <w:rPr>
          <w:sz w:val="24"/>
          <w:szCs w:val="24"/>
          <w:shd w:val="clear" w:color="auto" w:fill="FFFFFF"/>
        </w:rPr>
        <w:t>тале государственных и муниципальных услуг Московской области»</w:t>
      </w:r>
      <w:r w:rsidRPr="00651A7F">
        <w:rPr>
          <w:sz w:val="24"/>
          <w:szCs w:val="24"/>
        </w:rPr>
        <w:t xml:space="preserve"> (далее – РПГУ) в соо</w:t>
      </w:r>
      <w:r w:rsidRPr="00651A7F">
        <w:rPr>
          <w:sz w:val="24"/>
          <w:szCs w:val="24"/>
        </w:rPr>
        <w:t>т</w:t>
      </w:r>
      <w:r w:rsidRPr="00651A7F">
        <w:rPr>
          <w:sz w:val="24"/>
          <w:szCs w:val="24"/>
        </w:rPr>
        <w:t>ветствии с установленными требованиями;</w:t>
      </w:r>
    </w:p>
    <w:p w:rsidR="00AF5650" w:rsidRPr="00651A7F" w:rsidRDefault="00AF5650" w:rsidP="00DC054F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создание условий для увеличения доли граждан, использующих механизм получ</w:t>
      </w:r>
      <w:r w:rsidRPr="00651A7F">
        <w:rPr>
          <w:sz w:val="24"/>
          <w:szCs w:val="24"/>
        </w:rPr>
        <w:t>е</w:t>
      </w:r>
      <w:r w:rsidRPr="00651A7F">
        <w:rPr>
          <w:sz w:val="24"/>
          <w:szCs w:val="24"/>
        </w:rPr>
        <w:t>ния государственных и муниципальных услуг в электронной форме;</w:t>
      </w:r>
    </w:p>
    <w:p w:rsidR="00AF5650" w:rsidRPr="00651A7F" w:rsidRDefault="00AF5650" w:rsidP="00DC054F">
      <w:pPr>
        <w:pStyle w:val="aff8"/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повышение качества управления муниципальными финансами;</w:t>
      </w:r>
    </w:p>
    <w:p w:rsidR="00AF5650" w:rsidRPr="00651A7F" w:rsidRDefault="00AF5650" w:rsidP="00DC054F">
      <w:pPr>
        <w:pStyle w:val="aff8"/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внедрение в процессы муниципального управления современных методов управл</w:t>
      </w:r>
      <w:r w:rsidRPr="00651A7F">
        <w:rPr>
          <w:sz w:val="24"/>
          <w:szCs w:val="24"/>
        </w:rPr>
        <w:t>е</w:t>
      </w:r>
      <w:r w:rsidRPr="00651A7F">
        <w:rPr>
          <w:sz w:val="24"/>
          <w:szCs w:val="24"/>
        </w:rPr>
        <w:t>ния на основе информационных технологий;</w:t>
      </w:r>
    </w:p>
    <w:p w:rsidR="00AF5650" w:rsidRPr="00651A7F" w:rsidRDefault="00AF5650" w:rsidP="00DC054F">
      <w:pPr>
        <w:pStyle w:val="aff8"/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обеспечение развития и повышение эффективности управления имущественным комплексом городского округа Фрязино Московской области на базе применения специал</w:t>
      </w:r>
      <w:r w:rsidRPr="00651A7F">
        <w:rPr>
          <w:sz w:val="24"/>
          <w:szCs w:val="24"/>
        </w:rPr>
        <w:t>и</w:t>
      </w:r>
      <w:r w:rsidRPr="00651A7F">
        <w:rPr>
          <w:sz w:val="24"/>
          <w:szCs w:val="24"/>
        </w:rPr>
        <w:t>зированных информационных систем;</w:t>
      </w:r>
    </w:p>
    <w:p w:rsidR="00AF5650" w:rsidRPr="00651A7F" w:rsidRDefault="00AF5650" w:rsidP="00DC054F">
      <w:pPr>
        <w:pStyle w:val="aff8"/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 xml:space="preserve">обеспечение общественного </w:t>
      </w:r>
      <w:proofErr w:type="gramStart"/>
      <w:r w:rsidRPr="00651A7F">
        <w:rPr>
          <w:sz w:val="24"/>
          <w:szCs w:val="24"/>
        </w:rPr>
        <w:t>контроля за</w:t>
      </w:r>
      <w:proofErr w:type="gramEnd"/>
      <w:r w:rsidRPr="00651A7F">
        <w:rPr>
          <w:sz w:val="24"/>
          <w:szCs w:val="24"/>
        </w:rPr>
        <w:t xml:space="preserve"> качеством выполнения муниципальных функций и предоставления муниципальных услуг в электронной форме;</w:t>
      </w:r>
    </w:p>
    <w:p w:rsidR="00AF5650" w:rsidRPr="00651A7F" w:rsidRDefault="00AF5650" w:rsidP="00DC054F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создание с использованием информационных технологий условий для обеспечения комфортных условий проживания населения.</w:t>
      </w:r>
    </w:p>
    <w:p w:rsidR="00AF5650" w:rsidRPr="00651A7F" w:rsidRDefault="00AF5650" w:rsidP="00DC054F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реализация комплекса мер по повышению квалификации муниципальных служ</w:t>
      </w:r>
      <w:r w:rsidRPr="00651A7F">
        <w:rPr>
          <w:sz w:val="24"/>
          <w:szCs w:val="24"/>
        </w:rPr>
        <w:t>а</w:t>
      </w:r>
      <w:r w:rsidRPr="00651A7F">
        <w:rPr>
          <w:sz w:val="24"/>
          <w:szCs w:val="24"/>
        </w:rPr>
        <w:t>щих в компьютерной грамотности и умения использовать информационные технологии в производственном процессе, популяризации среди населения информационных технологий.</w:t>
      </w:r>
    </w:p>
    <w:p w:rsidR="00EF0117" w:rsidRPr="00651A7F" w:rsidRDefault="0063291C" w:rsidP="0045282B">
      <w:pPr>
        <w:pStyle w:val="20"/>
        <w:keepNext w:val="0"/>
        <w:widowControl w:val="0"/>
        <w:tabs>
          <w:tab w:val="clear" w:pos="756"/>
          <w:tab w:val="num" w:pos="0"/>
        </w:tabs>
        <w:spacing w:after="140" w:line="264" w:lineRule="auto"/>
        <w:ind w:left="0" w:firstLine="0"/>
        <w:rPr>
          <w:sz w:val="24"/>
          <w:szCs w:val="24"/>
          <w:lang w:eastAsia="en-US"/>
        </w:rPr>
      </w:pPr>
      <w:r w:rsidRPr="00651A7F">
        <w:rPr>
          <w:sz w:val="24"/>
          <w:szCs w:val="24"/>
          <w:lang w:eastAsia="en-US"/>
        </w:rPr>
        <w:t>4</w:t>
      </w:r>
      <w:r w:rsidR="0041504B" w:rsidRPr="00651A7F">
        <w:rPr>
          <w:sz w:val="24"/>
          <w:szCs w:val="24"/>
          <w:lang w:eastAsia="en-US"/>
        </w:rPr>
        <w:t>. </w:t>
      </w:r>
      <w:r w:rsidR="00EF0117" w:rsidRPr="00651A7F">
        <w:rPr>
          <w:sz w:val="24"/>
          <w:szCs w:val="24"/>
          <w:lang w:eastAsia="en-US"/>
        </w:rPr>
        <w:t xml:space="preserve">Концептуальные направления реформирования, модернизации, преобразования </w:t>
      </w:r>
      <w:r w:rsidR="0045282B" w:rsidRPr="00651A7F">
        <w:rPr>
          <w:sz w:val="24"/>
          <w:szCs w:val="24"/>
          <w:lang w:eastAsia="en-US"/>
        </w:rPr>
        <w:br/>
      </w:r>
      <w:r w:rsidR="00EF0117" w:rsidRPr="00651A7F">
        <w:rPr>
          <w:sz w:val="24"/>
          <w:szCs w:val="24"/>
          <w:lang w:eastAsia="en-US"/>
        </w:rPr>
        <w:t xml:space="preserve">сферы развития информационно-коммуникационных технологий, реализуемых </w:t>
      </w:r>
      <w:r w:rsidR="0045282B" w:rsidRPr="00651A7F">
        <w:rPr>
          <w:sz w:val="24"/>
          <w:szCs w:val="24"/>
          <w:lang w:eastAsia="en-US"/>
        </w:rPr>
        <w:br/>
      </w:r>
      <w:r w:rsidR="00EF0117" w:rsidRPr="00651A7F">
        <w:rPr>
          <w:sz w:val="24"/>
          <w:szCs w:val="24"/>
          <w:lang w:eastAsia="en-US"/>
        </w:rPr>
        <w:t xml:space="preserve">в рамках </w:t>
      </w:r>
      <w:r w:rsidR="0072324E" w:rsidRPr="00651A7F">
        <w:rPr>
          <w:sz w:val="24"/>
          <w:szCs w:val="24"/>
          <w:lang w:eastAsia="en-US"/>
        </w:rPr>
        <w:t>муниципальной</w:t>
      </w:r>
      <w:r w:rsidR="00EF0117" w:rsidRPr="00651A7F">
        <w:rPr>
          <w:sz w:val="24"/>
          <w:szCs w:val="24"/>
          <w:lang w:eastAsia="en-US"/>
        </w:rPr>
        <w:t xml:space="preserve"> </w:t>
      </w:r>
      <w:r w:rsidR="00960C6C" w:rsidRPr="00651A7F">
        <w:rPr>
          <w:sz w:val="24"/>
          <w:szCs w:val="24"/>
          <w:lang w:eastAsia="en-US"/>
        </w:rPr>
        <w:t>программ</w:t>
      </w:r>
      <w:r w:rsidR="00EF0117" w:rsidRPr="00651A7F">
        <w:rPr>
          <w:sz w:val="24"/>
          <w:szCs w:val="24"/>
          <w:lang w:eastAsia="en-US"/>
        </w:rPr>
        <w:t>ы</w:t>
      </w:r>
    </w:p>
    <w:p w:rsidR="00EF0117" w:rsidRPr="00651A7F" w:rsidRDefault="00EF0117" w:rsidP="0045282B">
      <w:pPr>
        <w:widowControl w:val="0"/>
        <w:autoSpaceDE w:val="0"/>
        <w:autoSpaceDN w:val="0"/>
        <w:adjustRightInd w:val="0"/>
        <w:spacing w:line="264" w:lineRule="auto"/>
        <w:ind w:firstLine="708"/>
        <w:jc w:val="both"/>
        <w:rPr>
          <w:rFonts w:eastAsia="Calibri"/>
        </w:rPr>
      </w:pPr>
      <w:r w:rsidRPr="00651A7F">
        <w:rPr>
          <w:rFonts w:eastAsia="Calibri"/>
        </w:rPr>
        <w:t xml:space="preserve">Концептуальные направления реформирования, модернизации, преобразования сферы развития информационно-коммуникационных технологий, реализуемых в рамках </w:t>
      </w:r>
      <w:r w:rsidR="00960C6C" w:rsidRPr="00651A7F">
        <w:rPr>
          <w:rFonts w:eastAsia="Calibri"/>
        </w:rPr>
        <w:t>програ</w:t>
      </w:r>
      <w:r w:rsidR="00960C6C" w:rsidRPr="00651A7F">
        <w:rPr>
          <w:rFonts w:eastAsia="Calibri"/>
        </w:rPr>
        <w:t>м</w:t>
      </w:r>
      <w:r w:rsidR="00960C6C" w:rsidRPr="00651A7F">
        <w:rPr>
          <w:rFonts w:eastAsia="Calibri"/>
        </w:rPr>
        <w:t>м</w:t>
      </w:r>
      <w:r w:rsidRPr="00651A7F">
        <w:rPr>
          <w:rFonts w:eastAsia="Calibri"/>
        </w:rPr>
        <w:t xml:space="preserve">ы, обозначены в виде </w:t>
      </w:r>
      <w:r w:rsidR="00DB681D" w:rsidRPr="00651A7F">
        <w:rPr>
          <w:rFonts w:eastAsia="Calibri"/>
        </w:rPr>
        <w:t>основных мероприятий</w:t>
      </w:r>
      <w:r w:rsidRPr="00651A7F">
        <w:rPr>
          <w:rFonts w:eastAsia="Calibri"/>
        </w:rPr>
        <w:t xml:space="preserve"> </w:t>
      </w:r>
      <w:r w:rsidR="00960C6C" w:rsidRPr="00651A7F">
        <w:rPr>
          <w:rFonts w:eastAsia="Calibri"/>
        </w:rPr>
        <w:t>программ</w:t>
      </w:r>
      <w:r w:rsidR="00DB681D" w:rsidRPr="00651A7F">
        <w:rPr>
          <w:rFonts w:eastAsia="Calibri"/>
        </w:rPr>
        <w:t>ы, каждое</w:t>
      </w:r>
      <w:r w:rsidRPr="00651A7F">
        <w:rPr>
          <w:rFonts w:eastAsia="Calibri"/>
        </w:rPr>
        <w:t xml:space="preserve"> </w:t>
      </w:r>
      <w:r w:rsidR="00DB681D" w:rsidRPr="00651A7F">
        <w:rPr>
          <w:rFonts w:eastAsia="Calibri"/>
        </w:rPr>
        <w:t>основное мероприятие</w:t>
      </w:r>
      <w:r w:rsidRPr="00651A7F">
        <w:rPr>
          <w:rFonts w:eastAsia="Calibri"/>
        </w:rPr>
        <w:t xml:space="preserve"> содержит мероприятия </w:t>
      </w:r>
      <w:r w:rsidR="00960C6C" w:rsidRPr="00651A7F">
        <w:rPr>
          <w:rFonts w:eastAsia="Calibri"/>
        </w:rPr>
        <w:t>программ</w:t>
      </w:r>
      <w:r w:rsidRPr="00651A7F">
        <w:rPr>
          <w:rFonts w:eastAsia="Calibri"/>
        </w:rPr>
        <w:t>ы, направленные на их решения.</w:t>
      </w:r>
    </w:p>
    <w:p w:rsidR="005C7A4B" w:rsidRPr="00651A7F" w:rsidRDefault="00EF0117" w:rsidP="0045282B">
      <w:pPr>
        <w:widowControl w:val="0"/>
        <w:autoSpaceDE w:val="0"/>
        <w:autoSpaceDN w:val="0"/>
        <w:adjustRightInd w:val="0"/>
        <w:spacing w:line="264" w:lineRule="auto"/>
        <w:ind w:firstLine="708"/>
        <w:jc w:val="both"/>
        <w:rPr>
          <w:rFonts w:eastAsia="Calibri"/>
        </w:rPr>
      </w:pPr>
      <w:r w:rsidRPr="00651A7F">
        <w:rPr>
          <w:rFonts w:eastAsia="Calibri"/>
        </w:rPr>
        <w:t xml:space="preserve">В рамках реализации мероприятий </w:t>
      </w:r>
      <w:r w:rsidR="00960C6C" w:rsidRPr="00651A7F">
        <w:rPr>
          <w:rFonts w:eastAsia="Calibri"/>
        </w:rPr>
        <w:t>программ</w:t>
      </w:r>
      <w:r w:rsidRPr="00651A7F">
        <w:rPr>
          <w:rFonts w:eastAsia="Calibri"/>
        </w:rPr>
        <w:t xml:space="preserve">ы будут обеспечены следующие эффекты социально-экономического развития </w:t>
      </w:r>
      <w:r w:rsidR="0072324E" w:rsidRPr="00651A7F">
        <w:rPr>
          <w:rFonts w:eastAsia="Calibri"/>
        </w:rPr>
        <w:t>муниципального образования Московской области</w:t>
      </w:r>
      <w:r w:rsidRPr="00651A7F">
        <w:rPr>
          <w:rFonts w:eastAsia="Calibri"/>
        </w:rPr>
        <w:t>:</w:t>
      </w:r>
    </w:p>
    <w:p w:rsidR="00AF5650" w:rsidRPr="00651A7F" w:rsidRDefault="00AF5650" w:rsidP="00DC054F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достижение целевого показателя «Увеличение доли граждан, использующих мех</w:t>
      </w:r>
      <w:r w:rsidRPr="00651A7F">
        <w:rPr>
          <w:sz w:val="24"/>
          <w:szCs w:val="24"/>
        </w:rPr>
        <w:t>а</w:t>
      </w:r>
      <w:r w:rsidRPr="00651A7F">
        <w:rPr>
          <w:sz w:val="24"/>
          <w:szCs w:val="24"/>
        </w:rPr>
        <w:t>низм получения государственных и муниципальных услуг в электронной форме», пред</w:t>
      </w:r>
      <w:r w:rsidRPr="00651A7F">
        <w:rPr>
          <w:sz w:val="24"/>
          <w:szCs w:val="24"/>
        </w:rPr>
        <w:t>у</w:t>
      </w:r>
      <w:r w:rsidRPr="00651A7F">
        <w:rPr>
          <w:sz w:val="24"/>
          <w:szCs w:val="24"/>
        </w:rPr>
        <w:t xml:space="preserve">смотренного </w:t>
      </w:r>
      <w:hyperlink r:id="rId10" w:history="1">
        <w:r w:rsidRPr="00651A7F">
          <w:rPr>
            <w:sz w:val="24"/>
            <w:szCs w:val="24"/>
          </w:rPr>
          <w:t>Указом</w:t>
        </w:r>
      </w:hyperlink>
      <w:r w:rsidRPr="00651A7F">
        <w:rPr>
          <w:sz w:val="24"/>
          <w:szCs w:val="24"/>
        </w:rPr>
        <w:t xml:space="preserve"> Президента Российской Федерации от 07.05.2012 № 601 «Об основных направлениях совершенствования системы государственного управления»;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651A7F">
        <w:rPr>
          <w:sz w:val="24"/>
          <w:szCs w:val="24"/>
        </w:rPr>
        <w:t>достижение требуемого уровня показателя по обращениям Губернатора Моско</w:t>
      </w:r>
      <w:r w:rsidRPr="00651A7F">
        <w:rPr>
          <w:sz w:val="24"/>
          <w:szCs w:val="24"/>
        </w:rPr>
        <w:t>в</w:t>
      </w:r>
      <w:r w:rsidRPr="00651A7F">
        <w:rPr>
          <w:sz w:val="24"/>
          <w:szCs w:val="24"/>
        </w:rPr>
        <w:t>ской области «Увеличение доли многоквартирных домов, имеющих возможность польз</w:t>
      </w:r>
      <w:r w:rsidRPr="00651A7F">
        <w:rPr>
          <w:sz w:val="24"/>
          <w:szCs w:val="24"/>
        </w:rPr>
        <w:t>о</w:t>
      </w:r>
      <w:r w:rsidRPr="00651A7F">
        <w:rPr>
          <w:sz w:val="24"/>
          <w:szCs w:val="24"/>
        </w:rPr>
        <w:t>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связи».</w:t>
      </w:r>
      <w:proofErr w:type="gramEnd"/>
    </w:p>
    <w:p w:rsidR="00AF5650" w:rsidRPr="00651A7F" w:rsidRDefault="00AF5650" w:rsidP="008E21C5">
      <w:pPr>
        <w:widowControl w:val="0"/>
        <w:autoSpaceDE w:val="0"/>
        <w:ind w:firstLine="709"/>
        <w:jc w:val="both"/>
      </w:pPr>
    </w:p>
    <w:p w:rsidR="00AF5650" w:rsidRPr="00651A7F" w:rsidRDefault="00AF5650" w:rsidP="008E21C5">
      <w:pPr>
        <w:widowControl w:val="0"/>
        <w:ind w:firstLine="709"/>
      </w:pPr>
      <w:r w:rsidRPr="00651A7F">
        <w:t xml:space="preserve">Достижение требуемого уровня по показателям </w:t>
      </w:r>
      <w:r w:rsidR="0045282B" w:rsidRPr="00651A7F">
        <w:t>«</w:t>
      </w:r>
      <w:r w:rsidRPr="00651A7F">
        <w:t>Рейтинг-50</w:t>
      </w:r>
      <w:r w:rsidR="0045282B" w:rsidRPr="00651A7F">
        <w:t>»</w:t>
      </w:r>
      <w:r w:rsidRPr="00651A7F">
        <w:t>: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уменьшение доли муниципальных (государственных) услуг, по которым нарушены регламентные сроки;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увеличение доли  муниципальных (государственных) услуг, по которым заявления поданы в электронном виде через региональный портал государственных и муниципальных услуг;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уменьшение доли жалоб, поступивших на портал «</w:t>
      </w:r>
      <w:proofErr w:type="spellStart"/>
      <w:r w:rsidRPr="00651A7F">
        <w:rPr>
          <w:sz w:val="24"/>
          <w:szCs w:val="24"/>
        </w:rPr>
        <w:t>Добродел</w:t>
      </w:r>
      <w:proofErr w:type="spellEnd"/>
      <w:r w:rsidRPr="00651A7F">
        <w:rPr>
          <w:sz w:val="24"/>
          <w:szCs w:val="24"/>
        </w:rPr>
        <w:t>», по которым нар</w:t>
      </w:r>
      <w:r w:rsidRPr="00651A7F">
        <w:rPr>
          <w:sz w:val="24"/>
          <w:szCs w:val="24"/>
        </w:rPr>
        <w:t>у</w:t>
      </w:r>
      <w:r w:rsidRPr="00651A7F">
        <w:rPr>
          <w:sz w:val="24"/>
          <w:szCs w:val="24"/>
        </w:rPr>
        <w:lastRenderedPageBreak/>
        <w:t>шен срок подготовки ответа;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увеличение доли зарегистрированных обращений граждан, требующих устранение проблемы, по которым в регламентные сроки предоставлены ответы, подтверждающие их решение.</w:t>
      </w:r>
    </w:p>
    <w:p w:rsidR="00AF5650" w:rsidRPr="00651A7F" w:rsidRDefault="00AF5650" w:rsidP="008E21C5">
      <w:pPr>
        <w:widowControl w:val="0"/>
        <w:autoSpaceDE w:val="0"/>
        <w:ind w:firstLine="708"/>
        <w:jc w:val="both"/>
      </w:pPr>
      <w:r w:rsidRPr="00651A7F">
        <w:t>Достижение требуемого уровня по отраслевым показателям: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доля рабочих мест, обеспеченных необходимым компьютерным оборудованием и услугами связи в соответствии с требованиями нормативных правовых актов Московской области;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 xml:space="preserve">уменьшение стоимостной доли закупаемого и арендуемого ОМСУ городского округа Фрязино Московской области иностранного </w:t>
      </w:r>
      <w:proofErr w:type="gramStart"/>
      <w:r w:rsidRPr="00651A7F">
        <w:rPr>
          <w:sz w:val="24"/>
          <w:szCs w:val="24"/>
        </w:rPr>
        <w:t>ПО</w:t>
      </w:r>
      <w:proofErr w:type="gramEnd"/>
      <w:r w:rsidRPr="00651A7F">
        <w:rPr>
          <w:sz w:val="24"/>
          <w:szCs w:val="24"/>
        </w:rPr>
        <w:t>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увеличение доли защищенных по требованиям безопасности информации инфо</w:t>
      </w:r>
      <w:r w:rsidRPr="00651A7F">
        <w:rPr>
          <w:sz w:val="24"/>
          <w:szCs w:val="24"/>
        </w:rPr>
        <w:t>р</w:t>
      </w:r>
      <w:r w:rsidRPr="00651A7F">
        <w:rPr>
          <w:sz w:val="24"/>
          <w:szCs w:val="24"/>
        </w:rPr>
        <w:t>мационных систем, используемых ОМСУ городского округа Фрязино Московской области, в соответствии с категорией обрабатываемой информации, а также персональных компьют</w:t>
      </w:r>
      <w:r w:rsidRPr="00651A7F">
        <w:rPr>
          <w:sz w:val="24"/>
          <w:szCs w:val="24"/>
        </w:rPr>
        <w:t>е</w:t>
      </w:r>
      <w:r w:rsidRPr="00651A7F">
        <w:rPr>
          <w:sz w:val="24"/>
          <w:szCs w:val="24"/>
        </w:rPr>
        <w:t>ров, используемых на рабочих местах работников, обеспеченных антивирусным програм</w:t>
      </w:r>
      <w:r w:rsidRPr="00651A7F">
        <w:rPr>
          <w:sz w:val="24"/>
          <w:szCs w:val="24"/>
        </w:rPr>
        <w:t>м</w:t>
      </w:r>
      <w:r w:rsidRPr="00651A7F">
        <w:rPr>
          <w:sz w:val="24"/>
          <w:szCs w:val="24"/>
        </w:rPr>
        <w:t>ным обеспечением с регулярным обновлением соответствующих баз;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 xml:space="preserve">обеспечение средствами электронной подписи в соответствии с установленными требованиями работников ОМСУ городского округа Фрязино Московской области; 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увеличение доли документов  служебной переписки ОМСУ городского округа Фрязино Московской области и их подведомственных учреждений с ЦИОГВ и ГО Моско</w:t>
      </w:r>
      <w:r w:rsidRPr="00651A7F">
        <w:rPr>
          <w:sz w:val="24"/>
          <w:szCs w:val="24"/>
        </w:rPr>
        <w:t>в</w:t>
      </w:r>
      <w:r w:rsidRPr="00651A7F">
        <w:rPr>
          <w:sz w:val="24"/>
          <w:szCs w:val="24"/>
        </w:rPr>
        <w:t>ской области, подведомственными ЦИОГВ и ГО Московской области организациями и учреждениями, не содержащих персональные данные и конфиденциальные сведения и направляемых исключительно в электронном виде с использованием МСЭД и средств эле</w:t>
      </w:r>
      <w:r w:rsidRPr="00651A7F">
        <w:rPr>
          <w:sz w:val="24"/>
          <w:szCs w:val="24"/>
        </w:rPr>
        <w:t>к</w:t>
      </w:r>
      <w:r w:rsidRPr="00651A7F">
        <w:rPr>
          <w:sz w:val="24"/>
          <w:szCs w:val="24"/>
        </w:rPr>
        <w:t>тронной подписи;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увеличение доли граждан, использующих механизм получения государственных и муниципальных услуг в электронной форме;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доля ОМСУ городского округа Фрязино Московской области и их подведомстве</w:t>
      </w:r>
      <w:r w:rsidRPr="00651A7F">
        <w:rPr>
          <w:sz w:val="24"/>
          <w:szCs w:val="24"/>
        </w:rPr>
        <w:t>н</w:t>
      </w:r>
      <w:r w:rsidRPr="00651A7F">
        <w:rPr>
          <w:sz w:val="24"/>
          <w:szCs w:val="24"/>
        </w:rPr>
        <w:t>ных учреждений, использующих региональные межведомственные информационные сист</w:t>
      </w:r>
      <w:r w:rsidRPr="00651A7F">
        <w:rPr>
          <w:sz w:val="24"/>
          <w:szCs w:val="24"/>
        </w:rPr>
        <w:t>е</w:t>
      </w:r>
      <w:r w:rsidRPr="00651A7F">
        <w:rPr>
          <w:sz w:val="24"/>
          <w:szCs w:val="24"/>
        </w:rPr>
        <w:t>мы поддержки обеспечивающих функций и контроля результативности деятельности;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увеличение доли используемых в деятельности ОМСУ городского округа Фрязино Московской области информационно-аналитических сервисов ЕИАС ЖКХ МО;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доля муниципальных учреждений образования городского округа Фрязино, обе</w:t>
      </w:r>
      <w:r w:rsidRPr="00651A7F">
        <w:rPr>
          <w:sz w:val="24"/>
          <w:szCs w:val="24"/>
        </w:rPr>
        <w:t>с</w:t>
      </w:r>
      <w:r w:rsidRPr="00651A7F">
        <w:rPr>
          <w:sz w:val="24"/>
          <w:szCs w:val="24"/>
        </w:rPr>
        <w:t>печенных доступом в информационно-телекоммуникационную</w:t>
      </w:r>
      <w:r w:rsidRPr="00651A7F" w:rsidDel="006F092A">
        <w:rPr>
          <w:sz w:val="24"/>
          <w:szCs w:val="24"/>
        </w:rPr>
        <w:t xml:space="preserve"> </w:t>
      </w:r>
      <w:r w:rsidRPr="00651A7F">
        <w:rPr>
          <w:sz w:val="24"/>
          <w:szCs w:val="24"/>
        </w:rPr>
        <w:t>сеть Интернет на скорости: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для организаций дошкольного образования – не менее 2 Мбит/</w:t>
      </w:r>
      <w:proofErr w:type="gramStart"/>
      <w:r w:rsidRPr="00651A7F">
        <w:rPr>
          <w:sz w:val="24"/>
          <w:szCs w:val="24"/>
        </w:rPr>
        <w:t>с</w:t>
      </w:r>
      <w:proofErr w:type="gramEnd"/>
      <w:r w:rsidRPr="00651A7F">
        <w:rPr>
          <w:sz w:val="24"/>
          <w:szCs w:val="24"/>
        </w:rPr>
        <w:t>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 xml:space="preserve">для общеобразовательных организаций, расположенных в городских населенных пунктах, </w:t>
      </w:r>
      <w:r w:rsidR="008E21C5">
        <w:rPr>
          <w:sz w:val="24"/>
          <w:szCs w:val="24"/>
        </w:rPr>
        <w:t xml:space="preserve"> </w:t>
      </w:r>
      <w:r w:rsidRPr="00651A7F">
        <w:rPr>
          <w:sz w:val="24"/>
          <w:szCs w:val="24"/>
        </w:rPr>
        <w:t>не менее 100 Мбит/</w:t>
      </w:r>
      <w:proofErr w:type="gramStart"/>
      <w:r w:rsidRPr="00651A7F">
        <w:rPr>
          <w:sz w:val="24"/>
          <w:szCs w:val="24"/>
        </w:rPr>
        <w:t>с</w:t>
      </w:r>
      <w:proofErr w:type="gramEnd"/>
      <w:r w:rsidRPr="00651A7F">
        <w:rPr>
          <w:sz w:val="24"/>
          <w:szCs w:val="24"/>
        </w:rPr>
        <w:t>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количество современных компьютеров (со сроком эксплуатации не более семи лет) на 100 обучающихся в общеобразовательных организациях городского округа Фрязино Мо</w:t>
      </w:r>
      <w:r w:rsidRPr="00651A7F">
        <w:rPr>
          <w:sz w:val="24"/>
          <w:szCs w:val="24"/>
        </w:rPr>
        <w:t>с</w:t>
      </w:r>
      <w:r w:rsidRPr="00651A7F">
        <w:rPr>
          <w:sz w:val="24"/>
          <w:szCs w:val="24"/>
        </w:rPr>
        <w:t>ковской области;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доля муниципальных организаций сферы образования в городском округе Фрязино Московской области обеспеченных современными аппаратно-программными комплексами со средствами криптографической защиты информации;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увеличение доли положительно рассмотренных заявлений на размещение антенно-мачтовых сооружений связи;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доля домашних хозяйств в городском округе Фрязино Московской области, име</w:t>
      </w:r>
      <w:r w:rsidRPr="00651A7F">
        <w:rPr>
          <w:sz w:val="24"/>
          <w:szCs w:val="24"/>
        </w:rPr>
        <w:t>ю</w:t>
      </w:r>
      <w:r w:rsidRPr="00651A7F">
        <w:rPr>
          <w:sz w:val="24"/>
          <w:szCs w:val="24"/>
        </w:rPr>
        <w:t>щих широкополосный доступ к сети Интернет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все муниципальные учреждения культуры городского округа Фрязино Московской области обеспеченны доступом в информационно-телекоммуникационную сеть Интернет на скорости: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 xml:space="preserve">для учреждений культуры, расположенных в городских населенных пунктах, </w:t>
      </w:r>
      <w:r w:rsidR="008E21C5">
        <w:rPr>
          <w:sz w:val="24"/>
          <w:szCs w:val="24"/>
        </w:rPr>
        <w:br/>
      </w:r>
      <w:r w:rsidRPr="00651A7F">
        <w:rPr>
          <w:sz w:val="24"/>
          <w:szCs w:val="24"/>
        </w:rPr>
        <w:t>не менее 50 Мбит/</w:t>
      </w:r>
      <w:proofErr w:type="gramStart"/>
      <w:r w:rsidRPr="00651A7F">
        <w:rPr>
          <w:sz w:val="24"/>
          <w:szCs w:val="24"/>
        </w:rPr>
        <w:t>с</w:t>
      </w:r>
      <w:proofErr w:type="gramEnd"/>
      <w:r w:rsidRPr="00651A7F">
        <w:rPr>
          <w:sz w:val="24"/>
          <w:szCs w:val="24"/>
        </w:rPr>
        <w:t>.</w:t>
      </w:r>
    </w:p>
    <w:p w:rsidR="00AF5650" w:rsidRPr="00651A7F" w:rsidRDefault="00AF5650" w:rsidP="008E21C5">
      <w:pPr>
        <w:pStyle w:val="aff8"/>
        <w:widowControl w:val="0"/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Программа направлена на создание условий по соответствию национальным приор</w:t>
      </w:r>
      <w:r w:rsidRPr="00651A7F">
        <w:rPr>
          <w:sz w:val="24"/>
          <w:szCs w:val="24"/>
        </w:rPr>
        <w:t>и</w:t>
      </w:r>
      <w:r w:rsidRPr="00651A7F">
        <w:rPr>
          <w:sz w:val="24"/>
          <w:szCs w:val="24"/>
        </w:rPr>
        <w:lastRenderedPageBreak/>
        <w:t>тетам использования информационных технологий в деятельности муниципальных органов и организаций.</w:t>
      </w:r>
    </w:p>
    <w:p w:rsidR="00AF5650" w:rsidRPr="00651A7F" w:rsidRDefault="00AF5650" w:rsidP="008E21C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рамках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обеспечения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ОМСУ</w:t>
      </w:r>
      <w:r w:rsidR="00DC054F" w:rsidRPr="00651A7F">
        <w:rPr>
          <w:lang w:eastAsia="en-US"/>
        </w:rPr>
        <w:t xml:space="preserve"> </w:t>
      </w:r>
      <w:r w:rsidRPr="00651A7F">
        <w:t>городского</w:t>
      </w:r>
      <w:r w:rsidR="00DC054F" w:rsidRPr="00651A7F">
        <w:t xml:space="preserve"> </w:t>
      </w:r>
      <w:r w:rsidRPr="00651A7F">
        <w:t>округа</w:t>
      </w:r>
      <w:r w:rsidR="00DC054F" w:rsidRPr="00651A7F">
        <w:t xml:space="preserve"> </w:t>
      </w:r>
      <w:r w:rsidRPr="00651A7F">
        <w:t>Фрязино</w:t>
      </w:r>
      <w:r w:rsidR="00DC054F" w:rsidRPr="00651A7F"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баз</w:t>
      </w:r>
      <w:r w:rsidRPr="00651A7F">
        <w:rPr>
          <w:lang w:eastAsia="en-US"/>
        </w:rPr>
        <w:t>о</w:t>
      </w:r>
      <w:r w:rsidRPr="00651A7F">
        <w:rPr>
          <w:lang w:eastAsia="en-US"/>
        </w:rPr>
        <w:t>вой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информационно-технологической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инфраструктурой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предусматривается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оснащение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раб</w:t>
      </w:r>
      <w:r w:rsidRPr="00651A7F">
        <w:rPr>
          <w:lang w:eastAsia="en-US"/>
        </w:rPr>
        <w:t>о</w:t>
      </w:r>
      <w:r w:rsidRPr="00651A7F">
        <w:rPr>
          <w:lang w:eastAsia="en-US"/>
        </w:rPr>
        <w:t>чих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мест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работников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ОМСУ</w:t>
      </w:r>
      <w:r w:rsidR="00DC054F" w:rsidRPr="00651A7F">
        <w:rPr>
          <w:lang w:eastAsia="en-US"/>
        </w:rPr>
        <w:t xml:space="preserve"> </w:t>
      </w:r>
      <w:r w:rsidRPr="00651A7F">
        <w:t>городского</w:t>
      </w:r>
      <w:r w:rsidR="00DC054F" w:rsidRPr="00651A7F">
        <w:t xml:space="preserve"> </w:t>
      </w:r>
      <w:r w:rsidRPr="00651A7F">
        <w:t>округа</w:t>
      </w:r>
      <w:r w:rsidR="00DC054F" w:rsidRPr="00651A7F">
        <w:t xml:space="preserve"> </w:t>
      </w:r>
      <w:r w:rsidRPr="00651A7F">
        <w:t>Фрязино</w:t>
      </w:r>
      <w:r w:rsidR="00DC054F" w:rsidRPr="00651A7F"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современным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компьютерным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сетевым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оборудованием,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организационной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техникой,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локальными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</w:t>
      </w:r>
      <w:r w:rsidRPr="00651A7F">
        <w:rPr>
          <w:lang w:eastAsia="en-US"/>
        </w:rPr>
        <w:t>и</w:t>
      </w:r>
      <w:r w:rsidRPr="00651A7F">
        <w:rPr>
          <w:lang w:eastAsia="en-US"/>
        </w:rPr>
        <w:t>кладными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программными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продуктами,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общесистемным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прикладным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программным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обе</w:t>
      </w:r>
      <w:r w:rsidRPr="00651A7F">
        <w:rPr>
          <w:lang w:eastAsia="en-US"/>
        </w:rPr>
        <w:t>с</w:t>
      </w:r>
      <w:r w:rsidRPr="00651A7F">
        <w:rPr>
          <w:lang w:eastAsia="en-US"/>
        </w:rPr>
        <w:t>печением,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также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подключение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локальным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вычислительным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сетям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(при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необходим</w:t>
      </w:r>
      <w:r w:rsidRPr="00651A7F">
        <w:rPr>
          <w:lang w:eastAsia="en-US"/>
        </w:rPr>
        <w:t>о</w:t>
      </w:r>
      <w:r w:rsidRPr="00651A7F">
        <w:rPr>
          <w:lang w:eastAsia="en-US"/>
        </w:rPr>
        <w:t>сти)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соответствии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едиными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стандартами,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требованиями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нормами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обеспечения.</w:t>
      </w:r>
      <w:proofErr w:type="gramEnd"/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Также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рамках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решения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данной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задачи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обеспечивается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техническое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обслуживание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работоспосо</w:t>
      </w:r>
      <w:r w:rsidRPr="00651A7F">
        <w:rPr>
          <w:lang w:eastAsia="en-US"/>
        </w:rPr>
        <w:t>б</w:t>
      </w:r>
      <w:r w:rsidRPr="00651A7F">
        <w:rPr>
          <w:lang w:eastAsia="en-US"/>
        </w:rPr>
        <w:t>ность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уже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имеющегося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оборудования.</w:t>
      </w:r>
    </w:p>
    <w:p w:rsidR="00AF5650" w:rsidRPr="00651A7F" w:rsidRDefault="00AF5650" w:rsidP="0045282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рамках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обеспечения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ОМСУ</w:t>
      </w:r>
      <w:r w:rsidR="00DC054F" w:rsidRPr="00651A7F">
        <w:rPr>
          <w:lang w:eastAsia="en-US"/>
        </w:rPr>
        <w:t xml:space="preserve"> </w:t>
      </w:r>
      <w:r w:rsidRPr="00651A7F">
        <w:t>городского</w:t>
      </w:r>
      <w:r w:rsidR="00DC054F" w:rsidRPr="00651A7F">
        <w:t xml:space="preserve"> </w:t>
      </w:r>
      <w:r w:rsidRPr="00651A7F">
        <w:t>округа</w:t>
      </w:r>
      <w:r w:rsidR="00DC054F" w:rsidRPr="00651A7F">
        <w:t xml:space="preserve"> </w:t>
      </w:r>
      <w:r w:rsidRPr="00651A7F">
        <w:t>Фрязино</w:t>
      </w:r>
      <w:r w:rsidR="00DC054F" w:rsidRPr="00651A7F"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ед</w:t>
      </w:r>
      <w:r w:rsidRPr="00651A7F">
        <w:rPr>
          <w:lang w:eastAsia="en-US"/>
        </w:rPr>
        <w:t>и</w:t>
      </w:r>
      <w:r w:rsidRPr="00651A7F">
        <w:rPr>
          <w:lang w:eastAsia="en-US"/>
        </w:rPr>
        <w:t>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информационно-технологической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телекоммуникационной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инфраструктурой,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также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региональными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информационными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инфраструктурными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системами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общего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пользования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предусматривается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подключение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ОМСУ</w:t>
      </w:r>
      <w:r w:rsidR="00DC054F" w:rsidRPr="00651A7F">
        <w:rPr>
          <w:lang w:eastAsia="en-US"/>
        </w:rPr>
        <w:t xml:space="preserve"> </w:t>
      </w:r>
      <w:r w:rsidRPr="00651A7F">
        <w:t>городского</w:t>
      </w:r>
      <w:r w:rsidR="00DC054F" w:rsidRPr="00651A7F">
        <w:t xml:space="preserve"> </w:t>
      </w:r>
      <w:r w:rsidRPr="00651A7F">
        <w:t>округа</w:t>
      </w:r>
      <w:r w:rsidR="00DC054F" w:rsidRPr="00651A7F">
        <w:t xml:space="preserve"> </w:t>
      </w:r>
      <w:r w:rsidRPr="00651A7F">
        <w:t>Фрязино</w:t>
      </w:r>
      <w:r w:rsidR="00DC054F" w:rsidRPr="00651A7F"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включая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организации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учреждения,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находящихся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ведении,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единой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интегрированной</w:t>
      </w:r>
      <w:r w:rsidR="00DC054F" w:rsidRPr="00651A7F">
        <w:rPr>
          <w:lang w:eastAsia="en-US"/>
        </w:rPr>
        <w:t xml:space="preserve"> </w:t>
      </w:r>
      <w:r w:rsidR="008D2AD5" w:rsidRPr="00651A7F">
        <w:rPr>
          <w:lang w:eastAsia="en-US"/>
        </w:rPr>
        <w:t>мульти сервисной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телекоммуникационной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сети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Правительства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для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нужд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ОМСУ</w:t>
      </w:r>
      <w:r w:rsidR="00DC054F" w:rsidRPr="00651A7F">
        <w:rPr>
          <w:lang w:eastAsia="en-US"/>
        </w:rPr>
        <w:t xml:space="preserve"> </w:t>
      </w:r>
      <w:r w:rsidRPr="00651A7F">
        <w:t>городского</w:t>
      </w:r>
      <w:r w:rsidR="00DC054F" w:rsidRPr="00651A7F">
        <w:t xml:space="preserve"> </w:t>
      </w:r>
      <w:r w:rsidRPr="00651A7F">
        <w:t>округа</w:t>
      </w:r>
      <w:r w:rsidR="00DC054F" w:rsidRPr="00651A7F">
        <w:t xml:space="preserve"> </w:t>
      </w:r>
      <w:r w:rsidRPr="00651A7F">
        <w:t>Фрязино</w:t>
      </w:r>
      <w:r w:rsidR="00DC054F" w:rsidRPr="00651A7F"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области.</w:t>
      </w:r>
      <w:proofErr w:type="gramEnd"/>
    </w:p>
    <w:p w:rsidR="00AF5650" w:rsidRPr="00651A7F" w:rsidRDefault="00AF5650" w:rsidP="0045282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рамках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увеличения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доли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защищенных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требованиям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безопасности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информационных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систем,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используемых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ОМСУ</w:t>
      </w:r>
      <w:r w:rsidR="00DC054F" w:rsidRPr="00651A7F">
        <w:rPr>
          <w:lang w:eastAsia="en-US"/>
        </w:rPr>
        <w:t xml:space="preserve"> </w:t>
      </w:r>
      <w:r w:rsidRPr="00651A7F">
        <w:t>городского</w:t>
      </w:r>
      <w:r w:rsidR="00DC054F" w:rsidRPr="00651A7F">
        <w:t xml:space="preserve"> </w:t>
      </w:r>
      <w:r w:rsidRPr="00651A7F">
        <w:t>округа</w:t>
      </w:r>
      <w:r w:rsidR="00DC054F" w:rsidRPr="00651A7F">
        <w:t xml:space="preserve"> </w:t>
      </w:r>
      <w:r w:rsidRPr="00651A7F">
        <w:t>Фрязино</w:t>
      </w:r>
      <w:r w:rsidR="00DC054F" w:rsidRPr="00651A7F"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</w:t>
      </w:r>
      <w:r w:rsidRPr="00651A7F">
        <w:rPr>
          <w:lang w:eastAsia="en-US"/>
        </w:rPr>
        <w:t>б</w:t>
      </w:r>
      <w:r w:rsidRPr="00651A7F">
        <w:rPr>
          <w:lang w:eastAsia="en-US"/>
        </w:rPr>
        <w:t>ласти,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соответствии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категорией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обрабатываемой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предусматривается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прио</w:t>
      </w:r>
      <w:r w:rsidRPr="00651A7F">
        <w:rPr>
          <w:lang w:eastAsia="en-US"/>
        </w:rPr>
        <w:t>б</w:t>
      </w:r>
      <w:r w:rsidRPr="00651A7F">
        <w:rPr>
          <w:lang w:eastAsia="en-US"/>
        </w:rPr>
        <w:t>ретение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услуг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защите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аттестации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соответствие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требованиям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безопа</w:t>
      </w:r>
      <w:r w:rsidRPr="00651A7F">
        <w:rPr>
          <w:lang w:eastAsia="en-US"/>
        </w:rPr>
        <w:t>с</w:t>
      </w:r>
      <w:r w:rsidRPr="00651A7F">
        <w:rPr>
          <w:lang w:eastAsia="en-US"/>
        </w:rPr>
        <w:t>ности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информационных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систем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(декларации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соответствии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требованиям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безопасности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персональных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данных),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приобретение,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установка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настройка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средств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защиты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том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числе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криптографических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(шифровальных</w:t>
      </w:r>
      <w:proofErr w:type="gramEnd"/>
      <w:r w:rsidRPr="00651A7F">
        <w:rPr>
          <w:lang w:eastAsia="en-US"/>
        </w:rPr>
        <w:t>)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средств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защиты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приобретение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антивирусного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программного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обеспечения,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также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средств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электронной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</w:t>
      </w:r>
      <w:r w:rsidRPr="00651A7F">
        <w:rPr>
          <w:lang w:eastAsia="en-US"/>
        </w:rPr>
        <w:t>д</w:t>
      </w:r>
      <w:r w:rsidRPr="00651A7F">
        <w:rPr>
          <w:lang w:eastAsia="en-US"/>
        </w:rPr>
        <w:t>писи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работникам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ОМСУ</w:t>
      </w:r>
      <w:r w:rsidR="00DC054F" w:rsidRPr="00651A7F">
        <w:rPr>
          <w:lang w:eastAsia="en-US"/>
        </w:rPr>
        <w:t xml:space="preserve"> </w:t>
      </w:r>
      <w:r w:rsidRPr="00651A7F">
        <w:t>городского</w:t>
      </w:r>
      <w:r w:rsidR="00DC054F" w:rsidRPr="00651A7F">
        <w:t xml:space="preserve"> </w:t>
      </w:r>
      <w:r w:rsidRPr="00651A7F">
        <w:t>округа</w:t>
      </w:r>
      <w:r w:rsidR="00DC054F" w:rsidRPr="00651A7F">
        <w:t xml:space="preserve"> </w:t>
      </w:r>
      <w:r w:rsidRPr="00651A7F">
        <w:t>Фрязино</w:t>
      </w:r>
      <w:r w:rsidR="00DC054F" w:rsidRPr="00651A7F"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соответствии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установленными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требованиями.</w:t>
      </w:r>
    </w:p>
    <w:p w:rsidR="00AF5650" w:rsidRPr="00651A7F" w:rsidRDefault="00AF5650" w:rsidP="0045282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рамках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обеспечения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использования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деятельности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ОМСУ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городского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округа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Фр</w:t>
      </w:r>
      <w:r w:rsidRPr="00651A7F">
        <w:rPr>
          <w:lang w:eastAsia="en-US"/>
        </w:rPr>
        <w:t>я</w:t>
      </w:r>
      <w:r w:rsidRPr="00651A7F">
        <w:rPr>
          <w:lang w:eastAsia="en-US"/>
        </w:rPr>
        <w:t>зино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региональных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муниципальных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информационных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систем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пред</w:t>
      </w:r>
      <w:r w:rsidRPr="00651A7F">
        <w:rPr>
          <w:lang w:eastAsia="en-US"/>
        </w:rPr>
        <w:t>у</w:t>
      </w:r>
      <w:r w:rsidRPr="00651A7F">
        <w:rPr>
          <w:lang w:eastAsia="en-US"/>
        </w:rPr>
        <w:t>сматривается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решение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задач,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связанных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управлением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бюджетным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процессом,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финансами,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том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числе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централизованного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ведения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бухгалтерского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учета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отчетности,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управлением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кадрами,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имуществом,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закупками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проведением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различных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видов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торгов,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организацией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электронного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документооборота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делопроизводства,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мониторингом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социально-экономического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развития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развитием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портала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государственных</w:t>
      </w:r>
      <w:proofErr w:type="gramEnd"/>
      <w:r w:rsidR="00DC054F" w:rsidRPr="00651A7F">
        <w:rPr>
          <w:lang w:eastAsia="en-US"/>
        </w:rPr>
        <w:t xml:space="preserve"> </w:t>
      </w:r>
      <w:proofErr w:type="gramStart"/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</w:t>
      </w:r>
      <w:r w:rsidRPr="00651A7F">
        <w:rPr>
          <w:lang w:eastAsia="en-US"/>
        </w:rPr>
        <w:t>у</w:t>
      </w:r>
      <w:r w:rsidRPr="00651A7F">
        <w:rPr>
          <w:lang w:eastAsia="en-US"/>
        </w:rPr>
        <w:t>ниципальных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услуг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(функций)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увеличением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количества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доступных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нем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информационно-справочных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сервисов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для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населения,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количества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государственных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муниципальных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услуг,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оказываемых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электронном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виде,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развитием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системы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электронного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взаимодействия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региональных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ведомств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ОМСУ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городского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округа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Фрязино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также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находящимися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ведении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организациями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учреждениями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оказании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соответствующих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услуг.</w:t>
      </w:r>
      <w:proofErr w:type="gramEnd"/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рамках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указанной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задачи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также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планируется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обеспечить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возмо</w:t>
      </w:r>
      <w:r w:rsidRPr="00651A7F">
        <w:rPr>
          <w:lang w:eastAsia="en-US"/>
        </w:rPr>
        <w:t>ж</w:t>
      </w:r>
      <w:r w:rsidRPr="00651A7F">
        <w:rPr>
          <w:lang w:eastAsia="en-US"/>
        </w:rPr>
        <w:t>ность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записи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через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сеть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Интернет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конкретное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время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приема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ОМСУ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городского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округа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Фрязино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для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получения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услуг,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также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возможность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оплаты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через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сеть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Интернет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основных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пошлин,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штрафов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сборов</w:t>
      </w:r>
      <w:proofErr w:type="gramStart"/>
      <w:r w:rsidRPr="00651A7F">
        <w:rPr>
          <w:lang w:eastAsia="en-US"/>
        </w:rPr>
        <w:t>.</w:t>
      </w:r>
      <w:proofErr w:type="gramEnd"/>
      <w:r w:rsidR="00DC054F" w:rsidRPr="00651A7F">
        <w:rPr>
          <w:lang w:eastAsia="en-US"/>
        </w:rPr>
        <w:t xml:space="preserve"> </w:t>
      </w:r>
      <w:proofErr w:type="gramStart"/>
      <w:r w:rsidRPr="00651A7F">
        <w:rPr>
          <w:lang w:eastAsia="en-US"/>
        </w:rPr>
        <w:t>и</w:t>
      </w:r>
      <w:proofErr w:type="gramEnd"/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других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задач.</w:t>
      </w:r>
    </w:p>
    <w:p w:rsidR="00AF5650" w:rsidRPr="00651A7F" w:rsidRDefault="00AF5650" w:rsidP="0045282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рамках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повышения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уровня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использования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информационных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технологий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сфере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</w:t>
      </w:r>
      <w:r w:rsidRPr="00651A7F">
        <w:rPr>
          <w:lang w:eastAsia="en-US"/>
        </w:rPr>
        <w:t>б</w:t>
      </w:r>
      <w:r w:rsidRPr="00651A7F">
        <w:rPr>
          <w:lang w:eastAsia="en-US"/>
        </w:rPr>
        <w:t>разования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городского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округа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Фрязино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планируется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увеличение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скор</w:t>
      </w:r>
      <w:r w:rsidRPr="00651A7F">
        <w:rPr>
          <w:lang w:eastAsia="en-US"/>
        </w:rPr>
        <w:t>о</w:t>
      </w:r>
      <w:r w:rsidRPr="00651A7F">
        <w:rPr>
          <w:lang w:eastAsia="en-US"/>
        </w:rPr>
        <w:t>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доступа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дошкольных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учреждений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школ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информационно-телекоммуникационной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сети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Интернет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единого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рекомендуемого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уровня,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выравнивание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уровня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оснащения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школ</w:t>
      </w:r>
      <w:r w:rsidR="00DC054F" w:rsidRPr="00651A7F">
        <w:rPr>
          <w:lang w:eastAsia="en-US"/>
        </w:rPr>
        <w:t xml:space="preserve"> </w:t>
      </w:r>
      <w:r w:rsidRPr="00651A7F">
        <w:t>совр</w:t>
      </w:r>
      <w:r w:rsidRPr="00651A7F">
        <w:t>е</w:t>
      </w:r>
      <w:r w:rsidRPr="00651A7F">
        <w:t>менными</w:t>
      </w:r>
      <w:r w:rsidR="00DC054F" w:rsidRPr="00651A7F">
        <w:t xml:space="preserve"> </w:t>
      </w:r>
      <w:r w:rsidRPr="00651A7F">
        <w:t>аппаратно-программными</w:t>
      </w:r>
      <w:r w:rsidR="00DC054F" w:rsidRPr="00651A7F">
        <w:t xml:space="preserve"> </w:t>
      </w:r>
      <w:r w:rsidRPr="00651A7F">
        <w:t>комплексами,</w:t>
      </w:r>
      <w:r w:rsidR="00DC054F" w:rsidRPr="00651A7F">
        <w:t xml:space="preserve"> </w:t>
      </w:r>
      <w:r w:rsidRPr="00651A7F">
        <w:t>обеспечивающими</w:t>
      </w:r>
      <w:r w:rsidR="00DC054F" w:rsidRPr="00651A7F">
        <w:t xml:space="preserve"> </w:t>
      </w:r>
      <w:r w:rsidRPr="00651A7F">
        <w:rPr>
          <w:lang w:eastAsia="en-US"/>
        </w:rPr>
        <w:t>возможность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испол</w:t>
      </w:r>
      <w:r w:rsidRPr="00651A7F">
        <w:rPr>
          <w:lang w:eastAsia="en-US"/>
        </w:rPr>
        <w:t>ь</w:t>
      </w:r>
      <w:r w:rsidRPr="00651A7F">
        <w:rPr>
          <w:lang w:eastAsia="en-US"/>
        </w:rPr>
        <w:t>зования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новых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технологий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электронных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образовательных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ресурсов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учебном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процессе.</w:t>
      </w:r>
    </w:p>
    <w:p w:rsidR="00AF5650" w:rsidRPr="00651A7F" w:rsidRDefault="00AF5650" w:rsidP="0045282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рамках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улучшения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качества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покрытия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сетями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подвижной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радиотелефонной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связи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территории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городского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округа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Фрязино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планируется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оказывать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соде</w:t>
      </w:r>
      <w:r w:rsidRPr="00651A7F">
        <w:rPr>
          <w:lang w:eastAsia="en-US"/>
        </w:rPr>
        <w:t>й</w:t>
      </w:r>
      <w:r w:rsidRPr="00651A7F">
        <w:rPr>
          <w:lang w:eastAsia="en-US"/>
        </w:rPr>
        <w:lastRenderedPageBreak/>
        <w:t>ствие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обеспечении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доступности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современных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услуг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подвижной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радиотелефонной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связи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для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удовлетворения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потребностей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населения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области.</w:t>
      </w:r>
    </w:p>
    <w:p w:rsidR="00AF5650" w:rsidRPr="00651A7F" w:rsidRDefault="00AF5650" w:rsidP="0045282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рамках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улучшения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обеспеченности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услугами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связи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жителей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многоквартирных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</w:t>
      </w:r>
      <w:r w:rsidRPr="00651A7F">
        <w:rPr>
          <w:lang w:eastAsia="en-US"/>
        </w:rPr>
        <w:t>о</w:t>
      </w:r>
      <w:r w:rsidRPr="00651A7F">
        <w:rPr>
          <w:lang w:eastAsia="en-US"/>
        </w:rPr>
        <w:t>мов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территории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городского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округа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Фрязино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планируется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обеспеч</w:t>
      </w:r>
      <w:r w:rsidRPr="00651A7F">
        <w:rPr>
          <w:lang w:eastAsia="en-US"/>
        </w:rPr>
        <w:t>е</w:t>
      </w:r>
      <w:r w:rsidRPr="00651A7F">
        <w:rPr>
          <w:lang w:eastAsia="en-US"/>
        </w:rPr>
        <w:t>ние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жителей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городского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округа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Фрязино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возможностью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пользования</w:t>
      </w:r>
      <w:r w:rsidR="00DC054F" w:rsidRPr="00651A7F">
        <w:rPr>
          <w:lang w:eastAsia="en-US"/>
        </w:rPr>
        <w:t xml:space="preserve"> </w:t>
      </w:r>
      <w:r w:rsidRPr="00651A7F">
        <w:t>услугами</w:t>
      </w:r>
      <w:r w:rsidR="00DC054F" w:rsidRPr="00651A7F">
        <w:t xml:space="preserve"> </w:t>
      </w:r>
      <w:r w:rsidRPr="00651A7F">
        <w:t>проводного</w:t>
      </w:r>
      <w:r w:rsidR="00DC054F" w:rsidRPr="00651A7F">
        <w:t xml:space="preserve"> </w:t>
      </w:r>
      <w:r w:rsidRPr="00651A7F">
        <w:t>и</w:t>
      </w:r>
      <w:r w:rsidR="00DC054F" w:rsidRPr="00651A7F">
        <w:t xml:space="preserve"> </w:t>
      </w:r>
      <w:r w:rsidRPr="00651A7F">
        <w:t>мобильного</w:t>
      </w:r>
      <w:r w:rsidR="00DC054F" w:rsidRPr="00651A7F">
        <w:t xml:space="preserve"> </w:t>
      </w:r>
      <w:r w:rsidRPr="00651A7F">
        <w:t>доступа</w:t>
      </w:r>
      <w:r w:rsidR="00DC054F" w:rsidRPr="00651A7F">
        <w:t xml:space="preserve"> </w:t>
      </w:r>
      <w:r w:rsidRPr="00651A7F">
        <w:t>в</w:t>
      </w:r>
      <w:r w:rsidR="00DC054F" w:rsidRPr="00651A7F">
        <w:t xml:space="preserve"> </w:t>
      </w:r>
      <w:r w:rsidRPr="00651A7F">
        <w:t>информационно-телекоммуникационную</w:t>
      </w:r>
      <w:r w:rsidR="00DC054F" w:rsidRPr="00651A7F">
        <w:t xml:space="preserve"> </w:t>
      </w:r>
      <w:r w:rsidRPr="00651A7F">
        <w:t>сеть</w:t>
      </w:r>
      <w:r w:rsidR="00DC054F" w:rsidRPr="00651A7F">
        <w:t xml:space="preserve"> </w:t>
      </w:r>
      <w:r w:rsidRPr="00651A7F">
        <w:t>Интернет</w:t>
      </w:r>
      <w:r w:rsidR="00DC054F" w:rsidRPr="00651A7F">
        <w:t xml:space="preserve"> </w:t>
      </w:r>
      <w:r w:rsidRPr="00651A7F">
        <w:t>на</w:t>
      </w:r>
      <w:r w:rsidR="00DC054F" w:rsidRPr="00651A7F">
        <w:t xml:space="preserve"> </w:t>
      </w:r>
      <w:r w:rsidRPr="00651A7F">
        <w:t>скорости</w:t>
      </w:r>
      <w:r w:rsidR="00DC054F" w:rsidRPr="00651A7F">
        <w:t xml:space="preserve"> </w:t>
      </w:r>
      <w:r w:rsidRPr="00651A7F">
        <w:t>не</w:t>
      </w:r>
      <w:r w:rsidR="00DC054F" w:rsidRPr="00651A7F">
        <w:t xml:space="preserve"> </w:t>
      </w:r>
      <w:r w:rsidRPr="00651A7F">
        <w:t>менее</w:t>
      </w:r>
      <w:r w:rsidR="00DC054F" w:rsidRPr="00651A7F">
        <w:t xml:space="preserve"> </w:t>
      </w:r>
      <w:r w:rsidRPr="00651A7F">
        <w:t>1</w:t>
      </w:r>
      <w:r w:rsidR="00DC054F" w:rsidRPr="00651A7F">
        <w:t xml:space="preserve"> </w:t>
      </w:r>
      <w:r w:rsidRPr="00651A7F">
        <w:t>Мбит/с,</w:t>
      </w:r>
      <w:r w:rsidR="00DC054F" w:rsidRPr="00651A7F">
        <w:t xml:space="preserve"> </w:t>
      </w:r>
      <w:r w:rsidRPr="00651A7F">
        <w:t>предоставляемыми</w:t>
      </w:r>
      <w:r w:rsidR="00DC054F" w:rsidRPr="00651A7F">
        <w:t xml:space="preserve"> </w:t>
      </w:r>
      <w:r w:rsidRPr="00651A7F">
        <w:t>не</w:t>
      </w:r>
      <w:r w:rsidR="00DC054F" w:rsidRPr="00651A7F">
        <w:t xml:space="preserve"> </w:t>
      </w:r>
      <w:r w:rsidRPr="00651A7F">
        <w:t>менее</w:t>
      </w:r>
      <w:r w:rsidR="00DC054F" w:rsidRPr="00651A7F">
        <w:t xml:space="preserve"> </w:t>
      </w:r>
      <w:r w:rsidRPr="00651A7F">
        <w:t>чем</w:t>
      </w:r>
      <w:r w:rsidR="00DC054F" w:rsidRPr="00651A7F">
        <w:t xml:space="preserve"> </w:t>
      </w:r>
      <w:r w:rsidRPr="00651A7F">
        <w:t>2</w:t>
      </w:r>
      <w:r w:rsidR="00DC054F" w:rsidRPr="00651A7F">
        <w:t xml:space="preserve"> </w:t>
      </w:r>
      <w:r w:rsidRPr="00651A7F">
        <w:t>операторами</w:t>
      </w:r>
      <w:r w:rsidR="00DC054F" w:rsidRPr="00651A7F">
        <w:t xml:space="preserve"> </w:t>
      </w:r>
      <w:r w:rsidRPr="00651A7F">
        <w:t>связи.</w:t>
      </w:r>
      <w:proofErr w:type="gramEnd"/>
    </w:p>
    <w:p w:rsidR="00AF5650" w:rsidRPr="00651A7F" w:rsidRDefault="00AF5650" w:rsidP="0045282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рамках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повышения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уровня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использования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информационных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технологий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сфере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культуры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городского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округа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Фрязино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планируется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подключение,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та</w:t>
      </w:r>
      <w:r w:rsidRPr="00651A7F">
        <w:rPr>
          <w:lang w:eastAsia="en-US"/>
        </w:rPr>
        <w:t>к</w:t>
      </w:r>
      <w:r w:rsidRPr="00651A7F">
        <w:rPr>
          <w:lang w:eastAsia="en-US"/>
        </w:rPr>
        <w:t>же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увеличение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скорости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доступа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учреждений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культуры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информационно-телекоммуникационной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сети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Интернет.</w:t>
      </w:r>
    </w:p>
    <w:p w:rsidR="00AF5650" w:rsidRPr="00651A7F" w:rsidRDefault="00AF5650" w:rsidP="002D794B">
      <w:pPr>
        <w:autoSpaceDE w:val="0"/>
        <w:autoSpaceDN w:val="0"/>
        <w:adjustRightInd w:val="0"/>
        <w:spacing w:line="264" w:lineRule="auto"/>
        <w:ind w:firstLine="708"/>
        <w:jc w:val="both"/>
        <w:rPr>
          <w:rFonts w:eastAsia="Calibri"/>
        </w:rPr>
      </w:pPr>
    </w:p>
    <w:p w:rsidR="00454905" w:rsidRPr="00651A7F" w:rsidRDefault="00454905" w:rsidP="004E1FF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F5650" w:rsidRPr="00EC516B" w:rsidRDefault="00AF5650" w:rsidP="004E1FF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  <w:sectPr w:rsidR="00AF5650" w:rsidRPr="00EC516B" w:rsidSect="00BF5602">
          <w:headerReference w:type="even" r:id="rId11"/>
          <w:headerReference w:type="default" r:id="rId12"/>
          <w:footerReference w:type="default" r:id="rId13"/>
          <w:pgSz w:w="11906" w:h="16838" w:code="9"/>
          <w:pgMar w:top="1134" w:right="567" w:bottom="1134" w:left="1701" w:header="709" w:footer="709" w:gutter="0"/>
          <w:pgNumType w:start="3"/>
          <w:cols w:space="708"/>
          <w:docGrid w:linePitch="360"/>
        </w:sectPr>
      </w:pPr>
    </w:p>
    <w:p w:rsidR="00D174F4" w:rsidRPr="00D174F4" w:rsidRDefault="00D174F4" w:rsidP="00D174F4">
      <w:pPr>
        <w:pStyle w:val="ConsPlusNormal"/>
        <w:spacing w:after="12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Toc355777529"/>
      <w:bookmarkEnd w:id="0"/>
      <w:r w:rsidRPr="00D174F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</w:p>
    <w:p w:rsidR="00D174F4" w:rsidRDefault="00FC29C7" w:rsidP="00677C41">
      <w:pPr>
        <w:pStyle w:val="ConsPlusNormal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4F4">
        <w:rPr>
          <w:rFonts w:ascii="Times New Roman" w:hAnsi="Times New Roman" w:cs="Times New Roman"/>
          <w:b/>
          <w:sz w:val="24"/>
          <w:szCs w:val="24"/>
        </w:rPr>
        <w:t>мероприятий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0C6C" w:rsidRPr="00D174F4">
        <w:rPr>
          <w:rFonts w:ascii="Times New Roman" w:hAnsi="Times New Roman" w:cs="Times New Roman"/>
          <w:b/>
          <w:sz w:val="24"/>
          <w:szCs w:val="24"/>
        </w:rPr>
        <w:t>программ</w:t>
      </w:r>
      <w:r w:rsidR="006F241F" w:rsidRPr="00D174F4">
        <w:rPr>
          <w:rFonts w:ascii="Times New Roman" w:hAnsi="Times New Roman" w:cs="Times New Roman"/>
          <w:b/>
          <w:sz w:val="24"/>
          <w:szCs w:val="24"/>
        </w:rPr>
        <w:t>ы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C41" w:rsidRPr="00D174F4">
        <w:rPr>
          <w:rFonts w:ascii="Times New Roman" w:hAnsi="Times New Roman" w:cs="Times New Roman"/>
          <w:b/>
          <w:sz w:val="24"/>
          <w:szCs w:val="24"/>
        </w:rPr>
        <w:t>«Развитие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C41" w:rsidRPr="00D174F4">
        <w:rPr>
          <w:rFonts w:ascii="Times New Roman" w:hAnsi="Times New Roman" w:cs="Times New Roman"/>
          <w:b/>
          <w:sz w:val="24"/>
          <w:szCs w:val="24"/>
        </w:rPr>
        <w:t>информационной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C41" w:rsidRPr="00D174F4">
        <w:rPr>
          <w:rFonts w:ascii="Times New Roman" w:hAnsi="Times New Roman" w:cs="Times New Roman"/>
          <w:b/>
          <w:sz w:val="24"/>
          <w:szCs w:val="24"/>
        </w:rPr>
        <w:t>и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C41" w:rsidRPr="00D174F4">
        <w:rPr>
          <w:rFonts w:ascii="Times New Roman" w:hAnsi="Times New Roman" w:cs="Times New Roman"/>
          <w:b/>
          <w:sz w:val="24"/>
          <w:szCs w:val="24"/>
        </w:rPr>
        <w:t>технической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C41" w:rsidRPr="00D174F4">
        <w:rPr>
          <w:rFonts w:ascii="Times New Roman" w:hAnsi="Times New Roman" w:cs="Times New Roman"/>
          <w:b/>
          <w:sz w:val="24"/>
          <w:szCs w:val="24"/>
        </w:rPr>
        <w:t>инфраструктуры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C41" w:rsidRPr="00D174F4">
        <w:rPr>
          <w:rFonts w:ascii="Times New Roman" w:hAnsi="Times New Roman" w:cs="Times New Roman"/>
          <w:b/>
          <w:sz w:val="24"/>
          <w:szCs w:val="24"/>
        </w:rPr>
        <w:t>экосистемы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C41" w:rsidRPr="00D174F4">
        <w:rPr>
          <w:rFonts w:ascii="Times New Roman" w:hAnsi="Times New Roman" w:cs="Times New Roman"/>
          <w:b/>
          <w:sz w:val="24"/>
          <w:szCs w:val="24"/>
        </w:rPr>
        <w:t>цифровой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C41" w:rsidRPr="00D174F4">
        <w:rPr>
          <w:rFonts w:ascii="Times New Roman" w:hAnsi="Times New Roman" w:cs="Times New Roman"/>
          <w:b/>
          <w:sz w:val="24"/>
          <w:szCs w:val="24"/>
        </w:rPr>
        <w:t>экономики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7C41" w:rsidRPr="00D174F4" w:rsidRDefault="00677C41" w:rsidP="00677C41">
      <w:pPr>
        <w:pStyle w:val="ConsPlusNormal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4F4">
        <w:rPr>
          <w:rFonts w:ascii="Times New Roman" w:hAnsi="Times New Roman" w:cs="Times New Roman"/>
          <w:b/>
          <w:sz w:val="24"/>
          <w:szCs w:val="24"/>
        </w:rPr>
        <w:t>городского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4F4">
        <w:rPr>
          <w:rFonts w:ascii="Times New Roman" w:hAnsi="Times New Roman" w:cs="Times New Roman"/>
          <w:b/>
          <w:sz w:val="24"/>
          <w:szCs w:val="24"/>
        </w:rPr>
        <w:t>округа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4F4">
        <w:rPr>
          <w:rFonts w:ascii="Times New Roman" w:hAnsi="Times New Roman" w:cs="Times New Roman"/>
          <w:b/>
          <w:sz w:val="24"/>
          <w:szCs w:val="24"/>
        </w:rPr>
        <w:t>Фрязино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4F4">
        <w:rPr>
          <w:rFonts w:ascii="Times New Roman" w:hAnsi="Times New Roman" w:cs="Times New Roman"/>
          <w:b/>
          <w:sz w:val="24"/>
          <w:szCs w:val="24"/>
        </w:rPr>
        <w:t>Московской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4F4">
        <w:rPr>
          <w:rFonts w:ascii="Times New Roman" w:hAnsi="Times New Roman" w:cs="Times New Roman"/>
          <w:b/>
          <w:sz w:val="24"/>
          <w:szCs w:val="24"/>
        </w:rPr>
        <w:t>области»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4F4">
        <w:rPr>
          <w:rFonts w:ascii="Times New Roman" w:hAnsi="Times New Roman" w:cs="Times New Roman"/>
          <w:b/>
          <w:sz w:val="24"/>
          <w:szCs w:val="24"/>
        </w:rPr>
        <w:t>на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4F4">
        <w:rPr>
          <w:rFonts w:ascii="Times New Roman" w:hAnsi="Times New Roman" w:cs="Times New Roman"/>
          <w:b/>
          <w:sz w:val="24"/>
          <w:szCs w:val="24"/>
        </w:rPr>
        <w:t>2019-2022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4F4">
        <w:rPr>
          <w:rFonts w:ascii="Times New Roman" w:hAnsi="Times New Roman" w:cs="Times New Roman"/>
          <w:b/>
          <w:sz w:val="24"/>
          <w:szCs w:val="24"/>
        </w:rPr>
        <w:t>годы</w:t>
      </w:r>
    </w:p>
    <w:p w:rsidR="00D174F4" w:rsidRPr="00D174F4" w:rsidRDefault="00D174F4" w:rsidP="00677C41">
      <w:pPr>
        <w:pStyle w:val="ConsPlusNormal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741" w:rsidRPr="00EC516B" w:rsidRDefault="00447741" w:rsidP="00F50A6C">
      <w:pPr>
        <w:shd w:val="clear" w:color="auto" w:fill="FFFFFF"/>
        <w:jc w:val="center"/>
        <w:rPr>
          <w:rFonts w:eastAsia="Calibri"/>
          <w:sz w:val="2"/>
        </w:rPr>
      </w:pP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3"/>
        <w:gridCol w:w="3977"/>
        <w:gridCol w:w="851"/>
        <w:gridCol w:w="1132"/>
        <w:gridCol w:w="1276"/>
        <w:gridCol w:w="1135"/>
        <w:gridCol w:w="992"/>
        <w:gridCol w:w="1036"/>
        <w:gridCol w:w="1064"/>
        <w:gridCol w:w="1011"/>
        <w:gridCol w:w="1145"/>
        <w:gridCol w:w="1363"/>
      </w:tblGrid>
      <w:tr w:rsidR="007654DB" w:rsidRPr="00D174F4" w:rsidTr="007654DB">
        <w:tc>
          <w:tcPr>
            <w:tcW w:w="197" w:type="pct"/>
            <w:vMerge w:val="restart"/>
            <w:shd w:val="clear" w:color="auto" w:fill="auto"/>
            <w:vAlign w:val="center"/>
          </w:tcPr>
          <w:bookmarkEnd w:id="4"/>
          <w:p w:rsidR="007654DB" w:rsidRDefault="007654DB" w:rsidP="00D174F4">
            <w:pPr>
              <w:spacing w:before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  <w:p w:rsidR="007654DB" w:rsidRPr="007654DB" w:rsidRDefault="007654DB" w:rsidP="00D174F4">
            <w:pPr>
              <w:spacing w:before="2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654D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7654D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1275" w:type="pct"/>
            <w:vMerge w:val="restart"/>
            <w:shd w:val="clear" w:color="auto" w:fill="auto"/>
            <w:vAlign w:val="center"/>
          </w:tcPr>
          <w:p w:rsidR="007654DB" w:rsidRPr="007654DB" w:rsidRDefault="007654DB" w:rsidP="00AE059D">
            <w:pPr>
              <w:spacing w:before="2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654DB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Мероприятия по реализации</w:t>
            </w:r>
            <w:r w:rsidRPr="007654DB">
              <w:rPr>
                <w:rFonts w:ascii="Arial" w:eastAsia="Calibri" w:hAnsi="Arial" w:cs="Arial"/>
                <w:sz w:val="18"/>
                <w:szCs w:val="18"/>
                <w:lang w:eastAsia="en-US"/>
              </w:rPr>
              <w:br/>
              <w:t>программы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7654DB" w:rsidRPr="007654DB" w:rsidRDefault="007654DB" w:rsidP="00F72B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Срок испо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л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нения мер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приятия</w:t>
            </w:r>
          </w:p>
          <w:p w:rsidR="007654DB" w:rsidRPr="007654DB" w:rsidRDefault="007654DB" w:rsidP="00F72B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(годы)</w:t>
            </w:r>
          </w:p>
        </w:tc>
        <w:tc>
          <w:tcPr>
            <w:tcW w:w="363" w:type="pct"/>
            <w:vMerge w:val="restart"/>
            <w:shd w:val="clear" w:color="auto" w:fill="auto"/>
            <w:vAlign w:val="center"/>
          </w:tcPr>
          <w:p w:rsidR="007654DB" w:rsidRPr="007654DB" w:rsidRDefault="007654DB" w:rsidP="00AE059D">
            <w:pPr>
              <w:spacing w:before="20"/>
              <w:ind w:left="-57" w:right="-57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Источники финансир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вания</w:t>
            </w:r>
          </w:p>
        </w:tc>
        <w:tc>
          <w:tcPr>
            <w:tcW w:w="409" w:type="pct"/>
            <w:vMerge w:val="restart"/>
            <w:shd w:val="clear" w:color="auto" w:fill="auto"/>
            <w:vAlign w:val="center"/>
          </w:tcPr>
          <w:p w:rsidR="007654DB" w:rsidRPr="007654DB" w:rsidRDefault="007654DB" w:rsidP="002A276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Объем фина</w:t>
            </w:r>
            <w:r w:rsidRPr="007654DB">
              <w:rPr>
                <w:rFonts w:ascii="Arial" w:hAnsi="Arial" w:cs="Arial"/>
                <w:sz w:val="18"/>
                <w:szCs w:val="18"/>
              </w:rPr>
              <w:t>н</w:t>
            </w:r>
            <w:r w:rsidRPr="007654DB">
              <w:rPr>
                <w:rFonts w:ascii="Arial" w:hAnsi="Arial" w:cs="Arial"/>
                <w:sz w:val="18"/>
                <w:szCs w:val="18"/>
              </w:rPr>
              <w:t xml:space="preserve">сирования мероприятия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654DB">
              <w:rPr>
                <w:rFonts w:ascii="Arial" w:hAnsi="Arial" w:cs="Arial"/>
                <w:sz w:val="18"/>
                <w:szCs w:val="18"/>
              </w:rPr>
              <w:t xml:space="preserve">в 2018 году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654DB">
              <w:rPr>
                <w:rFonts w:ascii="Arial" w:hAnsi="Arial" w:cs="Arial"/>
                <w:sz w:val="18"/>
                <w:szCs w:val="18"/>
              </w:rPr>
              <w:t>(тыс. рублей)</w:t>
            </w:r>
          </w:p>
        </w:tc>
        <w:tc>
          <w:tcPr>
            <w:tcW w:w="364" w:type="pct"/>
            <w:vMerge w:val="restart"/>
            <w:shd w:val="clear" w:color="auto" w:fill="auto"/>
            <w:vAlign w:val="center"/>
          </w:tcPr>
          <w:p w:rsidR="007654DB" w:rsidRPr="007654DB" w:rsidRDefault="007654DB" w:rsidP="00AE059D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Всего</w:t>
            </w:r>
            <w:r w:rsidRPr="007654DB">
              <w:rPr>
                <w:rFonts w:ascii="Arial" w:hAnsi="Arial" w:cs="Arial"/>
                <w:sz w:val="18"/>
                <w:szCs w:val="18"/>
              </w:rPr>
              <w:br/>
              <w:t>(тыс. руб.)</w:t>
            </w:r>
          </w:p>
        </w:tc>
        <w:tc>
          <w:tcPr>
            <w:tcW w:w="1315" w:type="pct"/>
            <w:gridSpan w:val="4"/>
            <w:vAlign w:val="center"/>
          </w:tcPr>
          <w:p w:rsidR="007654DB" w:rsidRDefault="007654DB" w:rsidP="007654DB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Объем финансирования по годам</w:t>
            </w:r>
          </w:p>
          <w:p w:rsidR="007654DB" w:rsidRPr="007654DB" w:rsidRDefault="007654DB" w:rsidP="007654DB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(тыс. рублей)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7654DB" w:rsidRPr="007654DB" w:rsidRDefault="007654DB" w:rsidP="00AE059D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Отве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ственный</w:t>
            </w:r>
            <w:proofErr w:type="gramEnd"/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 xml:space="preserve"> за выполнение меропри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тия пр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граммы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7654DB" w:rsidRPr="007654DB" w:rsidRDefault="007654DB" w:rsidP="008319CB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Результаты выполнения мероприятий программы</w:t>
            </w:r>
          </w:p>
        </w:tc>
      </w:tr>
      <w:tr w:rsidR="007654DB" w:rsidRPr="00D174F4" w:rsidTr="007654DB">
        <w:trPr>
          <w:trHeight w:val="438"/>
        </w:trPr>
        <w:tc>
          <w:tcPr>
            <w:tcW w:w="197" w:type="pct"/>
            <w:vMerge/>
            <w:shd w:val="clear" w:color="auto" w:fill="auto"/>
          </w:tcPr>
          <w:p w:rsidR="007654DB" w:rsidRPr="007654DB" w:rsidRDefault="007654DB" w:rsidP="0044163E">
            <w:pPr>
              <w:spacing w:before="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pct"/>
            <w:vMerge/>
            <w:shd w:val="clear" w:color="auto" w:fill="auto"/>
          </w:tcPr>
          <w:p w:rsidR="007654DB" w:rsidRPr="007654DB" w:rsidRDefault="007654DB" w:rsidP="0044163E">
            <w:pPr>
              <w:spacing w:before="2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73" w:type="pct"/>
            <w:vMerge/>
            <w:shd w:val="clear" w:color="auto" w:fill="auto"/>
          </w:tcPr>
          <w:p w:rsidR="007654DB" w:rsidRPr="007654DB" w:rsidRDefault="007654DB" w:rsidP="0044163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3" w:type="pct"/>
            <w:vMerge/>
            <w:shd w:val="clear" w:color="auto" w:fill="auto"/>
          </w:tcPr>
          <w:p w:rsidR="007654DB" w:rsidRPr="007654DB" w:rsidRDefault="007654DB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vMerge/>
            <w:shd w:val="clear" w:color="auto" w:fill="auto"/>
          </w:tcPr>
          <w:p w:rsidR="007654DB" w:rsidRPr="007654DB" w:rsidRDefault="007654DB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7654DB" w:rsidRPr="007654DB" w:rsidRDefault="007654DB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7654DB" w:rsidRPr="007654DB" w:rsidRDefault="007654DB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7654DB" w:rsidRPr="007654DB" w:rsidRDefault="007654DB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7654DB" w:rsidRPr="007654DB" w:rsidRDefault="007654DB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7654DB" w:rsidRPr="007654DB" w:rsidRDefault="007654DB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367" w:type="pct"/>
            <w:vMerge/>
            <w:shd w:val="clear" w:color="auto" w:fill="auto"/>
          </w:tcPr>
          <w:p w:rsidR="007654DB" w:rsidRPr="007654DB" w:rsidRDefault="007654DB" w:rsidP="0044163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7654DB" w:rsidRPr="007654DB" w:rsidRDefault="007654DB" w:rsidP="0044163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7654DB" w:rsidRPr="007654DB" w:rsidRDefault="007654DB" w:rsidP="0044163E">
      <w:pPr>
        <w:tabs>
          <w:tab w:val="left" w:pos="570"/>
          <w:tab w:val="left" w:pos="4595"/>
          <w:tab w:val="left" w:pos="5448"/>
          <w:tab w:val="left" w:pos="6580"/>
          <w:tab w:val="left" w:pos="7856"/>
          <w:tab w:val="left" w:pos="8987"/>
          <w:tab w:val="left" w:pos="10014"/>
          <w:tab w:val="left" w:pos="11041"/>
          <w:tab w:val="left" w:pos="12068"/>
          <w:tab w:val="left" w:pos="13098"/>
          <w:tab w:val="left" w:pos="14428"/>
        </w:tabs>
        <w:spacing w:before="20"/>
        <w:rPr>
          <w:rFonts w:ascii="Arial" w:hAnsi="Arial" w:cs="Arial"/>
          <w:color w:val="000000"/>
          <w:sz w:val="2"/>
          <w:szCs w:val="2"/>
        </w:rPr>
      </w:pPr>
      <w:r w:rsidRPr="007654DB">
        <w:rPr>
          <w:rFonts w:ascii="Arial" w:hAnsi="Arial" w:cs="Arial"/>
          <w:sz w:val="2"/>
          <w:szCs w:val="2"/>
        </w:rPr>
        <w:tab/>
      </w:r>
      <w:r w:rsidRPr="007654DB">
        <w:rPr>
          <w:rFonts w:ascii="Arial" w:eastAsia="Calibri" w:hAnsi="Arial" w:cs="Arial"/>
          <w:sz w:val="2"/>
          <w:szCs w:val="2"/>
          <w:lang w:eastAsia="en-US"/>
        </w:rPr>
        <w:tab/>
      </w:r>
      <w:r w:rsidRPr="007654DB">
        <w:rPr>
          <w:rFonts w:ascii="Arial" w:hAnsi="Arial" w:cs="Arial"/>
          <w:color w:val="000000"/>
          <w:sz w:val="2"/>
          <w:szCs w:val="2"/>
        </w:rPr>
        <w:tab/>
      </w:r>
      <w:r w:rsidRPr="007654DB">
        <w:rPr>
          <w:rFonts w:ascii="Arial" w:hAnsi="Arial" w:cs="Arial"/>
          <w:color w:val="000000"/>
          <w:sz w:val="2"/>
          <w:szCs w:val="2"/>
        </w:rPr>
        <w:tab/>
      </w:r>
      <w:r w:rsidRPr="007654DB">
        <w:rPr>
          <w:rFonts w:ascii="Arial" w:hAnsi="Arial" w:cs="Arial"/>
          <w:sz w:val="2"/>
          <w:szCs w:val="2"/>
        </w:rPr>
        <w:tab/>
      </w:r>
      <w:r w:rsidRPr="007654DB">
        <w:rPr>
          <w:rFonts w:ascii="Arial" w:hAnsi="Arial" w:cs="Arial"/>
          <w:sz w:val="2"/>
          <w:szCs w:val="2"/>
        </w:rPr>
        <w:tab/>
      </w:r>
      <w:r w:rsidRPr="007654DB">
        <w:rPr>
          <w:rFonts w:ascii="Arial" w:hAnsi="Arial" w:cs="Arial"/>
          <w:sz w:val="2"/>
          <w:szCs w:val="2"/>
        </w:rPr>
        <w:tab/>
      </w:r>
      <w:r w:rsidRPr="007654DB">
        <w:rPr>
          <w:rFonts w:ascii="Arial" w:hAnsi="Arial" w:cs="Arial"/>
          <w:sz w:val="2"/>
          <w:szCs w:val="2"/>
        </w:rPr>
        <w:tab/>
      </w:r>
      <w:r w:rsidRPr="007654DB">
        <w:rPr>
          <w:rFonts w:ascii="Arial" w:hAnsi="Arial" w:cs="Arial"/>
          <w:sz w:val="2"/>
          <w:szCs w:val="2"/>
        </w:rPr>
        <w:tab/>
      </w:r>
      <w:r w:rsidRPr="007654DB">
        <w:rPr>
          <w:rFonts w:ascii="Arial" w:hAnsi="Arial" w:cs="Arial"/>
          <w:sz w:val="2"/>
          <w:szCs w:val="2"/>
        </w:rPr>
        <w:tab/>
      </w:r>
      <w:r w:rsidRPr="007654DB">
        <w:rPr>
          <w:rFonts w:ascii="Arial" w:hAnsi="Arial" w:cs="Arial"/>
          <w:color w:val="000000"/>
          <w:sz w:val="2"/>
          <w:szCs w:val="2"/>
        </w:rPr>
        <w:tab/>
      </w:r>
    </w:p>
    <w:tbl>
      <w:tblPr>
        <w:tblW w:w="55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9"/>
        <w:gridCol w:w="4024"/>
        <w:gridCol w:w="852"/>
        <w:gridCol w:w="1135"/>
        <w:gridCol w:w="1276"/>
        <w:gridCol w:w="1131"/>
        <w:gridCol w:w="966"/>
        <w:gridCol w:w="1088"/>
        <w:gridCol w:w="1027"/>
        <w:gridCol w:w="1030"/>
        <w:gridCol w:w="1135"/>
        <w:gridCol w:w="1347"/>
        <w:gridCol w:w="1256"/>
      </w:tblGrid>
      <w:tr w:rsidR="00D174F4" w:rsidRPr="00D174F4" w:rsidTr="007E7DC7">
        <w:trPr>
          <w:gridAfter w:val="1"/>
          <w:wAfter w:w="373" w:type="pct"/>
          <w:tblHeader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7654DB" w:rsidRDefault="0023367D" w:rsidP="0044163E">
            <w:pPr>
              <w:spacing w:before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7654DB" w:rsidRDefault="0023367D" w:rsidP="0044163E">
            <w:pPr>
              <w:spacing w:before="2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654DB"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7654DB" w:rsidRDefault="0023367D" w:rsidP="0044163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7654DB" w:rsidRDefault="0023367D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7654DB" w:rsidRDefault="0023367D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7654DB" w:rsidRDefault="0023367D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2742C0" w:rsidRDefault="002742C0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2742C0" w:rsidRDefault="002742C0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2742C0" w:rsidRDefault="002742C0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2742C0" w:rsidRDefault="0023367D" w:rsidP="002742C0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1</w:t>
            </w:r>
            <w:r w:rsidR="002742C0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2742C0" w:rsidRDefault="0023367D" w:rsidP="002742C0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2742C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2742C0" w:rsidRDefault="0023367D" w:rsidP="002742C0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2742C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</w:p>
        </w:tc>
      </w:tr>
      <w:tr w:rsidR="00DE551E" w:rsidRPr="00D174F4" w:rsidTr="00F91956">
        <w:trPr>
          <w:gridAfter w:val="1"/>
          <w:wAfter w:w="373" w:type="pct"/>
          <w:trHeight w:val="58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D174F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Основное мероприятие D2. Федеральный проект «Информационная инфраструктура»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F91956" w:rsidRDefault="00DE551E" w:rsidP="00DE55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2292,00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F91956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37282,38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4435,00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10745,76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10639,76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10504,76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E551E" w:rsidRPr="00D174F4" w:rsidTr="00F91956">
        <w:trPr>
          <w:gridAfter w:val="1"/>
          <w:wAfter w:w="373" w:type="pct"/>
          <w:trHeight w:val="411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F91956" w:rsidRDefault="00DE551E" w:rsidP="00DE55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2292,00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F91956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21582,34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3350,00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5864,28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5912,98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5777,98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E551E" w:rsidRPr="00D174F4" w:rsidRDefault="00DE551E" w:rsidP="00DE551E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Админ</w:t>
            </w:r>
            <w:r w:rsidRPr="00D174F4">
              <w:rPr>
                <w:rFonts w:ascii="Arial" w:hAnsi="Arial" w:cs="Arial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sz w:val="18"/>
                <w:szCs w:val="18"/>
              </w:rPr>
              <w:t>страция</w:t>
            </w: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F91956">
        <w:trPr>
          <w:gridAfter w:val="1"/>
          <w:wAfter w:w="373" w:type="pct"/>
          <w:trHeight w:val="19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F91956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1574,2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597,20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488,50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488,50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E551E" w:rsidRPr="00D174F4" w:rsidRDefault="00DE551E" w:rsidP="00DE551E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КУИЖВ</w:t>
            </w: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F91956">
        <w:trPr>
          <w:gridAfter w:val="1"/>
          <w:wAfter w:w="373" w:type="pct"/>
          <w:trHeight w:val="19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F91956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2190,84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730,28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730,28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730,28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E551E" w:rsidRPr="00D174F4" w:rsidRDefault="00DE551E" w:rsidP="00DE551E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ЕДДС</w:t>
            </w: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F91956">
        <w:trPr>
          <w:gridAfter w:val="1"/>
          <w:wAfter w:w="373" w:type="pct"/>
          <w:trHeight w:val="19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F91956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4854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1618,00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1618,00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1618,00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E551E" w:rsidRPr="00D174F4" w:rsidRDefault="00DE551E" w:rsidP="00DE551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174F4">
              <w:rPr>
                <w:rFonts w:ascii="Arial" w:hAnsi="Arial" w:cs="Arial"/>
                <w:sz w:val="18"/>
                <w:szCs w:val="18"/>
              </w:rPr>
              <w:t>УКФКиС</w:t>
            </w:r>
            <w:proofErr w:type="spellEnd"/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F91956">
        <w:trPr>
          <w:gridAfter w:val="1"/>
          <w:wAfter w:w="373" w:type="pct"/>
          <w:trHeight w:val="19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F91956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7081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1085,00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1936,00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1890,00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1890,00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E551E" w:rsidRPr="00D174F4" w:rsidRDefault="00DE551E" w:rsidP="00DE551E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Упр. обр.</w:t>
            </w: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7E7DC7">
        <w:trPr>
          <w:gridAfter w:val="1"/>
          <w:wAfter w:w="373" w:type="pct"/>
          <w:trHeight w:val="19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7E7DC7">
        <w:trPr>
          <w:gridAfter w:val="1"/>
          <w:wAfter w:w="373" w:type="pct"/>
          <w:trHeight w:val="19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Внебюдже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ные источн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7E7DC7">
        <w:trPr>
          <w:gridAfter w:val="1"/>
          <w:wAfter w:w="373" w:type="pct"/>
          <w:trHeight w:val="164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1.</w:t>
            </w:r>
            <w:r w:rsidRPr="00D174F4">
              <w:rPr>
                <w:rFonts w:ascii="Arial" w:hAnsi="Arial" w:cs="Arial"/>
                <w:sz w:val="18"/>
                <w:szCs w:val="18"/>
                <w:lang w:val="en-US"/>
              </w:rPr>
              <w:t>1.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Мероприятие 1. Обеспечение доступности для населения муниципального образования Московской области современных услуг ш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рокополосного доступа в сеть Интернет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Админ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страция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7E7DC7">
        <w:trPr>
          <w:gridAfter w:val="1"/>
          <w:wAfter w:w="373" w:type="pct"/>
          <w:trHeight w:val="240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7E7DC7">
        <w:trPr>
          <w:gridAfter w:val="1"/>
          <w:wAfter w:w="373" w:type="pct"/>
          <w:trHeight w:val="170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Внебюдже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ные источн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2129" w:rsidRPr="00D174F4" w:rsidTr="007E7DC7">
        <w:trPr>
          <w:gridAfter w:val="1"/>
          <w:wAfter w:w="373" w:type="pct"/>
          <w:trHeight w:val="215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1.2.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Мероприятие 2. 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ний Московской области, доступом в сеть Интернет на скорости:</w:t>
            </w:r>
          </w:p>
          <w:p w:rsidR="008B2129" w:rsidRPr="00D174F4" w:rsidRDefault="008B2129" w:rsidP="008B2129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для дошкольных образовательных организ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ций – не менее 2 Мбит/с;</w:t>
            </w:r>
          </w:p>
          <w:p w:rsidR="008B2129" w:rsidRPr="00D174F4" w:rsidRDefault="008B2129" w:rsidP="008B2129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для общеобразовательных организаций, ра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положенных в городских поселениях и горо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д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ских округах, – не менее 100 Мбит/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:rsidR="008B2129" w:rsidRPr="00D174F4" w:rsidRDefault="008B2129" w:rsidP="008B2129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для общеобразовательных организаций, ра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положенных в сельских населенных пунктах, – не менее 50 Мбит/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D174F4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747,00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4377,00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1041,00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1076,00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1130,00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1130,00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Упр. обр</w:t>
            </w:r>
            <w:r w:rsidRPr="00D174F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подвед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. уч.,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. уч.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Обеспечен доступ в сеть Интернет учреждений образования.</w:t>
            </w:r>
          </w:p>
        </w:tc>
      </w:tr>
      <w:tr w:rsidR="008B2129" w:rsidRPr="00D174F4" w:rsidTr="007E7DC7">
        <w:trPr>
          <w:gridAfter w:val="1"/>
          <w:wAfter w:w="373" w:type="pct"/>
          <w:trHeight w:val="360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D174F4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747,00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4377,00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1041,00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1076,00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1130,00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1130,00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40BC1" w:rsidRPr="00D174F4" w:rsidTr="007E7DC7">
        <w:trPr>
          <w:gridAfter w:val="1"/>
          <w:wAfter w:w="373" w:type="pct"/>
          <w:trHeight w:val="360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D174F4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D174F4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D174F4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D174F4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D174F4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D174F4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40BC1" w:rsidRPr="00D174F4" w:rsidTr="007E7DC7">
        <w:trPr>
          <w:gridAfter w:val="1"/>
          <w:wAfter w:w="373" w:type="pct"/>
          <w:trHeight w:val="218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lastRenderedPageBreak/>
              <w:t>1.3.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Мероприятие 3. Обеспечение ОМСУ муниц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пального образования Московской области широкополосным доступом в сеть Интернет, телефонной связью, иными услугами эле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тросвязи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D174F4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320,00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A40BC1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BC1">
              <w:rPr>
                <w:rFonts w:ascii="Arial" w:hAnsi="Arial" w:cs="Arial"/>
                <w:sz w:val="18"/>
                <w:szCs w:val="18"/>
              </w:rPr>
              <w:t>2574,20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A40BC1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BC1">
              <w:rPr>
                <w:rFonts w:ascii="Arial" w:hAnsi="Arial" w:cs="Arial"/>
                <w:sz w:val="18"/>
                <w:szCs w:val="18"/>
              </w:rPr>
              <w:t>950,00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A40BC1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BC1">
              <w:rPr>
                <w:rFonts w:ascii="Arial" w:hAnsi="Arial" w:cs="Arial"/>
                <w:sz w:val="18"/>
                <w:szCs w:val="18"/>
              </w:rPr>
              <w:t>707,10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A40BC1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BC1">
              <w:rPr>
                <w:rFonts w:ascii="Arial" w:hAnsi="Arial" w:cs="Arial"/>
                <w:sz w:val="18"/>
                <w:szCs w:val="18"/>
              </w:rPr>
              <w:t>797,10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A40BC1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BC1">
              <w:rPr>
                <w:rFonts w:ascii="Arial" w:hAnsi="Arial" w:cs="Arial"/>
                <w:sz w:val="18"/>
                <w:szCs w:val="18"/>
              </w:rPr>
              <w:t>120,00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Админ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страция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Перевод 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ганов админ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страции г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родского окр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га на испол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ь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зование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-телефонии.</w:t>
            </w:r>
          </w:p>
          <w:p w:rsidR="00A40BC1" w:rsidRPr="00D174F4" w:rsidRDefault="00A40BC1" w:rsidP="00A40BC1">
            <w:pPr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Приобрет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ние, монтаж и настройка системы IP-телефонии в здании АОЦ (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пр-кт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Мира, д.15А) в 2019году.</w:t>
            </w:r>
          </w:p>
        </w:tc>
      </w:tr>
      <w:tr w:rsidR="00A40BC1" w:rsidRPr="00D174F4" w:rsidTr="00F91956">
        <w:trPr>
          <w:gridAfter w:val="1"/>
          <w:wAfter w:w="373" w:type="pct"/>
          <w:trHeight w:val="217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D174F4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320,00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A40BC1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BC1">
              <w:rPr>
                <w:rFonts w:ascii="Arial" w:hAnsi="Arial" w:cs="Arial"/>
                <w:sz w:val="18"/>
                <w:szCs w:val="18"/>
              </w:rPr>
              <w:t>2574,20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A40BC1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BC1">
              <w:rPr>
                <w:rFonts w:ascii="Arial" w:hAnsi="Arial" w:cs="Arial"/>
                <w:sz w:val="18"/>
                <w:szCs w:val="18"/>
              </w:rPr>
              <w:t>950,00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A40BC1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BC1">
              <w:rPr>
                <w:rFonts w:ascii="Arial" w:hAnsi="Arial" w:cs="Arial"/>
                <w:sz w:val="18"/>
                <w:szCs w:val="18"/>
              </w:rPr>
              <w:t>707,10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A40BC1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BC1">
              <w:rPr>
                <w:rFonts w:ascii="Arial" w:hAnsi="Arial" w:cs="Arial"/>
                <w:sz w:val="18"/>
                <w:szCs w:val="18"/>
              </w:rPr>
              <w:t>797,10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A40BC1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BC1">
              <w:rPr>
                <w:rFonts w:ascii="Arial" w:hAnsi="Arial" w:cs="Arial"/>
                <w:sz w:val="18"/>
                <w:szCs w:val="18"/>
              </w:rPr>
              <w:t>120,00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2129" w:rsidRPr="00D174F4" w:rsidTr="00F91956">
        <w:trPr>
          <w:gridAfter w:val="1"/>
          <w:wAfter w:w="373" w:type="pct"/>
          <w:trHeight w:val="474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1.4.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Мероприятие 4. Подключение ОМСУ муниц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пального образования Московской области к единой интегрированной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мультисервисной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телекоммуникационной сети Правительства Московской области для нужд ОМСУ муниц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пального образования Московской области и обеспечения совместной работы в ней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EF194F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194F">
              <w:rPr>
                <w:rFonts w:ascii="Arial" w:hAnsi="Arial" w:cs="Arial"/>
                <w:sz w:val="18"/>
                <w:szCs w:val="18"/>
              </w:rPr>
              <w:t>725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12574,08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44,00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4062,66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3962,66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4504,76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Обеспечено подключение ОМСУ мун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ципального образования Московской области к единой инт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грированной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мультисе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висной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тел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коммуникац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онной сети Правител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ь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ства Моско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ской области </w:t>
            </w:r>
          </w:p>
        </w:tc>
      </w:tr>
      <w:tr w:rsidR="008B2129" w:rsidRPr="00D174F4" w:rsidTr="00F91956">
        <w:trPr>
          <w:gridAfter w:val="1"/>
          <w:wAfter w:w="373" w:type="pct"/>
          <w:trHeight w:val="563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D174F4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725,00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8240,34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2566,08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2566,08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3108,18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Админ</w:t>
            </w:r>
            <w:r w:rsidRPr="00D174F4">
              <w:rPr>
                <w:rFonts w:ascii="Arial" w:hAnsi="Arial" w:cs="Arial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sz w:val="18"/>
                <w:szCs w:val="18"/>
              </w:rPr>
              <w:t>страция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2129" w:rsidRPr="00D174F4" w:rsidTr="007E7DC7">
        <w:trPr>
          <w:gridAfter w:val="1"/>
          <w:wAfter w:w="373" w:type="pct"/>
          <w:trHeight w:val="441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D174F4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1255,74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418,58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418,58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418,58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ЕДДС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2129" w:rsidRPr="00D174F4" w:rsidTr="007E7DC7">
        <w:trPr>
          <w:gridAfter w:val="1"/>
          <w:wAfter w:w="373" w:type="pct"/>
          <w:trHeight w:val="708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D174F4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2754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918,00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918,00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918,00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174F4">
              <w:rPr>
                <w:rFonts w:ascii="Arial" w:hAnsi="Arial" w:cs="Arial"/>
                <w:sz w:val="18"/>
                <w:szCs w:val="18"/>
              </w:rPr>
              <w:t>УКФКиС</w:t>
            </w:r>
            <w:proofErr w:type="spellEnd"/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2129" w:rsidRPr="00D174F4" w:rsidTr="003A5A8B">
        <w:trPr>
          <w:gridAfter w:val="1"/>
          <w:wAfter w:w="373" w:type="pct"/>
          <w:trHeight w:val="1130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D174F4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324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44,00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160,00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60,00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60,00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Упр. обр.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41F1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1.5.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Мероприятие 5. Обеспечение оборудованием и поддержание его работоспособности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D174F4" w:rsidRDefault="008841F1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F91956" w:rsidRDefault="008841F1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16800,00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2400,00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4900,00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4750,00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4750,00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keepLines/>
              <w:suppressLineNumbers/>
              <w:suppressAutoHyphens/>
              <w:snapToGrid w:val="0"/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Обеспечено надежное и надлежащее функционирование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имеющегося компьютерного, сетевого оборудования и организационной техники. Обеспечивается необходимый ремонт и замена вышедшей из строя техники.</w:t>
            </w:r>
          </w:p>
        </w:tc>
      </w:tr>
      <w:tr w:rsidR="008841F1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городского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lastRenderedPageBreak/>
              <w:t>500,00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F91956" w:rsidRDefault="008841F1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10090,70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2400,00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2591,10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2549,80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2549,80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Админ</w:t>
            </w:r>
            <w:r w:rsidRPr="00D174F4">
              <w:rPr>
                <w:rFonts w:ascii="Arial" w:hAnsi="Arial" w:cs="Arial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sz w:val="18"/>
                <w:szCs w:val="18"/>
              </w:rPr>
              <w:t>страция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keepLines/>
              <w:suppressLineNumbers/>
              <w:suppressAutoHyphens/>
              <w:snapToGrid w:val="0"/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41F1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D174F4" w:rsidRDefault="008841F1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F91956" w:rsidRDefault="008841F1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1574,20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597,20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488,50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488,50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КУИЖВ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keepLines/>
              <w:suppressLineNumbers/>
              <w:suppressAutoHyphens/>
              <w:snapToGrid w:val="0"/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41F1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D174F4" w:rsidRDefault="008841F1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F91956" w:rsidRDefault="008841F1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935,10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311,70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311,70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311,70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ЕДДС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keepLines/>
              <w:suppressLineNumbers/>
              <w:suppressAutoHyphens/>
              <w:snapToGrid w:val="0"/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41F1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D174F4" w:rsidRDefault="008841F1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F91956" w:rsidRDefault="008841F1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2100,00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700,00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700,00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700,00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174F4">
              <w:rPr>
                <w:rFonts w:ascii="Arial" w:hAnsi="Arial" w:cs="Arial"/>
                <w:sz w:val="18"/>
                <w:szCs w:val="18"/>
              </w:rPr>
              <w:t>УКФКиС</w:t>
            </w:r>
            <w:proofErr w:type="spellEnd"/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keepLines/>
              <w:suppressLineNumbers/>
              <w:suppressAutoHyphens/>
              <w:snapToGrid w:val="0"/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41F1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D174F4" w:rsidRDefault="008841F1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F91956" w:rsidRDefault="008841F1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2100,00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700,00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700,00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700,00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Упр. обр.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174F4" w:rsidRPr="00D174F4" w:rsidTr="007E7DC7">
        <w:trPr>
          <w:gridAfter w:val="1"/>
          <w:wAfter w:w="373" w:type="pct"/>
          <w:trHeight w:val="115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1.6.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Мероприятие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Создание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условий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для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мещения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радиоэлектронных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на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мельных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участках,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зданиях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сооружениях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границах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муниципального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образования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9C08FB" w:rsidP="00C83A89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том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C83A8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C83A8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E551E" w:rsidRDefault="00C83A89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УЖКХ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,Б</w:t>
            </w:r>
            <w:proofErr w:type="gram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,ТиС</w:t>
            </w:r>
            <w:proofErr w:type="spellEnd"/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Инвестиции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операторов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подвижной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радиотел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фонной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связи</w:t>
            </w:r>
          </w:p>
        </w:tc>
      </w:tr>
      <w:tr w:rsidR="00D174F4" w:rsidRPr="00D174F4" w:rsidTr="007E7DC7">
        <w:trPr>
          <w:gridAfter w:val="1"/>
          <w:wAfter w:w="373" w:type="pct"/>
          <w:trHeight w:val="19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9C08FB" w:rsidP="00C83A89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бюджета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городского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округа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C83A8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C83A8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E551E" w:rsidRDefault="00C83A89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174F4" w:rsidRPr="00D174F4" w:rsidTr="007E7DC7">
        <w:trPr>
          <w:gridAfter w:val="1"/>
          <w:wAfter w:w="373" w:type="pct"/>
          <w:trHeight w:val="19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Внебюдже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ные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источн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C83A8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C83A8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985DB3" w:rsidRDefault="00C83A89" w:rsidP="00985DB3">
            <w:pPr>
              <w:jc w:val="center"/>
              <w:rPr>
                <w:sz w:val="16"/>
                <w:szCs w:val="16"/>
              </w:rPr>
            </w:pPr>
            <w:r w:rsidRPr="00985DB3">
              <w:rPr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C83A8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C83A8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C83A8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Основное мероприятие D4. Федеральный проект «Информационная безопасность»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640,00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5912,00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1250,00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1490,00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1586,00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1586,00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640,00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3948,30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960,00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932,10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1028,10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1028,10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Админ</w:t>
            </w:r>
            <w:r w:rsidRPr="00D174F4">
              <w:rPr>
                <w:rFonts w:ascii="Arial" w:hAnsi="Arial" w:cs="Arial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sz w:val="18"/>
                <w:szCs w:val="18"/>
              </w:rPr>
              <w:t>страция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770,40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240,00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176,80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176,80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176,80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КУИЖВ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105,30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35,10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35,10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35,10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ЕДДС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699,00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233,00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233,00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233,00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174F4">
              <w:rPr>
                <w:rFonts w:ascii="Arial" w:hAnsi="Arial" w:cs="Arial"/>
                <w:sz w:val="18"/>
                <w:szCs w:val="18"/>
              </w:rPr>
              <w:t>УКФКиС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389,00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113,00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113,00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113,00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Упр. обр.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2.1.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Мероприятие 1. </w:t>
            </w:r>
            <w:proofErr w:type="gramStart"/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Приобретение, установка, настройка, монтаж и техническое обслужив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а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ние сертифицированных по требованиям безопасности информации технических, пр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граммных и программно-технических средств защиты конфиденциальной информации и персональных данных, антивирусного пр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граммного обеспечения, средств электронной подписи, средств защиты информационно-технологической и телекоммуникационной 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инфраструктуры от компьютерных атак, а также проведение мероприятий по защите информации и аттестации по требованиям безопасности информации объектов инфо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р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матизации, ЦОД и ИС, используемых ОМСУ муниципального образования</w:t>
            </w:r>
            <w:proofErr w:type="gramEnd"/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Московской области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640,00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5912,00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1250,00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1490,00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1586,00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1586,00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Увеличение доли защ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щенных по требованиям безопасности информации информац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онных систем, используемых администр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цией горо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д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ского округа Фрязино Мо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ковской обл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сти, в соо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ветствии с категорией обрабатыв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емой инфо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мации</w:t>
            </w:r>
          </w:p>
        </w:tc>
      </w:tr>
      <w:tr w:rsidR="0018117A" w:rsidRPr="00D174F4" w:rsidTr="00F91956">
        <w:trPr>
          <w:gridAfter w:val="1"/>
          <w:wAfter w:w="373" w:type="pct"/>
          <w:trHeight w:val="336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FF49F3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640,00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3948,30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960,00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932,10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1028,10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1028,10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Админ</w:t>
            </w:r>
            <w:r w:rsidRPr="00D174F4">
              <w:rPr>
                <w:rFonts w:ascii="Arial" w:hAnsi="Arial" w:cs="Arial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sz w:val="18"/>
                <w:szCs w:val="18"/>
              </w:rPr>
              <w:t>страция</w:t>
            </w: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539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770,40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240,00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176,80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176,80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176,80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КУИЖВ</w:t>
            </w: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413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105,30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35,10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35,10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35,10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ЕДДС</w:t>
            </w: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351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699,00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233,00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233,00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233,00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174F4">
              <w:rPr>
                <w:rFonts w:ascii="Arial" w:hAnsi="Arial" w:cs="Arial"/>
                <w:sz w:val="18"/>
                <w:szCs w:val="18"/>
              </w:rPr>
              <w:t>УКФКиС</w:t>
            </w:r>
            <w:proofErr w:type="spellEnd"/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1608"/>
        </w:trPr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389,00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113,00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113,00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113,00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Упр. обр.</w:t>
            </w: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7E7DC7">
        <w:trPr>
          <w:gridAfter w:val="1"/>
          <w:wAfter w:w="373" w:type="pct"/>
          <w:trHeight w:val="115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  <w:r w:rsidRPr="00D174F4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Основное мероприятие D6. Федеральный проект «Цифровое государственное управл</w:t>
            </w:r>
            <w:r w:rsidRPr="00D174F4">
              <w:rPr>
                <w:rFonts w:ascii="Arial" w:hAnsi="Arial" w:cs="Arial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sz w:val="18"/>
                <w:szCs w:val="18"/>
              </w:rPr>
              <w:t>ние»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F91956" w:rsidRDefault="0018117A" w:rsidP="0018117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1956">
              <w:rPr>
                <w:rFonts w:ascii="Arial" w:hAnsi="Arial" w:cs="Arial"/>
                <w:sz w:val="18"/>
                <w:szCs w:val="18"/>
                <w:lang w:val="en-US"/>
              </w:rPr>
              <w:t>390,00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2160,00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640,00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455,00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465,00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600,00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7E7DC7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F91956" w:rsidRDefault="0018117A" w:rsidP="0018117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1956">
              <w:rPr>
                <w:rFonts w:ascii="Arial" w:hAnsi="Arial" w:cs="Arial"/>
                <w:sz w:val="18"/>
                <w:szCs w:val="18"/>
                <w:lang w:val="en-US"/>
              </w:rPr>
              <w:t>300,00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1800,00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550,00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365,00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375,00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510,00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Админ</w:t>
            </w:r>
            <w:r w:rsidRPr="00D174F4">
              <w:rPr>
                <w:rFonts w:ascii="Arial" w:hAnsi="Arial" w:cs="Arial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sz w:val="18"/>
                <w:szCs w:val="18"/>
              </w:rPr>
              <w:t>страция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7E7DC7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F91956" w:rsidRDefault="0018117A" w:rsidP="0018117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1956">
              <w:rPr>
                <w:rFonts w:ascii="Arial" w:hAnsi="Arial" w:cs="Arial"/>
                <w:sz w:val="18"/>
                <w:szCs w:val="18"/>
                <w:lang w:val="en-US"/>
              </w:rPr>
              <w:t>90,00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360,00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КУИЖВ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7E7DC7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F91956" w:rsidRDefault="0018117A" w:rsidP="0018117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1956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7E7DC7">
        <w:trPr>
          <w:gridAfter w:val="1"/>
          <w:wAfter w:w="373" w:type="pct"/>
          <w:trHeight w:val="115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3.1.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Мероприятие 1. Обеспечение программными продуктами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Админ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страция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7E7DC7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3.2.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Мероприятие 2. Внедрение и сопровождение информационных систем поддержки оказания государственных и муниципальных услуг и обеспечивающих функций и контроля резул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ь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тативности деятельности ОМСУ муниципал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ь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ного образования Московской области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F91956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390,00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910,00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140,00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205,00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215,00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350,00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Обеспечено надежное и бесперебо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ное функци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нирование информац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онных систем поддержки оказания го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ударственных и муниц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пальных услуг и контрольно-надзорной деятельности в </w:t>
            </w:r>
            <w:r w:rsidRPr="00D174F4">
              <w:rPr>
                <w:rFonts w:ascii="Arial" w:hAnsi="Arial" w:cs="Arial"/>
                <w:sz w:val="18"/>
                <w:szCs w:val="18"/>
                <w:lang w:eastAsia="en-US"/>
              </w:rPr>
              <w:t>ОМСУ г</w:t>
            </w:r>
            <w:r w:rsidRPr="00D174F4"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D174F4">
              <w:rPr>
                <w:rFonts w:ascii="Arial" w:hAnsi="Arial" w:cs="Arial"/>
                <w:sz w:val="18"/>
                <w:szCs w:val="18"/>
                <w:lang w:eastAsia="en-US"/>
              </w:rPr>
              <w:t>родского окр</w:t>
            </w:r>
            <w:r w:rsidRPr="00D174F4">
              <w:rPr>
                <w:rFonts w:ascii="Arial" w:hAnsi="Arial" w:cs="Arial"/>
                <w:sz w:val="18"/>
                <w:szCs w:val="18"/>
                <w:lang w:eastAsia="en-US"/>
              </w:rPr>
              <w:t>у</w:t>
            </w:r>
            <w:r w:rsidRPr="00D174F4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га Фрязино Московской области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, те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х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ническая по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д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держка пол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ь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зователей.</w:t>
            </w:r>
          </w:p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F91956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550,00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115,00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125,00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260,00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Админ</w:t>
            </w:r>
            <w:r w:rsidRPr="00D174F4">
              <w:rPr>
                <w:rFonts w:ascii="Arial" w:hAnsi="Arial" w:cs="Arial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sz w:val="18"/>
                <w:szCs w:val="18"/>
              </w:rPr>
              <w:t>страция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F91956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90,00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360,00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КУИЖВ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7E7DC7">
        <w:trPr>
          <w:gridAfter w:val="1"/>
          <w:wAfter w:w="373" w:type="pct"/>
          <w:trHeight w:val="115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lastRenderedPageBreak/>
              <w:t>3.3.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Мероприятие 3. Развитие и сопровождение муниципальных информационных систем обеспечения деятельности ОМСУ муниц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и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пального образования Московской области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1250,00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Админ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страция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Обеспечено бесперебо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ное функци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нирование и сопровожд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ние муниц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пальных 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формацио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ных систем.</w:t>
            </w:r>
          </w:p>
        </w:tc>
      </w:tr>
      <w:tr w:rsidR="0018117A" w:rsidRPr="00D174F4" w:rsidTr="007E7DC7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1250,00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00252" w:rsidRPr="00D174F4" w:rsidTr="00685414">
        <w:trPr>
          <w:gridAfter w:val="1"/>
          <w:wAfter w:w="373" w:type="pct"/>
          <w:trHeight w:val="58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3.4.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Мероприятие 4. Предоставление доступа к электронным сервисам цифровой инфр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а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структуры в сфере жилищно-коммунального хозяйства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D174F4" w:rsidRDefault="00600252" w:rsidP="00600252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DE551E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E551E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УЖКХ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,Б</w:t>
            </w:r>
            <w:proofErr w:type="gram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,ТиС</w:t>
            </w:r>
            <w:proofErr w:type="spellEnd"/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Финансиров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ние меропр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ятия ос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ществляется в рамках м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ниципальной программы «Содержание и развитие жилищно-коммунальн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го хозяйства городского округа Фряз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но Моско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ской области» на 2017-2021 годы»</w:t>
            </w:r>
          </w:p>
        </w:tc>
      </w:tr>
      <w:tr w:rsidR="00600252" w:rsidRPr="00D174F4" w:rsidTr="007E7DC7">
        <w:trPr>
          <w:gridAfter w:val="1"/>
          <w:wAfter w:w="373" w:type="pct"/>
          <w:trHeight w:val="39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D174F4" w:rsidRDefault="00600252" w:rsidP="00600252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DE551E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E551E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00252" w:rsidRPr="00D174F4" w:rsidTr="00DD4DE2">
        <w:trPr>
          <w:gridAfter w:val="1"/>
          <w:wAfter w:w="373" w:type="pct"/>
          <w:trHeight w:val="413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Московской</w:t>
            </w:r>
            <w:proofErr w:type="gram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области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E551E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E551E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DE551E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E551E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85414" w:rsidRPr="00D174F4" w:rsidTr="00DD4DE2">
        <w:trPr>
          <w:gridAfter w:val="1"/>
          <w:wAfter w:w="373" w:type="pct"/>
          <w:trHeight w:val="617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5117,60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Упр. обр</w:t>
            </w:r>
            <w:r w:rsidRPr="00D174F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подвед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. уч.,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. уч.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Обеспечено оснащение муниципал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ь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ных общео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б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разовател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ь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ных организ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ций совр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менными 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паратно-программн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ы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ми компле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сами</w:t>
            </w:r>
          </w:p>
        </w:tc>
      </w:tr>
      <w:tr w:rsidR="00685414" w:rsidRPr="00D174F4" w:rsidTr="00DD4DE2">
        <w:trPr>
          <w:gridAfter w:val="1"/>
          <w:wAfter w:w="373" w:type="pct"/>
          <w:trHeight w:val="368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  <w:p w:rsidR="00685414" w:rsidRPr="00D174F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1141,00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85414" w:rsidRPr="00D174F4" w:rsidTr="00DD4DE2">
        <w:trPr>
          <w:gridAfter w:val="1"/>
          <w:wAfter w:w="373" w:type="pct"/>
          <w:trHeight w:val="391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Московской</w:t>
            </w:r>
            <w:proofErr w:type="gram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области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lastRenderedPageBreak/>
              <w:t>3197,00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85414" w:rsidRPr="00D174F4" w:rsidTr="007E7DC7">
        <w:trPr>
          <w:gridAfter w:val="1"/>
          <w:wAfter w:w="373" w:type="pct"/>
          <w:trHeight w:val="124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lastRenderedPageBreak/>
              <w:t>4.1.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Мероприятие 1. Обеспечение современными аппаратно-программными комплексами 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б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щеобразовательных организаций в Моско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ской области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3768,00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722EE9" w:rsidRDefault="00685414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Упр. обр</w:t>
            </w:r>
            <w:r w:rsidRPr="00D174F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подвед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. уч.,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. уч.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Обеспечено оснащение муниципал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ь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ных общео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б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разовател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ь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ных организ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ций совр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менными 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паратно-программн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ы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ми компле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сами</w:t>
            </w:r>
          </w:p>
        </w:tc>
      </w:tr>
      <w:tr w:rsidR="00685414" w:rsidRPr="00D174F4" w:rsidTr="007E7DC7">
        <w:trPr>
          <w:gridAfter w:val="1"/>
          <w:wAfter w:w="373" w:type="pct"/>
          <w:trHeight w:val="199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1059,00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722EE9" w:rsidRDefault="00685414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85414" w:rsidRPr="00D174F4" w:rsidTr="007E7DC7">
        <w:trPr>
          <w:gridAfter w:val="1"/>
          <w:wAfter w:w="373" w:type="pct"/>
          <w:trHeight w:val="311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Московской</w:t>
            </w:r>
            <w:proofErr w:type="gram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области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2709,00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722EE9" w:rsidRDefault="00685414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85414" w:rsidRPr="00D174F4" w:rsidTr="00EA2F2B">
        <w:trPr>
          <w:gridAfter w:val="1"/>
          <w:wAfter w:w="373" w:type="pct"/>
          <w:trHeight w:val="70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  <w:lang w:val="en-US"/>
              </w:rPr>
              <w:t>4.2.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Мероприятие 2. Обеспечение современными аппаратно-программными комплексами со средствами криптографической защиты 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формации муниципальных организаций Мо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ковской области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602,60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722EE9" w:rsidRDefault="00685414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Оснащение муниципал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ь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ных общео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б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разовател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ь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ных организ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ций совр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менными 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паратно-программн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ы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ми компле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сами со сре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д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ствами кри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тографич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ской защиты информации в городском округе Фряз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но Моско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ской области, использу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ю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щих Единую информац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онную сист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му, содерж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щую сведения о возможн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стях дополн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тельного 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б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разования на территории Московской области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(ЕИСДОП).</w:t>
            </w:r>
          </w:p>
        </w:tc>
      </w:tr>
      <w:tr w:rsidR="00685414" w:rsidRPr="00D174F4" w:rsidTr="00EA2F2B">
        <w:trPr>
          <w:gridAfter w:val="1"/>
          <w:wAfter w:w="373" w:type="pct"/>
          <w:trHeight w:val="311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pStyle w:val="14"/>
              <w:tabs>
                <w:tab w:val="left" w:pos="210"/>
              </w:tabs>
              <w:spacing w:before="20" w:after="0" w:line="240" w:lineRule="auto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82,00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722EE9" w:rsidRDefault="00685414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Упр. обр</w:t>
            </w:r>
            <w:r w:rsidRPr="00D174F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подвед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. уч.,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. уч.</w:t>
            </w: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85414" w:rsidRPr="00D174F4" w:rsidTr="00EA2F2B">
        <w:trPr>
          <w:gridAfter w:val="1"/>
          <w:wAfter w:w="373" w:type="pct"/>
          <w:trHeight w:val="311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pStyle w:val="14"/>
              <w:tabs>
                <w:tab w:val="left" w:pos="210"/>
              </w:tabs>
              <w:spacing w:before="20" w:after="0" w:line="240" w:lineRule="auto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Московской</w:t>
            </w:r>
            <w:proofErr w:type="gram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области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325,00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722EE9" w:rsidRDefault="00685414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85414" w:rsidRPr="00D174F4" w:rsidTr="00EA2F2B">
        <w:trPr>
          <w:gridAfter w:val="1"/>
          <w:wAfter w:w="373" w:type="pct"/>
          <w:trHeight w:val="311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pStyle w:val="14"/>
              <w:tabs>
                <w:tab w:val="left" w:pos="210"/>
              </w:tabs>
              <w:spacing w:before="20" w:after="0" w:line="240" w:lineRule="auto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32,60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722EE9" w:rsidRDefault="00685414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174F4">
              <w:rPr>
                <w:rFonts w:ascii="Arial" w:hAnsi="Arial" w:cs="Arial"/>
                <w:sz w:val="18"/>
                <w:szCs w:val="18"/>
              </w:rPr>
              <w:t>УКФКиС</w:t>
            </w:r>
            <w:proofErr w:type="spellEnd"/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85414" w:rsidRPr="00D174F4" w:rsidTr="00EA2F2B">
        <w:trPr>
          <w:gridAfter w:val="1"/>
          <w:wAfter w:w="373" w:type="pct"/>
          <w:trHeight w:val="311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pStyle w:val="14"/>
              <w:tabs>
                <w:tab w:val="left" w:pos="210"/>
              </w:tabs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Московской</w:t>
            </w:r>
            <w:proofErr w:type="gram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области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163,00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722EE9" w:rsidRDefault="00685414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4B7A" w:rsidRPr="00D174F4" w:rsidTr="007E7DC7">
        <w:trPr>
          <w:gridAfter w:val="1"/>
          <w:wAfter w:w="373" w:type="pct"/>
          <w:trHeight w:val="140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lastRenderedPageBreak/>
              <w:t>4.3.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Мероприятие 3. Оснащение планшетными компьютерами общеобразовательных орг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низаций в муниципальном образовании Мо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ковской области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722EE9" w:rsidRDefault="00074B7A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Упр. обр</w:t>
            </w:r>
            <w:r w:rsidRPr="00D174F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подвед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. уч.,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. уч.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4B7A" w:rsidRPr="00D174F4" w:rsidTr="007E7DC7">
        <w:trPr>
          <w:gridAfter w:val="1"/>
          <w:wAfter w:w="373" w:type="pct"/>
          <w:trHeight w:val="140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722EE9" w:rsidRDefault="00074B7A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4B7A" w:rsidRPr="00D174F4" w:rsidTr="007E7DC7">
        <w:trPr>
          <w:gridAfter w:val="1"/>
          <w:wAfter w:w="373" w:type="pct"/>
          <w:trHeight w:val="140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Московской</w:t>
            </w:r>
            <w:proofErr w:type="gram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области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722EE9" w:rsidRDefault="00074B7A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4B7A" w:rsidRPr="00D174F4" w:rsidTr="007E7DC7">
        <w:trPr>
          <w:gridAfter w:val="1"/>
          <w:wAfter w:w="373" w:type="pct"/>
          <w:trHeight w:val="232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4.4.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Мероприятие 4. Оснащение мультимедийн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ы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ми проекторами и экранами для мультим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дийных проекторов общеобразовательных организаций в муниципальном образовании Московской области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722EE9" w:rsidRDefault="00074B7A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Упр. обр</w:t>
            </w:r>
            <w:r w:rsidRPr="00D174F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подвед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. уч.,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. уч.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4B7A" w:rsidRPr="00D174F4" w:rsidTr="007E7DC7">
        <w:trPr>
          <w:gridAfter w:val="1"/>
          <w:wAfter w:w="373" w:type="pct"/>
          <w:trHeight w:val="23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722EE9" w:rsidRDefault="00074B7A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4B7A" w:rsidRPr="00D174F4" w:rsidTr="007E7DC7">
        <w:trPr>
          <w:gridAfter w:val="1"/>
          <w:wAfter w:w="373" w:type="pct"/>
          <w:trHeight w:val="23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Московской</w:t>
            </w:r>
            <w:proofErr w:type="gram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области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722EE9" w:rsidRDefault="00074B7A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4B7A" w:rsidRPr="00D174F4" w:rsidTr="007E7DC7">
        <w:trPr>
          <w:trHeight w:val="232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74F4">
              <w:rPr>
                <w:rFonts w:ascii="Arial" w:hAnsi="Arial" w:cs="Arial"/>
                <w:sz w:val="18"/>
                <w:szCs w:val="18"/>
                <w:lang w:val="en-US"/>
              </w:rPr>
              <w:t>4.5.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Мероприятие 5. Внедрение целевой модели цифровой образовательной среды в общео</w:t>
            </w:r>
            <w:r w:rsidRPr="00D174F4">
              <w:rPr>
                <w:rFonts w:ascii="Arial" w:hAnsi="Arial" w:cs="Arial"/>
                <w:sz w:val="18"/>
                <w:szCs w:val="18"/>
              </w:rPr>
              <w:t>б</w:t>
            </w:r>
            <w:r w:rsidRPr="00D174F4">
              <w:rPr>
                <w:rFonts w:ascii="Arial" w:hAnsi="Arial" w:cs="Arial"/>
                <w:sz w:val="18"/>
                <w:szCs w:val="18"/>
              </w:rPr>
              <w:t>разовательных организациях и професси</w:t>
            </w:r>
            <w:r w:rsidRPr="00D174F4">
              <w:rPr>
                <w:rFonts w:ascii="Arial" w:hAnsi="Arial" w:cs="Arial"/>
                <w:sz w:val="18"/>
                <w:szCs w:val="18"/>
              </w:rPr>
              <w:t>о</w:t>
            </w:r>
            <w:r w:rsidRPr="00D174F4">
              <w:rPr>
                <w:rFonts w:ascii="Arial" w:hAnsi="Arial" w:cs="Arial"/>
                <w:sz w:val="18"/>
                <w:szCs w:val="18"/>
              </w:rPr>
              <w:t>нальных образовательных организациях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722EE9" w:rsidRDefault="00074B7A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Упр. обр. и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подвед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. уч.,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. уч.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4B7A" w:rsidRPr="00D174F4" w:rsidTr="007E7DC7">
        <w:trPr>
          <w:trHeight w:val="232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722EE9" w:rsidRDefault="00074B7A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ind w:left="-57" w:righ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4B7A" w:rsidRPr="00D174F4" w:rsidTr="007E7DC7">
        <w:trPr>
          <w:trHeight w:val="232"/>
        </w:trPr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Московской</w:t>
            </w:r>
            <w:proofErr w:type="gram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области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722EE9" w:rsidRDefault="00074B7A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ind w:left="-57" w:righ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DD4DE2">
        <w:trPr>
          <w:gridAfter w:val="1"/>
          <w:wAfter w:w="373" w:type="pct"/>
          <w:trHeight w:val="232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Основное мероприятие A3. Федеральный проект «Цифровая культура»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68541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900,00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УКФКиС</w:t>
            </w:r>
            <w:proofErr w:type="spellEnd"/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Обеспечен доступ в сеть Интернет учреждений культуры г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родского окр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га Фрязино.</w:t>
            </w:r>
          </w:p>
        </w:tc>
      </w:tr>
      <w:tr w:rsidR="00DE551E" w:rsidRPr="00D174F4" w:rsidTr="00DD4DE2">
        <w:trPr>
          <w:gridAfter w:val="1"/>
          <w:wAfter w:w="373" w:type="pct"/>
          <w:trHeight w:val="23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68541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900,00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DD4DE2">
        <w:trPr>
          <w:gridAfter w:val="1"/>
          <w:wAfter w:w="373" w:type="pct"/>
          <w:trHeight w:val="23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68541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Внебюдже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ные источн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ки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DD4DE2">
        <w:trPr>
          <w:gridAfter w:val="1"/>
          <w:wAfter w:w="373" w:type="pct"/>
          <w:trHeight w:val="232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lastRenderedPageBreak/>
              <w:t>5.1.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Мероприятие 1. Обеспечение муниципальных учреждений культуры доступом в информ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ционно-телекоммуникационную сеть Инте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68541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900,00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УКФКиС</w:t>
            </w:r>
            <w:proofErr w:type="spellEnd"/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Обеспечено доведение до запланир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ванных зн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чений кач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ственных п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казателей</w:t>
            </w:r>
          </w:p>
        </w:tc>
      </w:tr>
      <w:tr w:rsidR="00DE551E" w:rsidRPr="00D174F4" w:rsidTr="00DD4DE2">
        <w:trPr>
          <w:gridAfter w:val="1"/>
          <w:wAfter w:w="373" w:type="pct"/>
          <w:trHeight w:val="23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68541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900,00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DD4DE2">
        <w:trPr>
          <w:gridAfter w:val="1"/>
          <w:wAfter w:w="373" w:type="pct"/>
          <w:trHeight w:val="23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68541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Внебюдже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ные источн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ки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D174F4" w:rsidRDefault="00D174F4"/>
    <w:tbl>
      <w:tblPr>
        <w:tblW w:w="139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4281"/>
        <w:gridCol w:w="1559"/>
        <w:gridCol w:w="1418"/>
        <w:gridCol w:w="1417"/>
        <w:gridCol w:w="1418"/>
        <w:gridCol w:w="1559"/>
      </w:tblGrid>
      <w:tr w:rsidR="007654DB" w:rsidRPr="00D174F4" w:rsidTr="00DA42E6">
        <w:trPr>
          <w:trHeight w:val="348"/>
        </w:trPr>
        <w:tc>
          <w:tcPr>
            <w:tcW w:w="2269" w:type="dxa"/>
            <w:vMerge w:val="restart"/>
            <w:shd w:val="clear" w:color="auto" w:fill="auto"/>
            <w:hideMark/>
          </w:tcPr>
          <w:p w:rsidR="007654DB" w:rsidRPr="00D174F4" w:rsidRDefault="007654DB" w:rsidP="00DA42E6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Муниципальное обр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зование Московской области</w:t>
            </w:r>
          </w:p>
        </w:tc>
        <w:tc>
          <w:tcPr>
            <w:tcW w:w="4281" w:type="dxa"/>
            <w:shd w:val="clear" w:color="auto" w:fill="auto"/>
            <w:hideMark/>
          </w:tcPr>
          <w:p w:rsidR="007654DB" w:rsidRPr="00D174F4" w:rsidRDefault="007654DB" w:rsidP="00DA42E6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7654DB" w:rsidRPr="00D174F4" w:rsidRDefault="007654DB" w:rsidP="00DA42E6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7654DB" w:rsidRPr="00D174F4" w:rsidRDefault="007654DB" w:rsidP="00DA42E6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7654DB" w:rsidRPr="00D174F4" w:rsidRDefault="007654DB" w:rsidP="00DA42E6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418" w:type="dxa"/>
            <w:shd w:val="clear" w:color="auto" w:fill="auto"/>
            <w:hideMark/>
          </w:tcPr>
          <w:p w:rsidR="007654DB" w:rsidRPr="00D174F4" w:rsidRDefault="007654DB" w:rsidP="00DA42E6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559" w:type="dxa"/>
            <w:shd w:val="clear" w:color="auto" w:fill="auto"/>
            <w:hideMark/>
          </w:tcPr>
          <w:p w:rsidR="007654DB" w:rsidRPr="00D174F4" w:rsidRDefault="007654DB" w:rsidP="00DA42E6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2022 год</w:t>
            </w:r>
          </w:p>
        </w:tc>
      </w:tr>
      <w:tr w:rsidR="002D7B7E" w:rsidRPr="00D174F4" w:rsidTr="00483F6B">
        <w:trPr>
          <w:trHeight w:val="144"/>
        </w:trPr>
        <w:tc>
          <w:tcPr>
            <w:tcW w:w="2269" w:type="dxa"/>
            <w:vMerge/>
            <w:shd w:val="clear" w:color="auto" w:fill="auto"/>
            <w:hideMark/>
          </w:tcPr>
          <w:p w:rsidR="002D7B7E" w:rsidRPr="00D174F4" w:rsidRDefault="002D7B7E" w:rsidP="002D7B7E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2D7B7E" w:rsidRPr="00D174F4" w:rsidRDefault="002D7B7E" w:rsidP="002D7B7E">
            <w:pPr>
              <w:spacing w:before="120" w:after="1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Всего, в том числе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D7B7E" w:rsidRPr="00D174F4" w:rsidRDefault="005E6926" w:rsidP="002D7B7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E6926">
              <w:rPr>
                <w:rFonts w:ascii="Arial" w:hAnsi="Arial" w:cs="Arial"/>
                <w:sz w:val="18"/>
                <w:szCs w:val="18"/>
                <w:lang w:val="en-US"/>
              </w:rPr>
              <w:t>45 297,28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7B7E" w:rsidRPr="00985DB3" w:rsidRDefault="00985DB3" w:rsidP="00985D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5DB3"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85DB3">
              <w:rPr>
                <w:rFonts w:ascii="Arial" w:hAnsi="Arial" w:cs="Arial"/>
                <w:sz w:val="18"/>
                <w:szCs w:val="18"/>
                <w:lang w:val="en-US"/>
              </w:rPr>
              <w:t>325</w:t>
            </w: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D7B7E" w:rsidRPr="00483F6B" w:rsidRDefault="002D7B7E" w:rsidP="002D7B7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3F6B">
              <w:rPr>
                <w:rFonts w:ascii="Arial" w:hAnsi="Arial" w:cs="Arial"/>
                <w:sz w:val="18"/>
                <w:szCs w:val="18"/>
                <w:lang w:val="en-US"/>
              </w:rPr>
              <w:t>12990,76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7B7E" w:rsidRPr="00483F6B" w:rsidRDefault="002D7B7E" w:rsidP="002D7B7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3F6B">
              <w:rPr>
                <w:rFonts w:ascii="Arial" w:hAnsi="Arial" w:cs="Arial"/>
                <w:sz w:val="18"/>
                <w:szCs w:val="18"/>
                <w:lang w:val="en-US"/>
              </w:rPr>
              <w:t>12990,76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D7B7E" w:rsidRPr="00483F6B" w:rsidRDefault="002D7B7E" w:rsidP="002D7B7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3F6B">
              <w:rPr>
                <w:rFonts w:ascii="Arial" w:hAnsi="Arial" w:cs="Arial"/>
                <w:sz w:val="18"/>
                <w:szCs w:val="18"/>
                <w:lang w:val="en-US"/>
              </w:rPr>
              <w:t>12990,76</w:t>
            </w:r>
          </w:p>
        </w:tc>
      </w:tr>
      <w:tr w:rsidR="007654DB" w:rsidRPr="00D174F4" w:rsidTr="00483F6B">
        <w:trPr>
          <w:trHeight w:val="256"/>
        </w:trPr>
        <w:tc>
          <w:tcPr>
            <w:tcW w:w="2269" w:type="dxa"/>
            <w:vMerge/>
            <w:vAlign w:val="center"/>
            <w:hideMark/>
          </w:tcPr>
          <w:p w:rsidR="007654DB" w:rsidRPr="00D174F4" w:rsidRDefault="007654DB" w:rsidP="00DA4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7654DB" w:rsidRPr="00D174F4" w:rsidRDefault="007654DB" w:rsidP="00DA42E6">
            <w:pPr>
              <w:spacing w:before="120" w:after="1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54DB" w:rsidRPr="00D174F4" w:rsidRDefault="005E6926" w:rsidP="00483F6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E6926">
              <w:rPr>
                <w:rFonts w:ascii="Arial" w:hAnsi="Arial" w:cs="Arial"/>
                <w:sz w:val="18"/>
                <w:szCs w:val="18"/>
                <w:lang w:val="en-US"/>
              </w:rPr>
              <w:t>45 297,28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654DB" w:rsidRPr="00483F6B" w:rsidRDefault="00985DB3" w:rsidP="00483F6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85DB3"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85DB3">
              <w:rPr>
                <w:rFonts w:ascii="Arial" w:hAnsi="Arial" w:cs="Arial"/>
                <w:sz w:val="18"/>
                <w:szCs w:val="18"/>
                <w:lang w:val="en-US"/>
              </w:rPr>
              <w:t>325</w:t>
            </w:r>
            <w:r w:rsidR="007654DB" w:rsidRPr="00D174F4">
              <w:rPr>
                <w:rFonts w:ascii="Arial" w:hAnsi="Arial" w:cs="Arial"/>
                <w:sz w:val="18"/>
                <w:szCs w:val="18"/>
                <w:lang w:val="en-US"/>
              </w:rPr>
              <w:t>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654DB" w:rsidRPr="00483F6B" w:rsidRDefault="007654DB" w:rsidP="00483F6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3F6B">
              <w:rPr>
                <w:rFonts w:ascii="Arial" w:hAnsi="Arial" w:cs="Arial"/>
                <w:sz w:val="18"/>
                <w:szCs w:val="18"/>
                <w:lang w:val="en-US"/>
              </w:rPr>
              <w:t>12990,76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654DB" w:rsidRPr="00483F6B" w:rsidRDefault="007654DB" w:rsidP="00483F6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3F6B">
              <w:rPr>
                <w:rFonts w:ascii="Arial" w:hAnsi="Arial" w:cs="Arial"/>
                <w:sz w:val="18"/>
                <w:szCs w:val="18"/>
                <w:lang w:val="en-US"/>
              </w:rPr>
              <w:t>12990,76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54DB" w:rsidRPr="00483F6B" w:rsidRDefault="007654DB" w:rsidP="00483F6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3F6B">
              <w:rPr>
                <w:rFonts w:ascii="Arial" w:hAnsi="Arial" w:cs="Arial"/>
                <w:sz w:val="18"/>
                <w:szCs w:val="18"/>
                <w:lang w:val="en-US"/>
              </w:rPr>
              <w:t>12990,76</w:t>
            </w:r>
          </w:p>
        </w:tc>
      </w:tr>
      <w:tr w:rsidR="007654DB" w:rsidRPr="00D174F4" w:rsidTr="00DA42E6">
        <w:trPr>
          <w:trHeight w:val="62"/>
        </w:trPr>
        <w:tc>
          <w:tcPr>
            <w:tcW w:w="2269" w:type="dxa"/>
            <w:vMerge/>
            <w:vAlign w:val="center"/>
            <w:hideMark/>
          </w:tcPr>
          <w:p w:rsidR="007654DB" w:rsidRPr="00D174F4" w:rsidRDefault="007654DB" w:rsidP="00DA4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7654DB" w:rsidRPr="00D174F4" w:rsidRDefault="007654DB" w:rsidP="00DA42E6">
            <w:pPr>
              <w:spacing w:before="120" w:after="1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654DB" w:rsidRPr="00D174F4" w:rsidTr="00DA42E6">
        <w:trPr>
          <w:trHeight w:val="276"/>
        </w:trPr>
        <w:tc>
          <w:tcPr>
            <w:tcW w:w="2269" w:type="dxa"/>
            <w:vMerge/>
            <w:vAlign w:val="center"/>
            <w:hideMark/>
          </w:tcPr>
          <w:p w:rsidR="007654DB" w:rsidRPr="00D174F4" w:rsidRDefault="007654DB" w:rsidP="00DA4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7654DB" w:rsidRPr="00D174F4" w:rsidRDefault="007654DB" w:rsidP="00DA42E6">
            <w:pPr>
              <w:spacing w:before="120" w:after="1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654DB" w:rsidRPr="00D174F4" w:rsidTr="00DA42E6">
        <w:trPr>
          <w:trHeight w:val="276"/>
        </w:trPr>
        <w:tc>
          <w:tcPr>
            <w:tcW w:w="2269" w:type="dxa"/>
            <w:vMerge/>
            <w:vAlign w:val="center"/>
          </w:tcPr>
          <w:p w:rsidR="007654DB" w:rsidRPr="00D174F4" w:rsidRDefault="007654DB" w:rsidP="00DA4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81" w:type="dxa"/>
            <w:shd w:val="clear" w:color="auto" w:fill="auto"/>
          </w:tcPr>
          <w:p w:rsidR="007654DB" w:rsidRPr="00D174F4" w:rsidRDefault="007654DB" w:rsidP="00DA42E6">
            <w:pPr>
              <w:spacing w:before="120" w:after="120"/>
              <w:ind w:left="-57" w:righ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:rsidR="007654DB" w:rsidRDefault="007654DB"/>
    <w:p w:rsidR="007654DB" w:rsidRDefault="007654DB"/>
    <w:p w:rsidR="00104808" w:rsidRDefault="00104808"/>
    <w:p w:rsidR="00104808" w:rsidRDefault="00104808"/>
    <w:p w:rsidR="00104808" w:rsidRDefault="00104808"/>
    <w:p w:rsidR="00104808" w:rsidRDefault="00104808"/>
    <w:p w:rsidR="00104808" w:rsidRDefault="00104808"/>
    <w:p w:rsidR="00104808" w:rsidRDefault="00104808"/>
    <w:p w:rsidR="00104808" w:rsidRDefault="00104808"/>
    <w:p w:rsidR="00104808" w:rsidRDefault="00104808"/>
    <w:p w:rsidR="00104808" w:rsidRDefault="00104808"/>
    <w:p w:rsidR="00104808" w:rsidRDefault="00104808"/>
    <w:p w:rsidR="00104808" w:rsidRDefault="00104808"/>
    <w:p w:rsidR="007654DB" w:rsidRDefault="007654DB"/>
    <w:p w:rsidR="007654DB" w:rsidRDefault="007654DB"/>
    <w:p w:rsidR="00104808" w:rsidRDefault="00104808">
      <w:pPr>
        <w:sectPr w:rsidR="00104808" w:rsidSect="00FA4D9D">
          <w:headerReference w:type="default" r:id="rId14"/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F501E7" w:rsidRPr="003068AE" w:rsidRDefault="00F501E7" w:rsidP="00F501E7">
      <w:pPr>
        <w:pStyle w:val="20"/>
        <w:numPr>
          <w:ilvl w:val="0"/>
          <w:numId w:val="15"/>
        </w:numPr>
        <w:spacing w:after="0" w:line="240" w:lineRule="auto"/>
        <w:rPr>
          <w:lang w:eastAsia="en-US"/>
        </w:rPr>
      </w:pPr>
      <w:r w:rsidRPr="003068AE">
        <w:rPr>
          <w:lang w:eastAsia="en-US"/>
        </w:rPr>
        <w:lastRenderedPageBreak/>
        <w:t>Порядок взаимодействия ответственного за выполнение мероприятия программы с муниципальным заказчиком муниципальной программы</w:t>
      </w:r>
    </w:p>
    <w:p w:rsidR="00F501E7" w:rsidRDefault="00F501E7" w:rsidP="00F501E7">
      <w:pPr>
        <w:pStyle w:val="ConsPlusNormal"/>
        <w:jc w:val="both"/>
      </w:pPr>
    </w:p>
    <w:p w:rsidR="00F501E7" w:rsidRPr="00AD726E" w:rsidRDefault="00F501E7" w:rsidP="00F501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726E">
        <w:rPr>
          <w:sz w:val="28"/>
          <w:szCs w:val="28"/>
        </w:rPr>
        <w:t xml:space="preserve">Взаимодействие ответственного за выполнение мероприятия </w:t>
      </w:r>
      <w:r>
        <w:rPr>
          <w:sz w:val="28"/>
          <w:szCs w:val="28"/>
        </w:rPr>
        <w:t>программы</w:t>
      </w:r>
      <w:r w:rsidRPr="00AD726E">
        <w:rPr>
          <w:sz w:val="28"/>
          <w:szCs w:val="28"/>
        </w:rPr>
        <w:t xml:space="preserve"> </w:t>
      </w:r>
      <w:r w:rsidRPr="00617BA6">
        <w:rPr>
          <w:sz w:val="28"/>
          <w:szCs w:val="28"/>
        </w:rPr>
        <w:t xml:space="preserve">с </w:t>
      </w:r>
      <w:r w:rsidRPr="008D7E6A">
        <w:rPr>
          <w:sz w:val="28"/>
          <w:szCs w:val="28"/>
        </w:rPr>
        <w:t>Координатор</w:t>
      </w:r>
      <w:r>
        <w:rPr>
          <w:sz w:val="28"/>
          <w:szCs w:val="28"/>
        </w:rPr>
        <w:t>о</w:t>
      </w:r>
      <w:r w:rsidRPr="008D7E6A">
        <w:rPr>
          <w:sz w:val="28"/>
          <w:szCs w:val="28"/>
        </w:rPr>
        <w:t xml:space="preserve">м муниципальной программы </w:t>
      </w:r>
      <w:r w:rsidRPr="00617BA6">
        <w:rPr>
          <w:sz w:val="28"/>
          <w:szCs w:val="28"/>
        </w:rPr>
        <w:t>муниципальным заказчиком муниц</w:t>
      </w:r>
      <w:r w:rsidRPr="00617BA6">
        <w:rPr>
          <w:sz w:val="28"/>
          <w:szCs w:val="28"/>
        </w:rPr>
        <w:t>и</w:t>
      </w:r>
      <w:r w:rsidRPr="00617BA6">
        <w:rPr>
          <w:sz w:val="28"/>
          <w:szCs w:val="28"/>
        </w:rPr>
        <w:t>пальной программы</w:t>
      </w:r>
      <w:r>
        <w:rPr>
          <w:sz w:val="28"/>
          <w:szCs w:val="28"/>
        </w:rPr>
        <w:t xml:space="preserve"> </w:t>
      </w:r>
      <w:r w:rsidRPr="00617BA6">
        <w:rPr>
          <w:sz w:val="28"/>
          <w:szCs w:val="28"/>
        </w:rPr>
        <w:t>осуществляется</w:t>
      </w:r>
      <w:r w:rsidRPr="00AD726E">
        <w:rPr>
          <w:sz w:val="28"/>
          <w:szCs w:val="28"/>
        </w:rPr>
        <w:t xml:space="preserve"> на основании </w:t>
      </w:r>
      <w:hyperlink r:id="rId15" w:history="1">
        <w:r w:rsidRPr="00AD726E">
          <w:rPr>
            <w:sz w:val="28"/>
            <w:szCs w:val="28"/>
          </w:rPr>
          <w:t>постановления</w:t>
        </w:r>
      </w:hyperlink>
      <w:r w:rsidRPr="00AD72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города Фрязино </w:t>
      </w:r>
      <w:r w:rsidRPr="00AD726E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AD726E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AD726E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AD726E">
        <w:rPr>
          <w:sz w:val="28"/>
          <w:szCs w:val="28"/>
        </w:rPr>
        <w:t xml:space="preserve"> </w:t>
      </w:r>
      <w:r>
        <w:rPr>
          <w:sz w:val="28"/>
          <w:szCs w:val="28"/>
        </w:rPr>
        <w:t>№ 1002</w:t>
      </w:r>
      <w:r w:rsidRPr="00AD726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D726E">
        <w:rPr>
          <w:sz w:val="28"/>
          <w:szCs w:val="28"/>
        </w:rPr>
        <w:t>Об утверждении Порядка разработки и реализ</w:t>
      </w:r>
      <w:r w:rsidRPr="00AD726E">
        <w:rPr>
          <w:sz w:val="28"/>
          <w:szCs w:val="28"/>
        </w:rPr>
        <w:t>а</w:t>
      </w:r>
      <w:r w:rsidRPr="00AD726E">
        <w:rPr>
          <w:sz w:val="28"/>
          <w:szCs w:val="28"/>
        </w:rPr>
        <w:t xml:space="preserve">ции </w:t>
      </w:r>
      <w:r>
        <w:rPr>
          <w:sz w:val="28"/>
          <w:szCs w:val="28"/>
        </w:rPr>
        <w:t>муниципальн</w:t>
      </w:r>
      <w:r w:rsidRPr="00AD726E">
        <w:rPr>
          <w:sz w:val="28"/>
          <w:szCs w:val="28"/>
        </w:rPr>
        <w:t xml:space="preserve">ых программ </w:t>
      </w:r>
      <w:r>
        <w:rPr>
          <w:sz w:val="28"/>
          <w:szCs w:val="28"/>
        </w:rPr>
        <w:t xml:space="preserve">городского округа Фрязино </w:t>
      </w:r>
      <w:r w:rsidRPr="00AD726E">
        <w:rPr>
          <w:sz w:val="28"/>
          <w:szCs w:val="28"/>
        </w:rPr>
        <w:t>Московской области</w:t>
      </w:r>
      <w:r>
        <w:rPr>
          <w:sz w:val="28"/>
          <w:szCs w:val="28"/>
        </w:rPr>
        <w:t>»</w:t>
      </w:r>
      <w:r w:rsidRPr="00AD726E">
        <w:rPr>
          <w:sz w:val="28"/>
          <w:szCs w:val="28"/>
        </w:rPr>
        <w:t xml:space="preserve"> (далее - Порядок).</w:t>
      </w:r>
      <w:r>
        <w:rPr>
          <w:sz w:val="28"/>
          <w:szCs w:val="28"/>
        </w:rPr>
        <w:t xml:space="preserve"> </w:t>
      </w:r>
    </w:p>
    <w:p w:rsidR="00F501E7" w:rsidRPr="00AD726E" w:rsidRDefault="00F501E7" w:rsidP="00F501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726E">
        <w:rPr>
          <w:sz w:val="28"/>
          <w:szCs w:val="28"/>
        </w:rPr>
        <w:t>Ответственными за</w:t>
      </w:r>
      <w:r>
        <w:rPr>
          <w:sz w:val="28"/>
          <w:szCs w:val="28"/>
        </w:rPr>
        <w:t xml:space="preserve"> выполнение мероприятий муниципальн</w:t>
      </w:r>
      <w:r w:rsidRPr="00AD726E">
        <w:rPr>
          <w:sz w:val="28"/>
          <w:szCs w:val="28"/>
        </w:rPr>
        <w:t xml:space="preserve">ой программы являются: </w:t>
      </w:r>
      <w:r w:rsidRPr="00617BA6">
        <w:rPr>
          <w:sz w:val="28"/>
          <w:szCs w:val="28"/>
        </w:rPr>
        <w:t>Администрация городского округа Фрязино,</w:t>
      </w:r>
      <w:r>
        <w:rPr>
          <w:sz w:val="28"/>
          <w:szCs w:val="28"/>
        </w:rPr>
        <w:t xml:space="preserve"> </w:t>
      </w:r>
      <w:r w:rsidRPr="00617BA6">
        <w:rPr>
          <w:sz w:val="28"/>
          <w:szCs w:val="28"/>
        </w:rPr>
        <w:t>Комитет по управлению имуществом и жилищным вопросам администрации городского округа Фрязино (далее - КУИЖВ)</w:t>
      </w:r>
      <w:r>
        <w:rPr>
          <w:sz w:val="28"/>
          <w:szCs w:val="28"/>
        </w:rPr>
        <w:t xml:space="preserve">, </w:t>
      </w:r>
      <w:r w:rsidRPr="00617BA6">
        <w:rPr>
          <w:sz w:val="28"/>
          <w:szCs w:val="28"/>
        </w:rPr>
        <w:t>Управление образования администрации городского окр</w:t>
      </w:r>
      <w:r w:rsidRPr="00617BA6">
        <w:rPr>
          <w:sz w:val="28"/>
          <w:szCs w:val="28"/>
        </w:rPr>
        <w:t>у</w:t>
      </w:r>
      <w:r w:rsidRPr="00617BA6">
        <w:rPr>
          <w:sz w:val="28"/>
          <w:szCs w:val="28"/>
        </w:rPr>
        <w:t>га Фрязино (далее - Упр. обр.)</w:t>
      </w:r>
      <w:r>
        <w:rPr>
          <w:sz w:val="28"/>
          <w:szCs w:val="28"/>
        </w:rPr>
        <w:t xml:space="preserve">, </w:t>
      </w:r>
      <w:r w:rsidRPr="00617BA6">
        <w:rPr>
          <w:sz w:val="28"/>
          <w:szCs w:val="28"/>
        </w:rPr>
        <w:t xml:space="preserve">Управление культуры, физической культуры и спорта администрации городского округа Фрязино (далее - </w:t>
      </w:r>
      <w:proofErr w:type="spellStart"/>
      <w:r w:rsidRPr="00617BA6">
        <w:rPr>
          <w:sz w:val="28"/>
          <w:szCs w:val="28"/>
        </w:rPr>
        <w:t>УКФКиС</w:t>
      </w:r>
      <w:proofErr w:type="spellEnd"/>
      <w:r w:rsidRPr="00617BA6">
        <w:rPr>
          <w:sz w:val="28"/>
          <w:szCs w:val="28"/>
        </w:rPr>
        <w:t>)</w:t>
      </w:r>
      <w:r>
        <w:rPr>
          <w:sz w:val="28"/>
          <w:szCs w:val="28"/>
        </w:rPr>
        <w:t xml:space="preserve">, управление безопасности </w:t>
      </w:r>
      <w:r w:rsidRPr="00617BA6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городского округа Фрязино </w:t>
      </w:r>
      <w:r w:rsidRPr="00AD726E">
        <w:rPr>
          <w:sz w:val="28"/>
          <w:szCs w:val="28"/>
        </w:rPr>
        <w:t>Московской области.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Ответственный</w:t>
      </w:r>
      <w:proofErr w:type="gramEnd"/>
      <w:r>
        <w:rPr>
          <w:rFonts w:ascii="Times New Roman" w:hAnsi="Times New Roman"/>
          <w:sz w:val="28"/>
          <w:szCs w:val="28"/>
        </w:rPr>
        <w:t xml:space="preserve"> за выполнение мероприятия: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формирует прогноз расходов на реализацию мероприятия и направляет его муниципальному заказчику подпрограммы;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участвует в обсуждении вопросов, связанных с реализацией и финанс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рованием подпрограммы в части соответствующего мероприятия.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заказчик программы осуществляет координацию 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ности муниципальных заказчиков подпрограмм по подготовке и реализации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роприятий, анализу и рациональному использованию средств бюджета города Фрязино и иных привлекаемых для реализации муниципальной программы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точников.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заказчик программы несет ответственность за подготовку и реализацию муниципальной программы, а также обеспечение достижения пл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нируемых результатов реализации муниципальной программы.</w:t>
      </w:r>
    </w:p>
    <w:p w:rsidR="00F501E7" w:rsidRPr="00AD726E" w:rsidRDefault="00F501E7" w:rsidP="00F501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501E7" w:rsidRDefault="00F501E7" w:rsidP="00F501E7">
      <w:pPr>
        <w:pStyle w:val="20"/>
        <w:numPr>
          <w:ilvl w:val="0"/>
          <w:numId w:val="15"/>
        </w:numPr>
        <w:spacing w:after="0" w:line="240" w:lineRule="auto"/>
        <w:rPr>
          <w:lang w:eastAsia="en-US"/>
        </w:rPr>
      </w:pPr>
      <w:r w:rsidRPr="003068AE">
        <w:rPr>
          <w:lang w:eastAsia="en-US"/>
        </w:rPr>
        <w:t>Состав, форма и сроки представления отчетности о ходе реализации м</w:t>
      </w:r>
      <w:r w:rsidRPr="003068AE">
        <w:rPr>
          <w:lang w:eastAsia="en-US"/>
        </w:rPr>
        <w:t>е</w:t>
      </w:r>
      <w:r w:rsidRPr="003068AE">
        <w:rPr>
          <w:lang w:eastAsia="en-US"/>
        </w:rPr>
        <w:t>роприятий государственной программы</w:t>
      </w:r>
    </w:p>
    <w:p w:rsidR="00F501E7" w:rsidRPr="008D7E6A" w:rsidRDefault="00F501E7" w:rsidP="00F501E7">
      <w:pPr>
        <w:rPr>
          <w:lang w:eastAsia="en-US"/>
        </w:rPr>
      </w:pP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D7E6A">
        <w:rPr>
          <w:rFonts w:ascii="Times New Roman" w:hAnsi="Times New Roman"/>
          <w:sz w:val="28"/>
          <w:szCs w:val="28"/>
          <w:lang w:eastAsia="ru-RU"/>
        </w:rPr>
        <w:t>Ответственные за выполнение мероприятий муниципальной программы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1) </w:t>
      </w:r>
      <w:r>
        <w:rPr>
          <w:rFonts w:ascii="Times New Roman" w:hAnsi="Times New Roman"/>
          <w:sz w:val="28"/>
          <w:szCs w:val="28"/>
        </w:rPr>
        <w:t>ежеквартально до 10 числа месяца, следующего за отчетным кварталом,</w:t>
      </w:r>
      <w:r w:rsidRPr="008D7E6A">
        <w:rPr>
          <w:rFonts w:ascii="Times New Roman" w:hAnsi="Times New Roman"/>
          <w:sz w:val="28"/>
          <w:szCs w:val="28"/>
          <w:lang w:eastAsia="ru-RU"/>
        </w:rPr>
        <w:t xml:space="preserve"> формирует </w:t>
      </w:r>
      <w:r>
        <w:rPr>
          <w:rFonts w:ascii="Times New Roman" w:hAnsi="Times New Roman"/>
          <w:sz w:val="28"/>
          <w:szCs w:val="28"/>
        </w:rPr>
        <w:t>оперативный отчет о реализации мероприятий, который содержит: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перечень выполненных мероприятий с указанием объемов, источников финансирования, результатов выполнения мероприятий и фактически достигн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тых значений планируемых результатов реализации муниципальной программы;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анализ причин несвоевременного выполнения мероприятий.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Оперативный отчет о реализации мероприятий составляется по форме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гласно </w:t>
      </w:r>
      <w:r w:rsidRPr="0092389C">
        <w:rPr>
          <w:rFonts w:ascii="Times New Roman" w:hAnsi="Times New Roman"/>
          <w:sz w:val="28"/>
          <w:szCs w:val="28"/>
        </w:rPr>
        <w:t>приложению 8</w:t>
      </w:r>
      <w:r>
        <w:rPr>
          <w:rFonts w:ascii="Times New Roman" w:hAnsi="Times New Roman"/>
          <w:sz w:val="28"/>
          <w:szCs w:val="28"/>
        </w:rPr>
        <w:t xml:space="preserve"> таблица 1, 2 к Порядку.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AD726E">
        <w:rPr>
          <w:rFonts w:ascii="Times New Roman" w:hAnsi="Times New Roman"/>
          <w:sz w:val="28"/>
          <w:szCs w:val="28"/>
          <w:lang w:eastAsia="ru-RU"/>
        </w:rPr>
        <w:t>ежегодно в срок до 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AD726E">
        <w:rPr>
          <w:rFonts w:ascii="Times New Roman" w:hAnsi="Times New Roman"/>
          <w:sz w:val="28"/>
          <w:szCs w:val="28"/>
          <w:lang w:eastAsia="ru-RU"/>
        </w:rPr>
        <w:t xml:space="preserve"> февраля года, следующего за </w:t>
      </w:r>
      <w:proofErr w:type="gramStart"/>
      <w:r w:rsidRPr="00AD726E">
        <w:rPr>
          <w:rFonts w:ascii="Times New Roman" w:hAnsi="Times New Roman"/>
          <w:sz w:val="28"/>
          <w:szCs w:val="28"/>
          <w:lang w:eastAsia="ru-RU"/>
        </w:rPr>
        <w:t>отчетным</w:t>
      </w:r>
      <w:proofErr w:type="gramEnd"/>
      <w:r w:rsidRPr="00AD726E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</w:rPr>
        <w:t>г</w:t>
      </w:r>
      <w:r w:rsidRPr="00D7248B">
        <w:rPr>
          <w:rFonts w:ascii="Times New Roman" w:hAnsi="Times New Roman"/>
          <w:sz w:val="28"/>
          <w:szCs w:val="28"/>
        </w:rPr>
        <w:t>одовой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248B">
        <w:rPr>
          <w:rFonts w:ascii="Times New Roman" w:hAnsi="Times New Roman"/>
          <w:sz w:val="28"/>
          <w:szCs w:val="28"/>
        </w:rPr>
        <w:t>отчет</w:t>
      </w:r>
      <w:r>
        <w:rPr>
          <w:rFonts w:ascii="Times New Roman" w:hAnsi="Times New Roman"/>
          <w:sz w:val="28"/>
          <w:szCs w:val="28"/>
        </w:rPr>
        <w:t xml:space="preserve"> о реализации муниципальной программы для оценки эффективности реал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зации муниципальной программы составляется по форме согласно </w:t>
      </w:r>
      <w:r w:rsidRPr="0092389C">
        <w:rPr>
          <w:rFonts w:ascii="Times New Roman" w:hAnsi="Times New Roman"/>
          <w:sz w:val="28"/>
          <w:szCs w:val="28"/>
        </w:rPr>
        <w:t>приложению 8</w:t>
      </w:r>
      <w:r>
        <w:rPr>
          <w:rFonts w:ascii="Times New Roman" w:hAnsi="Times New Roman"/>
          <w:sz w:val="28"/>
          <w:szCs w:val="28"/>
        </w:rPr>
        <w:t xml:space="preserve"> к Порядку.</w:t>
      </w:r>
    </w:p>
    <w:p w:rsidR="00F501E7" w:rsidRPr="00AD726E" w:rsidRDefault="00F501E7" w:rsidP="00F501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</w:t>
      </w:r>
      <w:r w:rsidRPr="00AD726E">
        <w:rPr>
          <w:sz w:val="28"/>
          <w:szCs w:val="28"/>
        </w:rPr>
        <w:t xml:space="preserve">одовой отчет </w:t>
      </w:r>
      <w:r>
        <w:rPr>
          <w:sz w:val="28"/>
          <w:szCs w:val="28"/>
        </w:rPr>
        <w:t xml:space="preserve">по выполнению мероприятий муниципальной программы </w:t>
      </w:r>
      <w:r w:rsidRPr="00AD726E">
        <w:rPr>
          <w:sz w:val="28"/>
          <w:szCs w:val="28"/>
        </w:rPr>
        <w:t>с</w:t>
      </w:r>
      <w:r w:rsidRPr="00AD726E">
        <w:rPr>
          <w:sz w:val="28"/>
          <w:szCs w:val="28"/>
        </w:rPr>
        <w:t>о</w:t>
      </w:r>
      <w:r w:rsidRPr="00AD726E">
        <w:rPr>
          <w:sz w:val="28"/>
          <w:szCs w:val="28"/>
        </w:rPr>
        <w:t>держит: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аналитическую записку, в которой указываются: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степень достижения планируемых результатов реализации муниципальной программы и намеченной цели муниципальной программы;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общий объем фактически произведенных расходов, в том числе по исто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никам финансирования;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таблицу, в которой указываются данные: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 использовании средств бюджета города Фрязино и средств иных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влекаемых для реализации муниципальной программы источников по каждому мероприятию, и в целом по муниципальной программе;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по всем мероприятиям, из них по не завершенным в утвержденные сроки указываются причины их невыполнения и предложения по дальнейшей реализ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ции;</w:t>
      </w:r>
      <w:proofErr w:type="gramEnd"/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планируемым результатам реализации муниципальной программы. По результатам, не достигшим запланированного уровня, приводятся причины нев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полнения и предложения по их дальнейшему достижению.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 w:rsidRPr="00D7248B">
        <w:rPr>
          <w:rFonts w:ascii="Times New Roman" w:hAnsi="Times New Roman"/>
          <w:sz w:val="28"/>
          <w:szCs w:val="28"/>
        </w:rPr>
        <w:t>Годовой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248B">
        <w:rPr>
          <w:rFonts w:ascii="Times New Roman" w:hAnsi="Times New Roman"/>
          <w:sz w:val="28"/>
          <w:szCs w:val="28"/>
        </w:rPr>
        <w:t>отчет</w:t>
      </w:r>
      <w:r>
        <w:rPr>
          <w:rFonts w:ascii="Times New Roman" w:hAnsi="Times New Roman"/>
          <w:sz w:val="28"/>
          <w:szCs w:val="28"/>
        </w:rPr>
        <w:t xml:space="preserve"> о реализации муниципальной программы для оценки эффе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тивности реализации муниципальной программы составляется по форме согласно </w:t>
      </w:r>
      <w:r w:rsidRPr="0092389C">
        <w:rPr>
          <w:rFonts w:ascii="Times New Roman" w:hAnsi="Times New Roman"/>
          <w:sz w:val="28"/>
          <w:szCs w:val="28"/>
        </w:rPr>
        <w:t>приложению 8</w:t>
      </w:r>
      <w:r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F501E7" w:rsidRDefault="00F501E7">
      <w:pPr>
        <w:rPr>
          <w:rFonts w:eastAsia="Calibri"/>
        </w:rPr>
      </w:pPr>
      <w:r>
        <w:rPr>
          <w:rFonts w:eastAsia="Calibri"/>
        </w:rPr>
        <w:br w:type="page"/>
      </w:r>
    </w:p>
    <w:p w:rsidR="00F501E7" w:rsidRDefault="00F501E7">
      <w:pPr>
        <w:rPr>
          <w:rFonts w:eastAsia="Calibri"/>
        </w:rPr>
        <w:sectPr w:rsidR="00F501E7" w:rsidSect="00F501E7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F501E7" w:rsidRDefault="00F501E7">
      <w:pPr>
        <w:rPr>
          <w:rFonts w:eastAsia="Calibri"/>
        </w:rPr>
      </w:pPr>
    </w:p>
    <w:p w:rsidR="00104808" w:rsidRDefault="00104808" w:rsidP="007654DB">
      <w:pPr>
        <w:ind w:left="10348"/>
        <w:rPr>
          <w:rFonts w:eastAsia="Calibri"/>
        </w:rPr>
      </w:pPr>
    </w:p>
    <w:p w:rsidR="007654DB" w:rsidRDefault="007B62E1" w:rsidP="007654DB">
      <w:pPr>
        <w:ind w:left="10348"/>
        <w:rPr>
          <w:rFonts w:eastAsia="Calibri"/>
        </w:rPr>
      </w:pPr>
      <w:r w:rsidRPr="007654DB">
        <w:rPr>
          <w:rFonts w:eastAsia="Calibri"/>
        </w:rPr>
        <w:t>Приложение</w:t>
      </w:r>
      <w:r w:rsidR="00DC054F" w:rsidRPr="007654DB">
        <w:rPr>
          <w:rFonts w:eastAsia="Calibri"/>
        </w:rPr>
        <w:t xml:space="preserve"> </w:t>
      </w:r>
      <w:r w:rsidRPr="007654DB">
        <w:rPr>
          <w:rFonts w:eastAsia="Calibri"/>
        </w:rPr>
        <w:t>1</w:t>
      </w:r>
    </w:p>
    <w:p w:rsidR="007B62E1" w:rsidRPr="003951BF" w:rsidRDefault="007B62E1" w:rsidP="007654DB">
      <w:pPr>
        <w:ind w:left="10348"/>
        <w:rPr>
          <w:rFonts w:eastAsia="Calibri"/>
          <w:lang w:eastAsia="en-US"/>
        </w:rPr>
      </w:pPr>
      <w:r w:rsidRPr="007654DB">
        <w:rPr>
          <w:rFonts w:eastAsia="Calibri"/>
        </w:rPr>
        <w:t>к</w:t>
      </w:r>
      <w:r w:rsidR="00DC054F" w:rsidRPr="007654DB">
        <w:rPr>
          <w:rFonts w:eastAsia="Calibri"/>
        </w:rPr>
        <w:t xml:space="preserve"> </w:t>
      </w:r>
      <w:r w:rsidR="00D85EAF">
        <w:rPr>
          <w:rFonts w:eastAsia="Calibri"/>
        </w:rPr>
        <w:t xml:space="preserve">муниципальной </w:t>
      </w:r>
      <w:r w:rsidR="00960C6C" w:rsidRPr="007654DB">
        <w:rPr>
          <w:rFonts w:eastAsia="Calibri"/>
        </w:rPr>
        <w:t>программ</w:t>
      </w:r>
      <w:r w:rsidRPr="007654DB">
        <w:rPr>
          <w:rFonts w:eastAsia="Calibri"/>
        </w:rPr>
        <w:t>е</w:t>
      </w:r>
      <w:r w:rsidR="00DC054F" w:rsidRPr="007654DB">
        <w:rPr>
          <w:rFonts w:eastAsia="Calibri"/>
        </w:rPr>
        <w:t xml:space="preserve"> </w:t>
      </w:r>
      <w:r w:rsidRPr="007654DB">
        <w:rPr>
          <w:rFonts w:eastAsia="Calibri"/>
        </w:rPr>
        <w:t>«</w:t>
      </w:r>
      <w:r w:rsidR="00A0178E" w:rsidRPr="007654DB">
        <w:rPr>
          <w:rFonts w:eastAsia="Calibri"/>
          <w:lang w:eastAsia="en-US"/>
        </w:rPr>
        <w:t>Развитие</w:t>
      </w:r>
      <w:r w:rsidR="00DC054F" w:rsidRPr="007654DB">
        <w:rPr>
          <w:rFonts w:eastAsia="Calibri"/>
          <w:lang w:eastAsia="en-US"/>
        </w:rPr>
        <w:t xml:space="preserve"> </w:t>
      </w:r>
      <w:r w:rsidR="00A0178E" w:rsidRPr="007654DB">
        <w:rPr>
          <w:rFonts w:eastAsia="Calibri"/>
          <w:lang w:eastAsia="en-US"/>
        </w:rPr>
        <w:t>и</w:t>
      </w:r>
      <w:r w:rsidR="00A0178E" w:rsidRPr="007654DB">
        <w:rPr>
          <w:rFonts w:eastAsia="Calibri"/>
          <w:lang w:eastAsia="en-US"/>
        </w:rPr>
        <w:t>н</w:t>
      </w:r>
      <w:r w:rsidR="00A0178E" w:rsidRPr="007654DB">
        <w:rPr>
          <w:rFonts w:eastAsia="Calibri"/>
          <w:lang w:eastAsia="en-US"/>
        </w:rPr>
        <w:t>формационной</w:t>
      </w:r>
      <w:r w:rsidR="00A0178E" w:rsidRPr="007654DB">
        <w:rPr>
          <w:rFonts w:eastAsia="Calibri"/>
          <w:lang w:eastAsia="en-US"/>
        </w:rPr>
        <w:br/>
        <w:t>и</w:t>
      </w:r>
      <w:r w:rsidR="00DC054F" w:rsidRPr="007654DB">
        <w:rPr>
          <w:rFonts w:eastAsia="Calibri"/>
          <w:lang w:eastAsia="en-US"/>
        </w:rPr>
        <w:t xml:space="preserve"> </w:t>
      </w:r>
      <w:r w:rsidR="00A0178E" w:rsidRPr="007654DB">
        <w:rPr>
          <w:rFonts w:eastAsia="Calibri"/>
          <w:lang w:eastAsia="en-US"/>
        </w:rPr>
        <w:t>технической</w:t>
      </w:r>
      <w:r w:rsidR="00DC054F" w:rsidRPr="007654DB">
        <w:rPr>
          <w:rFonts w:eastAsia="Calibri"/>
          <w:lang w:eastAsia="en-US"/>
        </w:rPr>
        <w:t xml:space="preserve"> </w:t>
      </w:r>
      <w:r w:rsidR="00A0178E" w:rsidRPr="007654DB">
        <w:rPr>
          <w:rFonts w:eastAsia="Calibri"/>
          <w:lang w:eastAsia="en-US"/>
        </w:rPr>
        <w:t>инфраструктуры</w:t>
      </w:r>
      <w:r w:rsidR="00DC054F" w:rsidRPr="007654DB">
        <w:rPr>
          <w:rFonts w:eastAsia="Calibri"/>
          <w:lang w:eastAsia="en-US"/>
        </w:rPr>
        <w:t xml:space="preserve"> </w:t>
      </w:r>
      <w:r w:rsidR="00A0178E" w:rsidRPr="007654DB">
        <w:rPr>
          <w:rFonts w:eastAsia="Calibri"/>
          <w:lang w:eastAsia="en-US"/>
        </w:rPr>
        <w:t>экосистемы</w:t>
      </w:r>
      <w:r w:rsidR="00DC054F" w:rsidRPr="007654DB">
        <w:rPr>
          <w:rFonts w:eastAsia="Calibri"/>
          <w:lang w:eastAsia="en-US"/>
        </w:rPr>
        <w:t xml:space="preserve"> </w:t>
      </w:r>
      <w:r w:rsidR="00A0178E" w:rsidRPr="007654DB">
        <w:rPr>
          <w:rFonts w:eastAsia="Calibri"/>
          <w:lang w:eastAsia="en-US"/>
        </w:rPr>
        <w:t>цифровой</w:t>
      </w:r>
      <w:r w:rsidR="00DC054F" w:rsidRPr="007654DB">
        <w:rPr>
          <w:rFonts w:eastAsia="Calibri"/>
          <w:lang w:eastAsia="en-US"/>
        </w:rPr>
        <w:t xml:space="preserve"> </w:t>
      </w:r>
      <w:r w:rsidR="00A0178E" w:rsidRPr="007654DB">
        <w:rPr>
          <w:rFonts w:eastAsia="Calibri"/>
          <w:lang w:eastAsia="en-US"/>
        </w:rPr>
        <w:t>экономики</w:t>
      </w:r>
      <w:r w:rsidR="00DC054F" w:rsidRPr="007654DB">
        <w:rPr>
          <w:rFonts w:eastAsia="Calibri"/>
          <w:lang w:eastAsia="en-US"/>
        </w:rPr>
        <w:t xml:space="preserve"> </w:t>
      </w:r>
      <w:r w:rsidR="002F62DD" w:rsidRPr="007654DB">
        <w:rPr>
          <w:rFonts w:eastAsia="Calibri"/>
          <w:lang w:eastAsia="en-US"/>
        </w:rPr>
        <w:t>городского</w:t>
      </w:r>
      <w:r w:rsidR="00DC054F" w:rsidRPr="007654DB">
        <w:rPr>
          <w:rFonts w:eastAsia="Calibri"/>
          <w:lang w:eastAsia="en-US"/>
        </w:rPr>
        <w:t xml:space="preserve"> </w:t>
      </w:r>
      <w:r w:rsidR="002F62DD" w:rsidRPr="007654DB">
        <w:rPr>
          <w:rFonts w:eastAsia="Calibri"/>
          <w:lang w:eastAsia="en-US"/>
        </w:rPr>
        <w:t>округа</w:t>
      </w:r>
      <w:r w:rsidR="00DC054F" w:rsidRPr="007654DB">
        <w:rPr>
          <w:rFonts w:eastAsia="Calibri"/>
          <w:lang w:eastAsia="en-US"/>
        </w:rPr>
        <w:t xml:space="preserve"> </w:t>
      </w:r>
      <w:r w:rsidR="007654DB">
        <w:rPr>
          <w:rFonts w:eastAsia="Calibri"/>
          <w:lang w:eastAsia="en-US"/>
        </w:rPr>
        <w:br/>
      </w:r>
      <w:r w:rsidR="002F62DD" w:rsidRPr="007654DB">
        <w:rPr>
          <w:rFonts w:eastAsia="Calibri"/>
          <w:lang w:eastAsia="en-US"/>
        </w:rPr>
        <w:t>Фрязино</w:t>
      </w:r>
      <w:r w:rsidR="00DC054F" w:rsidRPr="007654DB">
        <w:rPr>
          <w:rFonts w:eastAsia="Calibri"/>
          <w:lang w:eastAsia="en-US"/>
        </w:rPr>
        <w:t xml:space="preserve"> </w:t>
      </w:r>
      <w:r w:rsidR="00A0178E" w:rsidRPr="007654DB">
        <w:rPr>
          <w:rFonts w:eastAsia="Calibri"/>
          <w:lang w:eastAsia="en-US"/>
        </w:rPr>
        <w:t>Московской</w:t>
      </w:r>
      <w:r w:rsidR="00DC054F" w:rsidRPr="007654DB">
        <w:rPr>
          <w:rFonts w:eastAsia="Calibri"/>
          <w:lang w:eastAsia="en-US"/>
        </w:rPr>
        <w:t xml:space="preserve"> </w:t>
      </w:r>
      <w:r w:rsidR="00A0178E" w:rsidRPr="007654DB">
        <w:rPr>
          <w:rFonts w:eastAsia="Calibri"/>
          <w:lang w:eastAsia="en-US"/>
        </w:rPr>
        <w:t>области</w:t>
      </w:r>
      <w:r w:rsidRPr="003951BF">
        <w:rPr>
          <w:rFonts w:eastAsia="Calibri"/>
          <w:lang w:eastAsia="en-US"/>
        </w:rPr>
        <w:t>»</w:t>
      </w:r>
      <w:r w:rsidR="003951BF" w:rsidRPr="003951BF">
        <w:rPr>
          <w:rFonts w:eastAsia="Calibri"/>
          <w:lang w:eastAsia="en-US"/>
        </w:rPr>
        <w:t xml:space="preserve"> на срок 2019-2022 годов</w:t>
      </w:r>
    </w:p>
    <w:p w:rsidR="00DB681D" w:rsidRDefault="00DB681D" w:rsidP="007654DB">
      <w:pPr>
        <w:ind w:left="10348"/>
        <w:rPr>
          <w:rFonts w:eastAsia="Calibri"/>
          <w:lang w:eastAsia="en-US"/>
        </w:rPr>
      </w:pPr>
    </w:p>
    <w:p w:rsidR="00853981" w:rsidRPr="00853981" w:rsidRDefault="007B62E1" w:rsidP="00853981">
      <w:pPr>
        <w:pStyle w:val="20"/>
        <w:keepNext w:val="0"/>
        <w:widowControl w:val="0"/>
        <w:spacing w:after="0" w:line="240" w:lineRule="auto"/>
        <w:ind w:left="0" w:firstLine="0"/>
        <w:rPr>
          <w:rFonts w:eastAsia="Calibri"/>
          <w:b w:val="0"/>
          <w:sz w:val="24"/>
          <w:szCs w:val="24"/>
        </w:rPr>
      </w:pPr>
      <w:r w:rsidRPr="00853981">
        <w:rPr>
          <w:rFonts w:eastAsia="Calibri"/>
          <w:b w:val="0"/>
          <w:sz w:val="24"/>
          <w:szCs w:val="24"/>
        </w:rPr>
        <w:t>Планируемые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Pr="00853981">
        <w:rPr>
          <w:rFonts w:eastAsia="Calibri"/>
          <w:b w:val="0"/>
          <w:sz w:val="24"/>
          <w:szCs w:val="24"/>
        </w:rPr>
        <w:t>результаты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Pr="00853981">
        <w:rPr>
          <w:rFonts w:eastAsia="Calibri"/>
          <w:b w:val="0"/>
          <w:sz w:val="24"/>
          <w:szCs w:val="24"/>
        </w:rPr>
        <w:t>реализации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Pr="00853981">
        <w:rPr>
          <w:rFonts w:eastAsia="Calibri"/>
          <w:b w:val="0"/>
          <w:sz w:val="24"/>
          <w:szCs w:val="24"/>
        </w:rPr>
        <w:t>муниципальной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="00960C6C" w:rsidRPr="00853981">
        <w:rPr>
          <w:rFonts w:eastAsia="Calibri"/>
          <w:b w:val="0"/>
          <w:sz w:val="24"/>
          <w:szCs w:val="24"/>
        </w:rPr>
        <w:t>программ</w:t>
      </w:r>
      <w:r w:rsidRPr="00853981">
        <w:rPr>
          <w:rFonts w:eastAsia="Calibri"/>
          <w:b w:val="0"/>
          <w:sz w:val="24"/>
          <w:szCs w:val="24"/>
        </w:rPr>
        <w:t>ы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</w:p>
    <w:p w:rsidR="00853981" w:rsidRPr="00853981" w:rsidRDefault="007B62E1" w:rsidP="00853981">
      <w:pPr>
        <w:pStyle w:val="20"/>
        <w:keepNext w:val="0"/>
        <w:widowControl w:val="0"/>
        <w:spacing w:after="0" w:line="240" w:lineRule="auto"/>
        <w:ind w:left="0" w:firstLine="0"/>
        <w:rPr>
          <w:rFonts w:eastAsia="Calibri"/>
          <w:b w:val="0"/>
          <w:sz w:val="24"/>
          <w:szCs w:val="24"/>
        </w:rPr>
      </w:pPr>
      <w:r w:rsidRPr="00853981">
        <w:rPr>
          <w:rFonts w:eastAsia="Calibri"/>
          <w:b w:val="0"/>
          <w:sz w:val="24"/>
          <w:szCs w:val="24"/>
        </w:rPr>
        <w:t>«</w:t>
      </w:r>
      <w:r w:rsidR="00A0178E" w:rsidRPr="00853981">
        <w:rPr>
          <w:rFonts w:eastAsia="Calibri"/>
          <w:b w:val="0"/>
          <w:sz w:val="24"/>
          <w:szCs w:val="24"/>
        </w:rPr>
        <w:t>Развитие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="00A0178E" w:rsidRPr="00853981">
        <w:rPr>
          <w:rFonts w:eastAsia="Calibri"/>
          <w:b w:val="0"/>
          <w:sz w:val="24"/>
          <w:szCs w:val="24"/>
        </w:rPr>
        <w:t>информационной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="00A0178E" w:rsidRPr="00853981">
        <w:rPr>
          <w:rFonts w:eastAsia="Calibri"/>
          <w:b w:val="0"/>
          <w:sz w:val="24"/>
          <w:szCs w:val="24"/>
        </w:rPr>
        <w:t>и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="00A0178E" w:rsidRPr="00853981">
        <w:rPr>
          <w:rFonts w:eastAsia="Calibri"/>
          <w:b w:val="0"/>
          <w:sz w:val="24"/>
          <w:szCs w:val="24"/>
        </w:rPr>
        <w:t>технической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="00A0178E" w:rsidRPr="00853981">
        <w:rPr>
          <w:rFonts w:eastAsia="Calibri"/>
          <w:b w:val="0"/>
          <w:sz w:val="24"/>
          <w:szCs w:val="24"/>
        </w:rPr>
        <w:t>инфраструктуры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="00A0178E" w:rsidRPr="00853981">
        <w:rPr>
          <w:rFonts w:eastAsia="Calibri"/>
          <w:b w:val="0"/>
          <w:sz w:val="24"/>
          <w:szCs w:val="24"/>
        </w:rPr>
        <w:t>экосистемы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="00A0178E" w:rsidRPr="00853981">
        <w:rPr>
          <w:rFonts w:eastAsia="Calibri"/>
          <w:b w:val="0"/>
          <w:sz w:val="24"/>
          <w:szCs w:val="24"/>
        </w:rPr>
        <w:t>цифровой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="00A0178E" w:rsidRPr="00853981">
        <w:rPr>
          <w:rFonts w:eastAsia="Calibri"/>
          <w:b w:val="0"/>
          <w:sz w:val="24"/>
          <w:szCs w:val="24"/>
        </w:rPr>
        <w:t>экономики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</w:p>
    <w:p w:rsidR="007B62E1" w:rsidRDefault="002F62DD" w:rsidP="00853981">
      <w:pPr>
        <w:pStyle w:val="20"/>
        <w:keepNext w:val="0"/>
        <w:widowControl w:val="0"/>
        <w:spacing w:after="0" w:line="240" w:lineRule="auto"/>
        <w:ind w:left="0" w:firstLine="0"/>
        <w:rPr>
          <w:rFonts w:eastAsia="Calibri"/>
          <w:b w:val="0"/>
          <w:sz w:val="24"/>
          <w:szCs w:val="24"/>
        </w:rPr>
      </w:pPr>
      <w:r w:rsidRPr="00853981">
        <w:rPr>
          <w:rFonts w:eastAsia="Calibri"/>
          <w:b w:val="0"/>
          <w:sz w:val="24"/>
          <w:szCs w:val="24"/>
        </w:rPr>
        <w:t>городского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Pr="00853981">
        <w:rPr>
          <w:rFonts w:eastAsia="Calibri"/>
          <w:b w:val="0"/>
          <w:sz w:val="24"/>
          <w:szCs w:val="24"/>
        </w:rPr>
        <w:t>округа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Pr="00853981">
        <w:rPr>
          <w:rFonts w:eastAsia="Calibri"/>
          <w:b w:val="0"/>
          <w:sz w:val="24"/>
          <w:szCs w:val="24"/>
        </w:rPr>
        <w:t>Фрязино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="00A0178E" w:rsidRPr="00853981">
        <w:rPr>
          <w:rFonts w:eastAsia="Calibri"/>
          <w:b w:val="0"/>
          <w:sz w:val="24"/>
          <w:szCs w:val="24"/>
        </w:rPr>
        <w:t>Московской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="00A0178E" w:rsidRPr="00853981">
        <w:rPr>
          <w:rFonts w:eastAsia="Calibri"/>
          <w:b w:val="0"/>
          <w:sz w:val="24"/>
          <w:szCs w:val="24"/>
        </w:rPr>
        <w:t>области</w:t>
      </w:r>
      <w:r w:rsidR="007B62E1" w:rsidRPr="00853981">
        <w:rPr>
          <w:rFonts w:eastAsia="Calibri"/>
          <w:b w:val="0"/>
          <w:sz w:val="24"/>
          <w:szCs w:val="24"/>
        </w:rPr>
        <w:t>»</w:t>
      </w:r>
      <w:r w:rsidR="003951BF">
        <w:rPr>
          <w:rFonts w:eastAsia="Calibri"/>
          <w:b w:val="0"/>
          <w:sz w:val="24"/>
          <w:szCs w:val="24"/>
        </w:rPr>
        <w:t xml:space="preserve"> </w:t>
      </w:r>
      <w:r w:rsidR="003951BF" w:rsidRPr="003951BF">
        <w:rPr>
          <w:rFonts w:eastAsia="Calibri"/>
          <w:b w:val="0"/>
          <w:sz w:val="24"/>
          <w:szCs w:val="24"/>
        </w:rPr>
        <w:t>на срок 2019-2022 годов</w:t>
      </w:r>
    </w:p>
    <w:p w:rsidR="00853981" w:rsidRPr="00853981" w:rsidRDefault="00853981" w:rsidP="00853981">
      <w:pPr>
        <w:rPr>
          <w:rFonts w:eastAsia="Calibri"/>
        </w:rPr>
      </w:pPr>
    </w:p>
    <w:tbl>
      <w:tblPr>
        <w:tblW w:w="4930" w:type="pct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6518"/>
        <w:gridCol w:w="1138"/>
        <w:gridCol w:w="993"/>
        <w:gridCol w:w="1275"/>
        <w:gridCol w:w="1159"/>
        <w:gridCol w:w="1163"/>
        <w:gridCol w:w="1163"/>
        <w:gridCol w:w="1163"/>
      </w:tblGrid>
      <w:tr w:rsidR="00E22D73" w:rsidRPr="00853981" w:rsidTr="00853981">
        <w:trPr>
          <w:trHeight w:val="934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D73" w:rsidRPr="00853981" w:rsidRDefault="00E22D73" w:rsidP="00EA5972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№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gramStart"/>
            <w:r w:rsidRPr="00853981">
              <w:rPr>
                <w:rFonts w:ascii="Arial" w:eastAsia="Calibri" w:hAnsi="Arial" w:cs="Arial"/>
                <w:sz w:val="18"/>
                <w:szCs w:val="18"/>
              </w:rPr>
              <w:t>п</w:t>
            </w:r>
            <w:proofErr w:type="gramEnd"/>
            <w:r w:rsidRPr="00853981">
              <w:rPr>
                <w:rFonts w:ascii="Arial" w:eastAsia="Calibri" w:hAnsi="Arial" w:cs="Arial"/>
                <w:sz w:val="18"/>
                <w:szCs w:val="18"/>
              </w:rPr>
              <w:t>/п</w:t>
            </w:r>
          </w:p>
        </w:tc>
        <w:tc>
          <w:tcPr>
            <w:tcW w:w="21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Показ</w:t>
            </w:r>
            <w:r w:rsidR="009C08FB" w:rsidRPr="00853981">
              <w:rPr>
                <w:rFonts w:ascii="Arial" w:eastAsia="Calibri" w:hAnsi="Arial" w:cs="Arial"/>
                <w:sz w:val="18"/>
                <w:szCs w:val="18"/>
              </w:rPr>
              <w:t>атель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9C08FB" w:rsidRPr="00853981">
              <w:rPr>
                <w:rFonts w:ascii="Arial" w:eastAsia="Calibri" w:hAnsi="Arial" w:cs="Arial"/>
                <w:sz w:val="18"/>
                <w:szCs w:val="18"/>
              </w:rPr>
              <w:t>реализации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9C08FB" w:rsidRPr="00853981">
              <w:rPr>
                <w:rFonts w:ascii="Arial" w:eastAsia="Calibri" w:hAnsi="Arial" w:cs="Arial"/>
                <w:sz w:val="18"/>
                <w:szCs w:val="18"/>
              </w:rPr>
              <w:t>мероприятий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программы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D73" w:rsidRPr="00853981" w:rsidRDefault="00E22D73" w:rsidP="00F627D0">
            <w:pPr>
              <w:ind w:left="-57" w:right="-57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Тип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показ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а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теля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73" w:rsidRPr="00853981" w:rsidRDefault="00E22D73" w:rsidP="00F627D0">
            <w:pPr>
              <w:ind w:left="-57" w:right="-57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Единица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измер</w:t>
            </w:r>
            <w:r w:rsidRPr="00853981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е</w:t>
            </w:r>
            <w:r w:rsidRPr="00853981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ния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73" w:rsidRPr="00853981" w:rsidRDefault="00E22D73" w:rsidP="008319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Базовое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значение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показателя</w:t>
            </w:r>
            <w:r w:rsidR="00DC054F" w:rsidRPr="00853981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(на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начало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реализации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подпр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о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граммы)</w:t>
            </w:r>
            <w:r w:rsidR="00DC054F" w:rsidRPr="00853981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201</w:t>
            </w:r>
            <w:r w:rsidR="009C08FB" w:rsidRPr="00853981">
              <w:rPr>
                <w:rFonts w:ascii="Arial" w:eastAsia="Calibri" w:hAnsi="Arial" w:cs="Arial"/>
                <w:sz w:val="18"/>
                <w:szCs w:val="18"/>
              </w:rPr>
              <w:t>8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год</w:t>
            </w:r>
          </w:p>
        </w:tc>
        <w:tc>
          <w:tcPr>
            <w:tcW w:w="153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73" w:rsidRPr="00853981" w:rsidRDefault="00E22D73" w:rsidP="008319CB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Планируемое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значение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показателя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по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годам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реал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и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зации</w:t>
            </w:r>
          </w:p>
        </w:tc>
      </w:tr>
      <w:tr w:rsidR="00853981" w:rsidRPr="00853981" w:rsidTr="00853981">
        <w:trPr>
          <w:trHeight w:val="815"/>
        </w:trPr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73" w:rsidRPr="00853981" w:rsidRDefault="00E22D73" w:rsidP="00F627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2019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год</w:t>
            </w:r>
          </w:p>
        </w:tc>
        <w:tc>
          <w:tcPr>
            <w:tcW w:w="3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73" w:rsidRPr="00853981" w:rsidRDefault="00E22D73" w:rsidP="00F627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2020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год</w:t>
            </w:r>
          </w:p>
        </w:tc>
        <w:tc>
          <w:tcPr>
            <w:tcW w:w="3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73" w:rsidRPr="00853981" w:rsidRDefault="00E22D73" w:rsidP="00F627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2021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год</w:t>
            </w:r>
          </w:p>
        </w:tc>
        <w:tc>
          <w:tcPr>
            <w:tcW w:w="3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D73" w:rsidRPr="00853981" w:rsidDel="00AB44A2" w:rsidRDefault="00E22D73" w:rsidP="00F627D0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2022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год</w:t>
            </w:r>
          </w:p>
        </w:tc>
      </w:tr>
    </w:tbl>
    <w:p w:rsidR="00853981" w:rsidRPr="00853981" w:rsidRDefault="00853981" w:rsidP="00EA5972">
      <w:pPr>
        <w:tabs>
          <w:tab w:val="left" w:pos="815"/>
          <w:tab w:val="left" w:pos="7333"/>
          <w:tab w:val="left" w:pos="8471"/>
          <w:tab w:val="left" w:pos="9464"/>
          <w:tab w:val="left" w:pos="10739"/>
          <w:tab w:val="left" w:pos="11898"/>
          <w:tab w:val="left" w:pos="13061"/>
          <w:tab w:val="left" w:pos="14224"/>
        </w:tabs>
        <w:ind w:left="250"/>
        <w:rPr>
          <w:rFonts w:ascii="Arial" w:hAnsi="Arial" w:cs="Arial"/>
          <w:color w:val="000000"/>
          <w:sz w:val="2"/>
          <w:szCs w:val="2"/>
        </w:rPr>
      </w:pPr>
      <w:r w:rsidRPr="00853981">
        <w:rPr>
          <w:rFonts w:ascii="Arial" w:hAnsi="Arial" w:cs="Arial"/>
          <w:color w:val="000000"/>
          <w:sz w:val="2"/>
          <w:szCs w:val="2"/>
        </w:rPr>
        <w:tab/>
      </w:r>
      <w:r w:rsidRPr="00853981">
        <w:rPr>
          <w:rFonts w:ascii="Arial" w:hAnsi="Arial" w:cs="Arial"/>
          <w:color w:val="000000"/>
          <w:sz w:val="2"/>
          <w:szCs w:val="2"/>
        </w:rPr>
        <w:tab/>
      </w:r>
      <w:r w:rsidRPr="00853981">
        <w:rPr>
          <w:rFonts w:ascii="Arial" w:hAnsi="Arial" w:cs="Arial"/>
          <w:color w:val="000000"/>
          <w:sz w:val="2"/>
          <w:szCs w:val="2"/>
        </w:rPr>
        <w:tab/>
      </w:r>
      <w:r w:rsidRPr="00853981">
        <w:rPr>
          <w:rFonts w:ascii="Arial" w:hAnsi="Arial" w:cs="Arial"/>
          <w:color w:val="000000"/>
          <w:sz w:val="2"/>
          <w:szCs w:val="2"/>
        </w:rPr>
        <w:tab/>
      </w:r>
      <w:r w:rsidRPr="00853981">
        <w:rPr>
          <w:rFonts w:ascii="Arial" w:hAnsi="Arial" w:cs="Arial"/>
          <w:color w:val="000000"/>
          <w:sz w:val="2"/>
          <w:szCs w:val="2"/>
        </w:rPr>
        <w:tab/>
      </w:r>
      <w:r w:rsidRPr="00853981">
        <w:rPr>
          <w:rFonts w:ascii="Arial" w:hAnsi="Arial" w:cs="Arial"/>
          <w:color w:val="000000"/>
          <w:sz w:val="2"/>
          <w:szCs w:val="2"/>
        </w:rPr>
        <w:tab/>
      </w:r>
      <w:r w:rsidRPr="00853981">
        <w:rPr>
          <w:rFonts w:ascii="Arial" w:hAnsi="Arial" w:cs="Arial"/>
          <w:color w:val="000000"/>
          <w:sz w:val="2"/>
          <w:szCs w:val="2"/>
        </w:rPr>
        <w:tab/>
      </w:r>
      <w:r w:rsidRPr="00853981">
        <w:rPr>
          <w:rFonts w:ascii="Arial" w:hAnsi="Arial" w:cs="Arial"/>
          <w:color w:val="000000"/>
          <w:sz w:val="2"/>
          <w:szCs w:val="2"/>
        </w:rPr>
        <w:tab/>
      </w:r>
    </w:p>
    <w:tbl>
      <w:tblPr>
        <w:tblW w:w="4930" w:type="pct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6518"/>
        <w:gridCol w:w="1138"/>
        <w:gridCol w:w="993"/>
        <w:gridCol w:w="1275"/>
        <w:gridCol w:w="1159"/>
        <w:gridCol w:w="1163"/>
        <w:gridCol w:w="1163"/>
        <w:gridCol w:w="1163"/>
      </w:tblGrid>
      <w:tr w:rsidR="00853981" w:rsidRPr="00853981" w:rsidTr="00853981">
        <w:trPr>
          <w:trHeight w:val="283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73" w:rsidRPr="00646AA9" w:rsidRDefault="00646AA9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73" w:rsidRPr="00646AA9" w:rsidRDefault="00646AA9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73" w:rsidRPr="00646AA9" w:rsidRDefault="00646AA9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73" w:rsidRPr="00646AA9" w:rsidRDefault="00646AA9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</w:p>
        </w:tc>
      </w:tr>
      <w:tr w:rsidR="00853981" w:rsidRPr="00853981" w:rsidTr="00853981"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2D73" w:rsidRPr="00EF496D" w:rsidRDefault="00E22D73" w:rsidP="00EF4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496D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22D73" w:rsidRPr="00853981" w:rsidRDefault="00E22D73" w:rsidP="00BF47A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Доля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рабочих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мест,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обеспеченных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необходимым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компьютерным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оборуд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ванием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услугами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связи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соответствии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требованиями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нормативных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правовых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актов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Московской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области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E22D73" w:rsidRPr="00853981" w:rsidRDefault="00134BBA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Отрасл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вой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22D73" w:rsidRPr="00853981" w:rsidRDefault="00E22D73" w:rsidP="00EA5972">
            <w:pPr>
              <w:tabs>
                <w:tab w:val="center" w:pos="229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34BBA" w:rsidRPr="00853981" w:rsidTr="00FE05AE">
        <w:trPr>
          <w:trHeight w:val="45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BA" w:rsidRPr="00EF496D" w:rsidRDefault="00EF496D" w:rsidP="00EF4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496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134BBA" w:rsidRPr="00EF496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Стоимостная доля закупаемого и арендуемого ОМСУ муниципального образования Московской области иностранного </w:t>
            </w:r>
            <w:proofErr w:type="gramStart"/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ПО</w:t>
            </w:r>
            <w:proofErr w:type="gram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Отрасл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вой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134BBA" w:rsidRPr="00853981" w:rsidTr="00853981">
        <w:trPr>
          <w:trHeight w:val="64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BA" w:rsidRPr="00853981" w:rsidRDefault="00EF496D" w:rsidP="00134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134BBA"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Увеличение доли защищенных по требованиям безопасности информ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ции информационных систем, используемых ОМСУ муниципального о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б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разования Московской области, в соответствии с категорией обрабатыв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Отрасл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вой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97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34BBA" w:rsidRPr="00853981" w:rsidTr="00853981">
        <w:trPr>
          <w:trHeight w:val="4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EF496D" w:rsidP="00134BB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134BBA" w:rsidRPr="0085398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Доля работников ОМСУ муниципального образования Московской обл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сти, обеспеченных средствами электронной подписи в соответствии с установленными требованиями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Отрасл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вой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34BBA" w:rsidRPr="00853981" w:rsidTr="00853981">
        <w:trPr>
          <w:trHeight w:val="6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EF496D" w:rsidP="00134BB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Доля документов служебной переписки ОМСУ муниципального образов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ния Московской области Московской области и их подведомственных учреждений с ЦИОГВ и ГО Московской области, подведомственными ЦИОГВ и ГО Московской области организациями и учреждениями, не с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держащих персональные данные и конфиденциальные сведения и направляемых исключительно в электронном виде с использованием МСЭД и средств электронной подписи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Отрасл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вой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</w:tr>
      <w:tr w:rsidR="00134BBA" w:rsidRPr="00853981" w:rsidTr="00853981">
        <w:trPr>
          <w:trHeight w:val="44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EF496D" w:rsidP="00134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lastRenderedPageBreak/>
              <w:t>6</w:t>
            </w:r>
            <w:r w:rsidR="00134BBA" w:rsidRPr="00853981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Увеличение доли граждан, использующих механизм получения госуда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р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ственных и муниципальных услуг в электронной форме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Указной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85</w:t>
            </w:r>
          </w:p>
        </w:tc>
      </w:tr>
      <w:tr w:rsidR="00134BBA" w:rsidRPr="00853981" w:rsidTr="00853981">
        <w:trPr>
          <w:trHeight w:val="44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EF496D" w:rsidP="00134BBA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7</w:t>
            </w:r>
            <w:r w:rsidR="00134BBA" w:rsidRPr="00853981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Увеличение доли граждан, зарегистрированных в ЕСИА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Отрасл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вой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</w:tr>
      <w:tr w:rsidR="00134BBA" w:rsidRPr="00853981" w:rsidTr="00853981">
        <w:trPr>
          <w:trHeight w:val="62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EF496D" w:rsidP="00134BB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134BBA" w:rsidRPr="0085398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Рейтинг-50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2,2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</w:tr>
      <w:tr w:rsidR="00134BBA" w:rsidRPr="00853981" w:rsidTr="00853981">
        <w:trPr>
          <w:trHeight w:val="62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EF496D" w:rsidP="00134BB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134BBA" w:rsidRPr="0085398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Удобные услуги – Доля муниципальных (государственных) услуг, по кот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о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Отрасл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вой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70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85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85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90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90</w:t>
            </w:r>
          </w:p>
        </w:tc>
      </w:tr>
      <w:tr w:rsidR="00134BBA" w:rsidRPr="00853981" w:rsidTr="00853981">
        <w:trPr>
          <w:trHeight w:val="62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134BBA" w:rsidP="00EF4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F496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Результативные услуги – Доля отказов в предоставлении муниципальных (государственных) услуг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Рейтинг-50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134BBA" w:rsidRPr="00853981" w:rsidTr="00853981">
        <w:trPr>
          <w:trHeight w:val="62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134BBA" w:rsidP="00EF4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F496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 xml:space="preserve">Повторные обращения – Доля обращений, поступивших на портал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853981">
              <w:rPr>
                <w:rFonts w:ascii="Arial" w:hAnsi="Arial" w:cs="Arial"/>
                <w:sz w:val="18"/>
                <w:szCs w:val="18"/>
              </w:rPr>
              <w:t>«</w:t>
            </w:r>
            <w:proofErr w:type="spellStart"/>
            <w:r w:rsidRPr="00853981">
              <w:rPr>
                <w:rFonts w:ascii="Arial" w:hAnsi="Arial" w:cs="Arial"/>
                <w:sz w:val="18"/>
                <w:szCs w:val="18"/>
              </w:rPr>
              <w:t>Добродел</w:t>
            </w:r>
            <w:proofErr w:type="spellEnd"/>
            <w:r w:rsidRPr="00853981">
              <w:rPr>
                <w:rFonts w:ascii="Arial" w:hAnsi="Arial" w:cs="Arial"/>
                <w:sz w:val="18"/>
                <w:szCs w:val="18"/>
              </w:rPr>
              <w:t>», по которым поступили повторные обращения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Рейтинг-50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134BBA" w:rsidRPr="00853981" w:rsidTr="00853981">
        <w:trPr>
          <w:trHeight w:val="62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EF496D" w:rsidP="00134BBA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  <w:r w:rsidR="00134BBA"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853981">
              <w:rPr>
                <w:rFonts w:ascii="Arial" w:hAnsi="Arial" w:cs="Arial"/>
                <w:sz w:val="18"/>
                <w:szCs w:val="18"/>
              </w:rPr>
              <w:t>Добродел</w:t>
            </w:r>
            <w:proofErr w:type="spellEnd"/>
            <w:r w:rsidRPr="00853981">
              <w:rPr>
                <w:rFonts w:ascii="Arial" w:hAnsi="Arial" w:cs="Arial"/>
                <w:sz w:val="18"/>
                <w:szCs w:val="18"/>
              </w:rPr>
              <w:t>» (по проблемам со сроком р</w:t>
            </w:r>
            <w:r w:rsidRPr="00853981">
              <w:rPr>
                <w:rFonts w:ascii="Arial" w:hAnsi="Arial" w:cs="Arial"/>
                <w:sz w:val="18"/>
                <w:szCs w:val="18"/>
              </w:rPr>
              <w:t>е</w:t>
            </w:r>
            <w:r w:rsidRPr="00853981">
              <w:rPr>
                <w:rFonts w:ascii="Arial" w:hAnsi="Arial" w:cs="Arial"/>
                <w:sz w:val="18"/>
                <w:szCs w:val="18"/>
              </w:rPr>
              <w:t xml:space="preserve">шения 8 </w:t>
            </w:r>
            <w:proofErr w:type="spellStart"/>
            <w:r w:rsidRPr="00853981">
              <w:rPr>
                <w:rFonts w:ascii="Arial" w:hAnsi="Arial" w:cs="Arial"/>
                <w:sz w:val="18"/>
                <w:szCs w:val="18"/>
              </w:rPr>
              <w:t>р.д</w:t>
            </w:r>
            <w:proofErr w:type="spellEnd"/>
            <w:r w:rsidRPr="00853981"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Рейтинг-50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30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30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30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30</w:t>
            </w:r>
          </w:p>
        </w:tc>
      </w:tr>
      <w:tr w:rsidR="00134BBA" w:rsidRPr="00853981" w:rsidTr="00853981">
        <w:trPr>
          <w:trHeight w:val="62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134BBA" w:rsidP="00EF4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F496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Ответь вовремя – Доля жалоб, поступивших на портал «</w:t>
            </w:r>
            <w:proofErr w:type="spellStart"/>
            <w:r w:rsidRPr="00853981">
              <w:rPr>
                <w:rFonts w:ascii="Arial" w:eastAsia="Calibri" w:hAnsi="Arial" w:cs="Arial"/>
                <w:sz w:val="18"/>
                <w:szCs w:val="18"/>
              </w:rPr>
              <w:t>Добродел</w:t>
            </w:r>
            <w:proofErr w:type="spellEnd"/>
            <w:r w:rsidRPr="00853981">
              <w:rPr>
                <w:rFonts w:ascii="Arial" w:eastAsia="Calibri" w:hAnsi="Arial" w:cs="Arial"/>
                <w:sz w:val="18"/>
                <w:szCs w:val="18"/>
              </w:rPr>
              <w:t>», по которым нарушен срок подготовки ответа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Рейтинг-50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134BBA" w:rsidRPr="00853981" w:rsidTr="00853981">
        <w:trPr>
          <w:trHeight w:val="62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134BBA" w:rsidP="00EF496D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F496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 xml:space="preserve">Доля ОМСУ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муниципального образования Московской области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и их по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д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ведомственных учреждений, использующих региональные межведо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м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ственные информационные системы поддержки обеспечивающих фун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к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ций и контроля результативности деятельности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Отрасл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вой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96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98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134BBA" w:rsidRPr="00853981" w:rsidTr="00853981">
        <w:trPr>
          <w:trHeight w:val="403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134BBA" w:rsidP="00EF4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F496D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Субсидия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34BBA" w:rsidRPr="00853981" w:rsidTr="00853981">
        <w:trPr>
          <w:trHeight w:val="1359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134BBA" w:rsidP="00EF496D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1</w:t>
            </w:r>
            <w:r w:rsidR="00EF496D">
              <w:rPr>
                <w:rFonts w:ascii="Arial" w:hAnsi="Arial" w:cs="Arial"/>
                <w:sz w:val="18"/>
                <w:szCs w:val="18"/>
              </w:rPr>
              <w:t>6</w:t>
            </w:r>
            <w:r w:rsidRPr="0085398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Доля муниципальных дошкольных образовательных организаций и мун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ципальных общеобразовательных организаций в муниципальном образ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вании Московской области, подключенных к сети Интернет на скорости:</w:t>
            </w:r>
          </w:p>
          <w:p w:rsidR="00134BBA" w:rsidRPr="00853981" w:rsidRDefault="00134BBA" w:rsidP="00134BB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для дошкольных образовательных организаций – не менее 2 Мбит/</w:t>
            </w:r>
            <w:proofErr w:type="gramStart"/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:rsidR="00134BBA" w:rsidRPr="00853981" w:rsidRDefault="00134BBA" w:rsidP="00134BB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для общеобразовательных организаций, расположенных в городских п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селениях и городских округах, – не менее 100 Мбит/</w:t>
            </w:r>
            <w:proofErr w:type="gramStart"/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:rsidR="00134BBA" w:rsidRPr="00853981" w:rsidRDefault="00134BBA" w:rsidP="00134B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для общеобразовательных организаций, расположенных в сельских населенных пунктах, – не менее 50 Мбит/</w:t>
            </w:r>
            <w:proofErr w:type="gramStart"/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Субсидия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EF496D" w:rsidRPr="00853981" w:rsidTr="00853981">
        <w:trPr>
          <w:trHeight w:val="1359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96D" w:rsidRPr="00853981" w:rsidRDefault="00EF496D" w:rsidP="00EF4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17.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5B48">
              <w:rPr>
                <w:rFonts w:ascii="Arial" w:hAnsi="Arial" w:cs="Arial"/>
                <w:color w:val="000000"/>
                <w:sz w:val="18"/>
                <w:szCs w:val="18"/>
              </w:rPr>
              <w:t>Доля образовательных организаций, у которых есть широкополосный д</w:t>
            </w:r>
            <w:r w:rsidRPr="00E05B48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E05B48">
              <w:rPr>
                <w:rFonts w:ascii="Arial" w:hAnsi="Arial" w:cs="Arial"/>
                <w:color w:val="000000"/>
                <w:sz w:val="18"/>
                <w:szCs w:val="18"/>
              </w:rPr>
              <w:t>ступ к сети Интернет (не менее 100 Мбит/с), за исключением дошкольных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Указной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F496D" w:rsidRPr="00722FE8" w:rsidRDefault="00425218" w:rsidP="00EF496D">
            <w:pPr>
              <w:spacing w:before="60" w:after="60"/>
              <w:jc w:val="center"/>
              <w:rPr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F496D" w:rsidRPr="00722FE8" w:rsidRDefault="00425218" w:rsidP="00EF496D">
            <w:pPr>
              <w:spacing w:before="60" w:after="6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F496D" w:rsidRPr="00722FE8" w:rsidRDefault="00425218" w:rsidP="00EF496D">
            <w:pPr>
              <w:spacing w:before="60" w:after="6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EF496D" w:rsidRPr="00722FE8" w:rsidRDefault="00EF496D" w:rsidP="00EF496D">
            <w:pPr>
              <w:spacing w:before="60" w:after="60"/>
              <w:jc w:val="center"/>
              <w:rPr>
                <w:lang w:val="en-US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EF496D" w:rsidRPr="00853981" w:rsidTr="00853981">
        <w:trPr>
          <w:trHeight w:val="662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6D" w:rsidRPr="00853981" w:rsidRDefault="00EF496D" w:rsidP="00EF496D">
            <w:pPr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Количество современных компьютеров (со сроком эксплуатации не более семи лет) на 100 обучающихся в общеобразовательных организациях муниципального образования Московской области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Субсидия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единица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13,6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14,0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14,2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14,6</w:t>
            </w:r>
          </w:p>
        </w:tc>
      </w:tr>
      <w:tr w:rsidR="00EF496D" w:rsidRPr="00853981" w:rsidTr="00853981">
        <w:trPr>
          <w:trHeight w:val="662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</w:tcPr>
          <w:p w:rsidR="00EF496D" w:rsidRPr="00853981" w:rsidRDefault="00EF496D" w:rsidP="00EF49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85398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A"/>
                <w:sz w:val="18"/>
                <w:szCs w:val="18"/>
                <w:lang w:eastAsia="ar-SA"/>
              </w:rPr>
              <w:t xml:space="preserve">Доля муниципальных организаций в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муниципальном образовании Мо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ковской области</w:t>
            </w:r>
            <w:r w:rsidRPr="00853981">
              <w:rPr>
                <w:rFonts w:ascii="Arial" w:hAnsi="Arial" w:cs="Arial"/>
                <w:color w:val="00000A"/>
                <w:sz w:val="18"/>
                <w:szCs w:val="18"/>
                <w:lang w:eastAsia="ar-SA"/>
              </w:rPr>
              <w:t xml:space="preserve"> обеспеченных современными аппаратно-программными комплексами со средствами криптографической защиты информации</w:t>
            </w:r>
          </w:p>
        </w:tc>
        <w:tc>
          <w:tcPr>
            <w:tcW w:w="376" w:type="pct"/>
            <w:tcBorders>
              <w:top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Субсидия</w:t>
            </w:r>
          </w:p>
        </w:tc>
        <w:tc>
          <w:tcPr>
            <w:tcW w:w="328" w:type="pct"/>
            <w:tcBorders>
              <w:top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bCs/>
                <w:color w:val="00000A"/>
                <w:sz w:val="18"/>
                <w:szCs w:val="18"/>
                <w:lang w:eastAsia="ar-SA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bCs/>
                <w:color w:val="00000A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bCs/>
                <w:color w:val="00000A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bCs/>
                <w:color w:val="00000A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bCs/>
                <w:color w:val="00000A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100</w:t>
            </w:r>
          </w:p>
        </w:tc>
      </w:tr>
      <w:tr w:rsidR="00EF496D" w:rsidRPr="00853981" w:rsidTr="00853981">
        <w:trPr>
          <w:trHeight w:val="57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</w:tcPr>
          <w:p w:rsidR="00EF496D" w:rsidRPr="00853981" w:rsidRDefault="00EF496D" w:rsidP="00EF4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Увеличение доли положительно рассмотренных заявлений на размещ</w:t>
            </w:r>
            <w:r w:rsidRPr="00853981">
              <w:rPr>
                <w:rFonts w:ascii="Arial" w:hAnsi="Arial" w:cs="Arial"/>
                <w:sz w:val="18"/>
                <w:szCs w:val="18"/>
              </w:rPr>
              <w:t>е</w:t>
            </w:r>
            <w:r w:rsidRPr="00853981">
              <w:rPr>
                <w:rFonts w:ascii="Arial" w:hAnsi="Arial" w:cs="Arial"/>
                <w:sz w:val="18"/>
                <w:szCs w:val="18"/>
              </w:rPr>
              <w:t>ние антенно-мачтовых сооружений связи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Отрасл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вой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bCs/>
                <w:sz w:val="18"/>
                <w:szCs w:val="18"/>
              </w:rPr>
              <w:t>80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bCs/>
                <w:sz w:val="18"/>
                <w:szCs w:val="18"/>
              </w:rPr>
              <w:t>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bCs/>
                <w:sz w:val="18"/>
                <w:szCs w:val="18"/>
              </w:rPr>
              <w:t>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bCs/>
                <w:sz w:val="18"/>
                <w:szCs w:val="18"/>
              </w:rPr>
              <w:t>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bCs/>
                <w:sz w:val="18"/>
                <w:szCs w:val="18"/>
              </w:rPr>
              <w:t>90</w:t>
            </w:r>
          </w:p>
        </w:tc>
      </w:tr>
      <w:tr w:rsidR="00EF496D" w:rsidRPr="00853981" w:rsidTr="00853981">
        <w:trPr>
          <w:trHeight w:val="95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</w:tcPr>
          <w:p w:rsidR="00EF496D" w:rsidRPr="00853981" w:rsidRDefault="00EF496D" w:rsidP="00EF4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Доля многоквартирных домов, имеющих возможность пользоваться усл</w:t>
            </w:r>
            <w:r w:rsidRPr="00853981">
              <w:rPr>
                <w:rFonts w:ascii="Arial" w:hAnsi="Arial" w:cs="Arial"/>
                <w:sz w:val="18"/>
                <w:szCs w:val="18"/>
              </w:rPr>
              <w:t>у</w:t>
            </w:r>
            <w:r w:rsidRPr="00853981">
              <w:rPr>
                <w:rFonts w:ascii="Arial" w:hAnsi="Arial" w:cs="Arial"/>
                <w:sz w:val="18"/>
                <w:szCs w:val="18"/>
              </w:rPr>
              <w:t>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Обращ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ние Г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у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бернатора Моско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ской обл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сти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77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78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  <w:lang w:val="en-US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  <w:lang w:val="en-US"/>
              </w:rPr>
              <w:t>79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  <w:lang w:val="en-US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80</w:t>
            </w:r>
          </w:p>
        </w:tc>
      </w:tr>
      <w:tr w:rsidR="00EF496D" w:rsidRPr="00853981" w:rsidTr="00853981">
        <w:trPr>
          <w:trHeight w:val="95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</w:tcPr>
          <w:p w:rsidR="00EF496D" w:rsidRPr="00853981" w:rsidRDefault="00EF496D" w:rsidP="00EF4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Доля домашних хозяйств в муниципальном образовании Московской о</w:t>
            </w:r>
            <w:r w:rsidRPr="00853981">
              <w:rPr>
                <w:rFonts w:ascii="Arial" w:hAnsi="Arial" w:cs="Arial"/>
                <w:sz w:val="18"/>
                <w:szCs w:val="18"/>
              </w:rPr>
              <w:t>б</w:t>
            </w:r>
            <w:r w:rsidRPr="00853981">
              <w:rPr>
                <w:rFonts w:ascii="Arial" w:hAnsi="Arial" w:cs="Arial"/>
                <w:sz w:val="18"/>
                <w:szCs w:val="18"/>
              </w:rPr>
              <w:t>ласти, имеющих широкополосный доступ к сети Интернет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Отрасл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вой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F496D" w:rsidRPr="00853981" w:rsidTr="00853981">
        <w:trPr>
          <w:trHeight w:val="95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</w:tcPr>
          <w:p w:rsidR="00EF496D" w:rsidRPr="00853981" w:rsidRDefault="00EF496D" w:rsidP="00EF4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Доля муниципальных учреждений культуры, обеспеченных доступом в </w:t>
            </w:r>
            <w:r w:rsidRPr="00853981">
              <w:rPr>
                <w:rFonts w:ascii="Arial" w:hAnsi="Arial" w:cs="Arial"/>
                <w:sz w:val="18"/>
                <w:szCs w:val="18"/>
              </w:rPr>
              <w:t>информационно-телекоммуникационную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сеть Интернет на скорости:</w:t>
            </w:r>
          </w:p>
          <w:p w:rsidR="00EF496D" w:rsidRPr="00853981" w:rsidRDefault="00EF496D" w:rsidP="00EF496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для учреждений культуры, расположенных в городских населенных пун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тах, не менее 50 Мбит/</w:t>
            </w:r>
            <w:proofErr w:type="gramStart"/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:rsidR="00EF496D" w:rsidRPr="00853981" w:rsidRDefault="00EF496D" w:rsidP="00EF496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для учреждений культуры, расположенных в сельских населенных пун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тах, не менее 10 Мбит/</w:t>
            </w:r>
            <w:proofErr w:type="gramStart"/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Отрасл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вой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</w:tbl>
    <w:p w:rsidR="007B62E1" w:rsidRPr="00EC516B" w:rsidRDefault="007B62E1" w:rsidP="00FA4D9D"/>
    <w:p w:rsidR="00853981" w:rsidRDefault="00853981" w:rsidP="004E7B63">
      <w:pPr>
        <w:ind w:left="8789"/>
        <w:sectPr w:rsidR="00853981" w:rsidSect="00F501E7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2C426C" w:rsidRDefault="002C426C" w:rsidP="002C426C">
      <w:pPr>
        <w:ind w:left="10348"/>
        <w:rPr>
          <w:rFonts w:eastAsia="Calibri"/>
        </w:rPr>
      </w:pPr>
      <w:r w:rsidRPr="007654DB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2</w:t>
      </w:r>
    </w:p>
    <w:p w:rsidR="009E75AB" w:rsidRPr="00EC516B" w:rsidRDefault="002C426C" w:rsidP="003951BF">
      <w:pPr>
        <w:widowControl w:val="0"/>
        <w:ind w:left="10348"/>
        <w:rPr>
          <w:rFonts w:eastAsia="Calibri"/>
          <w:lang w:eastAsia="en-US"/>
        </w:rPr>
      </w:pPr>
      <w:r w:rsidRPr="007654DB">
        <w:rPr>
          <w:rFonts w:eastAsia="Calibri"/>
        </w:rPr>
        <w:t xml:space="preserve">к </w:t>
      </w:r>
      <w:r w:rsidR="00D85EAF">
        <w:rPr>
          <w:rFonts w:eastAsia="Calibri"/>
        </w:rPr>
        <w:t xml:space="preserve">муниципальной </w:t>
      </w:r>
      <w:r w:rsidRPr="007654DB">
        <w:rPr>
          <w:rFonts w:eastAsia="Calibri"/>
        </w:rPr>
        <w:t>программе «</w:t>
      </w:r>
      <w:r w:rsidRPr="007654DB">
        <w:rPr>
          <w:rFonts w:eastAsia="Calibri"/>
          <w:lang w:eastAsia="en-US"/>
        </w:rPr>
        <w:t>Развитие и</w:t>
      </w:r>
      <w:r w:rsidRPr="007654DB">
        <w:rPr>
          <w:rFonts w:eastAsia="Calibri"/>
          <w:lang w:eastAsia="en-US"/>
        </w:rPr>
        <w:t>н</w:t>
      </w:r>
      <w:r w:rsidRPr="007654DB">
        <w:rPr>
          <w:rFonts w:eastAsia="Calibri"/>
          <w:lang w:eastAsia="en-US"/>
        </w:rPr>
        <w:t>формационной</w:t>
      </w:r>
      <w:r w:rsidR="007413EE">
        <w:rPr>
          <w:rFonts w:eastAsia="Calibri"/>
          <w:lang w:eastAsia="en-US"/>
        </w:rPr>
        <w:t xml:space="preserve"> </w:t>
      </w:r>
      <w:r w:rsidRPr="007654DB">
        <w:rPr>
          <w:rFonts w:eastAsia="Calibri"/>
          <w:lang w:eastAsia="en-US"/>
        </w:rPr>
        <w:t>и технической инфраструкт</w:t>
      </w:r>
      <w:r w:rsidRPr="007654DB">
        <w:rPr>
          <w:rFonts w:eastAsia="Calibri"/>
          <w:lang w:eastAsia="en-US"/>
        </w:rPr>
        <w:t>у</w:t>
      </w:r>
      <w:r w:rsidRPr="007654DB">
        <w:rPr>
          <w:rFonts w:eastAsia="Calibri"/>
          <w:lang w:eastAsia="en-US"/>
        </w:rPr>
        <w:t>ры экосистемы цифровой экономики горо</w:t>
      </w:r>
      <w:r w:rsidRPr="007654DB">
        <w:rPr>
          <w:rFonts w:eastAsia="Calibri"/>
          <w:lang w:eastAsia="en-US"/>
        </w:rPr>
        <w:t>д</w:t>
      </w:r>
      <w:r w:rsidRPr="007654DB">
        <w:rPr>
          <w:rFonts w:eastAsia="Calibri"/>
          <w:lang w:eastAsia="en-US"/>
        </w:rPr>
        <w:t>ского округа Фрязино Московской области</w:t>
      </w:r>
      <w:r w:rsidRPr="003951BF">
        <w:rPr>
          <w:rFonts w:eastAsia="Calibri"/>
        </w:rPr>
        <w:t>»</w:t>
      </w:r>
      <w:r w:rsidR="003951BF" w:rsidRPr="003951BF">
        <w:rPr>
          <w:rFonts w:eastAsia="Calibri"/>
        </w:rPr>
        <w:t xml:space="preserve"> </w:t>
      </w:r>
      <w:r w:rsidR="003951BF" w:rsidRPr="003951BF">
        <w:rPr>
          <w:rFonts w:eastAsia="Calibri"/>
          <w:lang w:eastAsia="en-US"/>
        </w:rPr>
        <w:t>на срок 2019-2022 годов</w:t>
      </w:r>
    </w:p>
    <w:p w:rsidR="005A2429" w:rsidRDefault="005A2429" w:rsidP="005A2429">
      <w:pPr>
        <w:pStyle w:val="20"/>
        <w:keepNext w:val="0"/>
        <w:widowControl w:val="0"/>
        <w:spacing w:after="0" w:line="240" w:lineRule="auto"/>
        <w:ind w:left="0" w:firstLine="0"/>
        <w:rPr>
          <w:rFonts w:eastAsia="Calibri"/>
          <w:sz w:val="24"/>
          <w:szCs w:val="24"/>
        </w:rPr>
      </w:pPr>
      <w:r w:rsidRPr="00EC516B">
        <w:rPr>
          <w:rFonts w:eastAsia="Calibri"/>
          <w:sz w:val="24"/>
          <w:szCs w:val="24"/>
        </w:rPr>
        <w:t>МЕТОДИКА</w:t>
      </w:r>
    </w:p>
    <w:p w:rsidR="005A2429" w:rsidRPr="005A2429" w:rsidRDefault="00DC054F" w:rsidP="005A2429">
      <w:pPr>
        <w:pStyle w:val="20"/>
        <w:keepNext w:val="0"/>
        <w:widowControl w:val="0"/>
        <w:spacing w:after="0" w:line="240" w:lineRule="auto"/>
        <w:ind w:left="0" w:firstLine="0"/>
        <w:rPr>
          <w:rFonts w:eastAsia="Calibri"/>
          <w:b w:val="0"/>
          <w:sz w:val="24"/>
        </w:rPr>
      </w:pPr>
      <w:r>
        <w:rPr>
          <w:rFonts w:eastAsia="Calibri"/>
          <w:sz w:val="24"/>
          <w:szCs w:val="24"/>
        </w:rPr>
        <w:t xml:space="preserve"> </w:t>
      </w:r>
      <w:r w:rsidR="007B62E1" w:rsidRPr="005A2429">
        <w:rPr>
          <w:rFonts w:eastAsia="Calibri"/>
          <w:b w:val="0"/>
          <w:sz w:val="24"/>
          <w:szCs w:val="24"/>
        </w:rPr>
        <w:t>расчета</w:t>
      </w:r>
      <w:r w:rsidRPr="005A2429">
        <w:rPr>
          <w:rFonts w:eastAsia="Calibri"/>
          <w:b w:val="0"/>
          <w:sz w:val="24"/>
          <w:szCs w:val="24"/>
        </w:rPr>
        <w:t xml:space="preserve"> </w:t>
      </w:r>
      <w:proofErr w:type="gramStart"/>
      <w:r w:rsidR="007B62E1" w:rsidRPr="005A2429">
        <w:rPr>
          <w:rFonts w:eastAsia="Calibri"/>
          <w:b w:val="0"/>
          <w:sz w:val="24"/>
          <w:szCs w:val="24"/>
        </w:rPr>
        <w:t>значений</w:t>
      </w:r>
      <w:r w:rsidRPr="005A2429">
        <w:rPr>
          <w:rFonts w:eastAsia="Calibri"/>
          <w:b w:val="0"/>
          <w:sz w:val="24"/>
          <w:szCs w:val="24"/>
        </w:rPr>
        <w:t xml:space="preserve"> </w:t>
      </w:r>
      <w:r w:rsidR="007B62E1" w:rsidRPr="005A2429">
        <w:rPr>
          <w:rFonts w:eastAsia="Calibri"/>
          <w:b w:val="0"/>
          <w:sz w:val="24"/>
          <w:szCs w:val="24"/>
        </w:rPr>
        <w:t>показателей</w:t>
      </w:r>
      <w:r w:rsidRPr="005A2429">
        <w:rPr>
          <w:rFonts w:eastAsia="Calibri"/>
          <w:b w:val="0"/>
          <w:sz w:val="24"/>
          <w:szCs w:val="24"/>
        </w:rPr>
        <w:t xml:space="preserve"> </w:t>
      </w:r>
      <w:r w:rsidR="007B62E1" w:rsidRPr="005A2429">
        <w:rPr>
          <w:rFonts w:eastAsia="Calibri"/>
          <w:b w:val="0"/>
          <w:sz w:val="24"/>
          <w:szCs w:val="24"/>
        </w:rPr>
        <w:t>эффективности</w:t>
      </w:r>
      <w:r w:rsidRPr="005A2429">
        <w:rPr>
          <w:rFonts w:eastAsia="Calibri"/>
          <w:b w:val="0"/>
          <w:sz w:val="24"/>
          <w:szCs w:val="24"/>
        </w:rPr>
        <w:t xml:space="preserve"> </w:t>
      </w:r>
      <w:r w:rsidR="007B62E1" w:rsidRPr="005A2429">
        <w:rPr>
          <w:rFonts w:eastAsia="Calibri"/>
          <w:b w:val="0"/>
          <w:sz w:val="24"/>
          <w:szCs w:val="24"/>
        </w:rPr>
        <w:t>реализации</w:t>
      </w:r>
      <w:r w:rsidRPr="005A2429">
        <w:rPr>
          <w:rFonts w:eastAsia="Calibri"/>
          <w:b w:val="0"/>
          <w:sz w:val="24"/>
          <w:szCs w:val="24"/>
        </w:rPr>
        <w:t xml:space="preserve"> </w:t>
      </w:r>
      <w:r w:rsidR="007B62E1" w:rsidRPr="005A2429">
        <w:rPr>
          <w:rFonts w:eastAsia="Calibri"/>
          <w:b w:val="0"/>
          <w:sz w:val="24"/>
          <w:szCs w:val="24"/>
        </w:rPr>
        <w:t>муниципальной</w:t>
      </w:r>
      <w:r w:rsidRPr="005A2429">
        <w:rPr>
          <w:rFonts w:eastAsia="Calibri"/>
          <w:b w:val="0"/>
          <w:sz w:val="24"/>
          <w:szCs w:val="24"/>
        </w:rPr>
        <w:t xml:space="preserve"> </w:t>
      </w:r>
      <w:r w:rsidR="00960C6C" w:rsidRPr="005A2429">
        <w:rPr>
          <w:rFonts w:eastAsia="Calibri"/>
          <w:b w:val="0"/>
          <w:sz w:val="24"/>
          <w:szCs w:val="24"/>
        </w:rPr>
        <w:t>программ</w:t>
      </w:r>
      <w:r w:rsidR="007B62E1" w:rsidRPr="005A2429">
        <w:rPr>
          <w:rFonts w:eastAsia="Calibri"/>
          <w:b w:val="0"/>
          <w:sz w:val="24"/>
          <w:szCs w:val="24"/>
        </w:rPr>
        <w:t>ы</w:t>
      </w:r>
      <w:proofErr w:type="gramEnd"/>
      <w:r w:rsidRPr="005A2429">
        <w:rPr>
          <w:rFonts w:eastAsia="Calibri"/>
          <w:b w:val="0"/>
          <w:sz w:val="24"/>
        </w:rPr>
        <w:t xml:space="preserve"> </w:t>
      </w:r>
    </w:p>
    <w:p w:rsidR="005A2429" w:rsidRPr="005A2429" w:rsidRDefault="007B62E1" w:rsidP="005A2429">
      <w:pPr>
        <w:pStyle w:val="20"/>
        <w:keepNext w:val="0"/>
        <w:widowControl w:val="0"/>
        <w:spacing w:after="0" w:line="240" w:lineRule="auto"/>
        <w:ind w:left="0" w:firstLine="0"/>
        <w:rPr>
          <w:rFonts w:eastAsia="Calibri"/>
          <w:b w:val="0"/>
          <w:sz w:val="24"/>
          <w:szCs w:val="24"/>
        </w:rPr>
      </w:pPr>
      <w:r w:rsidRPr="005A2429">
        <w:rPr>
          <w:rFonts w:eastAsia="Calibri"/>
          <w:b w:val="0"/>
          <w:sz w:val="24"/>
        </w:rPr>
        <w:t>«</w:t>
      </w:r>
      <w:r w:rsidR="00E118B7" w:rsidRPr="005A2429">
        <w:rPr>
          <w:rFonts w:eastAsia="Calibri"/>
          <w:b w:val="0"/>
          <w:sz w:val="24"/>
        </w:rPr>
        <w:t>Развитие</w:t>
      </w:r>
      <w:r w:rsidR="00DC054F" w:rsidRPr="005A2429">
        <w:rPr>
          <w:rFonts w:eastAsia="Calibri"/>
          <w:b w:val="0"/>
          <w:sz w:val="24"/>
        </w:rPr>
        <w:t xml:space="preserve"> </w:t>
      </w:r>
      <w:r w:rsidR="00E118B7" w:rsidRPr="005A2429">
        <w:rPr>
          <w:rFonts w:eastAsia="Calibri"/>
          <w:b w:val="0"/>
          <w:sz w:val="24"/>
        </w:rPr>
        <w:t>информационной</w:t>
      </w:r>
      <w:r w:rsidR="00DC054F" w:rsidRPr="005A2429">
        <w:rPr>
          <w:rFonts w:eastAsia="Calibri"/>
          <w:b w:val="0"/>
          <w:sz w:val="24"/>
        </w:rPr>
        <w:t xml:space="preserve"> </w:t>
      </w:r>
      <w:r w:rsidR="00E118B7" w:rsidRPr="005A2429">
        <w:rPr>
          <w:rFonts w:eastAsia="Calibri"/>
          <w:b w:val="0"/>
          <w:sz w:val="24"/>
        </w:rPr>
        <w:t>и</w:t>
      </w:r>
      <w:r w:rsidR="00DC054F" w:rsidRPr="005A2429">
        <w:rPr>
          <w:rFonts w:eastAsia="Calibri"/>
          <w:b w:val="0"/>
          <w:sz w:val="24"/>
        </w:rPr>
        <w:t xml:space="preserve"> </w:t>
      </w:r>
      <w:r w:rsidR="00E118B7" w:rsidRPr="005A2429">
        <w:rPr>
          <w:rFonts w:eastAsia="Calibri"/>
          <w:b w:val="0"/>
          <w:sz w:val="24"/>
        </w:rPr>
        <w:t>технической</w:t>
      </w:r>
      <w:r w:rsidR="00DC054F" w:rsidRPr="005A2429">
        <w:rPr>
          <w:rFonts w:eastAsia="Calibri"/>
          <w:b w:val="0"/>
          <w:sz w:val="24"/>
        </w:rPr>
        <w:t xml:space="preserve"> </w:t>
      </w:r>
      <w:r w:rsidR="00E118B7" w:rsidRPr="005A2429">
        <w:rPr>
          <w:rFonts w:eastAsia="Calibri"/>
          <w:b w:val="0"/>
          <w:sz w:val="24"/>
        </w:rPr>
        <w:t>инфраструктуры</w:t>
      </w:r>
      <w:r w:rsidR="00DC054F" w:rsidRPr="005A2429">
        <w:rPr>
          <w:rFonts w:eastAsia="Calibri"/>
          <w:b w:val="0"/>
          <w:sz w:val="24"/>
        </w:rPr>
        <w:t xml:space="preserve"> </w:t>
      </w:r>
      <w:r w:rsidR="00E118B7" w:rsidRPr="005A2429">
        <w:rPr>
          <w:rFonts w:eastAsia="Calibri"/>
          <w:b w:val="0"/>
          <w:sz w:val="24"/>
        </w:rPr>
        <w:t>экосистемы</w:t>
      </w:r>
      <w:r w:rsidR="00DC054F" w:rsidRPr="005A2429">
        <w:rPr>
          <w:rFonts w:eastAsia="Calibri"/>
          <w:b w:val="0"/>
          <w:sz w:val="24"/>
        </w:rPr>
        <w:t xml:space="preserve"> </w:t>
      </w:r>
      <w:r w:rsidR="00E118B7" w:rsidRPr="005A2429">
        <w:rPr>
          <w:rFonts w:eastAsia="Calibri"/>
          <w:b w:val="0"/>
          <w:sz w:val="24"/>
        </w:rPr>
        <w:t>цифровой</w:t>
      </w:r>
      <w:r w:rsidR="00DC054F" w:rsidRPr="005A2429">
        <w:rPr>
          <w:rFonts w:eastAsia="Calibri"/>
          <w:b w:val="0"/>
          <w:sz w:val="24"/>
        </w:rPr>
        <w:t xml:space="preserve"> </w:t>
      </w:r>
      <w:r w:rsidR="00E118B7" w:rsidRPr="005A2429">
        <w:rPr>
          <w:rFonts w:eastAsia="Calibri"/>
          <w:b w:val="0"/>
          <w:sz w:val="24"/>
          <w:szCs w:val="24"/>
        </w:rPr>
        <w:t>экономики</w:t>
      </w:r>
      <w:r w:rsidR="00DC054F" w:rsidRPr="005A2429">
        <w:rPr>
          <w:rFonts w:eastAsia="Calibri"/>
          <w:b w:val="0"/>
          <w:sz w:val="24"/>
          <w:szCs w:val="24"/>
        </w:rPr>
        <w:t xml:space="preserve"> </w:t>
      </w:r>
    </w:p>
    <w:p w:rsidR="007B62E1" w:rsidRDefault="002F62DD" w:rsidP="005A2429">
      <w:pPr>
        <w:pStyle w:val="20"/>
        <w:keepNext w:val="0"/>
        <w:widowControl w:val="0"/>
        <w:spacing w:after="0" w:line="240" w:lineRule="auto"/>
        <w:ind w:left="0" w:firstLine="0"/>
        <w:rPr>
          <w:rFonts w:eastAsia="Calibri"/>
          <w:b w:val="0"/>
          <w:sz w:val="24"/>
          <w:szCs w:val="24"/>
        </w:rPr>
      </w:pPr>
      <w:r w:rsidRPr="005A2429">
        <w:rPr>
          <w:rFonts w:eastAsia="Calibri"/>
          <w:b w:val="0"/>
          <w:sz w:val="24"/>
          <w:szCs w:val="24"/>
        </w:rPr>
        <w:t>городского</w:t>
      </w:r>
      <w:r w:rsidR="00DC054F" w:rsidRPr="005A2429">
        <w:rPr>
          <w:rFonts w:eastAsia="Calibri"/>
          <w:b w:val="0"/>
          <w:sz w:val="24"/>
          <w:szCs w:val="24"/>
        </w:rPr>
        <w:t xml:space="preserve"> </w:t>
      </w:r>
      <w:r w:rsidRPr="005A2429">
        <w:rPr>
          <w:rFonts w:eastAsia="Calibri"/>
          <w:b w:val="0"/>
          <w:sz w:val="24"/>
          <w:szCs w:val="24"/>
        </w:rPr>
        <w:t>округа</w:t>
      </w:r>
      <w:r w:rsidR="00DC054F" w:rsidRPr="005A2429">
        <w:rPr>
          <w:rFonts w:eastAsia="Calibri"/>
          <w:b w:val="0"/>
          <w:sz w:val="24"/>
          <w:szCs w:val="24"/>
        </w:rPr>
        <w:t xml:space="preserve"> </w:t>
      </w:r>
      <w:r w:rsidRPr="005A2429">
        <w:rPr>
          <w:rFonts w:eastAsia="Calibri"/>
          <w:b w:val="0"/>
          <w:sz w:val="24"/>
          <w:szCs w:val="24"/>
        </w:rPr>
        <w:t>Фрязино</w:t>
      </w:r>
      <w:r w:rsidR="00DC054F" w:rsidRPr="005A2429">
        <w:rPr>
          <w:rFonts w:eastAsia="Calibri"/>
          <w:b w:val="0"/>
          <w:sz w:val="24"/>
          <w:szCs w:val="24"/>
        </w:rPr>
        <w:t xml:space="preserve"> </w:t>
      </w:r>
      <w:r w:rsidR="00E118B7" w:rsidRPr="005A2429">
        <w:rPr>
          <w:rFonts w:eastAsia="Calibri"/>
          <w:b w:val="0"/>
          <w:sz w:val="24"/>
          <w:szCs w:val="24"/>
        </w:rPr>
        <w:t>Московской</w:t>
      </w:r>
      <w:r w:rsidR="00DC054F" w:rsidRPr="005A2429">
        <w:rPr>
          <w:rFonts w:eastAsia="Calibri"/>
          <w:b w:val="0"/>
          <w:sz w:val="24"/>
          <w:szCs w:val="24"/>
        </w:rPr>
        <w:t xml:space="preserve"> </w:t>
      </w:r>
      <w:r w:rsidR="00E118B7" w:rsidRPr="005A2429">
        <w:rPr>
          <w:rFonts w:eastAsia="Calibri"/>
          <w:b w:val="0"/>
          <w:sz w:val="24"/>
          <w:szCs w:val="24"/>
        </w:rPr>
        <w:t>области</w:t>
      </w:r>
      <w:r w:rsidR="007B62E1" w:rsidRPr="005A2429">
        <w:rPr>
          <w:rFonts w:eastAsia="Calibri"/>
          <w:b w:val="0"/>
          <w:sz w:val="24"/>
          <w:szCs w:val="24"/>
        </w:rPr>
        <w:t>»</w:t>
      </w:r>
      <w:r w:rsidR="003951BF">
        <w:rPr>
          <w:rFonts w:eastAsia="Calibri"/>
          <w:b w:val="0"/>
          <w:sz w:val="24"/>
          <w:szCs w:val="24"/>
        </w:rPr>
        <w:t xml:space="preserve"> </w:t>
      </w:r>
      <w:r w:rsidR="003951BF" w:rsidRPr="003951BF">
        <w:rPr>
          <w:rFonts w:eastAsia="Calibri"/>
          <w:b w:val="0"/>
          <w:sz w:val="24"/>
          <w:szCs w:val="24"/>
        </w:rPr>
        <w:t>на срок 2019-2022 годов</w:t>
      </w:r>
    </w:p>
    <w:p w:rsidR="007413EE" w:rsidRPr="007413EE" w:rsidRDefault="007413EE" w:rsidP="007413EE">
      <w:pPr>
        <w:rPr>
          <w:rFonts w:eastAsia="Calibri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3827"/>
        <w:gridCol w:w="11453"/>
      </w:tblGrid>
      <w:tr w:rsidR="005A2429" w:rsidRPr="005702BA" w:rsidTr="005A2429">
        <w:trPr>
          <w:tblHeader/>
        </w:trPr>
        <w:tc>
          <w:tcPr>
            <w:tcW w:w="597" w:type="dxa"/>
            <w:shd w:val="clear" w:color="auto" w:fill="auto"/>
          </w:tcPr>
          <w:p w:rsidR="007B62E1" w:rsidRPr="005702BA" w:rsidRDefault="007B62E1" w:rsidP="007B62E1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b/>
                <w:sz w:val="18"/>
                <w:szCs w:val="18"/>
              </w:rPr>
              <w:t>№</w:t>
            </w:r>
          </w:p>
          <w:p w:rsidR="007B62E1" w:rsidRPr="005702BA" w:rsidRDefault="007B62E1" w:rsidP="007B62E1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proofErr w:type="gramStart"/>
            <w:r w:rsidRPr="005702BA">
              <w:rPr>
                <w:rFonts w:ascii="Arial" w:eastAsia="Calibri" w:hAnsi="Arial" w:cs="Arial"/>
                <w:b/>
                <w:sz w:val="18"/>
                <w:szCs w:val="18"/>
              </w:rPr>
              <w:t>п</w:t>
            </w:r>
            <w:proofErr w:type="gramEnd"/>
            <w:r w:rsidRPr="005702BA">
              <w:rPr>
                <w:rFonts w:ascii="Arial" w:eastAsia="Calibri" w:hAnsi="Arial" w:cs="Arial"/>
                <w:b/>
                <w:sz w:val="18"/>
                <w:szCs w:val="18"/>
              </w:rPr>
              <w:t>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B62E1" w:rsidRPr="005702BA" w:rsidRDefault="007B62E1" w:rsidP="00631AF5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b/>
                <w:sz w:val="18"/>
                <w:szCs w:val="18"/>
              </w:rPr>
              <w:t>Наименование</w:t>
            </w:r>
            <w:r w:rsidR="00DC054F" w:rsidRPr="005702BA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5702BA">
              <w:rPr>
                <w:rFonts w:ascii="Arial" w:eastAsia="Calibri" w:hAnsi="Arial" w:cs="Arial"/>
                <w:b/>
                <w:sz w:val="18"/>
                <w:szCs w:val="18"/>
              </w:rPr>
              <w:t>показателя</w:t>
            </w:r>
          </w:p>
        </w:tc>
        <w:tc>
          <w:tcPr>
            <w:tcW w:w="11453" w:type="dxa"/>
            <w:shd w:val="clear" w:color="auto" w:fill="auto"/>
            <w:vAlign w:val="center"/>
          </w:tcPr>
          <w:p w:rsidR="007B62E1" w:rsidRPr="005702BA" w:rsidRDefault="007B62E1" w:rsidP="00631AF5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b/>
                <w:sz w:val="18"/>
                <w:szCs w:val="18"/>
              </w:rPr>
              <w:t>Методика</w:t>
            </w:r>
            <w:r w:rsidR="00DC054F" w:rsidRPr="005702BA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5702BA">
              <w:rPr>
                <w:rFonts w:ascii="Arial" w:eastAsia="Calibri" w:hAnsi="Arial" w:cs="Arial"/>
                <w:b/>
                <w:sz w:val="18"/>
                <w:szCs w:val="18"/>
              </w:rPr>
              <w:t>расчета</w:t>
            </w:r>
            <w:r w:rsidR="00DC054F" w:rsidRPr="005702BA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5702BA">
              <w:rPr>
                <w:rFonts w:ascii="Arial" w:eastAsia="Calibri" w:hAnsi="Arial" w:cs="Arial"/>
                <w:b/>
                <w:sz w:val="18"/>
                <w:szCs w:val="18"/>
              </w:rPr>
              <w:t>значений</w:t>
            </w:r>
            <w:r w:rsidR="00DC054F" w:rsidRPr="005702BA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5702BA">
              <w:rPr>
                <w:rFonts w:ascii="Arial" w:eastAsia="Calibri" w:hAnsi="Arial" w:cs="Arial"/>
                <w:b/>
                <w:sz w:val="18"/>
                <w:szCs w:val="18"/>
              </w:rPr>
              <w:t>показателя</w:t>
            </w:r>
          </w:p>
        </w:tc>
      </w:tr>
      <w:tr w:rsidR="007B62E1" w:rsidRPr="005702BA" w:rsidTr="00631AF5">
        <w:tc>
          <w:tcPr>
            <w:tcW w:w="597" w:type="dxa"/>
            <w:shd w:val="clear" w:color="auto" w:fill="auto"/>
          </w:tcPr>
          <w:p w:rsidR="007B62E1" w:rsidRPr="005702BA" w:rsidRDefault="007B62E1" w:rsidP="00631AF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7B62E1" w:rsidRPr="005702BA" w:rsidRDefault="00BF47A6" w:rsidP="002E7194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Доля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рабочих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мест,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обеспеченных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нео</w:t>
            </w:r>
            <w:r w:rsidRPr="005702BA">
              <w:rPr>
                <w:rFonts w:ascii="Arial" w:hAnsi="Arial" w:cs="Arial"/>
                <w:sz w:val="18"/>
                <w:szCs w:val="18"/>
              </w:rPr>
              <w:t>б</w:t>
            </w:r>
            <w:r w:rsidRPr="005702BA">
              <w:rPr>
                <w:rFonts w:ascii="Arial" w:hAnsi="Arial" w:cs="Arial"/>
                <w:sz w:val="18"/>
                <w:szCs w:val="18"/>
              </w:rPr>
              <w:t>ходимым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компьютерным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оборудованием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услугами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связи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в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соответствии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требов</w:t>
            </w:r>
            <w:r w:rsidRPr="005702BA">
              <w:rPr>
                <w:rFonts w:ascii="Arial" w:hAnsi="Arial" w:cs="Arial"/>
                <w:sz w:val="18"/>
                <w:szCs w:val="18"/>
              </w:rPr>
              <w:t>а</w:t>
            </w:r>
            <w:r w:rsidRPr="005702BA">
              <w:rPr>
                <w:rFonts w:ascii="Arial" w:hAnsi="Arial" w:cs="Arial"/>
                <w:sz w:val="18"/>
                <w:szCs w:val="18"/>
              </w:rPr>
              <w:t>ниями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нормативных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правовых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актов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Мо</w:t>
            </w:r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Pr="005702BA">
              <w:rPr>
                <w:rFonts w:ascii="Arial" w:hAnsi="Arial" w:cs="Arial"/>
                <w:sz w:val="18"/>
                <w:szCs w:val="18"/>
              </w:rPr>
              <w:t>ковской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области</w:t>
            </w:r>
          </w:p>
        </w:tc>
        <w:tc>
          <w:tcPr>
            <w:tcW w:w="11453" w:type="dxa"/>
            <w:shd w:val="clear" w:color="auto" w:fill="auto"/>
          </w:tcPr>
          <w:p w:rsidR="007B62E1" w:rsidRPr="005702BA" w:rsidRDefault="007B0623" w:rsidP="007B62E1">
            <w:pPr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m:t>n</m:t>
                </m:r>
                <m:r>
                  <w:rPr>
                    <w:rFonts w:ascii="Cambria Math" w:eastAsia="Calibri" w:hAnsi="Cambria Math" w:cs="Arial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Arial"/>
                        <w:i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 w:cs="Arial"/>
                            <w:i/>
                            <w:color w:val="000000" w:themeColor="text1"/>
                            <w:sz w:val="18"/>
                            <w:szCs w:val="1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 w:cs="Arial"/>
                        <w:color w:val="000000" w:themeColor="text1"/>
                        <w:sz w:val="18"/>
                        <w:szCs w:val="18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 w:cs="Arial"/>
                            <w:i/>
                            <w:color w:val="000000" w:themeColor="text1"/>
                            <w:sz w:val="18"/>
                            <w:szCs w:val="1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 w:cs="Arial"/>
                        <w:color w:val="000000" w:themeColor="text1"/>
                        <w:sz w:val="18"/>
                        <w:szCs w:val="18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 w:cs="Arial"/>
                        <w:color w:val="000000" w:themeColor="text1"/>
                        <w:sz w:val="18"/>
                        <w:szCs w:val="18"/>
                      </w:rPr>
                      <m:t>2</m:t>
                    </m:r>
                  </m:den>
                </m:f>
              </m:oMath>
            </m:oMathPara>
          </w:p>
          <w:p w:rsidR="007B62E1" w:rsidRPr="005702BA" w:rsidRDefault="007B62E1" w:rsidP="007B62E1">
            <w:pPr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где:</w:t>
            </w:r>
            <w:r w:rsidR="00DC054F" w:rsidRPr="005702B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7B62E1" w:rsidRPr="005702BA" w:rsidRDefault="007B0623" w:rsidP="007B62E1">
            <w:pPr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color w:val="000000" w:themeColor="text1"/>
                  <w:sz w:val="18"/>
                  <w:szCs w:val="18"/>
                </w:rPr>
                <m:t>n</m:t>
              </m:r>
            </m:oMath>
            <w:r w:rsidR="00DC054F" w:rsidRPr="005702B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62E1" w:rsidRPr="005702B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–</w:t>
            </w:r>
            <w:r w:rsidR="00DC054F" w:rsidRPr="005702B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доля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рабочих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мест,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обеспеченных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необходимым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компьютерным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оборудованием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и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услугами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связи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в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соответствии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с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требовани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я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ми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нормативных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правовых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актов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Московской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области</w:t>
            </w:r>
            <w:r w:rsidR="007B62E1" w:rsidRPr="005702B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;</w:t>
            </w:r>
          </w:p>
          <w:p w:rsidR="00F25795" w:rsidRPr="005702BA" w:rsidRDefault="003C6431" w:rsidP="00F257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color w:val="000000" w:themeColor="text1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color w:val="000000" w:themeColor="text1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Arial"/>
                      <w:color w:val="000000" w:themeColor="text1"/>
                      <w:sz w:val="18"/>
                      <w:szCs w:val="18"/>
                    </w:rPr>
                    <m:t>1</m:t>
                  </m:r>
                </m:sub>
              </m:sSub>
            </m:oMath>
            <w:r w:rsidR="00DC054F" w:rsidRPr="005702B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–</w:t>
            </w:r>
            <w:r w:rsidR="00DC054F" w:rsidRPr="005702B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количество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работников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ОМСУ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муниципального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образования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Московской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области</w:t>
            </w:r>
            <w:ins w:id="5" w:author="Егоров Иван Сергеевич" w:date="2018-11-26T18:12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,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6" w:author="Егоров Иван Сергеевич" w:date="2018-11-26T18:12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МФЦ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муниципального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образования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7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Моско</w:t>
              </w:r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в</w:t>
              </w:r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ской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8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области</w:t>
              </w:r>
            </w:ins>
            <w:r w:rsidR="00F25795" w:rsidRPr="005702BA">
              <w:rPr>
                <w:rFonts w:ascii="Arial" w:hAnsi="Arial" w:cs="Arial"/>
                <w:sz w:val="18"/>
                <w:szCs w:val="18"/>
              </w:rPr>
              <w:t>,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обеспеченных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необходимым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компьютерным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оборудованием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предустановленным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общесистемным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программным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обеспечением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организационной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техникой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в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соответствии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требованиями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нормативных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правовых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актов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Московской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области;</w:t>
            </w:r>
          </w:p>
          <w:p w:rsidR="00F25795" w:rsidRPr="005702BA" w:rsidRDefault="003C6431" w:rsidP="00F257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1</m:t>
                  </m:r>
                </m:sub>
              </m:sSub>
            </m:oMath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–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общее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количество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работников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ОМСУ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муниципального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образования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Московской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области</w:t>
            </w:r>
            <w:ins w:id="9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,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10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МФЦ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муниципального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образования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11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Московской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12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области</w:t>
              </w:r>
            </w:ins>
            <w:r w:rsidR="00F25795" w:rsidRPr="005702BA">
              <w:rPr>
                <w:rFonts w:ascii="Arial" w:hAnsi="Arial" w:cs="Arial"/>
                <w:sz w:val="18"/>
                <w:szCs w:val="18"/>
              </w:rPr>
              <w:t>,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нуждающихся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в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компьютерном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оборудовании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предустановленным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общесистемным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программным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обеспеч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е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нием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организационной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технике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в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соответствии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требованиями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нормативных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правовых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актов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Московской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области,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или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уже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обе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печенных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таким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оборудованием;</w:t>
            </w:r>
          </w:p>
          <w:p w:rsidR="00F25795" w:rsidRPr="005702BA" w:rsidRDefault="003C6431" w:rsidP="00F257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b>
              </m:sSub>
            </m:oMath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–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количество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ОМСУ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муниципального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образования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Московской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области</w:t>
            </w:r>
            <w:ins w:id="13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,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14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МФЦ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муниципального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образования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15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Московской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16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области</w:t>
              </w:r>
            </w:ins>
            <w:r w:rsidR="00F25795" w:rsidRPr="005702BA">
              <w:rPr>
                <w:rFonts w:ascii="Arial" w:hAnsi="Arial" w:cs="Arial"/>
                <w:sz w:val="18"/>
                <w:szCs w:val="18"/>
              </w:rPr>
              <w:t>,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обеспеченных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необходимыми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услугами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F25795" w:rsidRPr="005702BA">
              <w:rPr>
                <w:rFonts w:ascii="Arial" w:hAnsi="Arial" w:cs="Arial"/>
                <w:sz w:val="18"/>
                <w:szCs w:val="18"/>
              </w:rPr>
              <w:t>связи</w:t>
            </w:r>
            <w:proofErr w:type="gramEnd"/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в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том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числе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для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оказания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государственных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муниципальных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услуг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в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электронной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форме;</w:t>
            </w:r>
          </w:p>
          <w:p w:rsidR="00BF47A6" w:rsidRPr="005702BA" w:rsidRDefault="003C6431" w:rsidP="00F25795">
            <w:pPr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b>
              </m:sSub>
            </m:oMath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–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общее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количество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ОМСУ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муниципального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образования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Московской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области</w:t>
            </w:r>
            <w:ins w:id="17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,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18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МФЦ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муниципального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образования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19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Московской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20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области</w:t>
              </w:r>
            </w:ins>
            <w:r w:rsidR="00F25795" w:rsidRPr="005702B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853981" w:rsidRDefault="005A1563" w:rsidP="00E05B4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Стоимостная доля закупаемого и аренд</w:t>
            </w:r>
            <w:r w:rsidRPr="005702BA">
              <w:rPr>
                <w:rFonts w:ascii="Arial" w:hAnsi="Arial" w:cs="Arial"/>
                <w:sz w:val="18"/>
                <w:szCs w:val="18"/>
              </w:rPr>
              <w:t>у</w:t>
            </w:r>
            <w:r w:rsidRPr="005702BA">
              <w:rPr>
                <w:rFonts w:ascii="Arial" w:hAnsi="Arial" w:cs="Arial"/>
                <w:sz w:val="18"/>
                <w:szCs w:val="18"/>
              </w:rPr>
              <w:t>емого ОМСУ муниципального образов</w:t>
            </w:r>
            <w:r w:rsidRPr="005702BA">
              <w:rPr>
                <w:rFonts w:ascii="Arial" w:hAnsi="Arial" w:cs="Arial"/>
                <w:sz w:val="18"/>
                <w:szCs w:val="18"/>
              </w:rPr>
              <w:t>а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ния Московской области иностранного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ПО</w:t>
            </w:r>
            <w:proofErr w:type="gramEnd"/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  <w:lang w:val="en-US"/>
                  </w:rPr>
                  <m:t>n</m:t>
                </m:r>
                <m:r>
                  <w:rPr>
                    <w:rFonts w:ascii="Cambria Math" w:eastAsia="Courier New" w:hAnsi="Cambria Math" w:cs="Arial"/>
                    <w:sz w:val="18"/>
                    <w:szCs w:val="18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 xml:space="preserve">n - стоимостная доля закупаемого и арендуемого ОМСУ муниципального образования Московской области иностранного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ПО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 xml:space="preserve">R – стоимость закупаемого и арендуемого ОМСУ муниципального образования Московской области иностранного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ПО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5A1563" w:rsidRDefault="005A1563" w:rsidP="00E05B48">
            <w:pPr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 xml:space="preserve">K – общая стоимость закупаемого и арендуемого ОМСУ муниципального образования Московской области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ПО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Увеличение доли защищенных по треб</w:t>
            </w:r>
            <w:r w:rsidRPr="005702BA">
              <w:rPr>
                <w:rFonts w:ascii="Arial" w:hAnsi="Arial" w:cs="Arial"/>
                <w:sz w:val="18"/>
                <w:szCs w:val="18"/>
              </w:rPr>
              <w:t>о</w:t>
            </w:r>
            <w:r w:rsidRPr="005702BA">
              <w:rPr>
                <w:rFonts w:ascii="Arial" w:hAnsi="Arial" w:cs="Arial"/>
                <w:sz w:val="18"/>
                <w:szCs w:val="18"/>
              </w:rPr>
              <w:t>ваниям безопасности информации и</w:t>
            </w:r>
            <w:r w:rsidRPr="005702BA">
              <w:rPr>
                <w:rFonts w:ascii="Arial" w:hAnsi="Arial" w:cs="Arial"/>
                <w:sz w:val="18"/>
                <w:szCs w:val="18"/>
              </w:rPr>
              <w:t>н</w:t>
            </w:r>
            <w:r w:rsidRPr="005702BA">
              <w:rPr>
                <w:rFonts w:ascii="Arial" w:hAnsi="Arial" w:cs="Arial"/>
                <w:sz w:val="18"/>
                <w:szCs w:val="18"/>
              </w:rPr>
              <w:t>формационных систем, используемых ОМСУ муниципального образования Мо</w:t>
            </w:r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Pr="005702BA">
              <w:rPr>
                <w:rFonts w:ascii="Arial" w:hAnsi="Arial" w:cs="Arial"/>
                <w:sz w:val="18"/>
                <w:szCs w:val="18"/>
              </w:rPr>
              <w:t>ковской области, в соответствии с катег</w:t>
            </w:r>
            <w:r w:rsidRPr="005702BA">
              <w:rPr>
                <w:rFonts w:ascii="Arial" w:hAnsi="Arial" w:cs="Arial"/>
                <w:sz w:val="18"/>
                <w:szCs w:val="18"/>
              </w:rPr>
              <w:t>о</w:t>
            </w:r>
            <w:r w:rsidRPr="005702BA">
              <w:rPr>
                <w:rFonts w:ascii="Arial" w:hAnsi="Arial" w:cs="Arial"/>
                <w:sz w:val="18"/>
                <w:szCs w:val="18"/>
              </w:rPr>
              <w:t>рией обрабатываемой информации, а также персональных компьютеров, и</w:t>
            </w:r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Pr="005702BA">
              <w:rPr>
                <w:rFonts w:ascii="Arial" w:hAnsi="Arial" w:cs="Arial"/>
                <w:sz w:val="18"/>
                <w:szCs w:val="18"/>
              </w:rPr>
              <w:lastRenderedPageBreak/>
              <w:t>пользуемых на рабочих местах работн</w:t>
            </w:r>
            <w:r w:rsidRPr="005702BA">
              <w:rPr>
                <w:rFonts w:ascii="Arial" w:hAnsi="Arial" w:cs="Arial"/>
                <w:sz w:val="18"/>
                <w:szCs w:val="18"/>
              </w:rPr>
              <w:t>и</w:t>
            </w:r>
            <w:r w:rsidRPr="005702BA">
              <w:rPr>
                <w:rFonts w:ascii="Arial" w:hAnsi="Arial" w:cs="Arial"/>
                <w:sz w:val="18"/>
                <w:szCs w:val="18"/>
              </w:rPr>
              <w:t>ков, обеспеченных антивирусным пр</w:t>
            </w:r>
            <w:r w:rsidRPr="005702BA">
              <w:rPr>
                <w:rFonts w:ascii="Arial" w:hAnsi="Arial" w:cs="Arial"/>
                <w:sz w:val="18"/>
                <w:szCs w:val="18"/>
              </w:rPr>
              <w:t>о</w:t>
            </w:r>
            <w:r w:rsidRPr="005702BA">
              <w:rPr>
                <w:rFonts w:ascii="Arial" w:hAnsi="Arial" w:cs="Arial"/>
                <w:sz w:val="18"/>
                <w:szCs w:val="18"/>
              </w:rPr>
              <w:t>граммным обеспечением с регулярным обновлением соответствующих баз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w:lastRenderedPageBreak/>
                  <m:t>n</m:t>
                </m:r>
                <m:r>
                  <w:rPr>
                    <w:rFonts w:ascii="Cambria Math" w:eastAsia="Calibri" w:hAnsi="Cambria Math" w:cs="Arial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 w:cs="Arial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 w:cs="Arial"/>
                        <w:sz w:val="18"/>
                        <w:szCs w:val="18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 w:cs="Arial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 w:cs="Arial"/>
                        <w:sz w:val="18"/>
                        <w:szCs w:val="18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 w:cs="Arial"/>
                        <w:sz w:val="18"/>
                        <w:szCs w:val="18"/>
                      </w:rPr>
                      <m:t>2</m:t>
                    </m:r>
                  </m:den>
                </m:f>
              </m:oMath>
            </m:oMathPara>
          </w:p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где: </w:t>
            </w:r>
          </w:p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n</m:t>
              </m:r>
            </m:oMath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 – </w:t>
            </w:r>
            <w:r w:rsidRPr="005702BA">
              <w:rPr>
                <w:rFonts w:ascii="Arial" w:hAnsi="Arial" w:cs="Arial"/>
                <w:sz w:val="18"/>
                <w:szCs w:val="18"/>
              </w:rPr>
              <w:t>доля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</w:t>
            </w:r>
            <w:r w:rsidRPr="005702BA">
              <w:rPr>
                <w:rFonts w:ascii="Arial" w:hAnsi="Arial" w:cs="Arial"/>
                <w:sz w:val="18"/>
                <w:szCs w:val="18"/>
              </w:rPr>
              <w:t>и</w:t>
            </w:r>
            <w:r w:rsidRPr="005702BA">
              <w:rPr>
                <w:rFonts w:ascii="Arial" w:hAnsi="Arial" w:cs="Arial"/>
                <w:sz w:val="18"/>
                <w:szCs w:val="18"/>
              </w:rPr>
              <w:lastRenderedPageBreak/>
              <w:t>ем соответствующих баз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;</w:t>
            </w:r>
          </w:p>
          <w:p w:rsidR="005A1563" w:rsidRPr="005702BA" w:rsidRDefault="003C6431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18"/>
                      <w:szCs w:val="18"/>
                    </w:rPr>
                    <m:t>1</m:t>
                  </m:r>
                </m:sub>
              </m:sSub>
            </m:oMath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 –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количество информационных систем, используемых ОМСУ муниципального образования Московской области, обеспеченных средствами защиты информации соответствии с классом защиты обрабатываемой информации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>;</w:t>
            </w:r>
          </w:p>
          <w:p w:rsidR="005A1563" w:rsidRPr="005702BA" w:rsidRDefault="003C6431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18"/>
                      <w:szCs w:val="1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18"/>
                      <w:szCs w:val="18"/>
                    </w:rPr>
                    <m:t>1</m:t>
                  </m:r>
                </m:sub>
              </m:sSub>
            </m:oMath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 –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общее количество информационных систем, используемых ОМСУ муниципального образования Московской области, которые необходимо обеспечить средствами защиты информации в соответствии с классом защиты обрабатываемой информации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>;</w:t>
            </w:r>
          </w:p>
          <w:p w:rsidR="005A1563" w:rsidRPr="005702BA" w:rsidRDefault="003C6431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18"/>
                      <w:szCs w:val="18"/>
                    </w:rPr>
                    <m:t>2</m:t>
                  </m:r>
                </m:sub>
              </m:sSub>
            </m:oMath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 – количество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персональных компьютеров, используемых на рабочих местах работников ОМСУ муниципального образования, обеспеченных антивирусным программным обеспечением с регулярным обновлением соответствующих баз;</w:t>
            </w:r>
          </w:p>
          <w:p w:rsidR="005A1563" w:rsidRPr="005702BA" w:rsidRDefault="003C6431" w:rsidP="00E05B4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18"/>
                      <w:szCs w:val="1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18"/>
                      <w:szCs w:val="18"/>
                    </w:rPr>
                    <m:t>2</m:t>
                  </m:r>
                </m:sub>
              </m:sSub>
            </m:oMath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 – общее количество компьютерно</w:t>
            </w:r>
            <w:proofErr w:type="spellStart"/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>го</w:t>
            </w:r>
            <w:proofErr w:type="spellEnd"/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 оборудования, используемого на рабочих местах работников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ОМСУ муниципального обр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а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зования Московской области.</w:t>
            </w: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Доля работников ОМСУ муниципального образования Московской области, обе</w:t>
            </w:r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Pr="005702BA">
              <w:rPr>
                <w:rFonts w:ascii="Arial" w:hAnsi="Arial" w:cs="Arial"/>
                <w:sz w:val="18"/>
                <w:szCs w:val="18"/>
              </w:rPr>
              <w:t>печенных средствами электронной подп</w:t>
            </w:r>
            <w:r w:rsidRPr="005702BA">
              <w:rPr>
                <w:rFonts w:ascii="Arial" w:hAnsi="Arial" w:cs="Arial"/>
                <w:sz w:val="18"/>
                <w:szCs w:val="18"/>
              </w:rPr>
              <w:t>и</w:t>
            </w:r>
            <w:r w:rsidRPr="005702BA">
              <w:rPr>
                <w:rFonts w:ascii="Arial" w:hAnsi="Arial" w:cs="Arial"/>
                <w:sz w:val="18"/>
                <w:szCs w:val="18"/>
              </w:rPr>
              <w:t>си в соответствии с установленными тр</w:t>
            </w:r>
            <w:r w:rsidRPr="005702BA">
              <w:rPr>
                <w:rFonts w:ascii="Arial" w:hAnsi="Arial" w:cs="Arial"/>
                <w:sz w:val="18"/>
                <w:szCs w:val="18"/>
              </w:rPr>
              <w:t>е</w:t>
            </w:r>
            <w:r w:rsidRPr="005702BA">
              <w:rPr>
                <w:rFonts w:ascii="Arial" w:hAnsi="Arial" w:cs="Arial"/>
                <w:sz w:val="18"/>
                <w:szCs w:val="18"/>
              </w:rPr>
              <w:t>бованиями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  <w:lang w:val="en-US"/>
                  </w:rPr>
                  <m:t>n</m:t>
                </m:r>
                <m:r>
                  <w:rPr>
                    <w:rFonts w:ascii="Cambria Math" w:eastAsia="Courier New" w:hAnsi="Cambria Math" w:cs="Arial"/>
                    <w:sz w:val="18"/>
                    <w:szCs w:val="18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5702BA" w:rsidRDefault="005A1563" w:rsidP="00E05B48">
            <w:pPr>
              <w:widowControl w:val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</w:rPr>
              <w:t>где:</w:t>
            </w:r>
          </w:p>
          <w:p w:rsidR="005A1563" w:rsidRPr="005702BA" w:rsidRDefault="005A1563" w:rsidP="00E05B48">
            <w:pPr>
              <w:widowControl w:val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n – доля работников ОМСУ 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муниципального образования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Московской области, обеспеченных средствами электронной подписи в соответствии с потребностью и установленными требованиями;</w:t>
            </w:r>
          </w:p>
          <w:p w:rsidR="005A1563" w:rsidRPr="005702BA" w:rsidRDefault="005A1563" w:rsidP="00E05B48">
            <w:pPr>
              <w:widowControl w:val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R – количество работников </w:t>
            </w:r>
            <w:r w:rsidRPr="005702BA">
              <w:rPr>
                <w:rFonts w:ascii="Arial" w:hAnsi="Arial" w:cs="Arial"/>
                <w:sz w:val="18"/>
                <w:szCs w:val="18"/>
              </w:rPr>
              <w:t>ОМСУ муниципального образования Московской области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, обеспеченных средствами электронной по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д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писи в соответствии с потребностью и установленными требованиями; </w:t>
            </w:r>
          </w:p>
          <w:p w:rsidR="005A1563" w:rsidRPr="005702BA" w:rsidRDefault="005A1563" w:rsidP="00E05B4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K – общая потребность работников </w:t>
            </w:r>
            <w:r w:rsidRPr="005702BA">
              <w:rPr>
                <w:rFonts w:ascii="Arial" w:hAnsi="Arial" w:cs="Arial"/>
                <w:sz w:val="18"/>
                <w:szCs w:val="18"/>
              </w:rPr>
              <w:t>ОМСУ муниципального образования Московской области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 в средствах электронной подписи.</w:t>
            </w: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Доля документов служебной переписки ОМСУ муниципального образования Мо</w:t>
            </w:r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Pr="005702BA">
              <w:rPr>
                <w:rFonts w:ascii="Arial" w:hAnsi="Arial" w:cs="Arial"/>
                <w:sz w:val="18"/>
                <w:szCs w:val="18"/>
              </w:rPr>
              <w:t>ковской области и их подведомственных учреждений с ЦИОГВ и ГО Московской области, подведомственными ЦИОГВ и ГО Московской области организациями и учреждениями, не содержащих перс</w:t>
            </w:r>
            <w:r w:rsidRPr="005702BA">
              <w:rPr>
                <w:rFonts w:ascii="Arial" w:hAnsi="Arial" w:cs="Arial"/>
                <w:sz w:val="18"/>
                <w:szCs w:val="18"/>
              </w:rPr>
              <w:t>о</w:t>
            </w:r>
            <w:r w:rsidRPr="005702BA">
              <w:rPr>
                <w:rFonts w:ascii="Arial" w:hAnsi="Arial" w:cs="Arial"/>
                <w:sz w:val="18"/>
                <w:szCs w:val="18"/>
              </w:rPr>
              <w:t>нальные данные и конфиденциальные сведения и направляемых исключительно в электронном виде с использованием МСЭД и средств электронной подписи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  <w:lang w:val="en-US"/>
                  </w:rPr>
                  <m:t>n</m:t>
                </m:r>
                <m:r>
                  <w:rPr>
                    <w:rFonts w:ascii="Cambria Math" w:eastAsia="Courier New" w:hAnsi="Cambria Math" w:cs="Arial"/>
                    <w:sz w:val="18"/>
                    <w:szCs w:val="18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5702BA" w:rsidRDefault="005A1563" w:rsidP="00E05B4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 xml:space="preserve">где: </w:t>
            </w:r>
          </w:p>
          <w:p w:rsidR="005A1563" w:rsidRPr="005702BA" w:rsidRDefault="005A1563" w:rsidP="00E05B4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n</m:t>
              </m:r>
            </m:oMath>
            <w:r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– доля документов служебной переписки ОМСУ муниципального образования Москов</w:t>
            </w:r>
            <w:proofErr w:type="spellStart"/>
            <w:r w:rsidRPr="005702BA">
              <w:rPr>
                <w:rFonts w:ascii="Arial" w:hAnsi="Arial" w:cs="Arial"/>
                <w:sz w:val="18"/>
                <w:szCs w:val="18"/>
              </w:rPr>
              <w:t>ской</w:t>
            </w:r>
            <w:proofErr w:type="spellEnd"/>
            <w:r w:rsidRPr="005702BA">
              <w:rPr>
                <w:rFonts w:ascii="Arial" w:hAnsi="Arial" w:cs="Arial"/>
                <w:sz w:val="18"/>
                <w:szCs w:val="18"/>
              </w:rPr>
              <w:t xml:space="preserve"> области и их подведомственных учр</w:t>
            </w:r>
            <w:r w:rsidRPr="005702BA">
              <w:rPr>
                <w:rFonts w:ascii="Arial" w:hAnsi="Arial" w:cs="Arial"/>
                <w:sz w:val="18"/>
                <w:szCs w:val="18"/>
              </w:rPr>
              <w:t>е</w:t>
            </w:r>
            <w:r w:rsidRPr="005702BA">
              <w:rPr>
                <w:rFonts w:ascii="Arial" w:hAnsi="Arial" w:cs="Arial"/>
                <w:sz w:val="18"/>
                <w:szCs w:val="18"/>
              </w:rPr>
              <w:t>ждений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 направляемых исключительно в электронном виде с и</w:t>
            </w:r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Pr="005702BA">
              <w:rPr>
                <w:rFonts w:ascii="Arial" w:hAnsi="Arial" w:cs="Arial"/>
                <w:sz w:val="18"/>
                <w:szCs w:val="18"/>
              </w:rPr>
              <w:t>пользованием межведомственной системы электронного документооборота Московской области и средств электронной подписи;</w:t>
            </w:r>
            <w:proofErr w:type="gramEnd"/>
          </w:p>
          <w:p w:rsidR="005A1563" w:rsidRPr="005702BA" w:rsidRDefault="005A1563" w:rsidP="00E05B4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R – количество документов служебной переписки ОМСУ муниципального образования Московской области и их подведомственных учреждений с ЦИОГВ и ГО Московской области, подведомственными ЦИОГВ и ГО Московской области организациями и учрежд</w:t>
            </w:r>
            <w:r w:rsidRPr="005702BA">
              <w:rPr>
                <w:rFonts w:ascii="Arial" w:hAnsi="Arial" w:cs="Arial"/>
                <w:sz w:val="18"/>
                <w:szCs w:val="18"/>
              </w:rPr>
              <w:t>е</w:t>
            </w:r>
            <w:r w:rsidRPr="005702BA">
              <w:rPr>
                <w:rFonts w:ascii="Arial" w:hAnsi="Arial" w:cs="Arial"/>
                <w:sz w:val="18"/>
                <w:szCs w:val="18"/>
              </w:rPr>
              <w:t>ниями, не содержащих персональные данные и конфиденциальные сведения и направляемых исключительно в электронном виде с использованием межведомственной системы электронного документооборота Московской области и средств электронной подписи;</w:t>
            </w:r>
            <w:proofErr w:type="gramEnd"/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К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общее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 xml:space="preserve"> количество документов служебной переписки ОМСУ муниципального образования Московской области и их подведо</w:t>
            </w:r>
            <w:r w:rsidRPr="005702BA">
              <w:rPr>
                <w:rFonts w:ascii="Arial" w:hAnsi="Arial" w:cs="Arial"/>
                <w:sz w:val="18"/>
                <w:szCs w:val="18"/>
              </w:rPr>
              <w:t>м</w:t>
            </w:r>
            <w:r w:rsidRPr="005702BA">
              <w:rPr>
                <w:rFonts w:ascii="Arial" w:hAnsi="Arial" w:cs="Arial"/>
                <w:sz w:val="18"/>
                <w:szCs w:val="18"/>
              </w:rPr>
              <w:t>ственных учреждений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сведения.</w:t>
            </w: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</w:rPr>
              <w:t>Увеличение доли граждан, использующих механизм получения государственных и муниципальных услуг в электронной фо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р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ме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где: 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n</m:t>
              </m:r>
            </m:oMath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доля </w:t>
            </w:r>
            <w:r w:rsidRPr="005702BA">
              <w:rPr>
                <w:rFonts w:ascii="Arial" w:hAnsi="Arial" w:cs="Arial"/>
                <w:sz w:val="18"/>
                <w:szCs w:val="18"/>
              </w:rPr>
              <w:t>граждан, использующих механизм получения муниципальных услуг в электронной форме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>;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  <w:lang w:val="en-US"/>
              </w:rPr>
              <w:t>R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численность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граждан, использующих механизм получения муниципальных услуг в электронной форме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>;</w:t>
            </w:r>
          </w:p>
          <w:p w:rsidR="005A1563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702BA">
              <w:rPr>
                <w:rFonts w:ascii="Arial" w:eastAsia="Courier New" w:hAnsi="Arial" w:cs="Arial"/>
                <w:sz w:val="18"/>
                <w:szCs w:val="18"/>
              </w:rPr>
              <w:t>К</w:t>
            </w:r>
            <w:proofErr w:type="gramEnd"/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</w:t>
            </w:r>
            <w:proofErr w:type="gramStart"/>
            <w:r w:rsidRPr="005702BA">
              <w:rPr>
                <w:rFonts w:ascii="Arial" w:eastAsia="Courier New" w:hAnsi="Arial" w:cs="Arial"/>
                <w:sz w:val="18"/>
                <w:szCs w:val="18"/>
              </w:rPr>
              <w:t>численность</w:t>
            </w:r>
            <w:proofErr w:type="gramEnd"/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населения муниципального образования Московской области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 возрасте 14 лет и старше</w:t>
            </w:r>
            <w:r w:rsidRPr="005702BA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</w:rPr>
              <w:t>Увеличение доли граждан, зарегистрир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о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ванных в ЕСИА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где: 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n</m:t>
              </m:r>
            </m:oMath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доля </w:t>
            </w:r>
            <w:r w:rsidRPr="005702BA">
              <w:rPr>
                <w:rFonts w:ascii="Arial" w:hAnsi="Arial" w:cs="Arial"/>
                <w:sz w:val="18"/>
                <w:szCs w:val="18"/>
              </w:rPr>
              <w:t>граждан, зарегистрированных в ЕСИА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>;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  <w:lang w:val="en-US"/>
              </w:rPr>
              <w:t>R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численность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граждан, зарегистрированных в ЕСИА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>;</w:t>
            </w:r>
          </w:p>
          <w:p w:rsidR="005A1563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702BA">
              <w:rPr>
                <w:rFonts w:ascii="Arial" w:eastAsia="Courier New" w:hAnsi="Arial" w:cs="Arial"/>
                <w:sz w:val="18"/>
                <w:szCs w:val="18"/>
              </w:rPr>
              <w:t>К</w:t>
            </w:r>
            <w:proofErr w:type="gramEnd"/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</w:t>
            </w:r>
            <w:proofErr w:type="gramStart"/>
            <w:r w:rsidRPr="005702BA">
              <w:rPr>
                <w:rFonts w:ascii="Arial" w:eastAsia="Courier New" w:hAnsi="Arial" w:cs="Arial"/>
                <w:sz w:val="18"/>
                <w:szCs w:val="18"/>
              </w:rPr>
              <w:t>численность</w:t>
            </w:r>
            <w:proofErr w:type="gramEnd"/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населения муниципального образования Московской области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в возрасте 14 лет и старше</w:t>
            </w:r>
            <w:r w:rsidRPr="005702BA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1563" w:rsidRPr="005702BA" w:rsidTr="00104808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</w:rPr>
              <w:t>Качественные услуги – Доля муниципал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ь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ных (государственных) услуг, по которым нарушены регламентные сроки</w:t>
            </w:r>
          </w:p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702BA">
              <w:rPr>
                <w:rFonts w:ascii="Arial" w:hAnsi="Arial" w:cs="Arial"/>
                <w:bCs/>
                <w:sz w:val="18"/>
                <w:szCs w:val="18"/>
              </w:rPr>
              <w:t>где: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eastAsia="Courier New" w:hAnsi="Cambria Math" w:cs="Arial"/>
                  <w:sz w:val="18"/>
                  <w:szCs w:val="18"/>
                </w:rPr>
                <m:t>n</m:t>
              </m:r>
            </m:oMath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доля муниципальных (государственных) услуг, по которым нарушены регламентные сроки;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  <w:lang w:val="en-US"/>
              </w:rPr>
              <w:t>R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</w:t>
            </w:r>
            <w:r w:rsidRPr="005702BA">
              <w:rPr>
                <w:rFonts w:ascii="Arial" w:hAnsi="Arial" w:cs="Arial"/>
                <w:sz w:val="18"/>
                <w:szCs w:val="18"/>
              </w:rPr>
              <w:t>количество муниципальных (государственных) услуг, оказанных ОМСУ в отчетном периоде с нарушением регламентного срока оказания услуг*;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  <w:lang w:val="en-US"/>
              </w:rPr>
              <w:t>K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общее количество муниципальных (государственных) услуг, оказанных ОМСУ в отчетном периоде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*Источник информации – данные Государственной информационной системы Московской области «Единая информационная с</w:t>
            </w:r>
            <w:r w:rsidRPr="005702BA">
              <w:rPr>
                <w:rFonts w:ascii="Arial" w:hAnsi="Arial" w:cs="Arial"/>
                <w:sz w:val="18"/>
                <w:szCs w:val="18"/>
              </w:rPr>
              <w:t>и</w:t>
            </w:r>
            <w:r w:rsidRPr="005702BA">
              <w:rPr>
                <w:rFonts w:ascii="Arial" w:hAnsi="Arial" w:cs="Arial"/>
                <w:sz w:val="18"/>
                <w:szCs w:val="18"/>
              </w:rPr>
              <w:t>стема оказания государственных и муниципальных услуг (функций) Московской области» (ЕИС ОУ).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2% – возможно допустимая доля муниципальных услуг, по которым нарушены регламентные сроки оказания услуг, возникшая по техническим причинам, по причинам апробирования, а также просрочкам, связанным с федеральными ведомствами.</w:t>
            </w:r>
          </w:p>
        </w:tc>
      </w:tr>
      <w:tr w:rsidR="005A1563" w:rsidRPr="005702BA" w:rsidTr="009E75AB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</w:rPr>
              <w:t>Удобные услуги – Доля муниципальных (государственных) услуг, по которым з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а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явления поданы в электронном виде ч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е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рез региональный портал государстве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н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ных и муниципальных услуг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где: 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n</m:t>
              </m:r>
            </m:oMath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доля муниципальных (государственных) услуг,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по которым заявления поданы в электронном виде через региональный портал государственных и муниципальных услуг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;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  <w:lang w:val="en-US"/>
              </w:rPr>
              <w:t>R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количество муниципальных (государственных) услуг, оказанных ОМСУ в отчетном периоде через Государственную информац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>и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>онную систему Московской области «Портал государственных и муниципальных услуг (функций) Московской области»*;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proofErr w:type="gramStart"/>
            <w:r w:rsidRPr="005702BA">
              <w:rPr>
                <w:rFonts w:ascii="Arial" w:eastAsia="Courier New" w:hAnsi="Arial" w:cs="Arial"/>
                <w:sz w:val="18"/>
                <w:szCs w:val="18"/>
              </w:rPr>
              <w:t>К</w:t>
            </w:r>
            <w:proofErr w:type="gramEnd"/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общее количество муниципальных (государственных) услуг, по которым предусмотрена подача заявлений на услугу через РПГУ, оказанных ОМСУ в отчетном периоде.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 xml:space="preserve">*Источник информации – данные ЕИС ОУ. </w:t>
            </w:r>
          </w:p>
        </w:tc>
      </w:tr>
      <w:tr w:rsidR="005A1563" w:rsidRPr="005702BA" w:rsidTr="009E75AB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Результативные услуги – Доля отказов в предоставлении муниципальных (госуда</w:t>
            </w:r>
            <w:r w:rsidRPr="005702BA">
              <w:rPr>
                <w:rFonts w:ascii="Arial" w:hAnsi="Arial" w:cs="Arial"/>
                <w:sz w:val="18"/>
                <w:szCs w:val="18"/>
              </w:rPr>
              <w:t>р</w:t>
            </w:r>
            <w:r w:rsidRPr="005702BA">
              <w:rPr>
                <w:rFonts w:ascii="Arial" w:hAnsi="Arial" w:cs="Arial"/>
                <w:sz w:val="18"/>
                <w:szCs w:val="18"/>
              </w:rPr>
              <w:t>ственных) услуг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n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доля отказов в предоставлении муниципальных (государственных) услуг;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R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количество отказов ОМСУ в предоставлении муниципальных (государственных) услуг в отчетном периоде, единиц;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K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количество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 xml:space="preserve"> заявлений на предоставление муниципальных (государственных) услуг, рассмотренных ОМСУ в отчетном периоде, единиц.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*Источник информации – данные Государственной информационной системы Московской области «Единая информационная с</w:t>
            </w:r>
            <w:r w:rsidRPr="005702BA">
              <w:rPr>
                <w:rFonts w:ascii="Arial" w:hAnsi="Arial" w:cs="Arial"/>
                <w:sz w:val="18"/>
                <w:szCs w:val="18"/>
              </w:rPr>
              <w:t>и</w:t>
            </w:r>
            <w:r w:rsidRPr="005702BA">
              <w:rPr>
                <w:rFonts w:ascii="Arial" w:hAnsi="Arial" w:cs="Arial"/>
                <w:sz w:val="18"/>
                <w:szCs w:val="18"/>
              </w:rPr>
              <w:t>стема оказания государственных и муниципальных услуг (функций) Московской области».</w:t>
            </w:r>
          </w:p>
          <w:p w:rsidR="005A1563" w:rsidRPr="005702BA" w:rsidRDefault="005A1563" w:rsidP="00E05B4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 xml:space="preserve">15% –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считаем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 xml:space="preserve"> возможно допустимый процент доли отказов в предоставлении муниципальных (государственных) услуг (n).</w:t>
            </w:r>
          </w:p>
        </w:tc>
      </w:tr>
      <w:tr w:rsidR="005A1563" w:rsidRPr="005702BA" w:rsidTr="009E75AB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Повторные обращения – Доля обращ</w:t>
            </w:r>
            <w:r w:rsidRPr="005702BA">
              <w:rPr>
                <w:rFonts w:ascii="Arial" w:hAnsi="Arial" w:cs="Arial"/>
                <w:sz w:val="18"/>
                <w:szCs w:val="18"/>
              </w:rPr>
              <w:t>е</w:t>
            </w:r>
            <w:r w:rsidRPr="005702BA">
              <w:rPr>
                <w:rFonts w:ascii="Arial" w:hAnsi="Arial" w:cs="Arial"/>
                <w:sz w:val="18"/>
                <w:szCs w:val="18"/>
              </w:rPr>
              <w:t>ний, поступивших на портал «</w:t>
            </w:r>
            <w:proofErr w:type="spellStart"/>
            <w:r w:rsidRPr="005702BA">
              <w:rPr>
                <w:rFonts w:ascii="Arial" w:hAnsi="Arial" w:cs="Arial"/>
                <w:sz w:val="18"/>
                <w:szCs w:val="18"/>
              </w:rPr>
              <w:t>Добродел</w:t>
            </w:r>
            <w:proofErr w:type="spellEnd"/>
            <w:r w:rsidRPr="005702BA">
              <w:rPr>
                <w:rFonts w:ascii="Arial" w:hAnsi="Arial" w:cs="Arial"/>
                <w:sz w:val="18"/>
                <w:szCs w:val="18"/>
              </w:rPr>
              <w:t>», по которым поступили повторные обр</w:t>
            </w:r>
            <w:r w:rsidRPr="005702BA">
              <w:rPr>
                <w:rFonts w:ascii="Arial" w:hAnsi="Arial" w:cs="Arial"/>
                <w:sz w:val="18"/>
                <w:szCs w:val="18"/>
              </w:rPr>
              <w:t>а</w:t>
            </w:r>
            <w:r w:rsidRPr="005702BA">
              <w:rPr>
                <w:rFonts w:ascii="Arial" w:hAnsi="Arial" w:cs="Arial"/>
                <w:sz w:val="18"/>
                <w:szCs w:val="18"/>
              </w:rPr>
              <w:t>щения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где: 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n</m:t>
              </m:r>
            </m:oMath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доля зарегистрированных обращений граждан, требующих устранение проблемы, по которым поступили повторные обращения от заявителей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;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  <w:lang w:val="en-US"/>
              </w:rPr>
              <w:t>R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количество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жалоб, поступивших на портал «</w:t>
            </w:r>
            <w:proofErr w:type="spellStart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Добродел</w:t>
            </w:r>
            <w:proofErr w:type="spellEnd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» и </w:t>
            </w:r>
            <w:r w:rsidRPr="005702BA">
              <w:rPr>
                <w:rFonts w:ascii="Arial" w:hAnsi="Arial" w:cs="Arial"/>
                <w:sz w:val="18"/>
                <w:szCs w:val="18"/>
              </w:rPr>
              <w:t>требующих ответа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, </w:t>
            </w:r>
            <w:r w:rsidRPr="005702BA">
              <w:rPr>
                <w:rFonts w:ascii="Arial" w:hAnsi="Arial" w:cs="Arial"/>
                <w:sz w:val="18"/>
                <w:szCs w:val="18"/>
              </w:rPr>
              <w:t>по которым поступили повторные обращения от заявителей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>;</w:t>
            </w:r>
          </w:p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proofErr w:type="gramStart"/>
            <w:r w:rsidRPr="005702BA">
              <w:rPr>
                <w:rFonts w:ascii="Arial" w:eastAsia="Courier New" w:hAnsi="Arial" w:cs="Arial"/>
                <w:sz w:val="18"/>
                <w:szCs w:val="18"/>
              </w:rPr>
              <w:t>К</w:t>
            </w:r>
            <w:proofErr w:type="gramEnd"/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общее количество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жалоб, поступивших на портал «</w:t>
            </w:r>
            <w:proofErr w:type="spellStart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Добродел</w:t>
            </w:r>
            <w:proofErr w:type="spellEnd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» и </w:t>
            </w:r>
            <w:r w:rsidRPr="005702BA">
              <w:rPr>
                <w:rFonts w:ascii="Arial" w:hAnsi="Arial" w:cs="Arial"/>
                <w:sz w:val="18"/>
                <w:szCs w:val="18"/>
              </w:rPr>
              <w:t>требующих ответа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*.</w:t>
            </w:r>
          </w:p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*</w:t>
            </w:r>
            <w:r w:rsidRPr="005702BA">
              <w:rPr>
                <w:rFonts w:ascii="Arial" w:hAnsi="Arial" w:cs="Arial"/>
                <w:sz w:val="18"/>
                <w:szCs w:val="18"/>
              </w:rPr>
              <w:t>Источник информации – 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</w:t>
            </w:r>
            <w:r w:rsidRPr="005702BA">
              <w:rPr>
                <w:rFonts w:ascii="Arial" w:hAnsi="Arial" w:cs="Arial"/>
                <w:sz w:val="18"/>
                <w:szCs w:val="18"/>
              </w:rPr>
              <w:t>о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ваний Московской области, размещенный в системе </w:t>
            </w:r>
            <w:proofErr w:type="spellStart"/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Seafile</w:t>
            </w:r>
            <w:proofErr w:type="spellEnd"/>
            <w:r w:rsidRPr="005702BA">
              <w:rPr>
                <w:rFonts w:ascii="Arial" w:hAnsi="Arial" w:cs="Arial"/>
                <w:sz w:val="18"/>
                <w:szCs w:val="18"/>
              </w:rPr>
              <w:t xml:space="preserve"> (письмо от 4 июля 2016 г. № 10-4571/</w:t>
            </w:r>
            <w:proofErr w:type="spellStart"/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Исх</w:t>
            </w:r>
            <w:proofErr w:type="spellEnd"/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>).</w:t>
            </w:r>
          </w:p>
        </w:tc>
      </w:tr>
      <w:tr w:rsidR="005A1563" w:rsidRPr="005702BA" w:rsidTr="009E75AB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Отложенные решения – Доля отложенных решений от числа ответов, предоставле</w:t>
            </w:r>
            <w:r w:rsidRPr="005702BA">
              <w:rPr>
                <w:rFonts w:ascii="Arial" w:hAnsi="Arial" w:cs="Arial"/>
                <w:sz w:val="18"/>
                <w:szCs w:val="18"/>
              </w:rPr>
              <w:t>н</w:t>
            </w:r>
            <w:r w:rsidRPr="005702BA">
              <w:rPr>
                <w:rFonts w:ascii="Arial" w:hAnsi="Arial" w:cs="Arial"/>
                <w:sz w:val="18"/>
                <w:szCs w:val="18"/>
              </w:rPr>
              <w:t>ных на портале «</w:t>
            </w:r>
            <w:proofErr w:type="spellStart"/>
            <w:r w:rsidRPr="005702BA">
              <w:rPr>
                <w:rFonts w:ascii="Arial" w:hAnsi="Arial" w:cs="Arial"/>
                <w:sz w:val="18"/>
                <w:szCs w:val="18"/>
              </w:rPr>
              <w:t>Добродел</w:t>
            </w:r>
            <w:proofErr w:type="spellEnd"/>
            <w:r w:rsidRPr="005702BA">
              <w:rPr>
                <w:rFonts w:ascii="Arial" w:hAnsi="Arial" w:cs="Arial"/>
                <w:sz w:val="18"/>
                <w:szCs w:val="18"/>
              </w:rPr>
              <w:t>» (по пробл</w:t>
            </w:r>
            <w:r w:rsidRPr="005702BA">
              <w:rPr>
                <w:rFonts w:ascii="Arial" w:hAnsi="Arial" w:cs="Arial"/>
                <w:sz w:val="18"/>
                <w:szCs w:val="18"/>
              </w:rPr>
              <w:t>е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мам со сроком решения 8 </w:t>
            </w:r>
            <w:proofErr w:type="spellStart"/>
            <w:r w:rsidRPr="005702BA">
              <w:rPr>
                <w:rFonts w:ascii="Arial" w:hAnsi="Arial" w:cs="Arial"/>
                <w:sz w:val="18"/>
                <w:szCs w:val="18"/>
              </w:rPr>
              <w:t>р.д</w:t>
            </w:r>
            <w:proofErr w:type="spellEnd"/>
            <w:r w:rsidRPr="005702BA"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где: 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n</m:t>
              </m:r>
            </m:oMath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доля зарегистрированных обращений граждан, требующих устранение проблемы, по которым в регламентные сроки предоста</w:t>
            </w:r>
            <w:r w:rsidRPr="005702BA">
              <w:rPr>
                <w:rFonts w:ascii="Arial" w:hAnsi="Arial" w:cs="Arial"/>
                <w:sz w:val="18"/>
                <w:szCs w:val="18"/>
              </w:rPr>
              <w:t>в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лены ответы с отложенным сроком решения (по проблемам со сроком решения 8 </w:t>
            </w:r>
            <w:proofErr w:type="spellStart"/>
            <w:r w:rsidRPr="005702BA">
              <w:rPr>
                <w:rFonts w:ascii="Arial" w:hAnsi="Arial" w:cs="Arial"/>
                <w:sz w:val="18"/>
                <w:szCs w:val="18"/>
              </w:rPr>
              <w:t>р.д</w:t>
            </w:r>
            <w:proofErr w:type="spellEnd"/>
            <w:r w:rsidRPr="005702BA">
              <w:rPr>
                <w:rFonts w:ascii="Arial" w:hAnsi="Arial" w:cs="Arial"/>
                <w:sz w:val="18"/>
                <w:szCs w:val="18"/>
              </w:rPr>
              <w:t>.)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;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  <w:lang w:val="en-US"/>
              </w:rPr>
              <w:t>R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количество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жалоб, </w:t>
            </w:r>
            <w:r w:rsidRPr="005702BA">
              <w:rPr>
                <w:rFonts w:ascii="Arial" w:hAnsi="Arial" w:cs="Arial"/>
                <w:sz w:val="18"/>
                <w:szCs w:val="18"/>
              </w:rPr>
              <w:t>отправленных в работу с портала «</w:t>
            </w:r>
            <w:proofErr w:type="spellStart"/>
            <w:r w:rsidRPr="005702BA">
              <w:rPr>
                <w:rFonts w:ascii="Arial" w:hAnsi="Arial" w:cs="Arial"/>
                <w:sz w:val="18"/>
                <w:szCs w:val="18"/>
              </w:rPr>
              <w:t>Добродел</w:t>
            </w:r>
            <w:proofErr w:type="spellEnd"/>
            <w:r w:rsidRPr="005702BA">
              <w:rPr>
                <w:rFonts w:ascii="Arial" w:hAnsi="Arial" w:cs="Arial"/>
                <w:sz w:val="18"/>
                <w:szCs w:val="18"/>
              </w:rPr>
              <w:t>»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и </w:t>
            </w:r>
            <w:r w:rsidRPr="005702BA">
              <w:rPr>
                <w:rFonts w:ascii="Arial" w:hAnsi="Arial" w:cs="Arial"/>
                <w:sz w:val="18"/>
                <w:szCs w:val="18"/>
              </w:rPr>
              <w:t>требующих ответа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, по которым зафиксирован факт </w:t>
            </w:r>
            <w:r w:rsidRPr="005702BA">
              <w:rPr>
                <w:rFonts w:ascii="Arial" w:hAnsi="Arial" w:cs="Arial"/>
                <w:sz w:val="18"/>
                <w:szCs w:val="18"/>
              </w:rPr>
              <w:t>отл</w:t>
            </w:r>
            <w:r w:rsidRPr="005702BA">
              <w:rPr>
                <w:rFonts w:ascii="Arial" w:hAnsi="Arial" w:cs="Arial"/>
                <w:sz w:val="18"/>
                <w:szCs w:val="18"/>
              </w:rPr>
              <w:t>о</w:t>
            </w:r>
            <w:r w:rsidRPr="005702BA">
              <w:rPr>
                <w:rFonts w:ascii="Arial" w:hAnsi="Arial" w:cs="Arial"/>
                <w:sz w:val="18"/>
                <w:szCs w:val="18"/>
              </w:rPr>
              <w:t>женного решения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*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>;</w:t>
            </w:r>
          </w:p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proofErr w:type="gramStart"/>
            <w:r w:rsidRPr="005702BA">
              <w:rPr>
                <w:rFonts w:ascii="Arial" w:eastAsia="Courier New" w:hAnsi="Arial" w:cs="Arial"/>
                <w:sz w:val="18"/>
                <w:szCs w:val="18"/>
              </w:rPr>
              <w:t>К</w:t>
            </w:r>
            <w:proofErr w:type="gramEnd"/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общее количество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жалоб, поступивших на портал «</w:t>
            </w:r>
            <w:proofErr w:type="spellStart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Добродел</w:t>
            </w:r>
            <w:proofErr w:type="spellEnd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» и </w:t>
            </w:r>
            <w:r w:rsidRPr="005702BA">
              <w:rPr>
                <w:rFonts w:ascii="Arial" w:hAnsi="Arial" w:cs="Arial"/>
                <w:sz w:val="18"/>
                <w:szCs w:val="18"/>
              </w:rPr>
              <w:t>требующих ответа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*.</w:t>
            </w:r>
          </w:p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*</w:t>
            </w:r>
            <w:r w:rsidRPr="005702BA">
              <w:rPr>
                <w:rFonts w:ascii="Arial" w:hAnsi="Arial" w:cs="Arial"/>
                <w:sz w:val="18"/>
                <w:szCs w:val="18"/>
              </w:rPr>
              <w:t>Источник информации – 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</w:t>
            </w:r>
            <w:r w:rsidRPr="005702BA">
              <w:rPr>
                <w:rFonts w:ascii="Arial" w:hAnsi="Arial" w:cs="Arial"/>
                <w:sz w:val="18"/>
                <w:szCs w:val="18"/>
              </w:rPr>
              <w:t>о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ваний Московской области, размещенный в системе </w:t>
            </w:r>
            <w:proofErr w:type="spellStart"/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Seafile</w:t>
            </w:r>
            <w:proofErr w:type="spellEnd"/>
            <w:r w:rsidRPr="005702BA">
              <w:rPr>
                <w:rFonts w:ascii="Arial" w:hAnsi="Arial" w:cs="Arial"/>
                <w:sz w:val="18"/>
                <w:szCs w:val="18"/>
              </w:rPr>
              <w:t xml:space="preserve"> (письмо от 4 июля 2016 г. № 10-4571/</w:t>
            </w:r>
            <w:proofErr w:type="spellStart"/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Исх</w:t>
            </w:r>
            <w:proofErr w:type="spellEnd"/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>).</w:t>
            </w:r>
          </w:p>
        </w:tc>
      </w:tr>
      <w:tr w:rsidR="005A1563" w:rsidRPr="005702BA" w:rsidTr="00104808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Ответь вовремя – Доля жалоб, поступи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ших на портал «</w:t>
            </w:r>
            <w:proofErr w:type="spellStart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Добродел</w:t>
            </w:r>
            <w:proofErr w:type="spellEnd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», по которым нарушен срок подготовки ответа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где: 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n</m:t>
              </m:r>
            </m:oMath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доля жалоб, поступивших на портал «</w:t>
            </w:r>
            <w:proofErr w:type="spellStart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Добродел</w:t>
            </w:r>
            <w:proofErr w:type="spellEnd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», по которым нарушен срок подготовки ответа;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  <w:lang w:val="en-US"/>
              </w:rPr>
              <w:t>R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количество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жалоб, поступивших на портал «</w:t>
            </w:r>
            <w:proofErr w:type="spellStart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Добродел</w:t>
            </w:r>
            <w:proofErr w:type="spellEnd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», по которым нарушен срок подготовки ответа*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>;</w:t>
            </w:r>
          </w:p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К – общее количество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жалоб, поступивших на портал «</w:t>
            </w:r>
            <w:proofErr w:type="spellStart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Добродел</w:t>
            </w:r>
            <w:proofErr w:type="spellEnd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»*.</w:t>
            </w:r>
          </w:p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5A1563" w:rsidRPr="005702BA" w:rsidRDefault="005A1563" w:rsidP="00E05B48">
            <w:pPr>
              <w:widowControl w:val="0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*</w:t>
            </w:r>
            <w:r w:rsidRPr="005702BA">
              <w:rPr>
                <w:rFonts w:ascii="Arial" w:hAnsi="Arial" w:cs="Arial"/>
                <w:sz w:val="18"/>
                <w:szCs w:val="18"/>
              </w:rPr>
              <w:t>Источник информации – 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</w:t>
            </w:r>
            <w:r w:rsidRPr="005702BA">
              <w:rPr>
                <w:rFonts w:ascii="Arial" w:hAnsi="Arial" w:cs="Arial"/>
                <w:sz w:val="18"/>
                <w:szCs w:val="18"/>
              </w:rPr>
              <w:t>о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ваний Московской области, размещенный в системе </w:t>
            </w:r>
            <w:proofErr w:type="spellStart"/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Seafile</w:t>
            </w:r>
            <w:proofErr w:type="spellEnd"/>
            <w:r w:rsidRPr="005702BA">
              <w:rPr>
                <w:rFonts w:ascii="Arial" w:hAnsi="Arial" w:cs="Arial"/>
                <w:sz w:val="18"/>
                <w:szCs w:val="18"/>
              </w:rPr>
              <w:t xml:space="preserve"> (письмо от 4 июля 2016 г. № 10-4571/</w:t>
            </w:r>
            <w:proofErr w:type="spellStart"/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Исх</w:t>
            </w:r>
            <w:proofErr w:type="spellEnd"/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>).</w:t>
            </w: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Доля ОМСУ муниципального образования Московской области и их подведомстве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н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ных учреждений, использующих реги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нальные межведомственные информац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и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онные системы поддержки обеспечива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ю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щих функций и контроля результативн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сти деятельности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</m:t>
                </m:r>
                <m:r>
                  <w:rPr>
                    <w:rFonts w:ascii="Cambria Math" w:eastAsia="Calibri" w:hAnsi="Cambria Math" w:cs="Arial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 w:cs="Arial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 w:cs="Arial"/>
                        <w:sz w:val="18"/>
                        <w:szCs w:val="18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 w:cs="Arial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 w:cs="Arial"/>
                        <w:sz w:val="18"/>
                        <w:szCs w:val="18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 w:cs="Arial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3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3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 w:cs="Arial"/>
                        <w:sz w:val="18"/>
                        <w:szCs w:val="18"/>
                      </w:rPr>
                      <m:t>×100</m:t>
                    </m:r>
                  </m:num>
                  <m:den>
                    <m:r>
                      <w:rPr>
                        <w:rFonts w:ascii="Cambria Math" w:eastAsia="Calibri" w:hAnsi="Cambria Math" w:cs="Arial"/>
                        <w:sz w:val="18"/>
                        <w:szCs w:val="18"/>
                      </w:rPr>
                      <m:t>3</m:t>
                    </m:r>
                  </m:den>
                </m:f>
              </m:oMath>
            </m:oMathPara>
          </w:p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где: </w:t>
            </w:r>
          </w:p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n</m:t>
              </m:r>
            </m:oMath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 – 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доля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ОМСУ 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муниципального образования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Московской области и их подведомственных учреждений, использующих регионал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ь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ные межведомственные информационные системы поддержки обеспечивающих функций и контроля результативности деятельн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сти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;</w:t>
            </w:r>
          </w:p>
          <w:p w:rsidR="005A1563" w:rsidRPr="005702BA" w:rsidRDefault="003C6431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18"/>
                      <w:szCs w:val="18"/>
                    </w:rPr>
                    <m:t>1</m:t>
                  </m:r>
                </m:sub>
              </m:sSub>
            </m:oMath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 –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 xml:space="preserve">количество 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ОМСУ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 xml:space="preserve">муниципального образования 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Московской области и их подведомственных учреждений, использующих рег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и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ональные межведомственные информационные системы поддержки обеспечивающих функций и контроля результативности де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я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тельности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>;</w:t>
            </w:r>
          </w:p>
          <w:p w:rsidR="005A1563" w:rsidRPr="005702BA" w:rsidRDefault="003C6431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18"/>
                      <w:szCs w:val="1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18"/>
                      <w:szCs w:val="18"/>
                    </w:rPr>
                    <m:t>1</m:t>
                  </m:r>
                </m:sub>
              </m:sSub>
            </m:oMath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 –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 xml:space="preserve">общее количество 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ОМСУ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 xml:space="preserve">муниципального образования 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Московской области и их подведомственных учреждений,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 xml:space="preserve"> у которых внедрены региональные межведомственные информационные системы поддержки обеспечивающих функций и контроля результ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а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тивности деятельности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>;</w:t>
            </w:r>
          </w:p>
          <w:p w:rsidR="005A1563" w:rsidRPr="005702BA" w:rsidRDefault="003C6431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18"/>
                      <w:szCs w:val="18"/>
                    </w:rPr>
                    <m:t>2</m:t>
                  </m:r>
                </m:sub>
              </m:sSub>
            </m:oMath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 – </w:t>
            </w:r>
            <w:r w:rsidR="005A1563" w:rsidRPr="005702BA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количество ОМСУ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 xml:space="preserve">муниципального образования </w:t>
            </w:r>
            <w:r w:rsidR="005A1563" w:rsidRPr="005702BA">
              <w:rPr>
                <w:rFonts w:ascii="Arial" w:hAnsi="Arial" w:cs="Arial"/>
                <w:sz w:val="18"/>
                <w:szCs w:val="18"/>
                <w:lang w:eastAsia="en-US"/>
              </w:rPr>
              <w:t>Московской области,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 xml:space="preserve"> а также находящихся в их ведении организаций, пре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д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приятий и учреждений, участвующих в планировании, подготовке, проведении и контроле исполнения конкурентных процедур с и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пользованием ЕАСУЗ, включая подсистему портал исполнения контрактов;</w:t>
            </w:r>
          </w:p>
          <w:p w:rsidR="005A1563" w:rsidRPr="005702BA" w:rsidRDefault="003C6431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18"/>
                      <w:szCs w:val="1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18"/>
                      <w:szCs w:val="18"/>
                    </w:rPr>
                    <m:t>2</m:t>
                  </m:r>
                </m:sub>
              </m:sSub>
            </m:oMath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 – </w:t>
            </w:r>
            <w:r w:rsidR="005A1563" w:rsidRPr="005702BA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общее количество ОМСУ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 xml:space="preserve">муниципального образования </w:t>
            </w:r>
            <w:r w:rsidR="005A1563" w:rsidRPr="005702BA">
              <w:rPr>
                <w:rFonts w:ascii="Arial" w:hAnsi="Arial" w:cs="Arial"/>
                <w:sz w:val="18"/>
                <w:szCs w:val="18"/>
                <w:lang w:eastAsia="en-US"/>
              </w:rPr>
              <w:t>Московской области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, а также находящихся в их ведении организаций, предприятий и учреждений, участвующих в планировании, подготовке, проведении и контроле исполнения конкурентных процедур;</w:t>
            </w:r>
          </w:p>
          <w:p w:rsidR="005A1563" w:rsidRPr="005702BA" w:rsidRDefault="003C6431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18"/>
                      <w:szCs w:val="18"/>
                    </w:rPr>
                    <m:t>3</m:t>
                  </m:r>
                </m:sub>
              </m:sSub>
            </m:oMath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 –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 xml:space="preserve">количество 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ОМСУ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 xml:space="preserve">муниципального образования 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>Московской области, а также находящихся в их ведении организаций и учр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>е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>ждений, использующих ЕИСУГИ для учета и контроля эффективности использования государственного и муниципального имущ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>е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>ства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5A1563" w:rsidRPr="005702BA" w:rsidRDefault="003C6431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18"/>
                      <w:szCs w:val="1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18"/>
                      <w:szCs w:val="18"/>
                    </w:rPr>
                    <m:t>3</m:t>
                  </m:r>
                </m:sub>
              </m:sSub>
            </m:oMath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 –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общее количество ОМСУ муниципального образования Московской области, а также находящихся в их ведении организаций и учреждений.</w:t>
            </w: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Доля используемых в деятельности ОМСУ муниципального образования Мо</w:t>
            </w:r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Pr="005702BA">
              <w:rPr>
                <w:rFonts w:ascii="Arial" w:hAnsi="Arial" w:cs="Arial"/>
                <w:sz w:val="18"/>
                <w:szCs w:val="18"/>
              </w:rPr>
              <w:t>ковской области информационно-аналитических сервисов ЕИАС ЖКХ МО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Style w:val="1e"/>
                <w:rFonts w:ascii="Arial" w:hAnsi="Arial" w:cs="Arial"/>
                <w:i/>
                <w:color w:val="auto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Default="005A1563" w:rsidP="00E05B48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5A1563" w:rsidRPr="005702BA" w:rsidRDefault="005A1563" w:rsidP="00E05B48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  <w:p w:rsidR="005A1563" w:rsidRPr="005702BA" w:rsidRDefault="005A1563" w:rsidP="00E05B48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  <w:lang w:val="en-US"/>
                </w:rPr>
                <m:t>n</m:t>
              </m:r>
            </m:oMath>
            <w:r w:rsidRPr="005702BA">
              <w:rPr>
                <w:rFonts w:ascii="Arial" w:hAnsi="Arial" w:cs="Arial"/>
                <w:sz w:val="18"/>
                <w:szCs w:val="18"/>
              </w:rPr>
              <w:t xml:space="preserve"> – доля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5702B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5A1563" w:rsidRPr="005702BA" w:rsidRDefault="005A1563" w:rsidP="00E05B48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R</m:t>
              </m:r>
            </m:oMath>
            <w:r w:rsidRPr="005702BA">
              <w:rPr>
                <w:rFonts w:ascii="Arial" w:hAnsi="Arial" w:cs="Arial"/>
                <w:sz w:val="18"/>
                <w:szCs w:val="18"/>
              </w:rPr>
              <w:t xml:space="preserve"> – количество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5702B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5A1563" w:rsidRDefault="005A1563" w:rsidP="00E05B48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K</m:t>
              </m:r>
            </m:oMath>
            <w:r w:rsidRPr="005702BA">
              <w:rPr>
                <w:rFonts w:ascii="Arial" w:hAnsi="Arial" w:cs="Arial"/>
                <w:sz w:val="18"/>
                <w:szCs w:val="18"/>
              </w:rPr>
              <w:t xml:space="preserve"> – общее количество информационно-аналитических сервисов ЕИАС ЖКХ МО.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Доля муниципальных учреждений образ</w:t>
            </w:r>
            <w:r w:rsidRPr="005702BA">
              <w:rPr>
                <w:rFonts w:ascii="Arial" w:hAnsi="Arial" w:cs="Arial"/>
                <w:sz w:val="18"/>
                <w:szCs w:val="18"/>
              </w:rPr>
              <w:t>о</w:t>
            </w:r>
            <w:r w:rsidRPr="005702BA">
              <w:rPr>
                <w:rFonts w:ascii="Arial" w:hAnsi="Arial" w:cs="Arial"/>
                <w:sz w:val="18"/>
                <w:szCs w:val="18"/>
              </w:rPr>
              <w:t>вания, обеспеченных доступом в инфо</w:t>
            </w:r>
            <w:r w:rsidRPr="005702BA">
              <w:rPr>
                <w:rFonts w:ascii="Arial" w:hAnsi="Arial" w:cs="Arial"/>
                <w:sz w:val="18"/>
                <w:szCs w:val="18"/>
              </w:rPr>
              <w:t>р</w:t>
            </w:r>
            <w:r w:rsidRPr="005702BA">
              <w:rPr>
                <w:rFonts w:ascii="Arial" w:hAnsi="Arial" w:cs="Arial"/>
                <w:sz w:val="18"/>
                <w:szCs w:val="18"/>
              </w:rPr>
              <w:t>мационно-телекоммуникационную сеть Интернет на скорости: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для организаций дошкольного образов</w:t>
            </w:r>
            <w:r w:rsidRPr="005702BA">
              <w:rPr>
                <w:rFonts w:ascii="Arial" w:hAnsi="Arial" w:cs="Arial"/>
                <w:sz w:val="18"/>
                <w:szCs w:val="18"/>
              </w:rPr>
              <w:t>а</w:t>
            </w:r>
            <w:r w:rsidRPr="005702BA">
              <w:rPr>
                <w:rFonts w:ascii="Arial" w:hAnsi="Arial" w:cs="Arial"/>
                <w:sz w:val="18"/>
                <w:szCs w:val="18"/>
              </w:rPr>
              <w:t>ния – не менее 2 Мбит/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для общеобразовательных организаций, расположенных в городских населенных пунктах, – не менее 100 Мбит/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для общеобразовательных организаций, расположенных в сельских населенных пунктах, – не менее 10 Мбит/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Default="005A1563" w:rsidP="00E05B4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>где:</w:t>
            </w:r>
          </w:p>
          <w:p w:rsidR="005A1563" w:rsidRPr="005702BA" w:rsidRDefault="005A1563" w:rsidP="00E05B4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5A1563" w:rsidRPr="005702BA" w:rsidRDefault="005A1563" w:rsidP="00E05B4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n</m:t>
              </m:r>
            </m:oMath>
            <w:r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 xml:space="preserve">– доля муниципальных дошкольных образовательных организаций и муниципальных общеобразовательных организаций в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мун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и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ципальном образовании </w:t>
            </w:r>
            <w:r w:rsidRPr="005702BA">
              <w:rPr>
                <w:rFonts w:ascii="Arial" w:hAnsi="Arial" w:cs="Arial"/>
                <w:sz w:val="18"/>
                <w:szCs w:val="18"/>
              </w:rPr>
              <w:t>Московской области, подключенных к сети Интернет на скорости: для дошкольных образовательных орг</w:t>
            </w:r>
            <w:r w:rsidRPr="005702BA">
              <w:rPr>
                <w:rFonts w:ascii="Arial" w:hAnsi="Arial" w:cs="Arial"/>
                <w:sz w:val="18"/>
                <w:szCs w:val="18"/>
              </w:rPr>
              <w:t>а</w:t>
            </w:r>
            <w:r w:rsidRPr="005702BA">
              <w:rPr>
                <w:rFonts w:ascii="Arial" w:hAnsi="Arial" w:cs="Arial"/>
                <w:sz w:val="18"/>
                <w:szCs w:val="18"/>
              </w:rPr>
              <w:t>низаций – не менее 2 Мбит/с; для общеобразовательных организаций, расположенных в городских поселениях и городских округах, – не менее 100 Мбит/с; для общеобразовательных организаций, расположенных в сельских населенных пунктах, – не менее 50 Мбит/с;</w:t>
            </w:r>
            <w:proofErr w:type="gramEnd"/>
          </w:p>
          <w:p w:rsidR="005A1563" w:rsidRPr="005702BA" w:rsidRDefault="005A1563" w:rsidP="00E05B48">
            <w:pPr>
              <w:widowControl w:val="0"/>
              <w:jc w:val="both"/>
              <w:rPr>
                <w:rFonts w:ascii="Arial" w:eastAsia="Courier New" w:hAnsi="Arial" w:cs="Arial"/>
                <w:sz w:val="18"/>
                <w:szCs w:val="18"/>
                <w:shd w:val="clear" w:color="auto" w:fill="FFFFFF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 w:eastAsia="en-US"/>
              </w:rPr>
              <w:t>R</w:t>
            </w: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– количество 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муниципальных дошкольных образовательных организаций и муниципальных общеобразовательных организаций в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муниципальном образовании </w:t>
            </w:r>
            <w:r w:rsidRPr="005702BA">
              <w:rPr>
                <w:rFonts w:ascii="Arial" w:hAnsi="Arial" w:cs="Arial"/>
                <w:sz w:val="18"/>
                <w:szCs w:val="18"/>
              </w:rPr>
              <w:t>Московской области, подключенных к сети Интернет на скорости: для дошкольных образовательных организаций – не менее 2 Мбит/с; для общеобразовательных организаций, расположенных в городских поселениях и городских округах, – не менее 100 Мбит/с; для общеобразовательных организаций, расположенных в сельских населенных пунктах, – не м</w:t>
            </w:r>
            <w:r w:rsidRPr="005702BA">
              <w:rPr>
                <w:rFonts w:ascii="Arial" w:hAnsi="Arial" w:cs="Arial"/>
                <w:sz w:val="18"/>
                <w:szCs w:val="18"/>
              </w:rPr>
              <w:t>е</w:t>
            </w:r>
            <w:r w:rsidRPr="005702BA">
              <w:rPr>
                <w:rFonts w:ascii="Arial" w:hAnsi="Arial" w:cs="Arial"/>
                <w:sz w:val="18"/>
                <w:szCs w:val="18"/>
              </w:rPr>
              <w:t>нее 50 Мбит/с</w:t>
            </w: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>;</w:t>
            </w:r>
          </w:p>
          <w:p w:rsidR="005A1563" w:rsidRDefault="005A1563" w:rsidP="00E05B4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 w:eastAsia="en-US"/>
              </w:rPr>
              <w:t>K</w:t>
            </w: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–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>общее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количество </w:t>
            </w:r>
            <w:r w:rsidRPr="005702BA">
              <w:rPr>
                <w:rFonts w:ascii="Arial" w:hAnsi="Arial" w:cs="Arial"/>
                <w:sz w:val="18"/>
                <w:szCs w:val="18"/>
              </w:rPr>
              <w:t>муниципальных учреждений образования</w:t>
            </w: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муниципального образования </w:t>
            </w: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>Московской области.</w:t>
            </w:r>
          </w:p>
          <w:p w:rsidR="005A1563" w:rsidRPr="005702BA" w:rsidRDefault="005A1563" w:rsidP="00E05B48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5A156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853981" w:rsidRDefault="005A1563" w:rsidP="005A156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5B48">
              <w:rPr>
                <w:rFonts w:ascii="Arial" w:hAnsi="Arial" w:cs="Arial"/>
                <w:color w:val="000000"/>
                <w:sz w:val="18"/>
                <w:szCs w:val="18"/>
              </w:rPr>
              <w:t>Доля образовательных организаций, у которых есть широкополосный доступ к сети Интернет (не менее 100 Мбит/с), за исключением дошкольных</w:t>
            </w:r>
          </w:p>
        </w:tc>
        <w:tc>
          <w:tcPr>
            <w:tcW w:w="11453" w:type="dxa"/>
            <w:shd w:val="clear" w:color="auto" w:fill="auto"/>
          </w:tcPr>
          <w:p w:rsidR="005A1563" w:rsidRPr="00E05B48" w:rsidRDefault="005A1563" w:rsidP="005A1563">
            <w:pPr>
              <w:widowControl w:val="0"/>
              <w:jc w:val="center"/>
              <w:rPr>
                <w:rFonts w:ascii="Cambria Math" w:hAnsi="Cambria Math" w:cs="Arial"/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E05B48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B48"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5A1563" w:rsidRPr="00E05B48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B48">
              <w:rPr>
                <w:rFonts w:ascii="Arial" w:hAnsi="Arial" w:cs="Arial"/>
                <w:sz w:val="18"/>
                <w:szCs w:val="18"/>
              </w:rPr>
              <w:t>n – доля образовательных организаций, у которых есть широкополосный доступ к сети Интернет (не менее 100 Мбит/с), за искл</w:t>
            </w:r>
            <w:r w:rsidRPr="00E05B48">
              <w:rPr>
                <w:rFonts w:ascii="Arial" w:hAnsi="Arial" w:cs="Arial"/>
                <w:sz w:val="18"/>
                <w:szCs w:val="18"/>
              </w:rPr>
              <w:t>ю</w:t>
            </w:r>
            <w:r w:rsidRPr="00E05B48">
              <w:rPr>
                <w:rFonts w:ascii="Arial" w:hAnsi="Arial" w:cs="Arial"/>
                <w:sz w:val="18"/>
                <w:szCs w:val="18"/>
              </w:rPr>
              <w:t>чением дошкольных;</w:t>
            </w:r>
          </w:p>
          <w:p w:rsidR="005A1563" w:rsidRPr="00E05B48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B48">
              <w:rPr>
                <w:rFonts w:ascii="Arial" w:hAnsi="Arial" w:cs="Arial"/>
                <w:sz w:val="18"/>
                <w:szCs w:val="18"/>
              </w:rPr>
              <w:t>R – количество образовательных организаций в муниципальном образовании Московской области, у которых есть широкополосный доступ к сети Интернет (не менее 100 Мбит/с), за исключением дошкольных;</w:t>
            </w:r>
          </w:p>
          <w:p w:rsidR="005A1563" w:rsidRDefault="005A1563" w:rsidP="005A1563">
            <w:pPr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E05B48">
              <w:rPr>
                <w:rFonts w:ascii="Arial" w:hAnsi="Arial" w:cs="Arial"/>
                <w:sz w:val="18"/>
                <w:szCs w:val="18"/>
              </w:rPr>
              <w:t>K – общее количество образовательных организаций в муниципальном образовании Московской области (за исключением д</w:t>
            </w:r>
            <w:r w:rsidRPr="00E05B48">
              <w:rPr>
                <w:rFonts w:ascii="Arial" w:hAnsi="Arial" w:cs="Arial"/>
                <w:sz w:val="18"/>
                <w:szCs w:val="18"/>
              </w:rPr>
              <w:t>о</w:t>
            </w:r>
            <w:r w:rsidRPr="00E05B48">
              <w:rPr>
                <w:rFonts w:ascii="Arial" w:hAnsi="Arial" w:cs="Arial"/>
                <w:sz w:val="18"/>
                <w:szCs w:val="18"/>
              </w:rPr>
              <w:t>школьных).</w:t>
            </w: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5A156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Количество современных компьютеров (со сроком эксплуатации не более семи лет) на 100 обучающихся в общеобразов</w:t>
            </w:r>
            <w:r w:rsidRPr="005702BA">
              <w:rPr>
                <w:rFonts w:ascii="Arial" w:hAnsi="Arial" w:cs="Arial"/>
                <w:sz w:val="18"/>
                <w:szCs w:val="18"/>
              </w:rPr>
              <w:t>а</w:t>
            </w:r>
            <w:r w:rsidRPr="005702BA">
              <w:rPr>
                <w:rFonts w:ascii="Arial" w:hAnsi="Arial" w:cs="Arial"/>
                <w:sz w:val="18"/>
                <w:szCs w:val="18"/>
              </w:rPr>
              <w:t>тельных организациях муниципального образования Московской области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5A1563">
            <w:pPr>
              <w:jc w:val="center"/>
              <w:rPr>
                <w:rFonts w:ascii="Arial" w:eastAsia="Courier New" w:hAnsi="Arial" w:cs="Arial"/>
                <w:i/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</m:t>
                </m:r>
              </m:oMath>
            </m:oMathPara>
          </w:p>
          <w:p w:rsidR="005A1563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n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количество современных компьютеров (со сроком эксплуатации не более семи лет) на 100 обучающихся в общеобразовател</w:t>
            </w:r>
            <w:r w:rsidRPr="005702BA">
              <w:rPr>
                <w:rFonts w:ascii="Arial" w:hAnsi="Arial" w:cs="Arial"/>
                <w:sz w:val="18"/>
                <w:szCs w:val="18"/>
              </w:rPr>
              <w:t>ь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ных организациях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муниципального образования </w:t>
            </w:r>
            <w:r w:rsidRPr="005702BA">
              <w:rPr>
                <w:rFonts w:ascii="Arial" w:hAnsi="Arial" w:cs="Arial"/>
                <w:sz w:val="18"/>
                <w:szCs w:val="18"/>
              </w:rPr>
              <w:t>Московской области;</w:t>
            </w: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R – количество используемых в общеобразовательных организациях муниципального образования Московской области совреме</w:t>
            </w:r>
            <w:r w:rsidRPr="005702BA">
              <w:rPr>
                <w:rFonts w:ascii="Arial" w:hAnsi="Arial" w:cs="Arial"/>
                <w:sz w:val="18"/>
                <w:szCs w:val="18"/>
              </w:rPr>
              <w:t>н</w:t>
            </w:r>
            <w:r w:rsidRPr="005702BA">
              <w:rPr>
                <w:rFonts w:ascii="Arial" w:hAnsi="Arial" w:cs="Arial"/>
                <w:sz w:val="18"/>
                <w:szCs w:val="18"/>
              </w:rPr>
              <w:t>ных компьютеров (со сроком эксплуатации не более семи лет);</w:t>
            </w:r>
          </w:p>
          <w:p w:rsidR="005A1563" w:rsidRDefault="005A1563" w:rsidP="005A1563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 xml:space="preserve">K – количество обучающихся в общеобразовательных организациях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муниципального образования </w:t>
            </w:r>
            <w:r w:rsidRPr="005702BA">
              <w:rPr>
                <w:rFonts w:ascii="Arial" w:hAnsi="Arial" w:cs="Arial"/>
                <w:sz w:val="18"/>
                <w:szCs w:val="18"/>
              </w:rPr>
              <w:t>Московской области.</w:t>
            </w:r>
            <w:proofErr w:type="gramEnd"/>
          </w:p>
          <w:p w:rsidR="005A1563" w:rsidRPr="005702BA" w:rsidRDefault="005A1563" w:rsidP="005A156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5A156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Доля муниципальных организаций в м</w:t>
            </w:r>
            <w:r w:rsidRPr="005702BA">
              <w:rPr>
                <w:rFonts w:ascii="Arial" w:hAnsi="Arial" w:cs="Arial"/>
                <w:sz w:val="18"/>
                <w:szCs w:val="18"/>
              </w:rPr>
              <w:t>у</w:t>
            </w:r>
            <w:r w:rsidRPr="005702BA">
              <w:rPr>
                <w:rFonts w:ascii="Arial" w:hAnsi="Arial" w:cs="Arial"/>
                <w:sz w:val="18"/>
                <w:szCs w:val="18"/>
              </w:rPr>
              <w:t>ниципальном образовании Московской области, обеспеченных современными аппаратно-программными комплексами со средствами криптографической защиты информации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5A156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</m:t>
                </m:r>
              </m:oMath>
            </m:oMathPara>
          </w:p>
          <w:p w:rsidR="005A1563" w:rsidRPr="005702BA" w:rsidRDefault="005A1563" w:rsidP="005A156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n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доля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 xml:space="preserve"> муниципальных организаций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муниципального образования </w:t>
            </w:r>
            <w:r w:rsidRPr="005702BA">
              <w:rPr>
                <w:rFonts w:ascii="Arial" w:hAnsi="Arial" w:cs="Arial"/>
                <w:sz w:val="18"/>
                <w:szCs w:val="18"/>
              </w:rPr>
              <w:t>Московской области, использующих Единую информационную систему, содержащую сведения о возможностях дополнительного образования на территории Московской области (ЕИСДОП), и обеспеченных современными аппаратно-программными комплексами со средствами криптографической защиты информации.</w:t>
            </w: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R</w:t>
            </w:r>
            <w:r w:rsidRPr="005702BA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– количество муниципальных организаций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муниципального образования </w:t>
            </w:r>
            <w:r w:rsidRPr="005702BA">
              <w:rPr>
                <w:rFonts w:ascii="Arial" w:hAnsi="Arial" w:cs="Arial"/>
                <w:sz w:val="18"/>
                <w:szCs w:val="18"/>
              </w:rPr>
              <w:t>Московской области, использующих ЕИСДОП и обесп</w:t>
            </w:r>
            <w:r w:rsidRPr="005702BA">
              <w:rPr>
                <w:rFonts w:ascii="Arial" w:hAnsi="Arial" w:cs="Arial"/>
                <w:sz w:val="18"/>
                <w:szCs w:val="18"/>
              </w:rPr>
              <w:t>е</w:t>
            </w:r>
            <w:r w:rsidRPr="005702BA">
              <w:rPr>
                <w:rFonts w:ascii="Arial" w:hAnsi="Arial" w:cs="Arial"/>
                <w:sz w:val="18"/>
                <w:szCs w:val="18"/>
              </w:rPr>
              <w:t>ченных современными аппаратно-программными комплексами со средствами криптографической защиты информации;</w:t>
            </w:r>
          </w:p>
          <w:p w:rsidR="005A1563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K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количество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 xml:space="preserve"> муниципальных организаций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муниципального образования </w:t>
            </w:r>
            <w:r w:rsidRPr="005702BA">
              <w:rPr>
                <w:rFonts w:ascii="Arial" w:hAnsi="Arial" w:cs="Arial"/>
                <w:sz w:val="18"/>
                <w:szCs w:val="18"/>
              </w:rPr>
              <w:t>Московской области, использующих ЕИСДОП.</w:t>
            </w:r>
          </w:p>
          <w:p w:rsidR="005A1563" w:rsidRPr="005702BA" w:rsidRDefault="005A1563" w:rsidP="005A1563">
            <w:pPr>
              <w:widowControl w:val="0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5A1563" w:rsidRPr="005702BA" w:rsidTr="00631AF5">
        <w:trPr>
          <w:trHeight w:val="379"/>
        </w:trPr>
        <w:tc>
          <w:tcPr>
            <w:tcW w:w="597" w:type="dxa"/>
            <w:shd w:val="clear" w:color="auto" w:fill="auto"/>
          </w:tcPr>
          <w:p w:rsidR="005A1563" w:rsidRPr="005702BA" w:rsidRDefault="005A1563" w:rsidP="005A156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Увеличение доли положительно рассмо</w:t>
            </w:r>
            <w:r w:rsidRPr="005702BA">
              <w:rPr>
                <w:rFonts w:ascii="Arial" w:hAnsi="Arial" w:cs="Arial"/>
                <w:sz w:val="18"/>
                <w:szCs w:val="18"/>
              </w:rPr>
              <w:t>т</w:t>
            </w:r>
            <w:r w:rsidRPr="005702BA">
              <w:rPr>
                <w:rFonts w:ascii="Arial" w:hAnsi="Arial" w:cs="Arial"/>
                <w:sz w:val="18"/>
                <w:szCs w:val="18"/>
              </w:rPr>
              <w:t>ренных заявлений на размещение анте</w:t>
            </w:r>
            <w:r w:rsidRPr="005702BA">
              <w:rPr>
                <w:rFonts w:ascii="Arial" w:hAnsi="Arial" w:cs="Arial"/>
                <w:sz w:val="18"/>
                <w:szCs w:val="18"/>
              </w:rPr>
              <w:t>н</w:t>
            </w:r>
            <w:r w:rsidRPr="005702BA">
              <w:rPr>
                <w:rFonts w:ascii="Arial" w:hAnsi="Arial" w:cs="Arial"/>
                <w:sz w:val="18"/>
                <w:szCs w:val="18"/>
              </w:rPr>
              <w:t>но-мачтовых сооружений связи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5A1563">
            <w:pPr>
              <w:jc w:val="center"/>
              <w:rPr>
                <w:rFonts w:ascii="Arial" w:eastAsia="Courier New" w:hAnsi="Arial" w:cs="Arial"/>
                <w:i/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n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доля положительно рассмотренных заявлений на размещение антенно-мачтовых сооружений связи;</w:t>
            </w: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R – количество выданных разрешений на размещение антенно-мачтовых сооружений связи в муниципальном образовании Моско</w:t>
            </w:r>
            <w:r w:rsidRPr="005702BA">
              <w:rPr>
                <w:rFonts w:ascii="Arial" w:hAnsi="Arial" w:cs="Arial"/>
                <w:sz w:val="18"/>
                <w:szCs w:val="18"/>
              </w:rPr>
              <w:t>в</w:t>
            </w:r>
            <w:r w:rsidRPr="005702BA">
              <w:rPr>
                <w:rFonts w:ascii="Arial" w:hAnsi="Arial" w:cs="Arial"/>
                <w:sz w:val="18"/>
                <w:szCs w:val="18"/>
              </w:rPr>
              <w:t>ской области;</w:t>
            </w:r>
          </w:p>
          <w:p w:rsidR="005A1563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K – количество заявлений, полученных муниципальным образованием Московской области в рамках государстве</w:t>
            </w:r>
            <w:r w:rsidRPr="005702BA">
              <w:rPr>
                <w:rFonts w:ascii="Arial" w:hAnsi="Arial" w:cs="Arial"/>
                <w:sz w:val="18"/>
                <w:szCs w:val="18"/>
              </w:rPr>
              <w:t>н</w:t>
            </w:r>
            <w:r w:rsidRPr="005702BA">
              <w:rPr>
                <w:rFonts w:ascii="Arial" w:hAnsi="Arial" w:cs="Arial"/>
                <w:sz w:val="18"/>
                <w:szCs w:val="18"/>
              </w:rPr>
              <w:t>ной/муниципальной услуги «Выдача разрешения на размещение объектов на землях или на земельных участках, находящихся в муниципальной собственности или государственная собственность на которые не разграничена».</w:t>
            </w:r>
          </w:p>
          <w:p w:rsidR="005A1563" w:rsidRPr="005702BA" w:rsidRDefault="005A1563" w:rsidP="005A1563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A1563" w:rsidRPr="005702BA" w:rsidTr="00631AF5">
        <w:trPr>
          <w:trHeight w:val="379"/>
        </w:trPr>
        <w:tc>
          <w:tcPr>
            <w:tcW w:w="597" w:type="dxa"/>
            <w:shd w:val="clear" w:color="auto" w:fill="auto"/>
          </w:tcPr>
          <w:p w:rsidR="005A1563" w:rsidRPr="005702BA" w:rsidRDefault="005A1563" w:rsidP="005A156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5A1563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Доля многоквартирных домов, имеющих возможность пользоваться услугами пр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водного и мобильного доступа в инфо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р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мационно-телекоммуникационную сеть Интернет на скорости не менее 1 Мбит/с, предоставляемыми не менее чем 2 оп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е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раторами связи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5A1563">
            <w:pPr>
              <w:widowControl w:val="0"/>
              <w:jc w:val="center"/>
              <w:rPr>
                <w:rFonts w:ascii="Arial" w:eastAsia="Courier New" w:hAnsi="Arial" w:cs="Arial"/>
                <w:i/>
                <w:sz w:val="18"/>
                <w:szCs w:val="18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  <w:lang w:val="en-US" w:eastAsia="en-US"/>
                  </w:rPr>
                  <m:t>n</m:t>
                </m:r>
                <m:r>
                  <w:rPr>
                    <w:rFonts w:ascii="Cambria Math" w:hAnsi="Cambria Math" w:cs="Arial"/>
                    <w:sz w:val="18"/>
                    <w:szCs w:val="18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  <w:lang w:eastAsia="en-US"/>
                  </w:rPr>
                  <m:t>×100%</m:t>
                </m:r>
              </m:oMath>
            </m:oMathPara>
          </w:p>
          <w:p w:rsidR="005A1563" w:rsidRDefault="005A1563" w:rsidP="005A1563">
            <w:pPr>
              <w:widowControl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>где:</w:t>
            </w:r>
          </w:p>
          <w:p w:rsidR="005A1563" w:rsidRPr="005702BA" w:rsidRDefault="005A1563" w:rsidP="005A1563">
            <w:pPr>
              <w:widowControl w:val="0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5A1563" w:rsidRPr="005702BA" w:rsidRDefault="005A1563" w:rsidP="005A156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 w:eastAsia="en-US"/>
              </w:rPr>
              <w:t>n</w:t>
            </w: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– доля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многоквартирных домов, имеющих возможность пользоваться услугами проводного и мобильного доступа в информацио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н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но-телекоммуникационную сеть Интернет на скорости не менее 1 Мбит/с, предоставляемыми не менее чем 2 операторами связи</w:t>
            </w: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>;</w:t>
            </w:r>
          </w:p>
          <w:p w:rsidR="005A1563" w:rsidRPr="005702BA" w:rsidRDefault="005A1563" w:rsidP="005A156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 w:eastAsia="en-US"/>
              </w:rPr>
              <w:t>R</w:t>
            </w: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– количество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многоквартирных домов, имеющих возможность пользоваться услугами проводного и мобильного доступа в инфо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р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мационно-телекоммуникационную сеть Интернет на скорости не менее 1 Мбит/с, предоставляемыми не менее чем 2 операторами связи</w:t>
            </w: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>;</w:t>
            </w:r>
          </w:p>
          <w:p w:rsidR="005A1563" w:rsidRDefault="005A1563" w:rsidP="005A1563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K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общее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 xml:space="preserve"> количество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многоквартирных домов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 в муниципальном образовании Московской области.</w:t>
            </w: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1563" w:rsidRPr="005702BA" w:rsidTr="00631AF5">
        <w:trPr>
          <w:trHeight w:val="379"/>
        </w:trPr>
        <w:tc>
          <w:tcPr>
            <w:tcW w:w="597" w:type="dxa"/>
            <w:shd w:val="clear" w:color="auto" w:fill="auto"/>
          </w:tcPr>
          <w:p w:rsidR="005A1563" w:rsidRPr="005702BA" w:rsidRDefault="005A1563" w:rsidP="005A156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Доля домашних хозяйств в муниципал</w:t>
            </w:r>
            <w:r w:rsidRPr="005702BA">
              <w:rPr>
                <w:rFonts w:ascii="Arial" w:hAnsi="Arial" w:cs="Arial"/>
                <w:sz w:val="18"/>
                <w:szCs w:val="18"/>
              </w:rPr>
              <w:t>ь</w:t>
            </w:r>
            <w:r w:rsidRPr="005702BA">
              <w:rPr>
                <w:rFonts w:ascii="Arial" w:hAnsi="Arial" w:cs="Arial"/>
                <w:sz w:val="18"/>
                <w:szCs w:val="18"/>
              </w:rPr>
              <w:t>ном образовании Московской области, имеющих широкополосный доступ к сети Интернет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5A1563">
            <w:pPr>
              <w:widowControl w:val="0"/>
              <w:jc w:val="center"/>
              <w:rPr>
                <w:rFonts w:ascii="Arial" w:eastAsia="Courier New" w:hAnsi="Arial" w:cs="Arial"/>
                <w:i/>
                <w:sz w:val="18"/>
                <w:szCs w:val="18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  <w:lang w:val="en-US" w:eastAsia="en-US"/>
                  </w:rPr>
                  <m:t>n</m:t>
                </m:r>
                <m:r>
                  <w:rPr>
                    <w:rFonts w:ascii="Cambria Math" w:hAnsi="Cambria Math" w:cs="Arial"/>
                    <w:sz w:val="18"/>
                    <w:szCs w:val="18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  <w:lang w:eastAsia="en-US"/>
                  </w:rPr>
                  <m:t>×100%</m:t>
                </m:r>
              </m:oMath>
            </m:oMathPara>
          </w:p>
          <w:p w:rsidR="005A1563" w:rsidRDefault="005A1563" w:rsidP="005A156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5A1563" w:rsidRPr="005702BA" w:rsidRDefault="005A1563" w:rsidP="005A156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A1563" w:rsidRPr="005702BA" w:rsidRDefault="005A1563" w:rsidP="005A1563">
            <w:pPr>
              <w:jc w:val="both"/>
              <w:rPr>
                <w:rFonts w:ascii="Arial" w:eastAsia="Courier New" w:hAnsi="Arial" w:cs="Arial"/>
                <w:sz w:val="18"/>
                <w:szCs w:val="18"/>
                <w:shd w:val="clear" w:color="auto" w:fill="FFFFFF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 w:eastAsia="en-US"/>
              </w:rPr>
              <w:t>n</w:t>
            </w: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– доля домашних хозяйств в муниципальном образовании Московской области, имеющих широкополосный доступ к сети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702BA">
              <w:rPr>
                <w:rFonts w:ascii="Arial" w:hAnsi="Arial" w:cs="Arial"/>
                <w:sz w:val="18"/>
                <w:szCs w:val="18"/>
              </w:rPr>
              <w:t>Интернет;</w:t>
            </w:r>
          </w:p>
          <w:p w:rsidR="005A1563" w:rsidRPr="005702BA" w:rsidRDefault="005A1563" w:rsidP="005A1563">
            <w:pPr>
              <w:widowControl w:val="0"/>
              <w:jc w:val="both"/>
              <w:rPr>
                <w:rFonts w:ascii="Arial" w:eastAsia="Courier New" w:hAnsi="Arial" w:cs="Arial"/>
                <w:sz w:val="18"/>
                <w:szCs w:val="18"/>
                <w:shd w:val="clear" w:color="auto" w:fill="FFFFFF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R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количество домашних хозяйств в муниципальном образовании Московской области, имеющих широкополосный доступ к сети Интернет;</w:t>
            </w:r>
          </w:p>
          <w:p w:rsidR="005A1563" w:rsidRDefault="005A1563" w:rsidP="005A1563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K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общее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 xml:space="preserve"> количество домашних хозяйств в муниципальном образовании Московской области.</w:t>
            </w:r>
          </w:p>
          <w:p w:rsidR="005A1563" w:rsidRDefault="005A1563" w:rsidP="005A1563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  <w:p w:rsidR="005A1563" w:rsidRDefault="005A1563" w:rsidP="005A1563">
            <w:pPr>
              <w:widowControl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1563" w:rsidRPr="005702BA" w:rsidTr="00631AF5">
        <w:trPr>
          <w:trHeight w:val="379"/>
        </w:trPr>
        <w:tc>
          <w:tcPr>
            <w:tcW w:w="597" w:type="dxa"/>
            <w:shd w:val="clear" w:color="auto" w:fill="auto"/>
          </w:tcPr>
          <w:p w:rsidR="005A1563" w:rsidRPr="005702BA" w:rsidRDefault="005A1563" w:rsidP="005A156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Доля муниципальных учреждений культ</w:t>
            </w:r>
            <w:r w:rsidRPr="005702BA">
              <w:rPr>
                <w:rFonts w:ascii="Arial" w:hAnsi="Arial" w:cs="Arial"/>
                <w:sz w:val="18"/>
                <w:szCs w:val="18"/>
              </w:rPr>
              <w:t>у</w:t>
            </w:r>
            <w:r w:rsidRPr="005702BA">
              <w:rPr>
                <w:rFonts w:ascii="Arial" w:hAnsi="Arial" w:cs="Arial"/>
                <w:sz w:val="18"/>
                <w:szCs w:val="18"/>
              </w:rPr>
              <w:t>ры, обеспеченных доступом в информ</w:t>
            </w:r>
            <w:r w:rsidRPr="005702BA">
              <w:rPr>
                <w:rFonts w:ascii="Arial" w:hAnsi="Arial" w:cs="Arial"/>
                <w:sz w:val="18"/>
                <w:szCs w:val="18"/>
              </w:rPr>
              <w:t>а</w:t>
            </w:r>
            <w:r w:rsidRPr="005702BA">
              <w:rPr>
                <w:rFonts w:ascii="Arial" w:hAnsi="Arial" w:cs="Arial"/>
                <w:sz w:val="18"/>
                <w:szCs w:val="18"/>
              </w:rPr>
              <w:t>ционно-телекоммуникационную сеть И</w:t>
            </w:r>
            <w:r w:rsidRPr="005702BA">
              <w:rPr>
                <w:rFonts w:ascii="Arial" w:hAnsi="Arial" w:cs="Arial"/>
                <w:sz w:val="18"/>
                <w:szCs w:val="18"/>
              </w:rPr>
              <w:t>н</w:t>
            </w:r>
            <w:r w:rsidRPr="005702BA">
              <w:rPr>
                <w:rFonts w:ascii="Arial" w:hAnsi="Arial" w:cs="Arial"/>
                <w:sz w:val="18"/>
                <w:szCs w:val="18"/>
              </w:rPr>
              <w:t>тернет на скорости:</w:t>
            </w: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для учреждений культуры, расположе</w:t>
            </w:r>
            <w:r w:rsidRPr="005702BA">
              <w:rPr>
                <w:rFonts w:ascii="Arial" w:hAnsi="Arial" w:cs="Arial"/>
                <w:sz w:val="18"/>
                <w:szCs w:val="18"/>
              </w:rPr>
              <w:t>н</w:t>
            </w:r>
            <w:r w:rsidRPr="005702BA">
              <w:rPr>
                <w:rFonts w:ascii="Arial" w:hAnsi="Arial" w:cs="Arial"/>
                <w:sz w:val="18"/>
                <w:szCs w:val="18"/>
              </w:rPr>
              <w:t>ных в городских населенных пунктах, – не менее 50 Мбит/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для учреждений культуры, расположе</w:t>
            </w:r>
            <w:r w:rsidRPr="005702BA">
              <w:rPr>
                <w:rFonts w:ascii="Arial" w:hAnsi="Arial" w:cs="Arial"/>
                <w:sz w:val="18"/>
                <w:szCs w:val="18"/>
              </w:rPr>
              <w:t>н</w:t>
            </w:r>
            <w:r w:rsidRPr="005702BA">
              <w:rPr>
                <w:rFonts w:ascii="Arial" w:hAnsi="Arial" w:cs="Arial"/>
                <w:sz w:val="18"/>
                <w:szCs w:val="18"/>
              </w:rPr>
              <w:t>ных в сельских населенных пунктах, – не менее 10 Мбит/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5A1563">
            <w:pPr>
              <w:widowControl w:val="0"/>
              <w:jc w:val="center"/>
              <w:rPr>
                <w:rFonts w:ascii="Arial" w:eastAsia="Courier New" w:hAnsi="Arial" w:cs="Arial"/>
                <w:i/>
                <w:sz w:val="18"/>
                <w:szCs w:val="18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  <w:lang w:val="en-US" w:eastAsia="en-US"/>
                  </w:rPr>
                  <m:t>n</m:t>
                </m:r>
                <m:r>
                  <w:rPr>
                    <w:rFonts w:ascii="Cambria Math" w:hAnsi="Cambria Math" w:cs="Arial"/>
                    <w:sz w:val="18"/>
                    <w:szCs w:val="18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  <w:lang w:eastAsia="en-US"/>
                  </w:rPr>
                  <m:t>×100%</m:t>
                </m:r>
              </m:oMath>
            </m:oMathPara>
          </w:p>
          <w:p w:rsidR="005A1563" w:rsidRPr="005702BA" w:rsidRDefault="005A1563" w:rsidP="005A156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5A1563" w:rsidRPr="005702BA" w:rsidRDefault="005A1563" w:rsidP="005A1563">
            <w:pPr>
              <w:jc w:val="both"/>
              <w:rPr>
                <w:rFonts w:ascii="Arial" w:eastAsia="Courier New" w:hAnsi="Arial" w:cs="Arial"/>
                <w:sz w:val="18"/>
                <w:szCs w:val="18"/>
                <w:shd w:val="clear" w:color="auto" w:fill="FFFFFF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 w:eastAsia="en-US"/>
              </w:rPr>
              <w:t>n</w:t>
            </w: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– доля муниципальных учреждений культуры, обеспеченных доступом в информационно-телекоммуникационную сеть Интернет на скорости: для учреждений культуры, расположенных в городских населенных пунктах, – не менее 50 Мбит/с, для учреждений культуры, расположенных в сельских населенных пунктах, – не менее 10 Мбит/с;</w:t>
            </w:r>
          </w:p>
          <w:p w:rsidR="005A1563" w:rsidRPr="005702BA" w:rsidRDefault="005A1563" w:rsidP="005A1563">
            <w:pPr>
              <w:widowControl w:val="0"/>
              <w:jc w:val="both"/>
              <w:rPr>
                <w:rFonts w:ascii="Arial" w:eastAsia="Courier New" w:hAnsi="Arial" w:cs="Arial"/>
                <w:sz w:val="18"/>
                <w:szCs w:val="18"/>
                <w:shd w:val="clear" w:color="auto" w:fill="FFFFFF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R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количество муниципальных учреждений культуры, обеспеченных доступом в информационно-телекоммуникационную сеть И</w:t>
            </w:r>
            <w:r w:rsidRPr="005702BA">
              <w:rPr>
                <w:rFonts w:ascii="Arial" w:hAnsi="Arial" w:cs="Arial"/>
                <w:sz w:val="18"/>
                <w:szCs w:val="18"/>
              </w:rPr>
              <w:t>н</w:t>
            </w:r>
            <w:r w:rsidRPr="005702BA">
              <w:rPr>
                <w:rFonts w:ascii="Arial" w:hAnsi="Arial" w:cs="Arial"/>
                <w:sz w:val="18"/>
                <w:szCs w:val="18"/>
              </w:rPr>
              <w:t>тернет на скорости: для общеобразовательных организаций, расположенных в городских населенных пунктах, – не менее 50 Мбит/с, для учреждений культуры, расположенных в сельских населенных пунктах, – не менее 10 Мбит/с;</w:t>
            </w:r>
          </w:p>
          <w:p w:rsidR="005A1563" w:rsidRPr="005702BA" w:rsidRDefault="005A1563" w:rsidP="005A1563">
            <w:pPr>
              <w:widowControl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K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общее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 xml:space="preserve"> количество муниципальных учреждений культуры муниципального образования Московской области.</w:t>
            </w:r>
          </w:p>
        </w:tc>
      </w:tr>
    </w:tbl>
    <w:p w:rsidR="00FA4D9D" w:rsidRDefault="00FA4D9D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tbl>
      <w:tblPr>
        <w:tblW w:w="0" w:type="auto"/>
        <w:tblLook w:val="04A0" w:firstRow="1" w:lastRow="0" w:firstColumn="1" w:lastColumn="0" w:noHBand="0" w:noVBand="1"/>
      </w:tblPr>
      <w:tblGrid>
        <w:gridCol w:w="4743"/>
        <w:gridCol w:w="2595"/>
        <w:gridCol w:w="2399"/>
      </w:tblGrid>
      <w:tr w:rsidR="00CA1A47" w:rsidRPr="00EA207A" w:rsidTr="00EA2F2B">
        <w:tc>
          <w:tcPr>
            <w:tcW w:w="4743" w:type="dxa"/>
            <w:shd w:val="clear" w:color="auto" w:fill="auto"/>
          </w:tcPr>
          <w:p w:rsidR="00CA1A47" w:rsidRPr="00621BB5" w:rsidRDefault="00CA1A47" w:rsidP="00EA2F2B">
            <w:pPr>
              <w:rPr>
                <w:sz w:val="28"/>
                <w:szCs w:val="28"/>
              </w:rPr>
            </w:pPr>
            <w:r w:rsidRPr="00621BB5">
              <w:rPr>
                <w:sz w:val="28"/>
                <w:szCs w:val="28"/>
              </w:rPr>
              <w:t>Исполнитель:</w:t>
            </w:r>
          </w:p>
        </w:tc>
        <w:tc>
          <w:tcPr>
            <w:tcW w:w="2595" w:type="dxa"/>
            <w:shd w:val="clear" w:color="auto" w:fill="auto"/>
          </w:tcPr>
          <w:p w:rsidR="00CA1A47" w:rsidRPr="00621BB5" w:rsidRDefault="00CA1A47" w:rsidP="00EA2F2B">
            <w:pPr>
              <w:rPr>
                <w:sz w:val="28"/>
                <w:szCs w:val="28"/>
              </w:rPr>
            </w:pPr>
          </w:p>
        </w:tc>
        <w:tc>
          <w:tcPr>
            <w:tcW w:w="2399" w:type="dxa"/>
            <w:shd w:val="clear" w:color="auto" w:fill="auto"/>
          </w:tcPr>
          <w:p w:rsidR="00CA1A47" w:rsidRPr="00621BB5" w:rsidRDefault="00CA1A47" w:rsidP="00EA2F2B">
            <w:pPr>
              <w:spacing w:line="250" w:lineRule="exact"/>
              <w:ind w:left="100"/>
              <w:rPr>
                <w:rStyle w:val="Exact"/>
                <w:rFonts w:eastAsia="Calibri"/>
                <w:sz w:val="28"/>
                <w:szCs w:val="28"/>
              </w:rPr>
            </w:pPr>
          </w:p>
        </w:tc>
      </w:tr>
      <w:tr w:rsidR="00CA1A47" w:rsidRPr="00EA207A" w:rsidTr="00EA2F2B">
        <w:tc>
          <w:tcPr>
            <w:tcW w:w="4743" w:type="dxa"/>
            <w:shd w:val="clear" w:color="auto" w:fill="auto"/>
          </w:tcPr>
          <w:p w:rsidR="00CA1A47" w:rsidRPr="00621BB5" w:rsidRDefault="00CA1A47" w:rsidP="00EA2F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21BB5">
              <w:rPr>
                <w:sz w:val="28"/>
                <w:szCs w:val="28"/>
              </w:rPr>
              <w:t xml:space="preserve">лавный </w:t>
            </w:r>
            <w:r>
              <w:rPr>
                <w:sz w:val="28"/>
                <w:szCs w:val="28"/>
              </w:rPr>
              <w:t>инспектор</w:t>
            </w:r>
            <w:r w:rsidRPr="00621BB5">
              <w:rPr>
                <w:sz w:val="28"/>
                <w:szCs w:val="28"/>
              </w:rPr>
              <w:t xml:space="preserve"> Федотов</w:t>
            </w:r>
            <w:r>
              <w:rPr>
                <w:sz w:val="28"/>
                <w:szCs w:val="28"/>
              </w:rPr>
              <w:t xml:space="preserve"> А</w:t>
            </w:r>
            <w:r w:rsidRPr="00621BB5">
              <w:rPr>
                <w:sz w:val="28"/>
                <w:szCs w:val="28"/>
              </w:rPr>
              <w:t>.А.</w:t>
            </w:r>
          </w:p>
        </w:tc>
        <w:tc>
          <w:tcPr>
            <w:tcW w:w="2595" w:type="dxa"/>
            <w:shd w:val="clear" w:color="auto" w:fill="auto"/>
          </w:tcPr>
          <w:p w:rsidR="00CA1A47" w:rsidRPr="00621BB5" w:rsidRDefault="00CA1A47" w:rsidP="00EA2F2B">
            <w:pPr>
              <w:rPr>
                <w:sz w:val="28"/>
                <w:szCs w:val="28"/>
              </w:rPr>
            </w:pPr>
          </w:p>
        </w:tc>
        <w:tc>
          <w:tcPr>
            <w:tcW w:w="2399" w:type="dxa"/>
            <w:shd w:val="clear" w:color="auto" w:fill="auto"/>
          </w:tcPr>
          <w:p w:rsidR="00CA1A47" w:rsidRPr="00621BB5" w:rsidRDefault="00CA1A47" w:rsidP="00EA2F2B">
            <w:pPr>
              <w:spacing w:line="250" w:lineRule="exact"/>
              <w:ind w:left="100"/>
              <w:rPr>
                <w:rStyle w:val="Exact"/>
                <w:rFonts w:eastAsia="Calibri"/>
                <w:sz w:val="28"/>
                <w:szCs w:val="28"/>
              </w:rPr>
            </w:pPr>
          </w:p>
        </w:tc>
      </w:tr>
      <w:tr w:rsidR="00CA1A47" w:rsidRPr="00EA207A" w:rsidTr="00EA2F2B">
        <w:trPr>
          <w:trHeight w:val="634"/>
        </w:trPr>
        <w:tc>
          <w:tcPr>
            <w:tcW w:w="4743" w:type="dxa"/>
            <w:shd w:val="clear" w:color="auto" w:fill="auto"/>
          </w:tcPr>
          <w:p w:rsidR="00CA1A47" w:rsidRPr="00621BB5" w:rsidRDefault="00CA1A47" w:rsidP="00EA2F2B">
            <w:pPr>
              <w:rPr>
                <w:sz w:val="28"/>
                <w:szCs w:val="28"/>
              </w:rPr>
            </w:pPr>
          </w:p>
        </w:tc>
        <w:tc>
          <w:tcPr>
            <w:tcW w:w="2595" w:type="dxa"/>
            <w:shd w:val="clear" w:color="auto" w:fill="auto"/>
          </w:tcPr>
          <w:p w:rsidR="00CA1A47" w:rsidRPr="00621BB5" w:rsidRDefault="00CA1A47" w:rsidP="00EA2F2B">
            <w:pPr>
              <w:rPr>
                <w:sz w:val="28"/>
                <w:szCs w:val="28"/>
              </w:rPr>
            </w:pPr>
          </w:p>
        </w:tc>
        <w:tc>
          <w:tcPr>
            <w:tcW w:w="2399" w:type="dxa"/>
            <w:shd w:val="clear" w:color="auto" w:fill="auto"/>
          </w:tcPr>
          <w:p w:rsidR="00CA1A47" w:rsidRPr="00621BB5" w:rsidRDefault="00CA1A47" w:rsidP="00EA2F2B">
            <w:pPr>
              <w:spacing w:line="250" w:lineRule="exact"/>
              <w:ind w:left="100"/>
              <w:rPr>
                <w:rStyle w:val="Exact"/>
                <w:rFonts w:eastAsia="Calibri"/>
                <w:sz w:val="28"/>
                <w:szCs w:val="28"/>
              </w:rPr>
            </w:pPr>
          </w:p>
        </w:tc>
      </w:tr>
      <w:tr w:rsidR="00CA1A47" w:rsidRPr="00EA207A" w:rsidTr="00EA2F2B">
        <w:tc>
          <w:tcPr>
            <w:tcW w:w="4743" w:type="dxa"/>
            <w:shd w:val="clear" w:color="auto" w:fill="auto"/>
          </w:tcPr>
          <w:p w:rsidR="00CA1A47" w:rsidRPr="00621BB5" w:rsidRDefault="00CA1A47" w:rsidP="00EA2F2B">
            <w:pPr>
              <w:rPr>
                <w:sz w:val="28"/>
                <w:szCs w:val="28"/>
              </w:rPr>
            </w:pPr>
            <w:r w:rsidRPr="00621BB5">
              <w:rPr>
                <w:sz w:val="28"/>
                <w:szCs w:val="28"/>
              </w:rPr>
              <w:t>8(496)567-24-31</w:t>
            </w:r>
          </w:p>
        </w:tc>
        <w:tc>
          <w:tcPr>
            <w:tcW w:w="2595" w:type="dxa"/>
            <w:shd w:val="clear" w:color="auto" w:fill="auto"/>
          </w:tcPr>
          <w:p w:rsidR="00CA1A47" w:rsidRPr="00621BB5" w:rsidRDefault="00CA1A47" w:rsidP="00EA2F2B">
            <w:pPr>
              <w:rPr>
                <w:sz w:val="28"/>
                <w:szCs w:val="28"/>
              </w:rPr>
            </w:pPr>
          </w:p>
        </w:tc>
        <w:tc>
          <w:tcPr>
            <w:tcW w:w="2399" w:type="dxa"/>
            <w:shd w:val="clear" w:color="auto" w:fill="auto"/>
          </w:tcPr>
          <w:p w:rsidR="00CA1A47" w:rsidRPr="00621BB5" w:rsidRDefault="00CA1A47" w:rsidP="00EA2F2B">
            <w:pPr>
              <w:spacing w:line="250" w:lineRule="exact"/>
              <w:ind w:left="100"/>
              <w:rPr>
                <w:rStyle w:val="Exact"/>
                <w:rFonts w:eastAsia="Calibri"/>
                <w:sz w:val="28"/>
                <w:szCs w:val="28"/>
              </w:rPr>
            </w:pPr>
          </w:p>
        </w:tc>
      </w:tr>
      <w:tr w:rsidR="00CA1A47" w:rsidRPr="00EA207A" w:rsidTr="00EA2F2B">
        <w:tc>
          <w:tcPr>
            <w:tcW w:w="4743" w:type="dxa"/>
            <w:shd w:val="clear" w:color="auto" w:fill="auto"/>
          </w:tcPr>
          <w:p w:rsidR="00CA1A47" w:rsidRPr="00621BB5" w:rsidRDefault="00CA1A47" w:rsidP="00EA2F2B">
            <w:pPr>
              <w:rPr>
                <w:sz w:val="28"/>
                <w:szCs w:val="28"/>
              </w:rPr>
            </w:pPr>
          </w:p>
        </w:tc>
        <w:tc>
          <w:tcPr>
            <w:tcW w:w="2595" w:type="dxa"/>
            <w:shd w:val="clear" w:color="auto" w:fill="auto"/>
          </w:tcPr>
          <w:p w:rsidR="00CA1A47" w:rsidRPr="00621BB5" w:rsidRDefault="00CA1A47" w:rsidP="00EA2F2B">
            <w:pPr>
              <w:rPr>
                <w:sz w:val="28"/>
                <w:szCs w:val="28"/>
              </w:rPr>
            </w:pPr>
          </w:p>
        </w:tc>
        <w:tc>
          <w:tcPr>
            <w:tcW w:w="2399" w:type="dxa"/>
            <w:shd w:val="clear" w:color="auto" w:fill="auto"/>
          </w:tcPr>
          <w:p w:rsidR="00CA1A47" w:rsidRPr="00621BB5" w:rsidRDefault="00CA1A47" w:rsidP="00EA2F2B">
            <w:pPr>
              <w:spacing w:line="250" w:lineRule="exact"/>
              <w:ind w:left="100"/>
              <w:rPr>
                <w:rStyle w:val="Exact"/>
                <w:rFonts w:eastAsia="Calibri"/>
                <w:sz w:val="28"/>
                <w:szCs w:val="28"/>
              </w:rPr>
            </w:pPr>
          </w:p>
        </w:tc>
      </w:tr>
    </w:tbl>
    <w:p w:rsidR="00CA1A47" w:rsidRDefault="00CA1A47" w:rsidP="00CA1A47">
      <w:pPr>
        <w:tabs>
          <w:tab w:val="right" w:pos="9639"/>
        </w:tabs>
        <w:jc w:val="both"/>
        <w:rPr>
          <w:sz w:val="28"/>
          <w:szCs w:val="28"/>
        </w:rPr>
      </w:pPr>
    </w:p>
    <w:p w:rsidR="00CA1A47" w:rsidRPr="00D723D7" w:rsidRDefault="00CA1A47" w:rsidP="00FA4D9D"/>
    <w:sectPr w:rsidR="00CA1A47" w:rsidRPr="00D723D7" w:rsidSect="00FA4D9D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431" w:rsidRDefault="003C6431">
      <w:r>
        <w:separator/>
      </w:r>
    </w:p>
  </w:endnote>
  <w:endnote w:type="continuationSeparator" w:id="0">
    <w:p w:rsidR="003C6431" w:rsidRDefault="003C6431">
      <w:r>
        <w:continuationSeparator/>
      </w:r>
    </w:p>
  </w:endnote>
  <w:endnote w:type="continuationNotice" w:id="1">
    <w:p w:rsidR="003C6431" w:rsidRDefault="003C64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DE2" w:rsidRPr="00641730" w:rsidRDefault="00DD4DE2" w:rsidP="00027EE2">
    <w:pPr>
      <w:pStyle w:val="af1"/>
      <w:tabs>
        <w:tab w:val="clear" w:pos="4677"/>
        <w:tab w:val="clear" w:pos="9355"/>
        <w:tab w:val="left" w:pos="1477"/>
      </w:tabs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431" w:rsidRDefault="003C6431">
      <w:r>
        <w:separator/>
      </w:r>
    </w:p>
  </w:footnote>
  <w:footnote w:type="continuationSeparator" w:id="0">
    <w:p w:rsidR="003C6431" w:rsidRDefault="003C6431">
      <w:r>
        <w:continuationSeparator/>
      </w:r>
    </w:p>
  </w:footnote>
  <w:footnote w:type="continuationNotice" w:id="1">
    <w:p w:rsidR="003C6431" w:rsidRDefault="003C643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DE2" w:rsidRDefault="00DD4DE2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:rsidR="00DD4DE2" w:rsidRDefault="00DD4DE2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6642706"/>
      <w:docPartObj>
        <w:docPartGallery w:val="Page Numbers (Top of Page)"/>
        <w:docPartUnique/>
      </w:docPartObj>
    </w:sdtPr>
    <w:sdtEndPr/>
    <w:sdtContent>
      <w:p w:rsidR="00DD4DE2" w:rsidRDefault="00DD4DE2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C3B">
          <w:rPr>
            <w:noProof/>
          </w:rPr>
          <w:t>5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DE2" w:rsidRPr="008D2AD5" w:rsidRDefault="00DD4DE2" w:rsidP="00C75843">
    <w:pPr>
      <w:pStyle w:val="af"/>
      <w:jc w:val="center"/>
      <w:rPr>
        <w:rFonts w:asciiTheme="minorHAnsi" w:hAnsiTheme="minorHAnsi"/>
      </w:rPr>
    </w:pPr>
    <w:r w:rsidRPr="008D2AD5">
      <w:rPr>
        <w:rFonts w:asciiTheme="minorHAnsi" w:hAnsiTheme="minorHAnsi"/>
      </w:rPr>
      <w:fldChar w:fldCharType="begin"/>
    </w:r>
    <w:r w:rsidRPr="008D2AD5">
      <w:rPr>
        <w:rFonts w:asciiTheme="minorHAnsi" w:hAnsiTheme="minorHAnsi"/>
      </w:rPr>
      <w:instrText>PAGE   \* MERGEFORMAT</w:instrText>
    </w:r>
    <w:r w:rsidRPr="008D2AD5">
      <w:rPr>
        <w:rFonts w:asciiTheme="minorHAnsi" w:hAnsiTheme="minorHAnsi"/>
      </w:rPr>
      <w:fldChar w:fldCharType="separate"/>
    </w:r>
    <w:r w:rsidR="00ED5C3B">
      <w:rPr>
        <w:rFonts w:asciiTheme="minorHAnsi" w:hAnsiTheme="minorHAnsi"/>
        <w:noProof/>
      </w:rPr>
      <w:t>30</w:t>
    </w:r>
    <w:r w:rsidRPr="008D2AD5">
      <w:rPr>
        <w:rFonts w:asciiTheme="minorHAnsi" w:hAnsiTheme="minorHAnsi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FD5212"/>
    <w:multiLevelType w:val="hybridMultilevel"/>
    <w:tmpl w:val="E35016E8"/>
    <w:lvl w:ilvl="0" w:tplc="A7B8D86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C1A1354"/>
    <w:multiLevelType w:val="hybridMultilevel"/>
    <w:tmpl w:val="29E6D4D8"/>
    <w:lvl w:ilvl="0" w:tplc="9EFA525C">
      <w:start w:val="1"/>
      <w:numFmt w:val="decimal"/>
      <w:lvlText w:val="%1."/>
      <w:lvlJc w:val="left"/>
      <w:pPr>
        <w:ind w:left="720" w:hanging="436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42330"/>
    <w:multiLevelType w:val="hybridMultilevel"/>
    <w:tmpl w:val="C758FAB0"/>
    <w:lvl w:ilvl="0" w:tplc="1C6E0AD4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C2E42ED"/>
    <w:multiLevelType w:val="hybridMultilevel"/>
    <w:tmpl w:val="A4746326"/>
    <w:lvl w:ilvl="0" w:tplc="BB9A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DF57A9"/>
    <w:multiLevelType w:val="hybridMultilevel"/>
    <w:tmpl w:val="62EEA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7701EA2"/>
    <w:multiLevelType w:val="multilevel"/>
    <w:tmpl w:val="187EDCBC"/>
    <w:lvl w:ilvl="0">
      <w:start w:val="1"/>
      <w:numFmt w:val="decimal"/>
      <w:lvlText w:val="%1."/>
      <w:lvlJc w:val="left"/>
      <w:pPr>
        <w:tabs>
          <w:tab w:val="num" w:pos="430"/>
        </w:tabs>
        <w:ind w:left="-421" w:firstLine="705"/>
      </w:pPr>
      <w:rPr>
        <w:rFonts w:hint="default"/>
      </w:rPr>
    </w:lvl>
    <w:lvl w:ilvl="1">
      <w:numFmt w:val="decimal"/>
      <w:lvlText w:val=""/>
      <w:lvlJc w:val="left"/>
      <w:pPr>
        <w:ind w:left="104" w:firstLine="0"/>
      </w:pPr>
    </w:lvl>
    <w:lvl w:ilvl="2">
      <w:numFmt w:val="decimal"/>
      <w:lvlText w:val=""/>
      <w:lvlJc w:val="left"/>
      <w:pPr>
        <w:ind w:left="104" w:firstLine="0"/>
      </w:pPr>
    </w:lvl>
    <w:lvl w:ilvl="3">
      <w:numFmt w:val="decimal"/>
      <w:lvlText w:val=""/>
      <w:lvlJc w:val="left"/>
      <w:pPr>
        <w:ind w:left="104" w:firstLine="0"/>
      </w:pPr>
    </w:lvl>
    <w:lvl w:ilvl="4">
      <w:numFmt w:val="decimal"/>
      <w:lvlText w:val=""/>
      <w:lvlJc w:val="left"/>
      <w:pPr>
        <w:ind w:left="104" w:firstLine="0"/>
      </w:pPr>
    </w:lvl>
    <w:lvl w:ilvl="5">
      <w:numFmt w:val="decimal"/>
      <w:lvlText w:val=""/>
      <w:lvlJc w:val="left"/>
      <w:pPr>
        <w:ind w:left="104" w:firstLine="0"/>
      </w:pPr>
    </w:lvl>
    <w:lvl w:ilvl="6">
      <w:numFmt w:val="decimal"/>
      <w:lvlText w:val=""/>
      <w:lvlJc w:val="left"/>
      <w:pPr>
        <w:ind w:left="104" w:firstLine="0"/>
      </w:pPr>
    </w:lvl>
    <w:lvl w:ilvl="7">
      <w:numFmt w:val="decimal"/>
      <w:lvlText w:val=""/>
      <w:lvlJc w:val="left"/>
      <w:pPr>
        <w:ind w:left="104" w:firstLine="0"/>
      </w:pPr>
    </w:lvl>
    <w:lvl w:ilvl="8">
      <w:numFmt w:val="decimal"/>
      <w:lvlText w:val=""/>
      <w:lvlJc w:val="left"/>
      <w:pPr>
        <w:ind w:left="104" w:firstLine="0"/>
      </w:pPr>
    </w:lvl>
  </w:abstractNum>
  <w:abstractNum w:abstractNumId="11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0E6255D"/>
    <w:multiLevelType w:val="hybridMultilevel"/>
    <w:tmpl w:val="3FA2A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14"/>
  </w:num>
  <w:num w:numId="5">
    <w:abstractNumId w:val="2"/>
  </w:num>
  <w:num w:numId="6">
    <w:abstractNumId w:val="11"/>
  </w:num>
  <w:num w:numId="7">
    <w:abstractNumId w:val="9"/>
  </w:num>
  <w:num w:numId="8">
    <w:abstractNumId w:val="5"/>
  </w:num>
  <w:num w:numId="9">
    <w:abstractNumId w:val="1"/>
  </w:num>
  <w:num w:numId="10">
    <w:abstractNumId w:val="3"/>
  </w:num>
  <w:num w:numId="11">
    <w:abstractNumId w:val="7"/>
  </w:num>
  <w:num w:numId="12">
    <w:abstractNumId w:val="8"/>
  </w:num>
  <w:num w:numId="13">
    <w:abstractNumId w:val="13"/>
  </w:num>
  <w:num w:numId="14">
    <w:abstractNumId w:val="10"/>
  </w:num>
  <w:num w:numId="1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ocumentProtection w:edit="readOnly" w:enforcement="0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zNDMxMjQyMTA2tjRX0lEKTi0uzszPAykwqgUATKXLFiwAAAA="/>
  </w:docVars>
  <w:rsids>
    <w:rsidRoot w:val="00E15CD8"/>
    <w:rsid w:val="0000290B"/>
    <w:rsid w:val="00005226"/>
    <w:rsid w:val="0000531A"/>
    <w:rsid w:val="000056FB"/>
    <w:rsid w:val="00005A6C"/>
    <w:rsid w:val="0000641C"/>
    <w:rsid w:val="000064DF"/>
    <w:rsid w:val="00006557"/>
    <w:rsid w:val="000073D8"/>
    <w:rsid w:val="0001051D"/>
    <w:rsid w:val="00010840"/>
    <w:rsid w:val="000121F3"/>
    <w:rsid w:val="00013626"/>
    <w:rsid w:val="00022295"/>
    <w:rsid w:val="00022559"/>
    <w:rsid w:val="00025418"/>
    <w:rsid w:val="00026D9C"/>
    <w:rsid w:val="00027EE2"/>
    <w:rsid w:val="0003103E"/>
    <w:rsid w:val="00032A5E"/>
    <w:rsid w:val="00033C49"/>
    <w:rsid w:val="00035130"/>
    <w:rsid w:val="000355BC"/>
    <w:rsid w:val="00036F16"/>
    <w:rsid w:val="00040967"/>
    <w:rsid w:val="00042D14"/>
    <w:rsid w:val="00043E3F"/>
    <w:rsid w:val="0004485B"/>
    <w:rsid w:val="00044BF1"/>
    <w:rsid w:val="00046979"/>
    <w:rsid w:val="00046A3D"/>
    <w:rsid w:val="00046E96"/>
    <w:rsid w:val="00047D12"/>
    <w:rsid w:val="00047DB1"/>
    <w:rsid w:val="000508B3"/>
    <w:rsid w:val="00050EA9"/>
    <w:rsid w:val="000511C9"/>
    <w:rsid w:val="00051EB9"/>
    <w:rsid w:val="0005280B"/>
    <w:rsid w:val="00052B4F"/>
    <w:rsid w:val="00053495"/>
    <w:rsid w:val="000534A4"/>
    <w:rsid w:val="000535A7"/>
    <w:rsid w:val="000535CF"/>
    <w:rsid w:val="0005371C"/>
    <w:rsid w:val="00053F40"/>
    <w:rsid w:val="000548E1"/>
    <w:rsid w:val="00054CAD"/>
    <w:rsid w:val="00055337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361E"/>
    <w:rsid w:val="00064DD9"/>
    <w:rsid w:val="0006538D"/>
    <w:rsid w:val="00066C56"/>
    <w:rsid w:val="00067D20"/>
    <w:rsid w:val="00070049"/>
    <w:rsid w:val="000705EF"/>
    <w:rsid w:val="0007086E"/>
    <w:rsid w:val="00071024"/>
    <w:rsid w:val="000711E5"/>
    <w:rsid w:val="00073443"/>
    <w:rsid w:val="000737B6"/>
    <w:rsid w:val="00074B7A"/>
    <w:rsid w:val="00074E36"/>
    <w:rsid w:val="00075EB4"/>
    <w:rsid w:val="0007665D"/>
    <w:rsid w:val="00076A6B"/>
    <w:rsid w:val="0007723F"/>
    <w:rsid w:val="00077662"/>
    <w:rsid w:val="0007773A"/>
    <w:rsid w:val="000778E1"/>
    <w:rsid w:val="00077C0C"/>
    <w:rsid w:val="00081A7B"/>
    <w:rsid w:val="000822D3"/>
    <w:rsid w:val="00082FC0"/>
    <w:rsid w:val="00083245"/>
    <w:rsid w:val="0008475C"/>
    <w:rsid w:val="00085787"/>
    <w:rsid w:val="00085D5F"/>
    <w:rsid w:val="00086390"/>
    <w:rsid w:val="000870E2"/>
    <w:rsid w:val="000901BF"/>
    <w:rsid w:val="000903B5"/>
    <w:rsid w:val="00090C20"/>
    <w:rsid w:val="0009145A"/>
    <w:rsid w:val="000917CB"/>
    <w:rsid w:val="00092311"/>
    <w:rsid w:val="0009273E"/>
    <w:rsid w:val="00092E55"/>
    <w:rsid w:val="00093E71"/>
    <w:rsid w:val="00094A19"/>
    <w:rsid w:val="00094E80"/>
    <w:rsid w:val="000965AC"/>
    <w:rsid w:val="000973AD"/>
    <w:rsid w:val="000A2353"/>
    <w:rsid w:val="000A4AAC"/>
    <w:rsid w:val="000A4FCE"/>
    <w:rsid w:val="000A6660"/>
    <w:rsid w:val="000A66B4"/>
    <w:rsid w:val="000A6CB7"/>
    <w:rsid w:val="000A7B8E"/>
    <w:rsid w:val="000B0289"/>
    <w:rsid w:val="000B08A4"/>
    <w:rsid w:val="000B119D"/>
    <w:rsid w:val="000B16DB"/>
    <w:rsid w:val="000B2A27"/>
    <w:rsid w:val="000B3867"/>
    <w:rsid w:val="000B4914"/>
    <w:rsid w:val="000B4AA4"/>
    <w:rsid w:val="000B57DA"/>
    <w:rsid w:val="000B7354"/>
    <w:rsid w:val="000B74BE"/>
    <w:rsid w:val="000B7B86"/>
    <w:rsid w:val="000C00CD"/>
    <w:rsid w:val="000C0659"/>
    <w:rsid w:val="000C086D"/>
    <w:rsid w:val="000C21BE"/>
    <w:rsid w:val="000C284A"/>
    <w:rsid w:val="000C460A"/>
    <w:rsid w:val="000C54DE"/>
    <w:rsid w:val="000C5566"/>
    <w:rsid w:val="000C6496"/>
    <w:rsid w:val="000C772A"/>
    <w:rsid w:val="000C7766"/>
    <w:rsid w:val="000D17C4"/>
    <w:rsid w:val="000D1C21"/>
    <w:rsid w:val="000D2600"/>
    <w:rsid w:val="000D2F36"/>
    <w:rsid w:val="000D4673"/>
    <w:rsid w:val="000D4B9F"/>
    <w:rsid w:val="000D5A5A"/>
    <w:rsid w:val="000D5E4A"/>
    <w:rsid w:val="000D7071"/>
    <w:rsid w:val="000E0AF8"/>
    <w:rsid w:val="000E2147"/>
    <w:rsid w:val="000E3114"/>
    <w:rsid w:val="000E311B"/>
    <w:rsid w:val="000E32FA"/>
    <w:rsid w:val="000E52AF"/>
    <w:rsid w:val="000E5B10"/>
    <w:rsid w:val="000E7285"/>
    <w:rsid w:val="000E7BEA"/>
    <w:rsid w:val="000F16A1"/>
    <w:rsid w:val="000F3F4E"/>
    <w:rsid w:val="000F48B3"/>
    <w:rsid w:val="000F4C65"/>
    <w:rsid w:val="000F4CD5"/>
    <w:rsid w:val="000F4FD1"/>
    <w:rsid w:val="000F50BF"/>
    <w:rsid w:val="000F725E"/>
    <w:rsid w:val="000F7D39"/>
    <w:rsid w:val="00100420"/>
    <w:rsid w:val="001007C1"/>
    <w:rsid w:val="00100846"/>
    <w:rsid w:val="00100C5B"/>
    <w:rsid w:val="001013A7"/>
    <w:rsid w:val="001017C0"/>
    <w:rsid w:val="001029B6"/>
    <w:rsid w:val="001044D7"/>
    <w:rsid w:val="00104808"/>
    <w:rsid w:val="00104E0D"/>
    <w:rsid w:val="00106B1A"/>
    <w:rsid w:val="001074FC"/>
    <w:rsid w:val="0011079A"/>
    <w:rsid w:val="00110D40"/>
    <w:rsid w:val="00111987"/>
    <w:rsid w:val="001119CB"/>
    <w:rsid w:val="00112389"/>
    <w:rsid w:val="00112683"/>
    <w:rsid w:val="001159AC"/>
    <w:rsid w:val="00117191"/>
    <w:rsid w:val="00117381"/>
    <w:rsid w:val="00117BA4"/>
    <w:rsid w:val="00120396"/>
    <w:rsid w:val="00120C71"/>
    <w:rsid w:val="00122A1F"/>
    <w:rsid w:val="001231B9"/>
    <w:rsid w:val="001237BF"/>
    <w:rsid w:val="00123C05"/>
    <w:rsid w:val="0012418E"/>
    <w:rsid w:val="00126015"/>
    <w:rsid w:val="0012666C"/>
    <w:rsid w:val="0012718A"/>
    <w:rsid w:val="00127B72"/>
    <w:rsid w:val="00131800"/>
    <w:rsid w:val="00132B1A"/>
    <w:rsid w:val="00134BBA"/>
    <w:rsid w:val="0013520C"/>
    <w:rsid w:val="00137A46"/>
    <w:rsid w:val="00141D2C"/>
    <w:rsid w:val="001423FE"/>
    <w:rsid w:val="0014373D"/>
    <w:rsid w:val="00145023"/>
    <w:rsid w:val="0014601C"/>
    <w:rsid w:val="00146BD2"/>
    <w:rsid w:val="00146D04"/>
    <w:rsid w:val="00146F96"/>
    <w:rsid w:val="001473BF"/>
    <w:rsid w:val="001478F9"/>
    <w:rsid w:val="00147B49"/>
    <w:rsid w:val="001500A0"/>
    <w:rsid w:val="001508EB"/>
    <w:rsid w:val="00151C55"/>
    <w:rsid w:val="001521DF"/>
    <w:rsid w:val="001534D5"/>
    <w:rsid w:val="00153989"/>
    <w:rsid w:val="001560F7"/>
    <w:rsid w:val="00156318"/>
    <w:rsid w:val="001569E3"/>
    <w:rsid w:val="001571A2"/>
    <w:rsid w:val="001571B5"/>
    <w:rsid w:val="001573A0"/>
    <w:rsid w:val="00161A9B"/>
    <w:rsid w:val="00161F2C"/>
    <w:rsid w:val="00162300"/>
    <w:rsid w:val="00162D27"/>
    <w:rsid w:val="00164659"/>
    <w:rsid w:val="00165797"/>
    <w:rsid w:val="00166E3D"/>
    <w:rsid w:val="00167913"/>
    <w:rsid w:val="00167C11"/>
    <w:rsid w:val="0017013E"/>
    <w:rsid w:val="001702AC"/>
    <w:rsid w:val="00172328"/>
    <w:rsid w:val="00172C02"/>
    <w:rsid w:val="00174E07"/>
    <w:rsid w:val="001750BA"/>
    <w:rsid w:val="00175BB1"/>
    <w:rsid w:val="00177CBA"/>
    <w:rsid w:val="0018117A"/>
    <w:rsid w:val="001812C6"/>
    <w:rsid w:val="0018197B"/>
    <w:rsid w:val="00182171"/>
    <w:rsid w:val="00182CEA"/>
    <w:rsid w:val="00183580"/>
    <w:rsid w:val="0018473A"/>
    <w:rsid w:val="001855FD"/>
    <w:rsid w:val="00186628"/>
    <w:rsid w:val="00187B86"/>
    <w:rsid w:val="00187CE1"/>
    <w:rsid w:val="00191C85"/>
    <w:rsid w:val="0019265E"/>
    <w:rsid w:val="0019278D"/>
    <w:rsid w:val="00192A1B"/>
    <w:rsid w:val="001943E2"/>
    <w:rsid w:val="00194808"/>
    <w:rsid w:val="00194AE8"/>
    <w:rsid w:val="00196C23"/>
    <w:rsid w:val="001974FC"/>
    <w:rsid w:val="00197B3B"/>
    <w:rsid w:val="00197FFA"/>
    <w:rsid w:val="001A0EDB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50C0"/>
    <w:rsid w:val="001A5488"/>
    <w:rsid w:val="001A5BD4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7D0D"/>
    <w:rsid w:val="001C1255"/>
    <w:rsid w:val="001C14EC"/>
    <w:rsid w:val="001C1A89"/>
    <w:rsid w:val="001C1E39"/>
    <w:rsid w:val="001C271C"/>
    <w:rsid w:val="001C4336"/>
    <w:rsid w:val="001C60EB"/>
    <w:rsid w:val="001C6866"/>
    <w:rsid w:val="001C788E"/>
    <w:rsid w:val="001D043C"/>
    <w:rsid w:val="001D058F"/>
    <w:rsid w:val="001D13BA"/>
    <w:rsid w:val="001D24C7"/>
    <w:rsid w:val="001D2851"/>
    <w:rsid w:val="001D30D3"/>
    <w:rsid w:val="001D3C88"/>
    <w:rsid w:val="001D47FC"/>
    <w:rsid w:val="001D5362"/>
    <w:rsid w:val="001D5A35"/>
    <w:rsid w:val="001D6248"/>
    <w:rsid w:val="001D6A22"/>
    <w:rsid w:val="001E0074"/>
    <w:rsid w:val="001E0823"/>
    <w:rsid w:val="001E0B00"/>
    <w:rsid w:val="001E14E7"/>
    <w:rsid w:val="001E2665"/>
    <w:rsid w:val="001E4BCA"/>
    <w:rsid w:val="001E4F21"/>
    <w:rsid w:val="001E636E"/>
    <w:rsid w:val="001E6F98"/>
    <w:rsid w:val="001E72A5"/>
    <w:rsid w:val="001E735D"/>
    <w:rsid w:val="001F0509"/>
    <w:rsid w:val="001F0E8E"/>
    <w:rsid w:val="001F1704"/>
    <w:rsid w:val="001F195F"/>
    <w:rsid w:val="001F5149"/>
    <w:rsid w:val="001F5C30"/>
    <w:rsid w:val="001F615C"/>
    <w:rsid w:val="001F61A0"/>
    <w:rsid w:val="001F7626"/>
    <w:rsid w:val="001F7700"/>
    <w:rsid w:val="001F7BBB"/>
    <w:rsid w:val="00201822"/>
    <w:rsid w:val="00202382"/>
    <w:rsid w:val="00202B2B"/>
    <w:rsid w:val="00203D07"/>
    <w:rsid w:val="002043DA"/>
    <w:rsid w:val="00205771"/>
    <w:rsid w:val="002057B8"/>
    <w:rsid w:val="002058E9"/>
    <w:rsid w:val="00205A2F"/>
    <w:rsid w:val="002071A1"/>
    <w:rsid w:val="00210956"/>
    <w:rsid w:val="00211CC5"/>
    <w:rsid w:val="002134B3"/>
    <w:rsid w:val="00213F6A"/>
    <w:rsid w:val="00214A87"/>
    <w:rsid w:val="002163C4"/>
    <w:rsid w:val="00220971"/>
    <w:rsid w:val="002215FE"/>
    <w:rsid w:val="002220D6"/>
    <w:rsid w:val="002223B1"/>
    <w:rsid w:val="0022251C"/>
    <w:rsid w:val="00223519"/>
    <w:rsid w:val="00223FC8"/>
    <w:rsid w:val="00224A27"/>
    <w:rsid w:val="002251B8"/>
    <w:rsid w:val="002255FD"/>
    <w:rsid w:val="00225A69"/>
    <w:rsid w:val="00225CC5"/>
    <w:rsid w:val="002264BC"/>
    <w:rsid w:val="002267B7"/>
    <w:rsid w:val="00227354"/>
    <w:rsid w:val="00227F35"/>
    <w:rsid w:val="002306F5"/>
    <w:rsid w:val="002315CA"/>
    <w:rsid w:val="002327EA"/>
    <w:rsid w:val="00233603"/>
    <w:rsid w:val="0023367D"/>
    <w:rsid w:val="0023402C"/>
    <w:rsid w:val="00234448"/>
    <w:rsid w:val="00234787"/>
    <w:rsid w:val="00234808"/>
    <w:rsid w:val="00234D68"/>
    <w:rsid w:val="0023588F"/>
    <w:rsid w:val="00235D06"/>
    <w:rsid w:val="00235E78"/>
    <w:rsid w:val="002375C7"/>
    <w:rsid w:val="00237860"/>
    <w:rsid w:val="00237CDA"/>
    <w:rsid w:val="00240849"/>
    <w:rsid w:val="00240C86"/>
    <w:rsid w:val="00240F4B"/>
    <w:rsid w:val="00241B8A"/>
    <w:rsid w:val="002428C7"/>
    <w:rsid w:val="00242E18"/>
    <w:rsid w:val="00243034"/>
    <w:rsid w:val="00243336"/>
    <w:rsid w:val="002442D1"/>
    <w:rsid w:val="002449E9"/>
    <w:rsid w:val="00245311"/>
    <w:rsid w:val="00245415"/>
    <w:rsid w:val="002458C5"/>
    <w:rsid w:val="00247019"/>
    <w:rsid w:val="00247AA6"/>
    <w:rsid w:val="00250906"/>
    <w:rsid w:val="00250DC3"/>
    <w:rsid w:val="0025148E"/>
    <w:rsid w:val="0025351A"/>
    <w:rsid w:val="00254D5C"/>
    <w:rsid w:val="00254F6F"/>
    <w:rsid w:val="00255025"/>
    <w:rsid w:val="002558DF"/>
    <w:rsid w:val="00256EDA"/>
    <w:rsid w:val="00256EE2"/>
    <w:rsid w:val="002600D4"/>
    <w:rsid w:val="002605EC"/>
    <w:rsid w:val="002609F4"/>
    <w:rsid w:val="00260C8B"/>
    <w:rsid w:val="00260D80"/>
    <w:rsid w:val="00262DAE"/>
    <w:rsid w:val="002630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DC8"/>
    <w:rsid w:val="002720B0"/>
    <w:rsid w:val="00272DAD"/>
    <w:rsid w:val="002733EE"/>
    <w:rsid w:val="002733F9"/>
    <w:rsid w:val="002738F7"/>
    <w:rsid w:val="002742C0"/>
    <w:rsid w:val="00274917"/>
    <w:rsid w:val="002755F6"/>
    <w:rsid w:val="00276056"/>
    <w:rsid w:val="0027667A"/>
    <w:rsid w:val="00276D33"/>
    <w:rsid w:val="0028012F"/>
    <w:rsid w:val="00280A40"/>
    <w:rsid w:val="0028156C"/>
    <w:rsid w:val="00281BA5"/>
    <w:rsid w:val="0028203F"/>
    <w:rsid w:val="00282B3A"/>
    <w:rsid w:val="00283099"/>
    <w:rsid w:val="00283277"/>
    <w:rsid w:val="002835C8"/>
    <w:rsid w:val="00284ECB"/>
    <w:rsid w:val="00285026"/>
    <w:rsid w:val="00285E30"/>
    <w:rsid w:val="00285FEF"/>
    <w:rsid w:val="002879A7"/>
    <w:rsid w:val="00287C9F"/>
    <w:rsid w:val="00287D41"/>
    <w:rsid w:val="002923FD"/>
    <w:rsid w:val="00292C1C"/>
    <w:rsid w:val="002955C8"/>
    <w:rsid w:val="0029668A"/>
    <w:rsid w:val="00296976"/>
    <w:rsid w:val="00296FC1"/>
    <w:rsid w:val="00297985"/>
    <w:rsid w:val="002A02D9"/>
    <w:rsid w:val="002A0A22"/>
    <w:rsid w:val="002A0D29"/>
    <w:rsid w:val="002A19B2"/>
    <w:rsid w:val="002A2032"/>
    <w:rsid w:val="002A2761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F9F"/>
    <w:rsid w:val="002B1B52"/>
    <w:rsid w:val="002B3796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A2F"/>
    <w:rsid w:val="002C2E12"/>
    <w:rsid w:val="002C426C"/>
    <w:rsid w:val="002C4F13"/>
    <w:rsid w:val="002C5207"/>
    <w:rsid w:val="002C5B7F"/>
    <w:rsid w:val="002C628B"/>
    <w:rsid w:val="002C66C9"/>
    <w:rsid w:val="002D0808"/>
    <w:rsid w:val="002D0E59"/>
    <w:rsid w:val="002D0FF1"/>
    <w:rsid w:val="002D2667"/>
    <w:rsid w:val="002D3156"/>
    <w:rsid w:val="002D506E"/>
    <w:rsid w:val="002D578B"/>
    <w:rsid w:val="002D66B6"/>
    <w:rsid w:val="002D6A9C"/>
    <w:rsid w:val="002D6C31"/>
    <w:rsid w:val="002D6C3B"/>
    <w:rsid w:val="002D77E1"/>
    <w:rsid w:val="002D794B"/>
    <w:rsid w:val="002D7B7E"/>
    <w:rsid w:val="002E0BC2"/>
    <w:rsid w:val="002E1BC4"/>
    <w:rsid w:val="002E246B"/>
    <w:rsid w:val="002E2712"/>
    <w:rsid w:val="002E2D9C"/>
    <w:rsid w:val="002E4226"/>
    <w:rsid w:val="002E4492"/>
    <w:rsid w:val="002E4F5A"/>
    <w:rsid w:val="002E57D0"/>
    <w:rsid w:val="002E5BE9"/>
    <w:rsid w:val="002E5FF0"/>
    <w:rsid w:val="002E6A22"/>
    <w:rsid w:val="002E7194"/>
    <w:rsid w:val="002E7C20"/>
    <w:rsid w:val="002F0E65"/>
    <w:rsid w:val="002F101E"/>
    <w:rsid w:val="002F1B0F"/>
    <w:rsid w:val="002F1BDB"/>
    <w:rsid w:val="002F1E6D"/>
    <w:rsid w:val="002F2993"/>
    <w:rsid w:val="002F394C"/>
    <w:rsid w:val="002F3BEA"/>
    <w:rsid w:val="002F4604"/>
    <w:rsid w:val="002F62DD"/>
    <w:rsid w:val="002F7049"/>
    <w:rsid w:val="00300B10"/>
    <w:rsid w:val="00300F1E"/>
    <w:rsid w:val="00301145"/>
    <w:rsid w:val="0030154C"/>
    <w:rsid w:val="0030247D"/>
    <w:rsid w:val="003037C1"/>
    <w:rsid w:val="00303CD2"/>
    <w:rsid w:val="003042A7"/>
    <w:rsid w:val="00304699"/>
    <w:rsid w:val="00305C7B"/>
    <w:rsid w:val="00306021"/>
    <w:rsid w:val="003065F0"/>
    <w:rsid w:val="00306DD9"/>
    <w:rsid w:val="00306DED"/>
    <w:rsid w:val="00307502"/>
    <w:rsid w:val="003128A9"/>
    <w:rsid w:val="00312B17"/>
    <w:rsid w:val="00313958"/>
    <w:rsid w:val="0031567D"/>
    <w:rsid w:val="00315885"/>
    <w:rsid w:val="00315A18"/>
    <w:rsid w:val="003169A3"/>
    <w:rsid w:val="00316CF1"/>
    <w:rsid w:val="0032036A"/>
    <w:rsid w:val="00320733"/>
    <w:rsid w:val="00322938"/>
    <w:rsid w:val="0032330D"/>
    <w:rsid w:val="00323E1B"/>
    <w:rsid w:val="00325AA5"/>
    <w:rsid w:val="00325B9D"/>
    <w:rsid w:val="003262CC"/>
    <w:rsid w:val="003268DE"/>
    <w:rsid w:val="003303CB"/>
    <w:rsid w:val="003305A6"/>
    <w:rsid w:val="00331312"/>
    <w:rsid w:val="00331D05"/>
    <w:rsid w:val="00331ED7"/>
    <w:rsid w:val="003352F3"/>
    <w:rsid w:val="00335AA2"/>
    <w:rsid w:val="00335AEA"/>
    <w:rsid w:val="00336172"/>
    <w:rsid w:val="003373D4"/>
    <w:rsid w:val="00337C08"/>
    <w:rsid w:val="00340B1F"/>
    <w:rsid w:val="00340F2D"/>
    <w:rsid w:val="0034189B"/>
    <w:rsid w:val="003420F1"/>
    <w:rsid w:val="0034252F"/>
    <w:rsid w:val="003432A4"/>
    <w:rsid w:val="00343C01"/>
    <w:rsid w:val="003442F0"/>
    <w:rsid w:val="00345A1D"/>
    <w:rsid w:val="00345E1F"/>
    <w:rsid w:val="00345F8E"/>
    <w:rsid w:val="003464B1"/>
    <w:rsid w:val="003468DF"/>
    <w:rsid w:val="00346A05"/>
    <w:rsid w:val="003471CB"/>
    <w:rsid w:val="003510FC"/>
    <w:rsid w:val="00352BA1"/>
    <w:rsid w:val="00353A1B"/>
    <w:rsid w:val="00353B65"/>
    <w:rsid w:val="00357B3B"/>
    <w:rsid w:val="0036000C"/>
    <w:rsid w:val="00360042"/>
    <w:rsid w:val="00360520"/>
    <w:rsid w:val="00361C37"/>
    <w:rsid w:val="00363C4B"/>
    <w:rsid w:val="00364197"/>
    <w:rsid w:val="0036559A"/>
    <w:rsid w:val="00366018"/>
    <w:rsid w:val="0036631E"/>
    <w:rsid w:val="00366F18"/>
    <w:rsid w:val="00367190"/>
    <w:rsid w:val="003700B4"/>
    <w:rsid w:val="0037064D"/>
    <w:rsid w:val="0037072F"/>
    <w:rsid w:val="003708A1"/>
    <w:rsid w:val="00373B31"/>
    <w:rsid w:val="00373E59"/>
    <w:rsid w:val="00374CF6"/>
    <w:rsid w:val="00374D20"/>
    <w:rsid w:val="00374D59"/>
    <w:rsid w:val="0037696C"/>
    <w:rsid w:val="00376AEA"/>
    <w:rsid w:val="00377DF7"/>
    <w:rsid w:val="00380971"/>
    <w:rsid w:val="0038110C"/>
    <w:rsid w:val="003812DD"/>
    <w:rsid w:val="003826C2"/>
    <w:rsid w:val="00384092"/>
    <w:rsid w:val="003846C0"/>
    <w:rsid w:val="00385DF9"/>
    <w:rsid w:val="00387DDA"/>
    <w:rsid w:val="00387FC9"/>
    <w:rsid w:val="00390648"/>
    <w:rsid w:val="003918EC"/>
    <w:rsid w:val="00391D62"/>
    <w:rsid w:val="0039262F"/>
    <w:rsid w:val="003951BF"/>
    <w:rsid w:val="00395648"/>
    <w:rsid w:val="00397913"/>
    <w:rsid w:val="003A0065"/>
    <w:rsid w:val="003A04A4"/>
    <w:rsid w:val="003A096E"/>
    <w:rsid w:val="003A100E"/>
    <w:rsid w:val="003A2F46"/>
    <w:rsid w:val="003A5A8B"/>
    <w:rsid w:val="003A7104"/>
    <w:rsid w:val="003A729A"/>
    <w:rsid w:val="003A7681"/>
    <w:rsid w:val="003A7F87"/>
    <w:rsid w:val="003B0DDD"/>
    <w:rsid w:val="003B1B91"/>
    <w:rsid w:val="003B2D88"/>
    <w:rsid w:val="003B3D00"/>
    <w:rsid w:val="003B46F6"/>
    <w:rsid w:val="003B5044"/>
    <w:rsid w:val="003B56CA"/>
    <w:rsid w:val="003B59CF"/>
    <w:rsid w:val="003B5C18"/>
    <w:rsid w:val="003B6A80"/>
    <w:rsid w:val="003C03EE"/>
    <w:rsid w:val="003C0682"/>
    <w:rsid w:val="003C13C4"/>
    <w:rsid w:val="003C1BF7"/>
    <w:rsid w:val="003C20DE"/>
    <w:rsid w:val="003C3D7E"/>
    <w:rsid w:val="003C571B"/>
    <w:rsid w:val="003C6082"/>
    <w:rsid w:val="003C6431"/>
    <w:rsid w:val="003C77E2"/>
    <w:rsid w:val="003C7A7E"/>
    <w:rsid w:val="003D01C9"/>
    <w:rsid w:val="003D0991"/>
    <w:rsid w:val="003D0AE2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5319"/>
    <w:rsid w:val="003E636B"/>
    <w:rsid w:val="003E72F2"/>
    <w:rsid w:val="003F0451"/>
    <w:rsid w:val="003F0AE0"/>
    <w:rsid w:val="003F0F14"/>
    <w:rsid w:val="003F1337"/>
    <w:rsid w:val="003F215C"/>
    <w:rsid w:val="003F2411"/>
    <w:rsid w:val="003F3AAD"/>
    <w:rsid w:val="003F3E82"/>
    <w:rsid w:val="003F4D9C"/>
    <w:rsid w:val="003F4FD4"/>
    <w:rsid w:val="003F5363"/>
    <w:rsid w:val="003F7B86"/>
    <w:rsid w:val="00400966"/>
    <w:rsid w:val="00400B7C"/>
    <w:rsid w:val="004027EE"/>
    <w:rsid w:val="00403589"/>
    <w:rsid w:val="0040460C"/>
    <w:rsid w:val="00404E73"/>
    <w:rsid w:val="004051A8"/>
    <w:rsid w:val="00405E8B"/>
    <w:rsid w:val="004060EF"/>
    <w:rsid w:val="004064D7"/>
    <w:rsid w:val="00406EF3"/>
    <w:rsid w:val="004075B0"/>
    <w:rsid w:val="00407F72"/>
    <w:rsid w:val="00407F96"/>
    <w:rsid w:val="00410CB2"/>
    <w:rsid w:val="0041105E"/>
    <w:rsid w:val="0041114C"/>
    <w:rsid w:val="004123FE"/>
    <w:rsid w:val="004126E0"/>
    <w:rsid w:val="004139E8"/>
    <w:rsid w:val="00413EA4"/>
    <w:rsid w:val="004145EE"/>
    <w:rsid w:val="0041504B"/>
    <w:rsid w:val="00415100"/>
    <w:rsid w:val="004161EF"/>
    <w:rsid w:val="004170A9"/>
    <w:rsid w:val="004172A9"/>
    <w:rsid w:val="0041735C"/>
    <w:rsid w:val="00420221"/>
    <w:rsid w:val="00421645"/>
    <w:rsid w:val="0042310D"/>
    <w:rsid w:val="00423129"/>
    <w:rsid w:val="00423205"/>
    <w:rsid w:val="004242C6"/>
    <w:rsid w:val="00424597"/>
    <w:rsid w:val="004247C6"/>
    <w:rsid w:val="004249B6"/>
    <w:rsid w:val="00424C9D"/>
    <w:rsid w:val="00424D45"/>
    <w:rsid w:val="00425218"/>
    <w:rsid w:val="00425364"/>
    <w:rsid w:val="0042752C"/>
    <w:rsid w:val="00427F2F"/>
    <w:rsid w:val="00431B30"/>
    <w:rsid w:val="00431E86"/>
    <w:rsid w:val="00433856"/>
    <w:rsid w:val="00433C89"/>
    <w:rsid w:val="00434492"/>
    <w:rsid w:val="00435205"/>
    <w:rsid w:val="00435DA0"/>
    <w:rsid w:val="0043659C"/>
    <w:rsid w:val="0043747D"/>
    <w:rsid w:val="004376FF"/>
    <w:rsid w:val="00440096"/>
    <w:rsid w:val="0044081C"/>
    <w:rsid w:val="0044163E"/>
    <w:rsid w:val="0044189D"/>
    <w:rsid w:val="00442304"/>
    <w:rsid w:val="004424ED"/>
    <w:rsid w:val="00442656"/>
    <w:rsid w:val="00443000"/>
    <w:rsid w:val="00443657"/>
    <w:rsid w:val="00443B30"/>
    <w:rsid w:val="00445B02"/>
    <w:rsid w:val="00445C6F"/>
    <w:rsid w:val="00446D5D"/>
    <w:rsid w:val="00447741"/>
    <w:rsid w:val="00447AE5"/>
    <w:rsid w:val="004505D6"/>
    <w:rsid w:val="0045066B"/>
    <w:rsid w:val="00450BB3"/>
    <w:rsid w:val="00450FFB"/>
    <w:rsid w:val="00451F0B"/>
    <w:rsid w:val="0045282B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6AF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520D"/>
    <w:rsid w:val="00475842"/>
    <w:rsid w:val="00476234"/>
    <w:rsid w:val="004768C9"/>
    <w:rsid w:val="00476E5A"/>
    <w:rsid w:val="004811C1"/>
    <w:rsid w:val="00483F6B"/>
    <w:rsid w:val="00484751"/>
    <w:rsid w:val="00484C50"/>
    <w:rsid w:val="00484CBC"/>
    <w:rsid w:val="004860AD"/>
    <w:rsid w:val="00487B10"/>
    <w:rsid w:val="00490078"/>
    <w:rsid w:val="00492FEA"/>
    <w:rsid w:val="004944E6"/>
    <w:rsid w:val="00494B75"/>
    <w:rsid w:val="00495508"/>
    <w:rsid w:val="00496268"/>
    <w:rsid w:val="00496DF6"/>
    <w:rsid w:val="00497A07"/>
    <w:rsid w:val="00497EE5"/>
    <w:rsid w:val="004A03DD"/>
    <w:rsid w:val="004A0EA6"/>
    <w:rsid w:val="004A363A"/>
    <w:rsid w:val="004A3CC0"/>
    <w:rsid w:val="004A4146"/>
    <w:rsid w:val="004A7278"/>
    <w:rsid w:val="004A7A22"/>
    <w:rsid w:val="004B0175"/>
    <w:rsid w:val="004B036F"/>
    <w:rsid w:val="004B06E7"/>
    <w:rsid w:val="004B230A"/>
    <w:rsid w:val="004B2DEA"/>
    <w:rsid w:val="004B4A9C"/>
    <w:rsid w:val="004B555F"/>
    <w:rsid w:val="004C0337"/>
    <w:rsid w:val="004C3968"/>
    <w:rsid w:val="004C4C7B"/>
    <w:rsid w:val="004C4CEA"/>
    <w:rsid w:val="004C4EE1"/>
    <w:rsid w:val="004C7502"/>
    <w:rsid w:val="004D0F61"/>
    <w:rsid w:val="004D2A1B"/>
    <w:rsid w:val="004D406C"/>
    <w:rsid w:val="004D41F4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32ED"/>
    <w:rsid w:val="004E3AA3"/>
    <w:rsid w:val="004E3D80"/>
    <w:rsid w:val="004E4148"/>
    <w:rsid w:val="004E461C"/>
    <w:rsid w:val="004E4817"/>
    <w:rsid w:val="004E4949"/>
    <w:rsid w:val="004E6815"/>
    <w:rsid w:val="004E6FE3"/>
    <w:rsid w:val="004E7295"/>
    <w:rsid w:val="004E7B63"/>
    <w:rsid w:val="004F0BCA"/>
    <w:rsid w:val="004F219A"/>
    <w:rsid w:val="004F2A19"/>
    <w:rsid w:val="004F3734"/>
    <w:rsid w:val="004F4A30"/>
    <w:rsid w:val="004F4C07"/>
    <w:rsid w:val="004F4C85"/>
    <w:rsid w:val="004F67E4"/>
    <w:rsid w:val="004F6D5F"/>
    <w:rsid w:val="004F7341"/>
    <w:rsid w:val="004F73F1"/>
    <w:rsid w:val="004F75F2"/>
    <w:rsid w:val="0050150F"/>
    <w:rsid w:val="005027E1"/>
    <w:rsid w:val="00503155"/>
    <w:rsid w:val="005045BC"/>
    <w:rsid w:val="00505B0C"/>
    <w:rsid w:val="00506950"/>
    <w:rsid w:val="00506F8A"/>
    <w:rsid w:val="00507099"/>
    <w:rsid w:val="0050713B"/>
    <w:rsid w:val="00507FA1"/>
    <w:rsid w:val="005105A3"/>
    <w:rsid w:val="0051215C"/>
    <w:rsid w:val="00512408"/>
    <w:rsid w:val="00512B52"/>
    <w:rsid w:val="005138B1"/>
    <w:rsid w:val="00514357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4902"/>
    <w:rsid w:val="005250C0"/>
    <w:rsid w:val="00525173"/>
    <w:rsid w:val="0052549C"/>
    <w:rsid w:val="0052556E"/>
    <w:rsid w:val="00525CFD"/>
    <w:rsid w:val="005263B0"/>
    <w:rsid w:val="0052660F"/>
    <w:rsid w:val="005268BA"/>
    <w:rsid w:val="005301AF"/>
    <w:rsid w:val="00531078"/>
    <w:rsid w:val="005315EE"/>
    <w:rsid w:val="00531AD5"/>
    <w:rsid w:val="00531B14"/>
    <w:rsid w:val="00532034"/>
    <w:rsid w:val="0053250B"/>
    <w:rsid w:val="00532858"/>
    <w:rsid w:val="00532EE7"/>
    <w:rsid w:val="00534069"/>
    <w:rsid w:val="00534E02"/>
    <w:rsid w:val="00535B31"/>
    <w:rsid w:val="00535D2B"/>
    <w:rsid w:val="005420F4"/>
    <w:rsid w:val="005434AF"/>
    <w:rsid w:val="005438AE"/>
    <w:rsid w:val="00543D5D"/>
    <w:rsid w:val="0054618A"/>
    <w:rsid w:val="00546867"/>
    <w:rsid w:val="005476EF"/>
    <w:rsid w:val="00547B26"/>
    <w:rsid w:val="0055205B"/>
    <w:rsid w:val="0055258E"/>
    <w:rsid w:val="00552C34"/>
    <w:rsid w:val="00552F5D"/>
    <w:rsid w:val="005535A0"/>
    <w:rsid w:val="00554707"/>
    <w:rsid w:val="00555570"/>
    <w:rsid w:val="00555D88"/>
    <w:rsid w:val="00556564"/>
    <w:rsid w:val="00556882"/>
    <w:rsid w:val="00556957"/>
    <w:rsid w:val="00557066"/>
    <w:rsid w:val="005574AE"/>
    <w:rsid w:val="0055779E"/>
    <w:rsid w:val="00557BD0"/>
    <w:rsid w:val="005607D2"/>
    <w:rsid w:val="00561855"/>
    <w:rsid w:val="005629D1"/>
    <w:rsid w:val="005634A3"/>
    <w:rsid w:val="00563D74"/>
    <w:rsid w:val="00564CB5"/>
    <w:rsid w:val="00564EC2"/>
    <w:rsid w:val="00565D76"/>
    <w:rsid w:val="00567A62"/>
    <w:rsid w:val="005702BA"/>
    <w:rsid w:val="00571EAA"/>
    <w:rsid w:val="005723DA"/>
    <w:rsid w:val="00574240"/>
    <w:rsid w:val="005743CF"/>
    <w:rsid w:val="005749F0"/>
    <w:rsid w:val="00574D37"/>
    <w:rsid w:val="005752DF"/>
    <w:rsid w:val="00575B64"/>
    <w:rsid w:val="00576142"/>
    <w:rsid w:val="00576641"/>
    <w:rsid w:val="0057780B"/>
    <w:rsid w:val="0057788D"/>
    <w:rsid w:val="00577D08"/>
    <w:rsid w:val="005819E4"/>
    <w:rsid w:val="00581DCE"/>
    <w:rsid w:val="00583A03"/>
    <w:rsid w:val="00583F3F"/>
    <w:rsid w:val="0058406C"/>
    <w:rsid w:val="00584338"/>
    <w:rsid w:val="00584C9D"/>
    <w:rsid w:val="00585DEB"/>
    <w:rsid w:val="0058667D"/>
    <w:rsid w:val="00587A08"/>
    <w:rsid w:val="005910BA"/>
    <w:rsid w:val="005914B6"/>
    <w:rsid w:val="00593163"/>
    <w:rsid w:val="00593587"/>
    <w:rsid w:val="00594869"/>
    <w:rsid w:val="0059552C"/>
    <w:rsid w:val="00595FAC"/>
    <w:rsid w:val="00596CC8"/>
    <w:rsid w:val="00597A75"/>
    <w:rsid w:val="005A0F7B"/>
    <w:rsid w:val="005A1563"/>
    <w:rsid w:val="005A22BA"/>
    <w:rsid w:val="005A2429"/>
    <w:rsid w:val="005A4DEC"/>
    <w:rsid w:val="005A52D4"/>
    <w:rsid w:val="005A5C52"/>
    <w:rsid w:val="005A743C"/>
    <w:rsid w:val="005A79DB"/>
    <w:rsid w:val="005A7CE7"/>
    <w:rsid w:val="005B074F"/>
    <w:rsid w:val="005B1ED7"/>
    <w:rsid w:val="005B27DA"/>
    <w:rsid w:val="005B2CDF"/>
    <w:rsid w:val="005B394F"/>
    <w:rsid w:val="005B5134"/>
    <w:rsid w:val="005B51A7"/>
    <w:rsid w:val="005B6E71"/>
    <w:rsid w:val="005B7DBC"/>
    <w:rsid w:val="005C0A02"/>
    <w:rsid w:val="005C123B"/>
    <w:rsid w:val="005C129F"/>
    <w:rsid w:val="005C13E2"/>
    <w:rsid w:val="005C1AC9"/>
    <w:rsid w:val="005C1FD1"/>
    <w:rsid w:val="005C2BF1"/>
    <w:rsid w:val="005C2FFC"/>
    <w:rsid w:val="005C385D"/>
    <w:rsid w:val="005C3E3F"/>
    <w:rsid w:val="005C4903"/>
    <w:rsid w:val="005C5777"/>
    <w:rsid w:val="005C5835"/>
    <w:rsid w:val="005C6C65"/>
    <w:rsid w:val="005C756E"/>
    <w:rsid w:val="005C7A4B"/>
    <w:rsid w:val="005D006E"/>
    <w:rsid w:val="005D01D1"/>
    <w:rsid w:val="005D2CCF"/>
    <w:rsid w:val="005D3A5E"/>
    <w:rsid w:val="005D4392"/>
    <w:rsid w:val="005D467A"/>
    <w:rsid w:val="005D61FD"/>
    <w:rsid w:val="005D6A02"/>
    <w:rsid w:val="005D6C0D"/>
    <w:rsid w:val="005D72EC"/>
    <w:rsid w:val="005E0AD5"/>
    <w:rsid w:val="005E1BA3"/>
    <w:rsid w:val="005E1BBB"/>
    <w:rsid w:val="005E23E1"/>
    <w:rsid w:val="005E29B8"/>
    <w:rsid w:val="005E29BC"/>
    <w:rsid w:val="005E2EAE"/>
    <w:rsid w:val="005E3A97"/>
    <w:rsid w:val="005E49B1"/>
    <w:rsid w:val="005E4FB4"/>
    <w:rsid w:val="005E5298"/>
    <w:rsid w:val="005E52D7"/>
    <w:rsid w:val="005E5A56"/>
    <w:rsid w:val="005E6926"/>
    <w:rsid w:val="005E6D3E"/>
    <w:rsid w:val="005E7AE9"/>
    <w:rsid w:val="005F1503"/>
    <w:rsid w:val="005F2D03"/>
    <w:rsid w:val="005F48A7"/>
    <w:rsid w:val="005F4D66"/>
    <w:rsid w:val="005F4DF0"/>
    <w:rsid w:val="005F5AE8"/>
    <w:rsid w:val="005F5C61"/>
    <w:rsid w:val="005F5FF7"/>
    <w:rsid w:val="005F6445"/>
    <w:rsid w:val="005F7D2A"/>
    <w:rsid w:val="00600252"/>
    <w:rsid w:val="00600A70"/>
    <w:rsid w:val="00601008"/>
    <w:rsid w:val="00601148"/>
    <w:rsid w:val="00602378"/>
    <w:rsid w:val="00604160"/>
    <w:rsid w:val="006041DD"/>
    <w:rsid w:val="0060496F"/>
    <w:rsid w:val="00604D52"/>
    <w:rsid w:val="00604E5D"/>
    <w:rsid w:val="00605686"/>
    <w:rsid w:val="00606B1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E36"/>
    <w:rsid w:val="006304A8"/>
    <w:rsid w:val="00631696"/>
    <w:rsid w:val="00631AF5"/>
    <w:rsid w:val="00631B87"/>
    <w:rsid w:val="00631D0D"/>
    <w:rsid w:val="0063239F"/>
    <w:rsid w:val="006325AE"/>
    <w:rsid w:val="0063291C"/>
    <w:rsid w:val="00632C3F"/>
    <w:rsid w:val="00633907"/>
    <w:rsid w:val="00633B72"/>
    <w:rsid w:val="00633F31"/>
    <w:rsid w:val="00635FE9"/>
    <w:rsid w:val="006363FF"/>
    <w:rsid w:val="006371F5"/>
    <w:rsid w:val="0063759A"/>
    <w:rsid w:val="00637988"/>
    <w:rsid w:val="0063799C"/>
    <w:rsid w:val="00641730"/>
    <w:rsid w:val="00641FA0"/>
    <w:rsid w:val="00642C61"/>
    <w:rsid w:val="00643579"/>
    <w:rsid w:val="006439AA"/>
    <w:rsid w:val="00643EB8"/>
    <w:rsid w:val="00644020"/>
    <w:rsid w:val="006451E5"/>
    <w:rsid w:val="006459EC"/>
    <w:rsid w:val="00646AA9"/>
    <w:rsid w:val="00646BCE"/>
    <w:rsid w:val="00646BDE"/>
    <w:rsid w:val="00646C46"/>
    <w:rsid w:val="00647EFC"/>
    <w:rsid w:val="006504BB"/>
    <w:rsid w:val="0065122E"/>
    <w:rsid w:val="006516CD"/>
    <w:rsid w:val="006517C0"/>
    <w:rsid w:val="00651A7F"/>
    <w:rsid w:val="00652BC4"/>
    <w:rsid w:val="00653D12"/>
    <w:rsid w:val="00655115"/>
    <w:rsid w:val="0065621F"/>
    <w:rsid w:val="0065647A"/>
    <w:rsid w:val="006578D0"/>
    <w:rsid w:val="00660085"/>
    <w:rsid w:val="00660329"/>
    <w:rsid w:val="00660A8F"/>
    <w:rsid w:val="00661350"/>
    <w:rsid w:val="0066308E"/>
    <w:rsid w:val="00663996"/>
    <w:rsid w:val="0066532E"/>
    <w:rsid w:val="00666784"/>
    <w:rsid w:val="00666C3B"/>
    <w:rsid w:val="00670A4A"/>
    <w:rsid w:val="00670CE2"/>
    <w:rsid w:val="006710E2"/>
    <w:rsid w:val="00671696"/>
    <w:rsid w:val="0067176E"/>
    <w:rsid w:val="00672388"/>
    <w:rsid w:val="00672957"/>
    <w:rsid w:val="00672C68"/>
    <w:rsid w:val="006732F5"/>
    <w:rsid w:val="00674610"/>
    <w:rsid w:val="0067465A"/>
    <w:rsid w:val="00674D81"/>
    <w:rsid w:val="00675572"/>
    <w:rsid w:val="00675868"/>
    <w:rsid w:val="00676263"/>
    <w:rsid w:val="006776D1"/>
    <w:rsid w:val="006777B7"/>
    <w:rsid w:val="00677B94"/>
    <w:rsid w:val="00677C41"/>
    <w:rsid w:val="00680027"/>
    <w:rsid w:val="00681409"/>
    <w:rsid w:val="00682462"/>
    <w:rsid w:val="0068519E"/>
    <w:rsid w:val="00685414"/>
    <w:rsid w:val="0068657C"/>
    <w:rsid w:val="006870B0"/>
    <w:rsid w:val="006871CC"/>
    <w:rsid w:val="006879E6"/>
    <w:rsid w:val="006916D3"/>
    <w:rsid w:val="00691896"/>
    <w:rsid w:val="00692D2E"/>
    <w:rsid w:val="0069318C"/>
    <w:rsid w:val="006938A5"/>
    <w:rsid w:val="00693F20"/>
    <w:rsid w:val="00694A90"/>
    <w:rsid w:val="0069700D"/>
    <w:rsid w:val="006979AE"/>
    <w:rsid w:val="006A11C2"/>
    <w:rsid w:val="006A307A"/>
    <w:rsid w:val="006A3BC5"/>
    <w:rsid w:val="006A4873"/>
    <w:rsid w:val="006A4BCA"/>
    <w:rsid w:val="006A4EF1"/>
    <w:rsid w:val="006A5625"/>
    <w:rsid w:val="006A5D54"/>
    <w:rsid w:val="006A631E"/>
    <w:rsid w:val="006A6F1B"/>
    <w:rsid w:val="006A7D68"/>
    <w:rsid w:val="006B1990"/>
    <w:rsid w:val="006B498F"/>
    <w:rsid w:val="006B6040"/>
    <w:rsid w:val="006B6BDF"/>
    <w:rsid w:val="006B6E57"/>
    <w:rsid w:val="006C0643"/>
    <w:rsid w:val="006C0760"/>
    <w:rsid w:val="006C10EB"/>
    <w:rsid w:val="006C293E"/>
    <w:rsid w:val="006C2D2C"/>
    <w:rsid w:val="006C39E8"/>
    <w:rsid w:val="006C3D91"/>
    <w:rsid w:val="006C57B5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F7B"/>
    <w:rsid w:val="006D419B"/>
    <w:rsid w:val="006D423A"/>
    <w:rsid w:val="006D51BE"/>
    <w:rsid w:val="006D5E19"/>
    <w:rsid w:val="006D712E"/>
    <w:rsid w:val="006D7BCA"/>
    <w:rsid w:val="006E020D"/>
    <w:rsid w:val="006E02BC"/>
    <w:rsid w:val="006E0928"/>
    <w:rsid w:val="006E1A93"/>
    <w:rsid w:val="006E4FDB"/>
    <w:rsid w:val="006E6268"/>
    <w:rsid w:val="006E6773"/>
    <w:rsid w:val="006E6D6F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9E7"/>
    <w:rsid w:val="006F4065"/>
    <w:rsid w:val="006F4E4C"/>
    <w:rsid w:val="006F716A"/>
    <w:rsid w:val="006F7FCC"/>
    <w:rsid w:val="0070048B"/>
    <w:rsid w:val="00700D69"/>
    <w:rsid w:val="0070376F"/>
    <w:rsid w:val="00703E9C"/>
    <w:rsid w:val="007049C5"/>
    <w:rsid w:val="00705E11"/>
    <w:rsid w:val="00705FEE"/>
    <w:rsid w:val="007061B3"/>
    <w:rsid w:val="007061D5"/>
    <w:rsid w:val="00706B22"/>
    <w:rsid w:val="007073D3"/>
    <w:rsid w:val="00707409"/>
    <w:rsid w:val="0070752B"/>
    <w:rsid w:val="007078C1"/>
    <w:rsid w:val="007108CA"/>
    <w:rsid w:val="007132DD"/>
    <w:rsid w:val="0071485E"/>
    <w:rsid w:val="0071508C"/>
    <w:rsid w:val="00715243"/>
    <w:rsid w:val="007155E5"/>
    <w:rsid w:val="00715A79"/>
    <w:rsid w:val="00716150"/>
    <w:rsid w:val="007163F3"/>
    <w:rsid w:val="007169BD"/>
    <w:rsid w:val="00716F1B"/>
    <w:rsid w:val="00717101"/>
    <w:rsid w:val="00717740"/>
    <w:rsid w:val="00720BB6"/>
    <w:rsid w:val="00721AD5"/>
    <w:rsid w:val="00721C19"/>
    <w:rsid w:val="00722EE9"/>
    <w:rsid w:val="0072324E"/>
    <w:rsid w:val="00724556"/>
    <w:rsid w:val="00724640"/>
    <w:rsid w:val="0072558E"/>
    <w:rsid w:val="0072588E"/>
    <w:rsid w:val="00725B4A"/>
    <w:rsid w:val="00725DBA"/>
    <w:rsid w:val="00727314"/>
    <w:rsid w:val="007278E7"/>
    <w:rsid w:val="00727E67"/>
    <w:rsid w:val="00730D61"/>
    <w:rsid w:val="00730FDD"/>
    <w:rsid w:val="00730FDE"/>
    <w:rsid w:val="007311C6"/>
    <w:rsid w:val="007312AE"/>
    <w:rsid w:val="007318E5"/>
    <w:rsid w:val="00731D7E"/>
    <w:rsid w:val="007322B8"/>
    <w:rsid w:val="007325DF"/>
    <w:rsid w:val="00732743"/>
    <w:rsid w:val="00733257"/>
    <w:rsid w:val="007333E2"/>
    <w:rsid w:val="0073404E"/>
    <w:rsid w:val="007341C8"/>
    <w:rsid w:val="00734D76"/>
    <w:rsid w:val="00736D13"/>
    <w:rsid w:val="00736E41"/>
    <w:rsid w:val="00736F67"/>
    <w:rsid w:val="00740F25"/>
    <w:rsid w:val="007413EE"/>
    <w:rsid w:val="00741FAC"/>
    <w:rsid w:val="00742072"/>
    <w:rsid w:val="00742161"/>
    <w:rsid w:val="00742171"/>
    <w:rsid w:val="007424DC"/>
    <w:rsid w:val="0074271B"/>
    <w:rsid w:val="00742CBD"/>
    <w:rsid w:val="00743C1C"/>
    <w:rsid w:val="0074430B"/>
    <w:rsid w:val="007449AF"/>
    <w:rsid w:val="00745081"/>
    <w:rsid w:val="007458BB"/>
    <w:rsid w:val="00746415"/>
    <w:rsid w:val="00746492"/>
    <w:rsid w:val="00746821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5712E"/>
    <w:rsid w:val="007603A9"/>
    <w:rsid w:val="0076066A"/>
    <w:rsid w:val="00760C0F"/>
    <w:rsid w:val="00760CD1"/>
    <w:rsid w:val="007627FF"/>
    <w:rsid w:val="007628C8"/>
    <w:rsid w:val="00762C1A"/>
    <w:rsid w:val="00762EAE"/>
    <w:rsid w:val="0076378C"/>
    <w:rsid w:val="00763CFC"/>
    <w:rsid w:val="007644A0"/>
    <w:rsid w:val="007653A3"/>
    <w:rsid w:val="007654DB"/>
    <w:rsid w:val="0076571D"/>
    <w:rsid w:val="00765B03"/>
    <w:rsid w:val="0076603E"/>
    <w:rsid w:val="00766E2F"/>
    <w:rsid w:val="00766FD7"/>
    <w:rsid w:val="007671BE"/>
    <w:rsid w:val="00770942"/>
    <w:rsid w:val="00770A4D"/>
    <w:rsid w:val="00771DF9"/>
    <w:rsid w:val="007744D2"/>
    <w:rsid w:val="00774E40"/>
    <w:rsid w:val="00776288"/>
    <w:rsid w:val="00776D93"/>
    <w:rsid w:val="0077724E"/>
    <w:rsid w:val="007801B7"/>
    <w:rsid w:val="00781A0F"/>
    <w:rsid w:val="00782557"/>
    <w:rsid w:val="007831F4"/>
    <w:rsid w:val="00783C8F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126D"/>
    <w:rsid w:val="00791E16"/>
    <w:rsid w:val="007920AE"/>
    <w:rsid w:val="00792844"/>
    <w:rsid w:val="00792860"/>
    <w:rsid w:val="007935C7"/>
    <w:rsid w:val="00793722"/>
    <w:rsid w:val="007941C2"/>
    <w:rsid w:val="007951D5"/>
    <w:rsid w:val="007951EA"/>
    <w:rsid w:val="0079629B"/>
    <w:rsid w:val="0079696C"/>
    <w:rsid w:val="00796977"/>
    <w:rsid w:val="007977F3"/>
    <w:rsid w:val="007A00B7"/>
    <w:rsid w:val="007A0109"/>
    <w:rsid w:val="007A025C"/>
    <w:rsid w:val="007A1372"/>
    <w:rsid w:val="007A1F8D"/>
    <w:rsid w:val="007A2168"/>
    <w:rsid w:val="007A23A7"/>
    <w:rsid w:val="007A3875"/>
    <w:rsid w:val="007A4991"/>
    <w:rsid w:val="007A5420"/>
    <w:rsid w:val="007A6884"/>
    <w:rsid w:val="007A68E1"/>
    <w:rsid w:val="007A748A"/>
    <w:rsid w:val="007A772E"/>
    <w:rsid w:val="007A7DC3"/>
    <w:rsid w:val="007B0243"/>
    <w:rsid w:val="007B0623"/>
    <w:rsid w:val="007B32E2"/>
    <w:rsid w:val="007B3DA7"/>
    <w:rsid w:val="007B4244"/>
    <w:rsid w:val="007B4606"/>
    <w:rsid w:val="007B5378"/>
    <w:rsid w:val="007B62E1"/>
    <w:rsid w:val="007B733B"/>
    <w:rsid w:val="007C02AE"/>
    <w:rsid w:val="007C1A32"/>
    <w:rsid w:val="007C1A95"/>
    <w:rsid w:val="007C1E9E"/>
    <w:rsid w:val="007C1F94"/>
    <w:rsid w:val="007C21A5"/>
    <w:rsid w:val="007C24B7"/>
    <w:rsid w:val="007C414F"/>
    <w:rsid w:val="007D1380"/>
    <w:rsid w:val="007D19C9"/>
    <w:rsid w:val="007D1B2F"/>
    <w:rsid w:val="007D370E"/>
    <w:rsid w:val="007D3E69"/>
    <w:rsid w:val="007D44EB"/>
    <w:rsid w:val="007D477A"/>
    <w:rsid w:val="007D558A"/>
    <w:rsid w:val="007D61CC"/>
    <w:rsid w:val="007D77F0"/>
    <w:rsid w:val="007E0D16"/>
    <w:rsid w:val="007E0F84"/>
    <w:rsid w:val="007E16FC"/>
    <w:rsid w:val="007E1A92"/>
    <w:rsid w:val="007E27FD"/>
    <w:rsid w:val="007E35A0"/>
    <w:rsid w:val="007E505D"/>
    <w:rsid w:val="007E6853"/>
    <w:rsid w:val="007E7DC7"/>
    <w:rsid w:val="007F0647"/>
    <w:rsid w:val="007F2047"/>
    <w:rsid w:val="007F257F"/>
    <w:rsid w:val="007F326D"/>
    <w:rsid w:val="007F34B9"/>
    <w:rsid w:val="007F3721"/>
    <w:rsid w:val="007F50D4"/>
    <w:rsid w:val="007F5275"/>
    <w:rsid w:val="007F60DC"/>
    <w:rsid w:val="007F624C"/>
    <w:rsid w:val="00800E81"/>
    <w:rsid w:val="00801B67"/>
    <w:rsid w:val="008020B8"/>
    <w:rsid w:val="0080288B"/>
    <w:rsid w:val="00802DE3"/>
    <w:rsid w:val="00803BD2"/>
    <w:rsid w:val="008040CE"/>
    <w:rsid w:val="008041B9"/>
    <w:rsid w:val="0080479F"/>
    <w:rsid w:val="00805392"/>
    <w:rsid w:val="008057EF"/>
    <w:rsid w:val="00805B85"/>
    <w:rsid w:val="00806A8F"/>
    <w:rsid w:val="008071F3"/>
    <w:rsid w:val="00807E4B"/>
    <w:rsid w:val="0081057B"/>
    <w:rsid w:val="00811142"/>
    <w:rsid w:val="00811551"/>
    <w:rsid w:val="00811602"/>
    <w:rsid w:val="0081170A"/>
    <w:rsid w:val="00812355"/>
    <w:rsid w:val="008125B5"/>
    <w:rsid w:val="008130A6"/>
    <w:rsid w:val="00813A1A"/>
    <w:rsid w:val="008142D5"/>
    <w:rsid w:val="00816585"/>
    <w:rsid w:val="008207CB"/>
    <w:rsid w:val="00820B3E"/>
    <w:rsid w:val="008211D9"/>
    <w:rsid w:val="0082130B"/>
    <w:rsid w:val="00821883"/>
    <w:rsid w:val="00821FCB"/>
    <w:rsid w:val="008226CA"/>
    <w:rsid w:val="00822715"/>
    <w:rsid w:val="00822BAD"/>
    <w:rsid w:val="00822E51"/>
    <w:rsid w:val="00822F1D"/>
    <w:rsid w:val="00823890"/>
    <w:rsid w:val="00824639"/>
    <w:rsid w:val="008255AF"/>
    <w:rsid w:val="00825A18"/>
    <w:rsid w:val="00826E0D"/>
    <w:rsid w:val="00826E66"/>
    <w:rsid w:val="0083003F"/>
    <w:rsid w:val="00830ABE"/>
    <w:rsid w:val="00831147"/>
    <w:rsid w:val="008319CB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E"/>
    <w:rsid w:val="008466F0"/>
    <w:rsid w:val="00846D41"/>
    <w:rsid w:val="00846F4D"/>
    <w:rsid w:val="00847003"/>
    <w:rsid w:val="0084798F"/>
    <w:rsid w:val="00847F03"/>
    <w:rsid w:val="008527B3"/>
    <w:rsid w:val="00853981"/>
    <w:rsid w:val="00855235"/>
    <w:rsid w:val="00855264"/>
    <w:rsid w:val="00855D14"/>
    <w:rsid w:val="008561A5"/>
    <w:rsid w:val="00856604"/>
    <w:rsid w:val="00856A4B"/>
    <w:rsid w:val="0085750D"/>
    <w:rsid w:val="0085793A"/>
    <w:rsid w:val="008609C5"/>
    <w:rsid w:val="00861390"/>
    <w:rsid w:val="008618C5"/>
    <w:rsid w:val="00861CF2"/>
    <w:rsid w:val="008620F8"/>
    <w:rsid w:val="008622DF"/>
    <w:rsid w:val="008624FD"/>
    <w:rsid w:val="00864049"/>
    <w:rsid w:val="00864112"/>
    <w:rsid w:val="00864195"/>
    <w:rsid w:val="00864402"/>
    <w:rsid w:val="008647FA"/>
    <w:rsid w:val="00865033"/>
    <w:rsid w:val="00870A21"/>
    <w:rsid w:val="008725D6"/>
    <w:rsid w:val="00873974"/>
    <w:rsid w:val="00873B12"/>
    <w:rsid w:val="00873FC2"/>
    <w:rsid w:val="008747C3"/>
    <w:rsid w:val="00874F94"/>
    <w:rsid w:val="00876529"/>
    <w:rsid w:val="00876912"/>
    <w:rsid w:val="0087755D"/>
    <w:rsid w:val="00877793"/>
    <w:rsid w:val="00880E5B"/>
    <w:rsid w:val="00880F98"/>
    <w:rsid w:val="00881208"/>
    <w:rsid w:val="00881DE1"/>
    <w:rsid w:val="00882925"/>
    <w:rsid w:val="00883311"/>
    <w:rsid w:val="00883856"/>
    <w:rsid w:val="008841F1"/>
    <w:rsid w:val="00884E35"/>
    <w:rsid w:val="00886B0E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275"/>
    <w:rsid w:val="00893618"/>
    <w:rsid w:val="00894180"/>
    <w:rsid w:val="00895371"/>
    <w:rsid w:val="0089622C"/>
    <w:rsid w:val="0089626F"/>
    <w:rsid w:val="00897093"/>
    <w:rsid w:val="0089789F"/>
    <w:rsid w:val="008A1589"/>
    <w:rsid w:val="008A1BA3"/>
    <w:rsid w:val="008A1C6C"/>
    <w:rsid w:val="008A6C09"/>
    <w:rsid w:val="008A728A"/>
    <w:rsid w:val="008B0016"/>
    <w:rsid w:val="008B0DB0"/>
    <w:rsid w:val="008B16E4"/>
    <w:rsid w:val="008B1A72"/>
    <w:rsid w:val="008B2129"/>
    <w:rsid w:val="008B2728"/>
    <w:rsid w:val="008B3A5D"/>
    <w:rsid w:val="008B4505"/>
    <w:rsid w:val="008B4778"/>
    <w:rsid w:val="008B4C13"/>
    <w:rsid w:val="008B4FF6"/>
    <w:rsid w:val="008B55B3"/>
    <w:rsid w:val="008B58D0"/>
    <w:rsid w:val="008B77FF"/>
    <w:rsid w:val="008C01ED"/>
    <w:rsid w:val="008C0244"/>
    <w:rsid w:val="008C100B"/>
    <w:rsid w:val="008C150E"/>
    <w:rsid w:val="008C18F4"/>
    <w:rsid w:val="008C3FDE"/>
    <w:rsid w:val="008C4D9C"/>
    <w:rsid w:val="008C53CC"/>
    <w:rsid w:val="008C620B"/>
    <w:rsid w:val="008C70B0"/>
    <w:rsid w:val="008C7780"/>
    <w:rsid w:val="008D2278"/>
    <w:rsid w:val="008D2AD5"/>
    <w:rsid w:val="008D44B5"/>
    <w:rsid w:val="008D6ED5"/>
    <w:rsid w:val="008D722A"/>
    <w:rsid w:val="008E0CD0"/>
    <w:rsid w:val="008E1367"/>
    <w:rsid w:val="008E21C5"/>
    <w:rsid w:val="008E2476"/>
    <w:rsid w:val="008E2D04"/>
    <w:rsid w:val="008E3AF7"/>
    <w:rsid w:val="008E43A8"/>
    <w:rsid w:val="008E4CDD"/>
    <w:rsid w:val="008F0225"/>
    <w:rsid w:val="008F02D0"/>
    <w:rsid w:val="008F48B4"/>
    <w:rsid w:val="008F4B14"/>
    <w:rsid w:val="008F4BA6"/>
    <w:rsid w:val="008F764C"/>
    <w:rsid w:val="008F7D1E"/>
    <w:rsid w:val="00902542"/>
    <w:rsid w:val="00902F15"/>
    <w:rsid w:val="009043FF"/>
    <w:rsid w:val="00904B99"/>
    <w:rsid w:val="009050DB"/>
    <w:rsid w:val="0091035C"/>
    <w:rsid w:val="00910886"/>
    <w:rsid w:val="00910982"/>
    <w:rsid w:val="00913C0A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C86"/>
    <w:rsid w:val="00921AB6"/>
    <w:rsid w:val="00923302"/>
    <w:rsid w:val="009235BA"/>
    <w:rsid w:val="00923902"/>
    <w:rsid w:val="00923EBE"/>
    <w:rsid w:val="009248B3"/>
    <w:rsid w:val="00924ECB"/>
    <w:rsid w:val="00925CA0"/>
    <w:rsid w:val="00925E85"/>
    <w:rsid w:val="0092696D"/>
    <w:rsid w:val="0092754C"/>
    <w:rsid w:val="009300EE"/>
    <w:rsid w:val="0093014B"/>
    <w:rsid w:val="009307B6"/>
    <w:rsid w:val="00932832"/>
    <w:rsid w:val="00933037"/>
    <w:rsid w:val="009342EA"/>
    <w:rsid w:val="009351EC"/>
    <w:rsid w:val="009356D0"/>
    <w:rsid w:val="00940E1D"/>
    <w:rsid w:val="00941D65"/>
    <w:rsid w:val="009427B4"/>
    <w:rsid w:val="00942A28"/>
    <w:rsid w:val="00942AC1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EE7"/>
    <w:rsid w:val="00953F63"/>
    <w:rsid w:val="00953FB2"/>
    <w:rsid w:val="0095434C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0C6C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7DD"/>
    <w:rsid w:val="00966FC1"/>
    <w:rsid w:val="009671F1"/>
    <w:rsid w:val="0096767D"/>
    <w:rsid w:val="00970094"/>
    <w:rsid w:val="00970F99"/>
    <w:rsid w:val="009712BA"/>
    <w:rsid w:val="00972319"/>
    <w:rsid w:val="00972CE9"/>
    <w:rsid w:val="00974390"/>
    <w:rsid w:val="009745C5"/>
    <w:rsid w:val="00976688"/>
    <w:rsid w:val="00976CB8"/>
    <w:rsid w:val="0097794D"/>
    <w:rsid w:val="00977AFF"/>
    <w:rsid w:val="009819C9"/>
    <w:rsid w:val="00982803"/>
    <w:rsid w:val="00982FA4"/>
    <w:rsid w:val="0098369D"/>
    <w:rsid w:val="00983CE1"/>
    <w:rsid w:val="0098592F"/>
    <w:rsid w:val="00985ADA"/>
    <w:rsid w:val="00985D00"/>
    <w:rsid w:val="00985DB3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5A35"/>
    <w:rsid w:val="00996D2C"/>
    <w:rsid w:val="00996DDB"/>
    <w:rsid w:val="00997A13"/>
    <w:rsid w:val="00997BB6"/>
    <w:rsid w:val="009A15D2"/>
    <w:rsid w:val="009A1B3A"/>
    <w:rsid w:val="009A218E"/>
    <w:rsid w:val="009A4741"/>
    <w:rsid w:val="009A5C28"/>
    <w:rsid w:val="009A71C6"/>
    <w:rsid w:val="009A752F"/>
    <w:rsid w:val="009B0381"/>
    <w:rsid w:val="009B0904"/>
    <w:rsid w:val="009B0C6D"/>
    <w:rsid w:val="009B14DE"/>
    <w:rsid w:val="009B2C26"/>
    <w:rsid w:val="009B3444"/>
    <w:rsid w:val="009B43E4"/>
    <w:rsid w:val="009B5628"/>
    <w:rsid w:val="009B6D4D"/>
    <w:rsid w:val="009B6E8D"/>
    <w:rsid w:val="009B7564"/>
    <w:rsid w:val="009B7B15"/>
    <w:rsid w:val="009C044E"/>
    <w:rsid w:val="009C08FB"/>
    <w:rsid w:val="009C09D9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13D"/>
    <w:rsid w:val="009D1305"/>
    <w:rsid w:val="009D161A"/>
    <w:rsid w:val="009D1662"/>
    <w:rsid w:val="009D205D"/>
    <w:rsid w:val="009D2D65"/>
    <w:rsid w:val="009D4689"/>
    <w:rsid w:val="009D49C7"/>
    <w:rsid w:val="009D5603"/>
    <w:rsid w:val="009D6657"/>
    <w:rsid w:val="009D6CB8"/>
    <w:rsid w:val="009D7111"/>
    <w:rsid w:val="009D7A4E"/>
    <w:rsid w:val="009E0D84"/>
    <w:rsid w:val="009E0F94"/>
    <w:rsid w:val="009E37EB"/>
    <w:rsid w:val="009E42F0"/>
    <w:rsid w:val="009E434E"/>
    <w:rsid w:val="009E4B6B"/>
    <w:rsid w:val="009E5166"/>
    <w:rsid w:val="009E6153"/>
    <w:rsid w:val="009E6416"/>
    <w:rsid w:val="009E67E3"/>
    <w:rsid w:val="009E6AC0"/>
    <w:rsid w:val="009E6B6A"/>
    <w:rsid w:val="009E75AB"/>
    <w:rsid w:val="009E7ED8"/>
    <w:rsid w:val="009F1306"/>
    <w:rsid w:val="009F173B"/>
    <w:rsid w:val="009F21DC"/>
    <w:rsid w:val="009F3C93"/>
    <w:rsid w:val="009F403C"/>
    <w:rsid w:val="009F477E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D07"/>
    <w:rsid w:val="009F70CD"/>
    <w:rsid w:val="009F7D26"/>
    <w:rsid w:val="00A01569"/>
    <w:rsid w:val="00A0178E"/>
    <w:rsid w:val="00A02271"/>
    <w:rsid w:val="00A02D27"/>
    <w:rsid w:val="00A052AA"/>
    <w:rsid w:val="00A05A0C"/>
    <w:rsid w:val="00A05DAE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57CC"/>
    <w:rsid w:val="00A15BC7"/>
    <w:rsid w:val="00A15C33"/>
    <w:rsid w:val="00A161B5"/>
    <w:rsid w:val="00A164FF"/>
    <w:rsid w:val="00A16E62"/>
    <w:rsid w:val="00A17E6E"/>
    <w:rsid w:val="00A20D25"/>
    <w:rsid w:val="00A2161A"/>
    <w:rsid w:val="00A22649"/>
    <w:rsid w:val="00A23A9D"/>
    <w:rsid w:val="00A243B9"/>
    <w:rsid w:val="00A243C7"/>
    <w:rsid w:val="00A25CA1"/>
    <w:rsid w:val="00A270E6"/>
    <w:rsid w:val="00A279D5"/>
    <w:rsid w:val="00A27C90"/>
    <w:rsid w:val="00A306FE"/>
    <w:rsid w:val="00A32807"/>
    <w:rsid w:val="00A32BEE"/>
    <w:rsid w:val="00A32C3F"/>
    <w:rsid w:val="00A33E09"/>
    <w:rsid w:val="00A3400E"/>
    <w:rsid w:val="00A36BB4"/>
    <w:rsid w:val="00A36DE9"/>
    <w:rsid w:val="00A36F68"/>
    <w:rsid w:val="00A37F8C"/>
    <w:rsid w:val="00A407AC"/>
    <w:rsid w:val="00A40BC1"/>
    <w:rsid w:val="00A40F2F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ABB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5D3C"/>
    <w:rsid w:val="00A671A1"/>
    <w:rsid w:val="00A679E4"/>
    <w:rsid w:val="00A67F35"/>
    <w:rsid w:val="00A721E2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47D1"/>
    <w:rsid w:val="00A8497B"/>
    <w:rsid w:val="00A85170"/>
    <w:rsid w:val="00A85F55"/>
    <w:rsid w:val="00A90409"/>
    <w:rsid w:val="00A905E6"/>
    <w:rsid w:val="00A9070C"/>
    <w:rsid w:val="00A92D38"/>
    <w:rsid w:val="00A93279"/>
    <w:rsid w:val="00A93319"/>
    <w:rsid w:val="00A94446"/>
    <w:rsid w:val="00A944F0"/>
    <w:rsid w:val="00A95483"/>
    <w:rsid w:val="00A96ED1"/>
    <w:rsid w:val="00AA1717"/>
    <w:rsid w:val="00AA176B"/>
    <w:rsid w:val="00AA28DA"/>
    <w:rsid w:val="00AA3671"/>
    <w:rsid w:val="00AA37DF"/>
    <w:rsid w:val="00AA42C4"/>
    <w:rsid w:val="00AA4D20"/>
    <w:rsid w:val="00AA549C"/>
    <w:rsid w:val="00AA68BA"/>
    <w:rsid w:val="00AA691A"/>
    <w:rsid w:val="00AA73BB"/>
    <w:rsid w:val="00AB086A"/>
    <w:rsid w:val="00AB28E0"/>
    <w:rsid w:val="00AB311E"/>
    <w:rsid w:val="00AB3297"/>
    <w:rsid w:val="00AB3304"/>
    <w:rsid w:val="00AB44A2"/>
    <w:rsid w:val="00AB6135"/>
    <w:rsid w:val="00AB616D"/>
    <w:rsid w:val="00AB6E7E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4B42"/>
    <w:rsid w:val="00AC5A2E"/>
    <w:rsid w:val="00AD0452"/>
    <w:rsid w:val="00AD089E"/>
    <w:rsid w:val="00AD14E6"/>
    <w:rsid w:val="00AD16E9"/>
    <w:rsid w:val="00AD171D"/>
    <w:rsid w:val="00AD1854"/>
    <w:rsid w:val="00AD28FF"/>
    <w:rsid w:val="00AD3D3B"/>
    <w:rsid w:val="00AD4E10"/>
    <w:rsid w:val="00AD6F23"/>
    <w:rsid w:val="00AD7389"/>
    <w:rsid w:val="00AE059D"/>
    <w:rsid w:val="00AE0C53"/>
    <w:rsid w:val="00AE212F"/>
    <w:rsid w:val="00AE2720"/>
    <w:rsid w:val="00AE27EF"/>
    <w:rsid w:val="00AE4F25"/>
    <w:rsid w:val="00AE5283"/>
    <w:rsid w:val="00AE57D7"/>
    <w:rsid w:val="00AF06DB"/>
    <w:rsid w:val="00AF090A"/>
    <w:rsid w:val="00AF0DC8"/>
    <w:rsid w:val="00AF269C"/>
    <w:rsid w:val="00AF2890"/>
    <w:rsid w:val="00AF28CD"/>
    <w:rsid w:val="00AF3019"/>
    <w:rsid w:val="00AF3982"/>
    <w:rsid w:val="00AF3CE9"/>
    <w:rsid w:val="00AF4708"/>
    <w:rsid w:val="00AF4AC7"/>
    <w:rsid w:val="00AF5650"/>
    <w:rsid w:val="00AF6818"/>
    <w:rsid w:val="00AF6A60"/>
    <w:rsid w:val="00AF73F8"/>
    <w:rsid w:val="00AF7641"/>
    <w:rsid w:val="00B003B8"/>
    <w:rsid w:val="00B00E5F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2353"/>
    <w:rsid w:val="00B12A92"/>
    <w:rsid w:val="00B153F8"/>
    <w:rsid w:val="00B15EBC"/>
    <w:rsid w:val="00B160C1"/>
    <w:rsid w:val="00B17B63"/>
    <w:rsid w:val="00B201A4"/>
    <w:rsid w:val="00B20B23"/>
    <w:rsid w:val="00B2138D"/>
    <w:rsid w:val="00B22830"/>
    <w:rsid w:val="00B22E32"/>
    <w:rsid w:val="00B2360A"/>
    <w:rsid w:val="00B23A95"/>
    <w:rsid w:val="00B23DC6"/>
    <w:rsid w:val="00B23FD4"/>
    <w:rsid w:val="00B24A99"/>
    <w:rsid w:val="00B24D22"/>
    <w:rsid w:val="00B24E7A"/>
    <w:rsid w:val="00B250E0"/>
    <w:rsid w:val="00B2527B"/>
    <w:rsid w:val="00B25DF0"/>
    <w:rsid w:val="00B26024"/>
    <w:rsid w:val="00B26864"/>
    <w:rsid w:val="00B26AB8"/>
    <w:rsid w:val="00B27DE7"/>
    <w:rsid w:val="00B30F83"/>
    <w:rsid w:val="00B31917"/>
    <w:rsid w:val="00B32FC8"/>
    <w:rsid w:val="00B3316A"/>
    <w:rsid w:val="00B33DF8"/>
    <w:rsid w:val="00B34C2D"/>
    <w:rsid w:val="00B34D86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FCB"/>
    <w:rsid w:val="00B46302"/>
    <w:rsid w:val="00B46D86"/>
    <w:rsid w:val="00B46F32"/>
    <w:rsid w:val="00B507D7"/>
    <w:rsid w:val="00B5118F"/>
    <w:rsid w:val="00B513A5"/>
    <w:rsid w:val="00B5203C"/>
    <w:rsid w:val="00B53B5D"/>
    <w:rsid w:val="00B53C15"/>
    <w:rsid w:val="00B53C1B"/>
    <w:rsid w:val="00B53CD5"/>
    <w:rsid w:val="00B55B82"/>
    <w:rsid w:val="00B55D4C"/>
    <w:rsid w:val="00B5623D"/>
    <w:rsid w:val="00B56D95"/>
    <w:rsid w:val="00B5704A"/>
    <w:rsid w:val="00B6020B"/>
    <w:rsid w:val="00B60327"/>
    <w:rsid w:val="00B61944"/>
    <w:rsid w:val="00B61A44"/>
    <w:rsid w:val="00B61ECC"/>
    <w:rsid w:val="00B62467"/>
    <w:rsid w:val="00B62819"/>
    <w:rsid w:val="00B63151"/>
    <w:rsid w:val="00B63796"/>
    <w:rsid w:val="00B63C36"/>
    <w:rsid w:val="00B64102"/>
    <w:rsid w:val="00B65236"/>
    <w:rsid w:val="00B654AC"/>
    <w:rsid w:val="00B65F1C"/>
    <w:rsid w:val="00B6650D"/>
    <w:rsid w:val="00B66B47"/>
    <w:rsid w:val="00B67701"/>
    <w:rsid w:val="00B71B77"/>
    <w:rsid w:val="00B7220E"/>
    <w:rsid w:val="00B72322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77530"/>
    <w:rsid w:val="00B8046F"/>
    <w:rsid w:val="00B815A5"/>
    <w:rsid w:val="00B82339"/>
    <w:rsid w:val="00B82556"/>
    <w:rsid w:val="00B82CCB"/>
    <w:rsid w:val="00B85F7A"/>
    <w:rsid w:val="00B86C13"/>
    <w:rsid w:val="00B911CB"/>
    <w:rsid w:val="00B9123F"/>
    <w:rsid w:val="00B92DC6"/>
    <w:rsid w:val="00B9482D"/>
    <w:rsid w:val="00B948CB"/>
    <w:rsid w:val="00B949BE"/>
    <w:rsid w:val="00B94AF7"/>
    <w:rsid w:val="00B94C81"/>
    <w:rsid w:val="00B95087"/>
    <w:rsid w:val="00B9513F"/>
    <w:rsid w:val="00B95E78"/>
    <w:rsid w:val="00B96230"/>
    <w:rsid w:val="00B97A96"/>
    <w:rsid w:val="00BA162F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848"/>
    <w:rsid w:val="00BA5191"/>
    <w:rsid w:val="00BA55A2"/>
    <w:rsid w:val="00BA6A00"/>
    <w:rsid w:val="00BA6A1D"/>
    <w:rsid w:val="00BB062E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958"/>
    <w:rsid w:val="00BB6B33"/>
    <w:rsid w:val="00BB6FB0"/>
    <w:rsid w:val="00BB7186"/>
    <w:rsid w:val="00BB74D2"/>
    <w:rsid w:val="00BB7879"/>
    <w:rsid w:val="00BC01E7"/>
    <w:rsid w:val="00BC15A4"/>
    <w:rsid w:val="00BC1981"/>
    <w:rsid w:val="00BC23F7"/>
    <w:rsid w:val="00BC2DC6"/>
    <w:rsid w:val="00BC5161"/>
    <w:rsid w:val="00BC607D"/>
    <w:rsid w:val="00BC6216"/>
    <w:rsid w:val="00BC6BD1"/>
    <w:rsid w:val="00BC6D28"/>
    <w:rsid w:val="00BC708D"/>
    <w:rsid w:val="00BC75A6"/>
    <w:rsid w:val="00BD1BFA"/>
    <w:rsid w:val="00BD24FF"/>
    <w:rsid w:val="00BD26E9"/>
    <w:rsid w:val="00BD336A"/>
    <w:rsid w:val="00BD428A"/>
    <w:rsid w:val="00BD4E19"/>
    <w:rsid w:val="00BD5F14"/>
    <w:rsid w:val="00BD7E9E"/>
    <w:rsid w:val="00BE0031"/>
    <w:rsid w:val="00BE0411"/>
    <w:rsid w:val="00BE08AC"/>
    <w:rsid w:val="00BE20FE"/>
    <w:rsid w:val="00BE28B7"/>
    <w:rsid w:val="00BE2969"/>
    <w:rsid w:val="00BE3BE1"/>
    <w:rsid w:val="00BE47AF"/>
    <w:rsid w:val="00BE4870"/>
    <w:rsid w:val="00BE4EBC"/>
    <w:rsid w:val="00BE5F52"/>
    <w:rsid w:val="00BE6DAA"/>
    <w:rsid w:val="00BF0CEE"/>
    <w:rsid w:val="00BF1128"/>
    <w:rsid w:val="00BF1B1A"/>
    <w:rsid w:val="00BF1FBA"/>
    <w:rsid w:val="00BF25E2"/>
    <w:rsid w:val="00BF3C87"/>
    <w:rsid w:val="00BF43FF"/>
    <w:rsid w:val="00BF47A6"/>
    <w:rsid w:val="00BF5602"/>
    <w:rsid w:val="00BF6304"/>
    <w:rsid w:val="00BF71BE"/>
    <w:rsid w:val="00BF7AA3"/>
    <w:rsid w:val="00C00964"/>
    <w:rsid w:val="00C01340"/>
    <w:rsid w:val="00C019EE"/>
    <w:rsid w:val="00C0280F"/>
    <w:rsid w:val="00C02BE8"/>
    <w:rsid w:val="00C02FDC"/>
    <w:rsid w:val="00C03271"/>
    <w:rsid w:val="00C039BF"/>
    <w:rsid w:val="00C03C44"/>
    <w:rsid w:val="00C041B3"/>
    <w:rsid w:val="00C04BB7"/>
    <w:rsid w:val="00C05668"/>
    <w:rsid w:val="00C06154"/>
    <w:rsid w:val="00C0645E"/>
    <w:rsid w:val="00C065E5"/>
    <w:rsid w:val="00C071FF"/>
    <w:rsid w:val="00C073C0"/>
    <w:rsid w:val="00C074B6"/>
    <w:rsid w:val="00C07B10"/>
    <w:rsid w:val="00C108DC"/>
    <w:rsid w:val="00C11230"/>
    <w:rsid w:val="00C11326"/>
    <w:rsid w:val="00C12031"/>
    <w:rsid w:val="00C126B2"/>
    <w:rsid w:val="00C129FF"/>
    <w:rsid w:val="00C12B79"/>
    <w:rsid w:val="00C1336E"/>
    <w:rsid w:val="00C13C72"/>
    <w:rsid w:val="00C14811"/>
    <w:rsid w:val="00C14F39"/>
    <w:rsid w:val="00C15AED"/>
    <w:rsid w:val="00C15EB6"/>
    <w:rsid w:val="00C169D0"/>
    <w:rsid w:val="00C21616"/>
    <w:rsid w:val="00C26337"/>
    <w:rsid w:val="00C26569"/>
    <w:rsid w:val="00C26FBC"/>
    <w:rsid w:val="00C273E0"/>
    <w:rsid w:val="00C27DFC"/>
    <w:rsid w:val="00C30F7B"/>
    <w:rsid w:val="00C31B27"/>
    <w:rsid w:val="00C325F6"/>
    <w:rsid w:val="00C328DA"/>
    <w:rsid w:val="00C33A64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01E"/>
    <w:rsid w:val="00C44AC3"/>
    <w:rsid w:val="00C45592"/>
    <w:rsid w:val="00C45B0C"/>
    <w:rsid w:val="00C4623B"/>
    <w:rsid w:val="00C47664"/>
    <w:rsid w:val="00C510E9"/>
    <w:rsid w:val="00C5383D"/>
    <w:rsid w:val="00C54383"/>
    <w:rsid w:val="00C55167"/>
    <w:rsid w:val="00C554AB"/>
    <w:rsid w:val="00C554F7"/>
    <w:rsid w:val="00C55D34"/>
    <w:rsid w:val="00C569B7"/>
    <w:rsid w:val="00C60760"/>
    <w:rsid w:val="00C61231"/>
    <w:rsid w:val="00C61637"/>
    <w:rsid w:val="00C61BEF"/>
    <w:rsid w:val="00C62746"/>
    <w:rsid w:val="00C63323"/>
    <w:rsid w:val="00C6385A"/>
    <w:rsid w:val="00C65DE5"/>
    <w:rsid w:val="00C66007"/>
    <w:rsid w:val="00C660EC"/>
    <w:rsid w:val="00C662C1"/>
    <w:rsid w:val="00C668A2"/>
    <w:rsid w:val="00C67437"/>
    <w:rsid w:val="00C67684"/>
    <w:rsid w:val="00C67750"/>
    <w:rsid w:val="00C67D05"/>
    <w:rsid w:val="00C7116A"/>
    <w:rsid w:val="00C72113"/>
    <w:rsid w:val="00C7234A"/>
    <w:rsid w:val="00C732B5"/>
    <w:rsid w:val="00C73749"/>
    <w:rsid w:val="00C744BE"/>
    <w:rsid w:val="00C75136"/>
    <w:rsid w:val="00C75843"/>
    <w:rsid w:val="00C772C4"/>
    <w:rsid w:val="00C7734A"/>
    <w:rsid w:val="00C818CB"/>
    <w:rsid w:val="00C82A86"/>
    <w:rsid w:val="00C83A89"/>
    <w:rsid w:val="00C83CA8"/>
    <w:rsid w:val="00C84370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3D2"/>
    <w:rsid w:val="00C96B28"/>
    <w:rsid w:val="00C9726E"/>
    <w:rsid w:val="00C973D9"/>
    <w:rsid w:val="00CA06D2"/>
    <w:rsid w:val="00CA0B79"/>
    <w:rsid w:val="00CA0DF8"/>
    <w:rsid w:val="00CA1A47"/>
    <w:rsid w:val="00CA1B87"/>
    <w:rsid w:val="00CA2871"/>
    <w:rsid w:val="00CA2A35"/>
    <w:rsid w:val="00CA358D"/>
    <w:rsid w:val="00CA4F9B"/>
    <w:rsid w:val="00CA519D"/>
    <w:rsid w:val="00CA59C5"/>
    <w:rsid w:val="00CA614F"/>
    <w:rsid w:val="00CA6F28"/>
    <w:rsid w:val="00CB030D"/>
    <w:rsid w:val="00CB05A5"/>
    <w:rsid w:val="00CB10C7"/>
    <w:rsid w:val="00CB22A5"/>
    <w:rsid w:val="00CB2ED1"/>
    <w:rsid w:val="00CB2F61"/>
    <w:rsid w:val="00CB3B69"/>
    <w:rsid w:val="00CB3B9D"/>
    <w:rsid w:val="00CB3D62"/>
    <w:rsid w:val="00CB4EAE"/>
    <w:rsid w:val="00CB6994"/>
    <w:rsid w:val="00CB7576"/>
    <w:rsid w:val="00CB783F"/>
    <w:rsid w:val="00CB789D"/>
    <w:rsid w:val="00CB7A48"/>
    <w:rsid w:val="00CC19EB"/>
    <w:rsid w:val="00CC1F4A"/>
    <w:rsid w:val="00CC26FB"/>
    <w:rsid w:val="00CC29DD"/>
    <w:rsid w:val="00CC3480"/>
    <w:rsid w:val="00CC366B"/>
    <w:rsid w:val="00CC3722"/>
    <w:rsid w:val="00CC4B46"/>
    <w:rsid w:val="00CC573C"/>
    <w:rsid w:val="00CC765B"/>
    <w:rsid w:val="00CD0212"/>
    <w:rsid w:val="00CD049A"/>
    <w:rsid w:val="00CD0BD1"/>
    <w:rsid w:val="00CD14A0"/>
    <w:rsid w:val="00CD2A96"/>
    <w:rsid w:val="00CD2C81"/>
    <w:rsid w:val="00CD2EDC"/>
    <w:rsid w:val="00CD4D4A"/>
    <w:rsid w:val="00CD524B"/>
    <w:rsid w:val="00CD5F2B"/>
    <w:rsid w:val="00CD63ED"/>
    <w:rsid w:val="00CD78B2"/>
    <w:rsid w:val="00CD7B99"/>
    <w:rsid w:val="00CE067C"/>
    <w:rsid w:val="00CE0C2C"/>
    <w:rsid w:val="00CE13AC"/>
    <w:rsid w:val="00CE1561"/>
    <w:rsid w:val="00CE19A3"/>
    <w:rsid w:val="00CE25E9"/>
    <w:rsid w:val="00CE493E"/>
    <w:rsid w:val="00CE5CE4"/>
    <w:rsid w:val="00CE67A3"/>
    <w:rsid w:val="00CE6D7F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648C"/>
    <w:rsid w:val="00CF6B59"/>
    <w:rsid w:val="00CF6C17"/>
    <w:rsid w:val="00CF77F7"/>
    <w:rsid w:val="00D00E10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5054"/>
    <w:rsid w:val="00D0525A"/>
    <w:rsid w:val="00D0573D"/>
    <w:rsid w:val="00D060A7"/>
    <w:rsid w:val="00D068BB"/>
    <w:rsid w:val="00D068C6"/>
    <w:rsid w:val="00D0734C"/>
    <w:rsid w:val="00D10141"/>
    <w:rsid w:val="00D10B27"/>
    <w:rsid w:val="00D10B6C"/>
    <w:rsid w:val="00D11D9B"/>
    <w:rsid w:val="00D11E84"/>
    <w:rsid w:val="00D123A2"/>
    <w:rsid w:val="00D12699"/>
    <w:rsid w:val="00D1394F"/>
    <w:rsid w:val="00D13E81"/>
    <w:rsid w:val="00D14949"/>
    <w:rsid w:val="00D15FBD"/>
    <w:rsid w:val="00D161A9"/>
    <w:rsid w:val="00D174F4"/>
    <w:rsid w:val="00D20C95"/>
    <w:rsid w:val="00D21816"/>
    <w:rsid w:val="00D21C8C"/>
    <w:rsid w:val="00D223DC"/>
    <w:rsid w:val="00D227F1"/>
    <w:rsid w:val="00D22C6C"/>
    <w:rsid w:val="00D24355"/>
    <w:rsid w:val="00D250F4"/>
    <w:rsid w:val="00D269FD"/>
    <w:rsid w:val="00D26A77"/>
    <w:rsid w:val="00D26E36"/>
    <w:rsid w:val="00D272DB"/>
    <w:rsid w:val="00D3003E"/>
    <w:rsid w:val="00D30D1D"/>
    <w:rsid w:val="00D31F68"/>
    <w:rsid w:val="00D335C2"/>
    <w:rsid w:val="00D34C93"/>
    <w:rsid w:val="00D356CA"/>
    <w:rsid w:val="00D35855"/>
    <w:rsid w:val="00D35AD2"/>
    <w:rsid w:val="00D37A9B"/>
    <w:rsid w:val="00D37F92"/>
    <w:rsid w:val="00D40A2E"/>
    <w:rsid w:val="00D4131E"/>
    <w:rsid w:val="00D43312"/>
    <w:rsid w:val="00D44553"/>
    <w:rsid w:val="00D445F8"/>
    <w:rsid w:val="00D44A22"/>
    <w:rsid w:val="00D44D24"/>
    <w:rsid w:val="00D44E31"/>
    <w:rsid w:val="00D4534A"/>
    <w:rsid w:val="00D45977"/>
    <w:rsid w:val="00D45B26"/>
    <w:rsid w:val="00D46A40"/>
    <w:rsid w:val="00D46CDC"/>
    <w:rsid w:val="00D46E7F"/>
    <w:rsid w:val="00D470E5"/>
    <w:rsid w:val="00D5033D"/>
    <w:rsid w:val="00D519A1"/>
    <w:rsid w:val="00D51D56"/>
    <w:rsid w:val="00D535A5"/>
    <w:rsid w:val="00D53DCB"/>
    <w:rsid w:val="00D540E4"/>
    <w:rsid w:val="00D542B3"/>
    <w:rsid w:val="00D548AA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360B"/>
    <w:rsid w:val="00D63630"/>
    <w:rsid w:val="00D64793"/>
    <w:rsid w:val="00D65423"/>
    <w:rsid w:val="00D660BD"/>
    <w:rsid w:val="00D678CD"/>
    <w:rsid w:val="00D708D7"/>
    <w:rsid w:val="00D718FA"/>
    <w:rsid w:val="00D7231E"/>
    <w:rsid w:val="00D723D7"/>
    <w:rsid w:val="00D73CAC"/>
    <w:rsid w:val="00D767B7"/>
    <w:rsid w:val="00D76A24"/>
    <w:rsid w:val="00D76F10"/>
    <w:rsid w:val="00D80506"/>
    <w:rsid w:val="00D80658"/>
    <w:rsid w:val="00D811C4"/>
    <w:rsid w:val="00D81362"/>
    <w:rsid w:val="00D83483"/>
    <w:rsid w:val="00D84833"/>
    <w:rsid w:val="00D85615"/>
    <w:rsid w:val="00D85EAF"/>
    <w:rsid w:val="00D863AF"/>
    <w:rsid w:val="00D870A2"/>
    <w:rsid w:val="00D90CE8"/>
    <w:rsid w:val="00D95329"/>
    <w:rsid w:val="00D96370"/>
    <w:rsid w:val="00D969F3"/>
    <w:rsid w:val="00D97487"/>
    <w:rsid w:val="00DA1BA6"/>
    <w:rsid w:val="00DA1CD8"/>
    <w:rsid w:val="00DA1E47"/>
    <w:rsid w:val="00DA1EBB"/>
    <w:rsid w:val="00DA22B2"/>
    <w:rsid w:val="00DA23F3"/>
    <w:rsid w:val="00DA35F7"/>
    <w:rsid w:val="00DA42E6"/>
    <w:rsid w:val="00DA4B6A"/>
    <w:rsid w:val="00DA50C9"/>
    <w:rsid w:val="00DA58F7"/>
    <w:rsid w:val="00DA6CF2"/>
    <w:rsid w:val="00DA6DF9"/>
    <w:rsid w:val="00DA70D3"/>
    <w:rsid w:val="00DA7625"/>
    <w:rsid w:val="00DB148F"/>
    <w:rsid w:val="00DB1735"/>
    <w:rsid w:val="00DB2926"/>
    <w:rsid w:val="00DB2BB8"/>
    <w:rsid w:val="00DB4853"/>
    <w:rsid w:val="00DB4D74"/>
    <w:rsid w:val="00DB681D"/>
    <w:rsid w:val="00DB7D15"/>
    <w:rsid w:val="00DC054F"/>
    <w:rsid w:val="00DC2DB3"/>
    <w:rsid w:val="00DC38A7"/>
    <w:rsid w:val="00DC43C4"/>
    <w:rsid w:val="00DC45F0"/>
    <w:rsid w:val="00DC4C2C"/>
    <w:rsid w:val="00DC51F9"/>
    <w:rsid w:val="00DC68C0"/>
    <w:rsid w:val="00DC7682"/>
    <w:rsid w:val="00DC7705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4DE2"/>
    <w:rsid w:val="00DD4EEC"/>
    <w:rsid w:val="00DD5A63"/>
    <w:rsid w:val="00DD6BE1"/>
    <w:rsid w:val="00DD6CBE"/>
    <w:rsid w:val="00DD72C0"/>
    <w:rsid w:val="00DD7332"/>
    <w:rsid w:val="00DE041C"/>
    <w:rsid w:val="00DE1377"/>
    <w:rsid w:val="00DE18B0"/>
    <w:rsid w:val="00DE1B14"/>
    <w:rsid w:val="00DE33CA"/>
    <w:rsid w:val="00DE3693"/>
    <w:rsid w:val="00DE5133"/>
    <w:rsid w:val="00DE551E"/>
    <w:rsid w:val="00DE5BAB"/>
    <w:rsid w:val="00DE62CD"/>
    <w:rsid w:val="00DE6BB2"/>
    <w:rsid w:val="00DE747D"/>
    <w:rsid w:val="00DE7E70"/>
    <w:rsid w:val="00DF0DBB"/>
    <w:rsid w:val="00DF0E53"/>
    <w:rsid w:val="00DF126D"/>
    <w:rsid w:val="00DF19C3"/>
    <w:rsid w:val="00DF2897"/>
    <w:rsid w:val="00DF315B"/>
    <w:rsid w:val="00DF3D6C"/>
    <w:rsid w:val="00DF4258"/>
    <w:rsid w:val="00DF437D"/>
    <w:rsid w:val="00DF4483"/>
    <w:rsid w:val="00DF517B"/>
    <w:rsid w:val="00DF5194"/>
    <w:rsid w:val="00DF640E"/>
    <w:rsid w:val="00E00309"/>
    <w:rsid w:val="00E01195"/>
    <w:rsid w:val="00E01B40"/>
    <w:rsid w:val="00E02AA2"/>
    <w:rsid w:val="00E05791"/>
    <w:rsid w:val="00E05B48"/>
    <w:rsid w:val="00E0635E"/>
    <w:rsid w:val="00E064CC"/>
    <w:rsid w:val="00E074F9"/>
    <w:rsid w:val="00E07632"/>
    <w:rsid w:val="00E10104"/>
    <w:rsid w:val="00E11773"/>
    <w:rsid w:val="00E118B7"/>
    <w:rsid w:val="00E1210F"/>
    <w:rsid w:val="00E1246E"/>
    <w:rsid w:val="00E12EBE"/>
    <w:rsid w:val="00E1310F"/>
    <w:rsid w:val="00E137B3"/>
    <w:rsid w:val="00E138D4"/>
    <w:rsid w:val="00E13EFE"/>
    <w:rsid w:val="00E15328"/>
    <w:rsid w:val="00E15CD8"/>
    <w:rsid w:val="00E17D88"/>
    <w:rsid w:val="00E21EF9"/>
    <w:rsid w:val="00E22D73"/>
    <w:rsid w:val="00E23318"/>
    <w:rsid w:val="00E23604"/>
    <w:rsid w:val="00E23ABB"/>
    <w:rsid w:val="00E248F0"/>
    <w:rsid w:val="00E26703"/>
    <w:rsid w:val="00E27D27"/>
    <w:rsid w:val="00E30C79"/>
    <w:rsid w:val="00E311FD"/>
    <w:rsid w:val="00E325C2"/>
    <w:rsid w:val="00E325D2"/>
    <w:rsid w:val="00E3371B"/>
    <w:rsid w:val="00E34666"/>
    <w:rsid w:val="00E35FD6"/>
    <w:rsid w:val="00E360BF"/>
    <w:rsid w:val="00E36520"/>
    <w:rsid w:val="00E375FA"/>
    <w:rsid w:val="00E4019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47B0"/>
    <w:rsid w:val="00E452FD"/>
    <w:rsid w:val="00E4677C"/>
    <w:rsid w:val="00E46AB5"/>
    <w:rsid w:val="00E476F0"/>
    <w:rsid w:val="00E5009A"/>
    <w:rsid w:val="00E50A75"/>
    <w:rsid w:val="00E51480"/>
    <w:rsid w:val="00E518C6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6BE0"/>
    <w:rsid w:val="00E67084"/>
    <w:rsid w:val="00E70EE6"/>
    <w:rsid w:val="00E714FD"/>
    <w:rsid w:val="00E736AF"/>
    <w:rsid w:val="00E74DFD"/>
    <w:rsid w:val="00E808C5"/>
    <w:rsid w:val="00E8132B"/>
    <w:rsid w:val="00E83570"/>
    <w:rsid w:val="00E858EC"/>
    <w:rsid w:val="00E87E34"/>
    <w:rsid w:val="00E92104"/>
    <w:rsid w:val="00E92ADF"/>
    <w:rsid w:val="00E92D2B"/>
    <w:rsid w:val="00E93324"/>
    <w:rsid w:val="00E936CF"/>
    <w:rsid w:val="00E93DF0"/>
    <w:rsid w:val="00E94C4C"/>
    <w:rsid w:val="00E94FA6"/>
    <w:rsid w:val="00E95286"/>
    <w:rsid w:val="00E954A4"/>
    <w:rsid w:val="00E95989"/>
    <w:rsid w:val="00E95B15"/>
    <w:rsid w:val="00E96C9B"/>
    <w:rsid w:val="00EA06A4"/>
    <w:rsid w:val="00EA09D3"/>
    <w:rsid w:val="00EA0D4A"/>
    <w:rsid w:val="00EA0F55"/>
    <w:rsid w:val="00EA2F2B"/>
    <w:rsid w:val="00EA3EEA"/>
    <w:rsid w:val="00EA43A2"/>
    <w:rsid w:val="00EA4405"/>
    <w:rsid w:val="00EA4BE5"/>
    <w:rsid w:val="00EA51CD"/>
    <w:rsid w:val="00EA5972"/>
    <w:rsid w:val="00EA5E0F"/>
    <w:rsid w:val="00EA62FE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1A26"/>
    <w:rsid w:val="00EC1BCC"/>
    <w:rsid w:val="00EC2883"/>
    <w:rsid w:val="00EC3942"/>
    <w:rsid w:val="00EC43AC"/>
    <w:rsid w:val="00EC4F49"/>
    <w:rsid w:val="00EC516B"/>
    <w:rsid w:val="00EC557E"/>
    <w:rsid w:val="00EC64F5"/>
    <w:rsid w:val="00ED1A7A"/>
    <w:rsid w:val="00ED2460"/>
    <w:rsid w:val="00ED2D01"/>
    <w:rsid w:val="00ED2F72"/>
    <w:rsid w:val="00ED35D0"/>
    <w:rsid w:val="00ED36E8"/>
    <w:rsid w:val="00ED472B"/>
    <w:rsid w:val="00ED53D8"/>
    <w:rsid w:val="00ED5ABD"/>
    <w:rsid w:val="00ED5C3B"/>
    <w:rsid w:val="00EE001C"/>
    <w:rsid w:val="00EE072D"/>
    <w:rsid w:val="00EE08F0"/>
    <w:rsid w:val="00EE0E8C"/>
    <w:rsid w:val="00EE10E4"/>
    <w:rsid w:val="00EE17B2"/>
    <w:rsid w:val="00EE1C6F"/>
    <w:rsid w:val="00EE2FDD"/>
    <w:rsid w:val="00EE4B87"/>
    <w:rsid w:val="00EE530A"/>
    <w:rsid w:val="00EE6900"/>
    <w:rsid w:val="00EE7301"/>
    <w:rsid w:val="00EF0117"/>
    <w:rsid w:val="00EF0347"/>
    <w:rsid w:val="00EF1132"/>
    <w:rsid w:val="00EF1438"/>
    <w:rsid w:val="00EF194F"/>
    <w:rsid w:val="00EF1B8D"/>
    <w:rsid w:val="00EF2C78"/>
    <w:rsid w:val="00EF35F1"/>
    <w:rsid w:val="00EF496D"/>
    <w:rsid w:val="00EF6CB9"/>
    <w:rsid w:val="00EF744C"/>
    <w:rsid w:val="00EF7B8F"/>
    <w:rsid w:val="00EF7C18"/>
    <w:rsid w:val="00F008AE"/>
    <w:rsid w:val="00F01211"/>
    <w:rsid w:val="00F012EF"/>
    <w:rsid w:val="00F019D1"/>
    <w:rsid w:val="00F02604"/>
    <w:rsid w:val="00F02C0C"/>
    <w:rsid w:val="00F03FF8"/>
    <w:rsid w:val="00F041CD"/>
    <w:rsid w:val="00F04364"/>
    <w:rsid w:val="00F04DB1"/>
    <w:rsid w:val="00F05121"/>
    <w:rsid w:val="00F0528D"/>
    <w:rsid w:val="00F05312"/>
    <w:rsid w:val="00F05692"/>
    <w:rsid w:val="00F05DDF"/>
    <w:rsid w:val="00F06BD1"/>
    <w:rsid w:val="00F06C15"/>
    <w:rsid w:val="00F07383"/>
    <w:rsid w:val="00F10BB7"/>
    <w:rsid w:val="00F11CBB"/>
    <w:rsid w:val="00F13A67"/>
    <w:rsid w:val="00F1422E"/>
    <w:rsid w:val="00F16243"/>
    <w:rsid w:val="00F16AB9"/>
    <w:rsid w:val="00F16B62"/>
    <w:rsid w:val="00F16D72"/>
    <w:rsid w:val="00F16F4D"/>
    <w:rsid w:val="00F16FD9"/>
    <w:rsid w:val="00F17090"/>
    <w:rsid w:val="00F17232"/>
    <w:rsid w:val="00F17562"/>
    <w:rsid w:val="00F20021"/>
    <w:rsid w:val="00F20DAA"/>
    <w:rsid w:val="00F21924"/>
    <w:rsid w:val="00F2391A"/>
    <w:rsid w:val="00F23CE3"/>
    <w:rsid w:val="00F23F75"/>
    <w:rsid w:val="00F242C8"/>
    <w:rsid w:val="00F24E1C"/>
    <w:rsid w:val="00F256FA"/>
    <w:rsid w:val="00F25795"/>
    <w:rsid w:val="00F25AB5"/>
    <w:rsid w:val="00F2756C"/>
    <w:rsid w:val="00F3090F"/>
    <w:rsid w:val="00F30E31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623"/>
    <w:rsid w:val="00F44985"/>
    <w:rsid w:val="00F45894"/>
    <w:rsid w:val="00F463CE"/>
    <w:rsid w:val="00F501E7"/>
    <w:rsid w:val="00F5050A"/>
    <w:rsid w:val="00F50A6C"/>
    <w:rsid w:val="00F50D5D"/>
    <w:rsid w:val="00F51318"/>
    <w:rsid w:val="00F525DA"/>
    <w:rsid w:val="00F53768"/>
    <w:rsid w:val="00F53952"/>
    <w:rsid w:val="00F5447F"/>
    <w:rsid w:val="00F55A31"/>
    <w:rsid w:val="00F55C12"/>
    <w:rsid w:val="00F5616A"/>
    <w:rsid w:val="00F571C6"/>
    <w:rsid w:val="00F603E3"/>
    <w:rsid w:val="00F60416"/>
    <w:rsid w:val="00F60C74"/>
    <w:rsid w:val="00F62272"/>
    <w:rsid w:val="00F627D0"/>
    <w:rsid w:val="00F62955"/>
    <w:rsid w:val="00F63D98"/>
    <w:rsid w:val="00F6412B"/>
    <w:rsid w:val="00F6416E"/>
    <w:rsid w:val="00F6475E"/>
    <w:rsid w:val="00F65465"/>
    <w:rsid w:val="00F708E9"/>
    <w:rsid w:val="00F71324"/>
    <w:rsid w:val="00F724BE"/>
    <w:rsid w:val="00F72B73"/>
    <w:rsid w:val="00F72E51"/>
    <w:rsid w:val="00F7405D"/>
    <w:rsid w:val="00F74618"/>
    <w:rsid w:val="00F75262"/>
    <w:rsid w:val="00F75FF3"/>
    <w:rsid w:val="00F76D40"/>
    <w:rsid w:val="00F77BC7"/>
    <w:rsid w:val="00F81224"/>
    <w:rsid w:val="00F81EB8"/>
    <w:rsid w:val="00F8269B"/>
    <w:rsid w:val="00F837AE"/>
    <w:rsid w:val="00F84FFF"/>
    <w:rsid w:val="00F852B2"/>
    <w:rsid w:val="00F87EBA"/>
    <w:rsid w:val="00F906A3"/>
    <w:rsid w:val="00F90A71"/>
    <w:rsid w:val="00F91147"/>
    <w:rsid w:val="00F91956"/>
    <w:rsid w:val="00F91F2A"/>
    <w:rsid w:val="00F926BA"/>
    <w:rsid w:val="00F92C4E"/>
    <w:rsid w:val="00F93822"/>
    <w:rsid w:val="00F93F03"/>
    <w:rsid w:val="00F94131"/>
    <w:rsid w:val="00F94692"/>
    <w:rsid w:val="00F962EF"/>
    <w:rsid w:val="00F96FEA"/>
    <w:rsid w:val="00F974D3"/>
    <w:rsid w:val="00FA0044"/>
    <w:rsid w:val="00FA08AD"/>
    <w:rsid w:val="00FA0E2C"/>
    <w:rsid w:val="00FA1642"/>
    <w:rsid w:val="00FA2437"/>
    <w:rsid w:val="00FA3674"/>
    <w:rsid w:val="00FA46FC"/>
    <w:rsid w:val="00FA4D9D"/>
    <w:rsid w:val="00FA5094"/>
    <w:rsid w:val="00FA52E7"/>
    <w:rsid w:val="00FA654A"/>
    <w:rsid w:val="00FA6697"/>
    <w:rsid w:val="00FA6E1D"/>
    <w:rsid w:val="00FA6FA1"/>
    <w:rsid w:val="00FA759E"/>
    <w:rsid w:val="00FA7857"/>
    <w:rsid w:val="00FB3944"/>
    <w:rsid w:val="00FB460A"/>
    <w:rsid w:val="00FB7655"/>
    <w:rsid w:val="00FB774A"/>
    <w:rsid w:val="00FC0206"/>
    <w:rsid w:val="00FC0344"/>
    <w:rsid w:val="00FC0AAA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D041A"/>
    <w:rsid w:val="00FD0C08"/>
    <w:rsid w:val="00FD0C45"/>
    <w:rsid w:val="00FD14BD"/>
    <w:rsid w:val="00FD19CF"/>
    <w:rsid w:val="00FD2512"/>
    <w:rsid w:val="00FD2C75"/>
    <w:rsid w:val="00FD325B"/>
    <w:rsid w:val="00FD44C8"/>
    <w:rsid w:val="00FD5802"/>
    <w:rsid w:val="00FD68E9"/>
    <w:rsid w:val="00FE05AE"/>
    <w:rsid w:val="00FE0A54"/>
    <w:rsid w:val="00FE0F57"/>
    <w:rsid w:val="00FE1A93"/>
    <w:rsid w:val="00FE21C9"/>
    <w:rsid w:val="00FE2AB7"/>
    <w:rsid w:val="00FE2AE2"/>
    <w:rsid w:val="00FE3813"/>
    <w:rsid w:val="00FE3A38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4058"/>
    <w:rsid w:val="00FF49F3"/>
    <w:rsid w:val="00FF57D6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2C426C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11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29"/>
    <w:rsid w:val="00285FEF"/>
    <w:rPr>
      <w:i/>
      <w:iCs/>
      <w:color w:val="000000"/>
    </w:rPr>
  </w:style>
  <w:style w:type="character" w:styleId="aa">
    <w:name w:val="Strong"/>
    <w:uiPriority w:val="22"/>
    <w:qFormat/>
    <w:rsid w:val="00285FEF"/>
    <w:rPr>
      <w:b/>
      <w:bCs/>
    </w:rPr>
  </w:style>
  <w:style w:type="character" w:styleId="ab">
    <w:name w:val="Emphasis"/>
    <w:uiPriority w:val="20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1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link w:val="1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3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3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99"/>
    <w:rsid w:val="00CD2C81"/>
  </w:style>
  <w:style w:type="character" w:customStyle="1" w:styleId="1f2">
    <w:name w:val="Цитата Знак1"/>
    <w:uiPriority w:val="2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1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5"/>
      </w:numPr>
    </w:pPr>
  </w:style>
  <w:style w:type="numbering" w:customStyle="1" w:styleId="21">
    <w:name w:val="Стиль21"/>
    <w:rsid w:val="00DF3D6C"/>
    <w:pPr>
      <w:numPr>
        <w:numId w:val="6"/>
      </w:numPr>
    </w:pPr>
  </w:style>
  <w:style w:type="numbering" w:customStyle="1" w:styleId="31">
    <w:name w:val="Стиль31"/>
    <w:rsid w:val="00DF3D6C"/>
    <w:pPr>
      <w:numPr>
        <w:numId w:val="7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character" w:customStyle="1" w:styleId="Exact">
    <w:name w:val="Основной текст Exact"/>
    <w:rsid w:val="00CA1A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paragraph" w:customStyle="1" w:styleId="2e">
    <w:name w:val="Без интервала2"/>
    <w:rsid w:val="00F501E7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2C426C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11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29"/>
    <w:rsid w:val="00285FEF"/>
    <w:rPr>
      <w:i/>
      <w:iCs/>
      <w:color w:val="000000"/>
    </w:rPr>
  </w:style>
  <w:style w:type="character" w:styleId="aa">
    <w:name w:val="Strong"/>
    <w:uiPriority w:val="22"/>
    <w:qFormat/>
    <w:rsid w:val="00285FEF"/>
    <w:rPr>
      <w:b/>
      <w:bCs/>
    </w:rPr>
  </w:style>
  <w:style w:type="character" w:styleId="ab">
    <w:name w:val="Emphasis"/>
    <w:uiPriority w:val="20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1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link w:val="1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3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3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99"/>
    <w:rsid w:val="00CD2C81"/>
  </w:style>
  <w:style w:type="character" w:customStyle="1" w:styleId="1f2">
    <w:name w:val="Цитата Знак1"/>
    <w:uiPriority w:val="2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1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5"/>
      </w:numPr>
    </w:pPr>
  </w:style>
  <w:style w:type="numbering" w:customStyle="1" w:styleId="21">
    <w:name w:val="Стиль21"/>
    <w:rsid w:val="00DF3D6C"/>
    <w:pPr>
      <w:numPr>
        <w:numId w:val="6"/>
      </w:numPr>
    </w:pPr>
  </w:style>
  <w:style w:type="numbering" w:customStyle="1" w:styleId="31">
    <w:name w:val="Стиль31"/>
    <w:rsid w:val="00DF3D6C"/>
    <w:pPr>
      <w:numPr>
        <w:numId w:val="7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character" w:customStyle="1" w:styleId="Exact">
    <w:name w:val="Основной текст Exact"/>
    <w:rsid w:val="00CA1A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paragraph" w:customStyle="1" w:styleId="2e">
    <w:name w:val="Без интервала2"/>
    <w:rsid w:val="00F501E7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EDA5EE35FE8F67E36FA6BA4ECCC5FFCC01ABB9FA74C41A30113627E5BU4A6L" TargetMode="External"/><Relationship Id="rId10" Type="http://schemas.openxmlformats.org/officeDocument/2006/relationships/hyperlink" Target="consultantplus://offline/ref=4EDA5EE35FE8F67E36FA6AAAF9CC5FFCC31DBA9DA04D41A30113627E5BU4A6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EDA5EE35FE8F67E36FA6AAAF9CC5FFCC017B59FA14E41A30113627E5BU4A6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AEC1A-6D29-4758-B347-B4264A17D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3004</TotalTime>
  <Pages>1</Pages>
  <Words>10022</Words>
  <Characters>57131</Characters>
  <Application>Microsoft Office Word</Application>
  <DocSecurity>0</DocSecurity>
  <Lines>476</Lines>
  <Paragraphs>134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67019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cp:lastModifiedBy>Ломова</cp:lastModifiedBy>
  <cp:revision>81</cp:revision>
  <cp:lastPrinted>2019-08-08T11:57:00Z</cp:lastPrinted>
  <dcterms:created xsi:type="dcterms:W3CDTF">2019-05-22T10:55:00Z</dcterms:created>
  <dcterms:modified xsi:type="dcterms:W3CDTF">2019-09-03T05:23:00Z</dcterms:modified>
</cp:coreProperties>
</file>