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6D0" w:rsidRPr="003F06D0" w:rsidRDefault="00071F18" w:rsidP="00071F18">
      <w:pPr>
        <w:pStyle w:val="afff3"/>
        <w:ind w:firstLine="5670"/>
        <w:jc w:val="left"/>
        <w:rPr>
          <w:rFonts w:ascii="Times New Roman" w:hAnsi="Times New Roman"/>
          <w:b w:val="0"/>
        </w:rPr>
      </w:pPr>
      <w:r w:rsidRPr="003F06D0">
        <w:rPr>
          <w:rFonts w:ascii="Times New Roman" w:hAnsi="Times New Roman"/>
          <w:b w:val="0"/>
        </w:rPr>
        <w:t>УТВЕРЖД</w:t>
      </w:r>
      <w:r>
        <w:rPr>
          <w:rFonts w:ascii="Times New Roman" w:hAnsi="Times New Roman"/>
          <w:b w:val="0"/>
        </w:rPr>
        <w:t>Ё</w:t>
      </w:r>
      <w:r w:rsidRPr="003F06D0">
        <w:rPr>
          <w:rFonts w:ascii="Times New Roman" w:hAnsi="Times New Roman"/>
          <w:b w:val="0"/>
        </w:rPr>
        <w:t>Н</w:t>
      </w:r>
    </w:p>
    <w:p w:rsidR="00923C76" w:rsidRPr="003F06D0" w:rsidRDefault="003F06D0" w:rsidP="00071F18">
      <w:pPr>
        <w:pStyle w:val="afff3"/>
        <w:ind w:firstLine="5670"/>
        <w:jc w:val="left"/>
        <w:rPr>
          <w:rFonts w:ascii="Times New Roman" w:hAnsi="Times New Roman"/>
          <w:b w:val="0"/>
        </w:rPr>
      </w:pPr>
      <w:r w:rsidRPr="003F06D0">
        <w:rPr>
          <w:rFonts w:ascii="Times New Roman" w:hAnsi="Times New Roman"/>
          <w:b w:val="0"/>
        </w:rPr>
        <w:t>постановлением Главы</w:t>
      </w:r>
    </w:p>
    <w:p w:rsidR="003F06D0" w:rsidRPr="003F06D0" w:rsidRDefault="003F06D0" w:rsidP="00071F18">
      <w:pPr>
        <w:pStyle w:val="afff3"/>
        <w:ind w:firstLine="5670"/>
        <w:jc w:val="left"/>
        <w:rPr>
          <w:rFonts w:ascii="Times New Roman" w:hAnsi="Times New Roman"/>
          <w:b w:val="0"/>
        </w:rPr>
      </w:pPr>
      <w:r>
        <w:rPr>
          <w:rFonts w:ascii="Times New Roman" w:hAnsi="Times New Roman"/>
          <w:b w:val="0"/>
        </w:rPr>
        <w:t>городского</w:t>
      </w:r>
      <w:r w:rsidRPr="003F06D0">
        <w:rPr>
          <w:rFonts w:ascii="Times New Roman" w:hAnsi="Times New Roman"/>
          <w:b w:val="0"/>
        </w:rPr>
        <w:t xml:space="preserve"> округа</w:t>
      </w:r>
    </w:p>
    <w:p w:rsidR="003F06D0" w:rsidRDefault="003F06D0" w:rsidP="00071F18">
      <w:pPr>
        <w:pStyle w:val="afff3"/>
        <w:ind w:firstLine="5670"/>
        <w:jc w:val="left"/>
        <w:rPr>
          <w:rFonts w:ascii="Times New Roman" w:hAnsi="Times New Roman"/>
        </w:rPr>
      </w:pPr>
      <w:r>
        <w:rPr>
          <w:rFonts w:ascii="Times New Roman" w:hAnsi="Times New Roman"/>
          <w:b w:val="0"/>
        </w:rPr>
        <w:t>от</w:t>
      </w:r>
      <w:r w:rsidR="002206FC">
        <w:rPr>
          <w:rFonts w:ascii="Times New Roman" w:hAnsi="Times New Roman"/>
          <w:b w:val="0"/>
          <w:lang w:val="en-US"/>
        </w:rPr>
        <w:t xml:space="preserve"> </w:t>
      </w:r>
      <w:r w:rsidR="002206FC">
        <w:rPr>
          <w:rFonts w:ascii="Times New Roman" w:hAnsi="Times New Roman"/>
          <w:b w:val="0"/>
        </w:rPr>
        <w:t xml:space="preserve">10.06.2019 </w:t>
      </w:r>
      <w:r w:rsidRPr="003F06D0">
        <w:rPr>
          <w:rFonts w:ascii="Times New Roman" w:hAnsi="Times New Roman"/>
          <w:b w:val="0"/>
        </w:rPr>
        <w:t>№</w:t>
      </w:r>
      <w:r w:rsidR="002206FC">
        <w:rPr>
          <w:rFonts w:ascii="Times New Roman" w:hAnsi="Times New Roman"/>
          <w:b w:val="0"/>
        </w:rPr>
        <w:t xml:space="preserve"> 350 </w:t>
      </w:r>
      <w:bookmarkStart w:id="0" w:name="_GoBack"/>
      <w:bookmarkEnd w:id="0"/>
    </w:p>
    <w:p w:rsidR="003F06D0" w:rsidRDefault="003F06D0" w:rsidP="003F298C">
      <w:pPr>
        <w:pStyle w:val="afff3"/>
        <w:rPr>
          <w:rFonts w:ascii="Times New Roman" w:hAnsi="Times New Roman"/>
        </w:rPr>
      </w:pPr>
    </w:p>
    <w:p w:rsidR="00DE20BB" w:rsidRDefault="00973051" w:rsidP="003F298C">
      <w:pPr>
        <w:pStyle w:val="afff3"/>
      </w:pPr>
      <w:r>
        <w:rPr>
          <w:rFonts w:ascii="Times New Roman" w:hAnsi="Times New Roman"/>
        </w:rPr>
        <w:t>А</w:t>
      </w:r>
      <w:r w:rsidR="005E14A5">
        <w:rPr>
          <w:rFonts w:ascii="Times New Roman" w:hAnsi="Times New Roman"/>
        </w:rPr>
        <w:t>дминистративн</w:t>
      </w:r>
      <w:r w:rsidR="00923C76">
        <w:rPr>
          <w:rFonts w:ascii="Times New Roman" w:hAnsi="Times New Roman"/>
        </w:rPr>
        <w:t>ый</w:t>
      </w:r>
      <w:r w:rsidR="005E14A5">
        <w:rPr>
          <w:rFonts w:ascii="Times New Roman" w:hAnsi="Times New Roman"/>
        </w:rPr>
        <w:t xml:space="preserve"> регламент</w:t>
      </w:r>
      <w:r>
        <w:rPr>
          <w:rFonts w:ascii="Times New Roman" w:hAnsi="Times New Roman"/>
        </w:rPr>
        <w:t xml:space="preserve"> по</w:t>
      </w:r>
      <w:r w:rsidR="00753AA1">
        <w:rPr>
          <w:rFonts w:ascii="Times New Roman" w:hAnsi="Times New Roman"/>
        </w:rPr>
        <w:t xml:space="preserve"> </w:t>
      </w:r>
      <w:r w:rsidR="005E14A5">
        <w:rPr>
          <w:rFonts w:ascii="Times New Roman" w:hAnsi="Times New Roman"/>
        </w:rPr>
        <w:t>предоставлени</w:t>
      </w:r>
      <w:r>
        <w:rPr>
          <w:rFonts w:ascii="Times New Roman" w:hAnsi="Times New Roman"/>
        </w:rPr>
        <w:t>ю</w:t>
      </w:r>
      <w:r w:rsidR="005E14A5">
        <w:rPr>
          <w:rFonts w:ascii="Times New Roman" w:hAnsi="Times New Roman"/>
        </w:rPr>
        <w:t xml:space="preserve"> муниципальной услуги «Оформление справки об участии (неучастии) в приватизации жилых муниципальных помещений»</w:t>
      </w:r>
    </w:p>
    <w:p w:rsidR="00DE20BB" w:rsidRDefault="00DE20BB" w:rsidP="003F298C">
      <w:pPr>
        <w:pStyle w:val="afff3"/>
        <w:rPr>
          <w:rFonts w:ascii="Times New Roman" w:hAnsi="Times New Roman"/>
        </w:rPr>
      </w:pPr>
    </w:p>
    <w:p w:rsidR="00DE20BB" w:rsidRDefault="005E14A5" w:rsidP="003F298C">
      <w:pPr>
        <w:pStyle w:val="1"/>
        <w:jc w:val="center"/>
      </w:pPr>
      <w:bookmarkStart w:id="1" w:name="_Toc4592650"/>
      <w:bookmarkStart w:id="2" w:name="_Toc5111968"/>
      <w:r w:rsidRPr="00D74C69">
        <w:t>Оглавление</w:t>
      </w:r>
      <w:bookmarkEnd w:id="1"/>
      <w:bookmarkEnd w:id="2"/>
    </w:p>
    <w:p w:rsidR="00200DAE" w:rsidRDefault="00992577">
      <w:pPr>
        <w:pStyle w:val="1f5"/>
        <w:rPr>
          <w:rFonts w:asciiTheme="minorHAnsi" w:eastAsiaTheme="minorEastAsia" w:hAnsiTheme="minorHAnsi" w:cstheme="minorBidi"/>
          <w:bCs w:val="0"/>
          <w:color w:val="auto"/>
          <w:sz w:val="22"/>
          <w:szCs w:val="22"/>
          <w:lang w:eastAsia="ru-RU"/>
        </w:rPr>
      </w:pPr>
      <w:r>
        <w:fldChar w:fldCharType="begin"/>
      </w:r>
      <w:r>
        <w:instrText xml:space="preserve"> TOC \o "1-3" \h \z </w:instrText>
      </w:r>
      <w:r>
        <w:fldChar w:fldCharType="separate"/>
      </w:r>
    </w:p>
    <w:p w:rsidR="00200DAE" w:rsidRPr="00200DAE" w:rsidRDefault="00070147">
      <w:pPr>
        <w:pStyle w:val="1f5"/>
        <w:rPr>
          <w:rFonts w:asciiTheme="minorHAnsi" w:eastAsiaTheme="minorEastAsia" w:hAnsiTheme="minorHAnsi" w:cstheme="minorBidi"/>
          <w:b/>
          <w:bCs w:val="0"/>
          <w:color w:val="auto"/>
          <w:sz w:val="22"/>
          <w:szCs w:val="22"/>
          <w:lang w:eastAsia="ru-RU"/>
        </w:rPr>
      </w:pPr>
      <w:hyperlink w:anchor="_Toc5111969" w:history="1">
        <w:r w:rsidR="00200DAE" w:rsidRPr="00200DAE">
          <w:rPr>
            <w:rStyle w:val="afffff5"/>
            <w:b/>
          </w:rPr>
          <w:t>I.</w:t>
        </w:r>
        <w:r w:rsidR="00200DAE" w:rsidRPr="00200DAE">
          <w:rPr>
            <w:rFonts w:asciiTheme="minorHAnsi" w:eastAsiaTheme="minorEastAsia" w:hAnsiTheme="minorHAnsi" w:cstheme="minorBidi"/>
            <w:b/>
            <w:bCs w:val="0"/>
            <w:color w:val="auto"/>
            <w:sz w:val="22"/>
            <w:szCs w:val="22"/>
            <w:lang w:eastAsia="ru-RU"/>
          </w:rPr>
          <w:tab/>
        </w:r>
        <w:r w:rsidR="00200DAE" w:rsidRPr="00200DAE">
          <w:rPr>
            <w:rStyle w:val="afffff5"/>
            <w:b/>
          </w:rPr>
          <w:t>Общие положения</w:t>
        </w:r>
        <w:r w:rsidR="00200DAE" w:rsidRPr="00200DAE">
          <w:rPr>
            <w:b/>
            <w:webHidden/>
          </w:rPr>
          <w:tab/>
        </w:r>
        <w:r w:rsidR="00B7322D">
          <w:rPr>
            <w:b/>
            <w:webHidden/>
          </w:rPr>
          <w:t>3</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0" w:history="1">
        <w:r w:rsidR="00200DAE" w:rsidRPr="005D7A4B">
          <w:rPr>
            <w:rStyle w:val="afffff5"/>
          </w:rPr>
          <w:t>1.</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Предмет регулирования Административного регламента</w:t>
        </w:r>
        <w:r w:rsidR="00200DAE">
          <w:rPr>
            <w:webHidden/>
          </w:rPr>
          <w:tab/>
        </w:r>
        <w:r w:rsidR="00B7322D">
          <w:rPr>
            <w:webHidden/>
          </w:rPr>
          <w:t>3</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1" w:history="1">
        <w:r w:rsidR="00200DAE" w:rsidRPr="005D7A4B">
          <w:rPr>
            <w:rStyle w:val="afffff5"/>
          </w:rPr>
          <w:t>2.</w:t>
        </w:r>
        <w:r w:rsidR="00200DAE">
          <w:rPr>
            <w:rFonts w:asciiTheme="minorHAnsi" w:eastAsiaTheme="minorEastAsia" w:hAnsiTheme="minorHAnsi" w:cstheme="minorBidi"/>
            <w:bCs w:val="0"/>
            <w:color w:val="auto"/>
            <w:sz w:val="22"/>
            <w:szCs w:val="22"/>
            <w:lang w:eastAsia="ru-RU"/>
          </w:rPr>
          <w:tab/>
        </w:r>
        <w:r w:rsidR="00200DAE" w:rsidRPr="005D7A4B">
          <w:rPr>
            <w:rStyle w:val="afffff5"/>
          </w:rPr>
          <w:t>Лица, имеющие право на получение Муниципальной услуги</w:t>
        </w:r>
        <w:r w:rsidR="00200DAE">
          <w:rPr>
            <w:webHidden/>
          </w:rPr>
          <w:tab/>
        </w:r>
        <w:r w:rsidR="00B7322D">
          <w:rPr>
            <w:webHidden/>
          </w:rPr>
          <w:t>3</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2" w:history="1">
        <w:r w:rsidR="00200DAE" w:rsidRPr="005D7A4B">
          <w:rPr>
            <w:rStyle w:val="afffff5"/>
          </w:rPr>
          <w:t>3.</w:t>
        </w:r>
        <w:r w:rsidR="00200DAE">
          <w:rPr>
            <w:rFonts w:asciiTheme="minorHAnsi" w:eastAsiaTheme="minorEastAsia" w:hAnsiTheme="minorHAnsi" w:cstheme="minorBidi"/>
            <w:bCs w:val="0"/>
            <w:color w:val="auto"/>
            <w:sz w:val="22"/>
            <w:szCs w:val="22"/>
            <w:lang w:eastAsia="ru-RU"/>
          </w:rPr>
          <w:tab/>
        </w:r>
        <w:r w:rsidR="00200DAE" w:rsidRPr="005D7A4B">
          <w:rPr>
            <w:rStyle w:val="afffff5"/>
          </w:rPr>
          <w:t>Требования к порядку информирования о предоставлении Муниципальной услуги</w:t>
        </w:r>
        <w:r w:rsidR="00200DAE">
          <w:rPr>
            <w:webHidden/>
          </w:rPr>
          <w:tab/>
        </w:r>
        <w:r w:rsidR="00B7322D">
          <w:rPr>
            <w:webHidden/>
          </w:rPr>
          <w:t>3</w:t>
        </w:r>
      </w:hyperlink>
    </w:p>
    <w:p w:rsidR="00200DAE" w:rsidRPr="00200DAE" w:rsidRDefault="00070147">
      <w:pPr>
        <w:pStyle w:val="1f5"/>
        <w:rPr>
          <w:rFonts w:asciiTheme="minorHAnsi" w:eastAsiaTheme="minorEastAsia" w:hAnsiTheme="minorHAnsi" w:cstheme="minorBidi"/>
          <w:b/>
          <w:bCs w:val="0"/>
          <w:color w:val="auto"/>
          <w:sz w:val="22"/>
          <w:szCs w:val="22"/>
          <w:lang w:eastAsia="ru-RU"/>
        </w:rPr>
      </w:pPr>
      <w:hyperlink w:anchor="_Toc5111973" w:history="1">
        <w:r w:rsidR="00200DAE" w:rsidRPr="00200DAE">
          <w:rPr>
            <w:rStyle w:val="afffff5"/>
            <w:b/>
          </w:rPr>
          <w:t>II.</w:t>
        </w:r>
        <w:r w:rsidR="00200DAE" w:rsidRPr="00200DAE">
          <w:rPr>
            <w:rFonts w:asciiTheme="minorHAnsi" w:eastAsiaTheme="minorEastAsia" w:hAnsiTheme="minorHAnsi" w:cstheme="minorBidi"/>
            <w:b/>
            <w:bCs w:val="0"/>
            <w:color w:val="auto"/>
            <w:sz w:val="22"/>
            <w:szCs w:val="22"/>
            <w:lang w:eastAsia="ru-RU"/>
          </w:rPr>
          <w:tab/>
        </w:r>
        <w:r w:rsidR="00200DAE" w:rsidRPr="00200DAE">
          <w:rPr>
            <w:rStyle w:val="afffff5"/>
            <w:b/>
          </w:rPr>
          <w:t>Стандарт предоставления Муниципальной услуги</w:t>
        </w:r>
        <w:r w:rsidR="00200DAE" w:rsidRPr="00200DAE">
          <w:rPr>
            <w:b/>
            <w:webHidden/>
          </w:rPr>
          <w:tab/>
        </w:r>
        <w:r w:rsidR="00B7322D">
          <w:rPr>
            <w:b/>
            <w:webHidden/>
          </w:rPr>
          <w:t>6</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4" w:history="1">
        <w:r w:rsidR="00200DAE" w:rsidRPr="005D7A4B">
          <w:rPr>
            <w:rStyle w:val="afffff5"/>
          </w:rPr>
          <w:t>4.</w:t>
        </w:r>
        <w:r w:rsidR="00200DAE">
          <w:rPr>
            <w:rFonts w:asciiTheme="minorHAnsi" w:eastAsiaTheme="minorEastAsia" w:hAnsiTheme="minorHAnsi" w:cstheme="minorBidi"/>
            <w:bCs w:val="0"/>
            <w:color w:val="auto"/>
            <w:sz w:val="22"/>
            <w:szCs w:val="22"/>
            <w:lang w:eastAsia="ru-RU"/>
          </w:rPr>
          <w:tab/>
        </w:r>
        <w:r w:rsidR="00200DAE" w:rsidRPr="005D7A4B">
          <w:rPr>
            <w:rStyle w:val="afffff5"/>
          </w:rPr>
          <w:t>Наименование Муниципальной услуги</w:t>
        </w:r>
        <w:r w:rsidR="00200DAE">
          <w:rPr>
            <w:webHidden/>
          </w:rPr>
          <w:tab/>
        </w:r>
        <w:r w:rsidR="00B7322D">
          <w:rPr>
            <w:webHidden/>
          </w:rPr>
          <w:t>6</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5" w:history="1">
        <w:r w:rsidR="00200DAE" w:rsidRPr="005D7A4B">
          <w:rPr>
            <w:rStyle w:val="afffff5"/>
          </w:rPr>
          <w:t>5.</w:t>
        </w:r>
        <w:r w:rsidR="00200DAE">
          <w:rPr>
            <w:rFonts w:asciiTheme="minorHAnsi" w:eastAsiaTheme="minorEastAsia" w:hAnsiTheme="minorHAnsi" w:cstheme="minorBidi"/>
            <w:bCs w:val="0"/>
            <w:color w:val="auto"/>
            <w:sz w:val="22"/>
            <w:szCs w:val="22"/>
            <w:lang w:eastAsia="ru-RU"/>
          </w:rPr>
          <w:tab/>
        </w:r>
        <w:r w:rsidR="00200DAE" w:rsidRPr="005D7A4B">
          <w:rPr>
            <w:rStyle w:val="afffff5"/>
          </w:rPr>
          <w:t>Наименование органа, предоставляющего Муниципальную услугу</w:t>
        </w:r>
        <w:r w:rsidR="00200DAE">
          <w:rPr>
            <w:webHidden/>
          </w:rPr>
          <w:tab/>
        </w:r>
        <w:r w:rsidR="00B7322D">
          <w:rPr>
            <w:webHidden/>
          </w:rPr>
          <w:t>6</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6" w:history="1">
        <w:r w:rsidR="00200DAE" w:rsidRPr="005D7A4B">
          <w:rPr>
            <w:rStyle w:val="afffff5"/>
          </w:rPr>
          <w:t>6.</w:t>
        </w:r>
        <w:r w:rsidR="00200DAE">
          <w:rPr>
            <w:rFonts w:asciiTheme="minorHAnsi" w:eastAsiaTheme="minorEastAsia" w:hAnsiTheme="minorHAnsi" w:cstheme="minorBidi"/>
            <w:bCs w:val="0"/>
            <w:color w:val="auto"/>
            <w:sz w:val="22"/>
            <w:szCs w:val="22"/>
            <w:lang w:eastAsia="ru-RU"/>
          </w:rPr>
          <w:tab/>
        </w:r>
        <w:r w:rsidR="00200DAE" w:rsidRPr="005D7A4B">
          <w:rPr>
            <w:rStyle w:val="afffff5"/>
          </w:rPr>
          <w:t>Результат предоставления</w:t>
        </w:r>
        <w:r w:rsidR="00200DAE" w:rsidRPr="005D7A4B">
          <w:rPr>
            <w:rStyle w:val="afffff5"/>
            <w:lang w:eastAsia="ar-SA"/>
          </w:rPr>
          <w:t xml:space="preserve"> </w:t>
        </w:r>
        <w:r w:rsidR="00200DAE" w:rsidRPr="005D7A4B">
          <w:rPr>
            <w:rStyle w:val="afffff5"/>
          </w:rPr>
          <w:t xml:space="preserve">Муниципальной </w:t>
        </w:r>
        <w:r w:rsidR="00200DAE" w:rsidRPr="005D7A4B">
          <w:rPr>
            <w:rStyle w:val="afffff5"/>
            <w:lang w:eastAsia="ar-SA"/>
          </w:rPr>
          <w:t>услуги</w:t>
        </w:r>
        <w:r w:rsidR="00200DAE">
          <w:rPr>
            <w:webHidden/>
          </w:rPr>
          <w:tab/>
        </w:r>
        <w:r w:rsidR="00B7322D">
          <w:rPr>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7" w:history="1">
        <w:r w:rsidR="00200DAE" w:rsidRPr="005D7A4B">
          <w:rPr>
            <w:rStyle w:val="afffff5"/>
          </w:rPr>
          <w:t>7.</w:t>
        </w:r>
        <w:r w:rsidR="00200DAE">
          <w:rPr>
            <w:rFonts w:asciiTheme="minorHAnsi" w:eastAsiaTheme="minorEastAsia" w:hAnsiTheme="minorHAnsi" w:cstheme="minorBidi"/>
            <w:bCs w:val="0"/>
            <w:color w:val="auto"/>
            <w:sz w:val="22"/>
            <w:szCs w:val="22"/>
            <w:lang w:eastAsia="ru-RU"/>
          </w:rPr>
          <w:tab/>
        </w:r>
        <w:r w:rsidR="00200DAE" w:rsidRPr="005D7A4B">
          <w:rPr>
            <w:rStyle w:val="afffff5"/>
          </w:rPr>
          <w:t>Срок регистрации запроса Заявителя о предоставлении Муниципальной услуги</w:t>
        </w:r>
        <w:r w:rsidR="00200DAE">
          <w:rPr>
            <w:webHidden/>
          </w:rPr>
          <w:tab/>
        </w:r>
        <w:r w:rsidR="00B7322D">
          <w:rPr>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8" w:history="1">
        <w:r w:rsidR="00200DAE" w:rsidRPr="005D7A4B">
          <w:rPr>
            <w:rStyle w:val="afffff5"/>
          </w:rPr>
          <w:t>8.</w:t>
        </w:r>
        <w:r w:rsidR="00200DAE">
          <w:rPr>
            <w:rFonts w:asciiTheme="minorHAnsi" w:eastAsiaTheme="minorEastAsia" w:hAnsiTheme="minorHAnsi" w:cstheme="minorBidi"/>
            <w:bCs w:val="0"/>
            <w:color w:val="auto"/>
            <w:sz w:val="22"/>
            <w:szCs w:val="22"/>
            <w:lang w:eastAsia="ru-RU"/>
          </w:rPr>
          <w:tab/>
        </w:r>
        <w:r w:rsidR="00200DAE" w:rsidRPr="005D7A4B">
          <w:rPr>
            <w:rStyle w:val="afffff5"/>
          </w:rPr>
          <w:t>Срок предоставления Муниципальной услуги</w:t>
        </w:r>
        <w:r w:rsidR="00200DAE">
          <w:rPr>
            <w:webHidden/>
          </w:rPr>
          <w:tab/>
        </w:r>
        <w:r w:rsidR="00B7322D">
          <w:rPr>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79" w:history="1">
        <w:r w:rsidR="00200DAE" w:rsidRPr="005D7A4B">
          <w:rPr>
            <w:rStyle w:val="afffff5"/>
          </w:rPr>
          <w:t>9.</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Правовые основания предоставления Муниципальной услуги</w:t>
        </w:r>
        <w:r w:rsidR="00200DAE">
          <w:rPr>
            <w:webHidden/>
          </w:rPr>
          <w:tab/>
        </w:r>
        <w:r w:rsidR="00B7322D">
          <w:rPr>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0" w:history="1">
        <w:r w:rsidR="00200DAE" w:rsidRPr="005D7A4B">
          <w:rPr>
            <w:rStyle w:val="afffff5"/>
          </w:rPr>
          <w:t>10.</w:t>
        </w:r>
        <w:r w:rsidR="00200DAE">
          <w:rPr>
            <w:rFonts w:asciiTheme="minorHAnsi" w:eastAsiaTheme="minorEastAsia" w:hAnsiTheme="minorHAnsi" w:cstheme="minorBidi"/>
            <w:bCs w:val="0"/>
            <w:color w:val="auto"/>
            <w:sz w:val="22"/>
            <w:szCs w:val="22"/>
            <w:lang w:eastAsia="ru-RU"/>
          </w:rPr>
          <w:tab/>
        </w:r>
        <w:r w:rsidR="00200DAE" w:rsidRPr="005D7A4B">
          <w:rPr>
            <w:rStyle w:val="afffff5"/>
          </w:rPr>
          <w:t>Исчерпывающий перечень документов, необходимых для предоставления Муниципальной услуги, подлежащих представлению Заявителем</w:t>
        </w:r>
        <w:r w:rsidR="00200DAE">
          <w:rPr>
            <w:webHidden/>
          </w:rPr>
          <w:tab/>
        </w:r>
        <w:r w:rsidR="00B7322D">
          <w:rPr>
            <w:webHidden/>
          </w:rPr>
          <w:t>8</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1" w:history="1">
        <w:r w:rsidR="00200DAE" w:rsidRPr="005D7A4B">
          <w:rPr>
            <w:rStyle w:val="afffff5"/>
          </w:rPr>
          <w:t>11.</w:t>
        </w:r>
        <w:r w:rsidR="00200DAE">
          <w:rPr>
            <w:rFonts w:asciiTheme="minorHAnsi" w:eastAsiaTheme="minorEastAsia" w:hAnsiTheme="minorHAnsi" w:cstheme="minorBidi"/>
            <w:bCs w:val="0"/>
            <w:color w:val="auto"/>
            <w:sz w:val="22"/>
            <w:szCs w:val="22"/>
            <w:lang w:eastAsia="ru-RU"/>
          </w:rPr>
          <w:tab/>
        </w:r>
        <w:r w:rsidR="00200DAE" w:rsidRPr="005D7A4B">
          <w:rPr>
            <w:rStyle w:val="afffff5"/>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200DAE">
          <w:rPr>
            <w:webHidden/>
          </w:rPr>
          <w:tab/>
        </w:r>
        <w:r w:rsidR="00B7322D">
          <w:rPr>
            <w:webHidden/>
          </w:rPr>
          <w:t>9</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2" w:history="1">
        <w:r w:rsidR="00200DAE" w:rsidRPr="005D7A4B">
          <w:rPr>
            <w:rStyle w:val="afffff5"/>
          </w:rPr>
          <w:t>12.</w:t>
        </w:r>
        <w:r w:rsidR="00200DAE">
          <w:rPr>
            <w:rFonts w:asciiTheme="minorHAnsi" w:eastAsiaTheme="minorEastAsia" w:hAnsiTheme="minorHAnsi" w:cstheme="minorBidi"/>
            <w:bCs w:val="0"/>
            <w:color w:val="auto"/>
            <w:sz w:val="22"/>
            <w:szCs w:val="22"/>
            <w:lang w:eastAsia="ru-RU"/>
          </w:rPr>
          <w:tab/>
        </w:r>
        <w:r w:rsidR="00200DAE" w:rsidRPr="005D7A4B">
          <w:rPr>
            <w:rStyle w:val="afffff5"/>
          </w:rPr>
          <w:t>Исчерпывающий перечень оснований для отказа в приеме документов,  необходимых для предоставления Муниципальной услуги</w:t>
        </w:r>
        <w:r w:rsidR="00200DAE">
          <w:rPr>
            <w:webHidden/>
          </w:rPr>
          <w:tab/>
        </w:r>
        <w:r w:rsidR="00B7322D">
          <w:rPr>
            <w:webHidden/>
          </w:rPr>
          <w:t>9</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3" w:history="1">
        <w:r w:rsidR="00200DAE" w:rsidRPr="005D7A4B">
          <w:rPr>
            <w:rStyle w:val="afffff5"/>
          </w:rPr>
          <w:t>13.</w:t>
        </w:r>
        <w:r w:rsidR="00200DAE">
          <w:rPr>
            <w:rFonts w:asciiTheme="minorHAnsi" w:eastAsiaTheme="minorEastAsia" w:hAnsiTheme="minorHAnsi" w:cstheme="minorBidi"/>
            <w:bCs w:val="0"/>
            <w:color w:val="auto"/>
            <w:sz w:val="22"/>
            <w:szCs w:val="22"/>
            <w:lang w:eastAsia="ru-RU"/>
          </w:rPr>
          <w:tab/>
        </w:r>
        <w:r w:rsidR="00200DAE" w:rsidRPr="005D7A4B">
          <w:rPr>
            <w:rStyle w:val="afffff5"/>
          </w:rPr>
          <w:t>Исчерпывающий перечень оснований для приостановления или отказа в предоставлении Муниципальной услуги</w:t>
        </w:r>
        <w:r w:rsidR="00200DAE">
          <w:rPr>
            <w:webHidden/>
          </w:rPr>
          <w:tab/>
        </w:r>
        <w:r w:rsidR="00B7322D">
          <w:rPr>
            <w:webHidden/>
          </w:rPr>
          <w:t>10</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4" w:history="1">
        <w:r w:rsidR="00200DAE" w:rsidRPr="005D7A4B">
          <w:rPr>
            <w:rStyle w:val="afffff5"/>
          </w:rPr>
          <w:t>14.</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Порядок, размер и основания взимания муниципальной пошлины  или иной платы, взимаемой за предоставление Муниципальной услуги</w:t>
        </w:r>
        <w:r w:rsidR="00200DAE">
          <w:rPr>
            <w:webHidden/>
          </w:rPr>
          <w:tab/>
        </w:r>
        <w:r w:rsidR="00B7322D">
          <w:rPr>
            <w:webHidden/>
          </w:rPr>
          <w:t>10</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5" w:history="1">
        <w:r w:rsidR="00200DAE" w:rsidRPr="005D7A4B">
          <w:rPr>
            <w:rStyle w:val="afffff5"/>
          </w:rPr>
          <w:t>15.</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200DAE">
          <w:rPr>
            <w:webHidden/>
          </w:rPr>
          <w:tab/>
        </w:r>
        <w:r w:rsidR="00B7322D">
          <w:rPr>
            <w:webHidden/>
          </w:rPr>
          <w:t>1</w:t>
        </w:r>
        <w:r w:rsidR="003B6AD0">
          <w:rPr>
            <w:webHidden/>
            <w:lang w:val="en-US"/>
          </w:rPr>
          <w:t>1</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6" w:history="1">
        <w:r w:rsidR="00200DAE" w:rsidRPr="005D7A4B">
          <w:rPr>
            <w:rStyle w:val="afffff5"/>
          </w:rPr>
          <w:t>16.</w:t>
        </w:r>
        <w:r w:rsidR="00200DAE">
          <w:rPr>
            <w:rFonts w:asciiTheme="minorHAnsi" w:eastAsiaTheme="minorEastAsia" w:hAnsiTheme="minorHAnsi" w:cstheme="minorBidi"/>
            <w:bCs w:val="0"/>
            <w:color w:val="auto"/>
            <w:sz w:val="22"/>
            <w:szCs w:val="22"/>
            <w:lang w:eastAsia="ru-RU"/>
          </w:rPr>
          <w:tab/>
        </w:r>
        <w:r w:rsidR="00200DAE" w:rsidRPr="005D7A4B">
          <w:rPr>
            <w:rStyle w:val="afffff5"/>
          </w:rPr>
          <w:t>Способы предоставления Заявителем документов, необходимых  для получения Муниципальной услуги</w:t>
        </w:r>
        <w:r w:rsidR="00200DAE">
          <w:rPr>
            <w:webHidden/>
          </w:rPr>
          <w:tab/>
        </w:r>
        <w:r w:rsidR="00B7322D">
          <w:rPr>
            <w:webHidden/>
          </w:rPr>
          <w:t>1</w:t>
        </w:r>
        <w:r w:rsidR="003B6AD0">
          <w:rPr>
            <w:webHidden/>
            <w:lang w:val="en-US"/>
          </w:rPr>
          <w:t>1</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7" w:history="1">
        <w:r w:rsidR="00200DAE" w:rsidRPr="005D7A4B">
          <w:rPr>
            <w:rStyle w:val="afffff5"/>
          </w:rPr>
          <w:t>17.</w:t>
        </w:r>
        <w:r w:rsidR="00200DAE">
          <w:rPr>
            <w:rFonts w:asciiTheme="minorHAnsi" w:eastAsiaTheme="minorEastAsia" w:hAnsiTheme="minorHAnsi" w:cstheme="minorBidi"/>
            <w:bCs w:val="0"/>
            <w:color w:val="auto"/>
            <w:sz w:val="22"/>
            <w:szCs w:val="22"/>
            <w:lang w:eastAsia="ru-RU"/>
          </w:rPr>
          <w:tab/>
        </w:r>
        <w:r w:rsidR="00200DAE" w:rsidRPr="005D7A4B">
          <w:rPr>
            <w:rStyle w:val="afffff5"/>
          </w:rPr>
          <w:t>Способы получения Заявителем результатов предоставления Муниципальной услуги</w:t>
        </w:r>
        <w:r w:rsidR="00200DAE">
          <w:rPr>
            <w:webHidden/>
          </w:rPr>
          <w:tab/>
        </w:r>
        <w:r w:rsidR="00B7322D">
          <w:rPr>
            <w:webHidden/>
          </w:rPr>
          <w:t>11</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8" w:history="1">
        <w:r w:rsidR="00200DAE" w:rsidRPr="005D7A4B">
          <w:rPr>
            <w:rStyle w:val="afffff5"/>
          </w:rPr>
          <w:t>18.</w:t>
        </w:r>
        <w:r w:rsidR="00200DAE">
          <w:rPr>
            <w:rFonts w:asciiTheme="minorHAnsi" w:eastAsiaTheme="minorEastAsia" w:hAnsiTheme="minorHAnsi" w:cstheme="minorBidi"/>
            <w:bCs w:val="0"/>
            <w:color w:val="auto"/>
            <w:sz w:val="22"/>
            <w:szCs w:val="22"/>
            <w:lang w:eastAsia="ru-RU"/>
          </w:rPr>
          <w:tab/>
        </w:r>
        <w:r w:rsidR="00200DAE" w:rsidRPr="005D7A4B">
          <w:rPr>
            <w:rStyle w:val="afffff5"/>
          </w:rPr>
          <w:t>Максимальный срок ожидания в очереди</w:t>
        </w:r>
        <w:r w:rsidR="00200DAE">
          <w:rPr>
            <w:webHidden/>
          </w:rPr>
          <w:tab/>
        </w:r>
        <w:r w:rsidR="00B7322D">
          <w:rPr>
            <w:webHidden/>
          </w:rPr>
          <w:t>1</w:t>
        </w:r>
        <w:r w:rsidR="003B6AD0">
          <w:rPr>
            <w:webHidden/>
            <w:lang w:val="en-US"/>
          </w:rPr>
          <w:t>2</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89" w:history="1">
        <w:r w:rsidR="00200DAE" w:rsidRPr="005D7A4B">
          <w:rPr>
            <w:rStyle w:val="afffff5"/>
          </w:rPr>
          <w:t>19.</w:t>
        </w:r>
        <w:r w:rsidR="00200DAE">
          <w:rPr>
            <w:rFonts w:asciiTheme="minorHAnsi" w:eastAsiaTheme="minorEastAsia" w:hAnsiTheme="minorHAnsi" w:cstheme="minorBidi"/>
            <w:bCs w:val="0"/>
            <w:color w:val="auto"/>
            <w:sz w:val="22"/>
            <w:szCs w:val="22"/>
            <w:lang w:eastAsia="ru-RU"/>
          </w:rPr>
          <w:tab/>
        </w:r>
        <w:r w:rsidR="00200DAE" w:rsidRPr="005D7A4B">
          <w:rPr>
            <w:rStyle w:val="afffff5"/>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200DAE">
          <w:rPr>
            <w:webHidden/>
          </w:rPr>
          <w:tab/>
        </w:r>
        <w:r w:rsidR="00B7322D">
          <w:rPr>
            <w:webHidden/>
          </w:rPr>
          <w:t>1</w:t>
        </w:r>
        <w:r w:rsidR="00A14BB6">
          <w:rPr>
            <w:webHidden/>
          </w:rPr>
          <w:t>2</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0" w:history="1">
        <w:r w:rsidR="00200DAE" w:rsidRPr="005D7A4B">
          <w:rPr>
            <w:rStyle w:val="afffff5"/>
          </w:rPr>
          <w:t>20.</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Показатели доступности и качества Муниципальной услуги</w:t>
        </w:r>
        <w:r w:rsidR="00200DAE">
          <w:rPr>
            <w:webHidden/>
          </w:rPr>
          <w:tab/>
        </w:r>
        <w:r w:rsidR="00B7322D">
          <w:rPr>
            <w:webHidden/>
          </w:rPr>
          <w:t>13</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1" w:history="1">
        <w:r w:rsidR="00200DAE" w:rsidRPr="005D7A4B">
          <w:rPr>
            <w:rStyle w:val="afffff5"/>
          </w:rPr>
          <w:t>21.</w:t>
        </w:r>
        <w:r w:rsidR="00200DAE">
          <w:rPr>
            <w:rFonts w:asciiTheme="minorHAnsi" w:eastAsiaTheme="minorEastAsia" w:hAnsiTheme="minorHAnsi" w:cstheme="minorBidi"/>
            <w:bCs w:val="0"/>
            <w:color w:val="auto"/>
            <w:sz w:val="22"/>
            <w:szCs w:val="22"/>
            <w:lang w:eastAsia="ru-RU"/>
          </w:rPr>
          <w:tab/>
        </w:r>
        <w:r w:rsidR="00200DAE" w:rsidRPr="005D7A4B">
          <w:rPr>
            <w:rStyle w:val="afffff5"/>
          </w:rPr>
          <w:t>Требования к организации предоставления Муниципальной услуги в электронной форме</w:t>
        </w:r>
        <w:r w:rsidR="00200DAE">
          <w:rPr>
            <w:webHidden/>
          </w:rPr>
          <w:tab/>
        </w:r>
        <w:r w:rsidR="00B7322D">
          <w:rPr>
            <w:webHidden/>
          </w:rPr>
          <w:t>1</w:t>
        </w:r>
        <w:r w:rsidR="00032BBE">
          <w:rPr>
            <w:webHidden/>
          </w:rPr>
          <w:t>4</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2" w:history="1">
        <w:r w:rsidR="00200DAE" w:rsidRPr="005D7A4B">
          <w:rPr>
            <w:rStyle w:val="afffff5"/>
          </w:rPr>
          <w:t>22.</w:t>
        </w:r>
        <w:r w:rsidR="00200DAE">
          <w:rPr>
            <w:rFonts w:asciiTheme="minorHAnsi" w:eastAsiaTheme="minorEastAsia" w:hAnsiTheme="minorHAnsi" w:cstheme="minorBidi"/>
            <w:bCs w:val="0"/>
            <w:color w:val="auto"/>
            <w:sz w:val="22"/>
            <w:szCs w:val="22"/>
            <w:lang w:eastAsia="ru-RU"/>
          </w:rPr>
          <w:tab/>
        </w:r>
        <w:r w:rsidR="00200DAE" w:rsidRPr="005D7A4B">
          <w:rPr>
            <w:rStyle w:val="afffff5"/>
          </w:rPr>
          <w:t>Требования к организации предоставления Муниципальной услуги в МФЦ</w:t>
        </w:r>
        <w:r w:rsidR="00200DAE">
          <w:rPr>
            <w:webHidden/>
          </w:rPr>
          <w:tab/>
        </w:r>
        <w:r w:rsidR="003F06D0">
          <w:rPr>
            <w:webHidden/>
          </w:rPr>
          <w:t>1</w:t>
        </w:r>
        <w:r w:rsidR="00032BBE">
          <w:rPr>
            <w:webHidden/>
          </w:rPr>
          <w:t>5</w:t>
        </w:r>
      </w:hyperlink>
    </w:p>
    <w:p w:rsidR="00200DAE" w:rsidRPr="00200DAE" w:rsidRDefault="00070147">
      <w:pPr>
        <w:pStyle w:val="1f5"/>
        <w:rPr>
          <w:rFonts w:asciiTheme="minorHAnsi" w:eastAsiaTheme="minorEastAsia" w:hAnsiTheme="minorHAnsi" w:cstheme="minorBidi"/>
          <w:b/>
          <w:bCs w:val="0"/>
          <w:color w:val="auto"/>
          <w:sz w:val="22"/>
          <w:szCs w:val="22"/>
          <w:lang w:eastAsia="ru-RU"/>
        </w:rPr>
      </w:pPr>
      <w:hyperlink w:anchor="_Toc5111993" w:history="1">
        <w:r w:rsidR="00200DAE" w:rsidRPr="00200DAE">
          <w:rPr>
            <w:rStyle w:val="afffff5"/>
            <w:b/>
          </w:rPr>
          <w:t>III.</w:t>
        </w:r>
        <w:r w:rsidR="00200DAE" w:rsidRPr="00200DAE">
          <w:rPr>
            <w:rFonts w:asciiTheme="minorHAnsi" w:eastAsiaTheme="minorEastAsia" w:hAnsiTheme="minorHAnsi" w:cstheme="minorBidi"/>
            <w:b/>
            <w:bCs w:val="0"/>
            <w:color w:val="auto"/>
            <w:sz w:val="22"/>
            <w:szCs w:val="22"/>
            <w:lang w:eastAsia="ru-RU"/>
          </w:rPr>
          <w:tab/>
        </w:r>
        <w:r w:rsidR="00200DAE" w:rsidRPr="00200DAE">
          <w:rPr>
            <w:rStyle w:val="afffff5"/>
            <w:b/>
          </w:rPr>
          <w:t>Состав, последовательность и сроки выполнения административных процедур, требования к порядку их выполнения</w:t>
        </w:r>
        <w:r w:rsidR="00200DAE" w:rsidRPr="00200DAE">
          <w:rPr>
            <w:b/>
            <w:webHidden/>
          </w:rPr>
          <w:tab/>
        </w:r>
        <w:r w:rsidR="00B7322D">
          <w:rPr>
            <w:b/>
            <w:webHidden/>
          </w:rPr>
          <w:t>1</w:t>
        </w:r>
        <w:r w:rsidR="003F06D0">
          <w:rPr>
            <w:b/>
            <w:webHidden/>
          </w:rPr>
          <w:t>6</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4" w:history="1">
        <w:r w:rsidR="00200DAE" w:rsidRPr="005D7A4B">
          <w:rPr>
            <w:rStyle w:val="afffff5"/>
          </w:rPr>
          <w:t>23.</w:t>
        </w:r>
        <w:r w:rsidR="00200DAE">
          <w:rPr>
            <w:rFonts w:asciiTheme="minorHAnsi" w:eastAsiaTheme="minorEastAsia" w:hAnsiTheme="minorHAnsi" w:cstheme="minorBidi"/>
            <w:bCs w:val="0"/>
            <w:color w:val="auto"/>
            <w:sz w:val="22"/>
            <w:szCs w:val="22"/>
            <w:lang w:eastAsia="ru-RU"/>
          </w:rPr>
          <w:tab/>
        </w:r>
        <w:r w:rsidR="00200DAE" w:rsidRPr="005D7A4B">
          <w:rPr>
            <w:rStyle w:val="afffff5"/>
          </w:rPr>
          <w:t>Состав, последовательность и сроки выполнения административных процедур (действий) при предоставлении Муниципальной услуги</w:t>
        </w:r>
        <w:r w:rsidR="00200DAE">
          <w:rPr>
            <w:webHidden/>
          </w:rPr>
          <w:tab/>
        </w:r>
        <w:r w:rsidR="00B7322D">
          <w:rPr>
            <w:webHidden/>
          </w:rPr>
          <w:t>16</w:t>
        </w:r>
      </w:hyperlink>
    </w:p>
    <w:p w:rsidR="00200DAE" w:rsidRPr="00200DAE" w:rsidRDefault="00070147">
      <w:pPr>
        <w:pStyle w:val="1f5"/>
        <w:rPr>
          <w:rFonts w:asciiTheme="minorHAnsi" w:eastAsiaTheme="minorEastAsia" w:hAnsiTheme="minorHAnsi" w:cstheme="minorBidi"/>
          <w:b/>
          <w:bCs w:val="0"/>
          <w:color w:val="auto"/>
          <w:sz w:val="22"/>
          <w:szCs w:val="22"/>
          <w:lang w:eastAsia="ru-RU"/>
        </w:rPr>
      </w:pPr>
      <w:hyperlink w:anchor="_Toc5111995" w:history="1">
        <w:r w:rsidR="00200DAE" w:rsidRPr="00200DAE">
          <w:rPr>
            <w:rStyle w:val="afffff5"/>
            <w:b/>
          </w:rPr>
          <w:t>IV.</w:t>
        </w:r>
        <w:r w:rsidR="00200DAE" w:rsidRPr="00200DAE">
          <w:rPr>
            <w:rFonts w:asciiTheme="minorHAnsi" w:eastAsiaTheme="minorEastAsia" w:hAnsiTheme="minorHAnsi" w:cstheme="minorBidi"/>
            <w:b/>
            <w:bCs w:val="0"/>
            <w:color w:val="auto"/>
            <w:sz w:val="22"/>
            <w:szCs w:val="22"/>
            <w:lang w:eastAsia="ru-RU"/>
          </w:rPr>
          <w:tab/>
        </w:r>
        <w:r w:rsidR="00200DAE" w:rsidRPr="00200DAE">
          <w:rPr>
            <w:rStyle w:val="afffff5"/>
            <w:b/>
          </w:rPr>
          <w:t>Порядок и формы контроля за исполнением Административного регламента</w:t>
        </w:r>
        <w:r w:rsidR="00200DAE" w:rsidRPr="00200DAE">
          <w:rPr>
            <w:b/>
            <w:webHidden/>
          </w:rPr>
          <w:tab/>
        </w:r>
        <w:r w:rsidR="00B7322D">
          <w:rPr>
            <w:b/>
            <w:webHidden/>
          </w:rPr>
          <w:t>1</w:t>
        </w:r>
        <w:r w:rsidR="00032BBE">
          <w:rPr>
            <w:b/>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6" w:history="1">
        <w:r w:rsidR="00200DAE" w:rsidRPr="005D7A4B">
          <w:rPr>
            <w:rStyle w:val="afffff5"/>
          </w:rPr>
          <w:t>24.</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МФЦ положений Административного регламента и иных нормативных правовых актов, устанавливающих требования к предоставлению Муниципальной услуги</w:t>
        </w:r>
        <w:r w:rsidR="00200DAE">
          <w:rPr>
            <w:webHidden/>
          </w:rPr>
          <w:tab/>
        </w:r>
        <w:r w:rsidR="00B7322D">
          <w:rPr>
            <w:webHidden/>
          </w:rPr>
          <w:t>1</w:t>
        </w:r>
        <w:r w:rsidR="00032BBE">
          <w:rPr>
            <w:webHidden/>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7" w:history="1">
        <w:r w:rsidR="00200DAE" w:rsidRPr="005D7A4B">
          <w:rPr>
            <w:rStyle w:val="afffff5"/>
          </w:rPr>
          <w:t>25.</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Порядок и периодичность осуществления плановых и внеплановых проверок полноты  и качества предоставления Муниципальной услуги</w:t>
        </w:r>
        <w:r w:rsidR="00200DAE">
          <w:rPr>
            <w:webHidden/>
          </w:rPr>
          <w:tab/>
        </w:r>
        <w:r w:rsidR="00B7322D">
          <w:rPr>
            <w:webHidden/>
          </w:rPr>
          <w:t>17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8" w:history="1">
        <w:r w:rsidR="00200DAE" w:rsidRPr="005D7A4B">
          <w:rPr>
            <w:rStyle w:val="afffff5"/>
          </w:rPr>
          <w:t>26.</w:t>
        </w:r>
        <w:r w:rsidR="00200DAE">
          <w:rPr>
            <w:rFonts w:asciiTheme="minorHAnsi" w:eastAsiaTheme="minorEastAsia" w:hAnsiTheme="minorHAnsi" w:cstheme="minorBidi"/>
            <w:bCs w:val="0"/>
            <w:color w:val="auto"/>
            <w:sz w:val="22"/>
            <w:szCs w:val="22"/>
            <w:lang w:eastAsia="ru-RU"/>
          </w:rPr>
          <w:tab/>
        </w:r>
        <w:r w:rsidR="009125AB" w:rsidRPr="009125AB">
          <w:rPr>
            <w:rStyle w:val="afffff5"/>
          </w:rPr>
          <w:t>Ответственность должностных лиц, муниципальных гражданских служащих, работников Администрации, работников МФЦ за решения и действия (бездействие), принимаемые (осуществляемые) в ходе предоставления Муниципальной услуги</w:t>
        </w:r>
        <w:r w:rsidR="00200DAE">
          <w:rPr>
            <w:webHidden/>
          </w:rPr>
          <w:tab/>
        </w:r>
        <w:r w:rsidR="00B7322D">
          <w:rPr>
            <w:webHidden/>
          </w:rPr>
          <w:t>1</w:t>
        </w:r>
        <w:r w:rsidR="00032BBE">
          <w:rPr>
            <w:webHidden/>
          </w:rPr>
          <w:t>8</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1999" w:history="1">
        <w:r w:rsidR="00200DAE" w:rsidRPr="005D7A4B">
          <w:rPr>
            <w:rStyle w:val="afffff5"/>
          </w:rPr>
          <w:t>27.</w:t>
        </w:r>
        <w:r w:rsidR="00200DAE">
          <w:rPr>
            <w:rFonts w:asciiTheme="minorHAnsi" w:eastAsiaTheme="minorEastAsia" w:hAnsiTheme="minorHAnsi" w:cstheme="minorBidi"/>
            <w:bCs w:val="0"/>
            <w:color w:val="auto"/>
            <w:sz w:val="22"/>
            <w:szCs w:val="22"/>
            <w:lang w:eastAsia="ru-RU"/>
          </w:rPr>
          <w:tab/>
        </w:r>
        <w:r w:rsidR="00200DAE" w:rsidRPr="005D7A4B">
          <w:rPr>
            <w:rStyle w:val="afffff5"/>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200DAE">
          <w:rPr>
            <w:webHidden/>
          </w:rPr>
          <w:tab/>
        </w:r>
        <w:r w:rsidR="00B7322D">
          <w:rPr>
            <w:webHidden/>
          </w:rPr>
          <w:t>18</w:t>
        </w:r>
      </w:hyperlink>
    </w:p>
    <w:p w:rsidR="00200DAE" w:rsidRPr="00200DAE" w:rsidRDefault="00070147">
      <w:pPr>
        <w:pStyle w:val="1f5"/>
        <w:rPr>
          <w:rFonts w:asciiTheme="minorHAnsi" w:eastAsiaTheme="minorEastAsia" w:hAnsiTheme="minorHAnsi" w:cstheme="minorBidi"/>
          <w:b/>
          <w:bCs w:val="0"/>
          <w:color w:val="auto"/>
          <w:sz w:val="22"/>
          <w:szCs w:val="22"/>
          <w:lang w:eastAsia="ru-RU"/>
        </w:rPr>
      </w:pPr>
      <w:hyperlink w:anchor="_Toc5112000" w:history="1">
        <w:r w:rsidR="00200DAE" w:rsidRPr="00200DAE">
          <w:rPr>
            <w:rStyle w:val="afffff5"/>
            <w:b/>
          </w:rPr>
          <w:t>V.</w:t>
        </w:r>
        <w:r w:rsidR="00200DAE" w:rsidRPr="00200DAE">
          <w:rPr>
            <w:rFonts w:asciiTheme="minorHAnsi" w:eastAsiaTheme="minorEastAsia" w:hAnsiTheme="minorHAnsi" w:cstheme="minorBidi"/>
            <w:b/>
            <w:bCs w:val="0"/>
            <w:color w:val="auto"/>
            <w:sz w:val="22"/>
            <w:szCs w:val="22"/>
            <w:lang w:eastAsia="ru-RU"/>
          </w:rPr>
          <w:tab/>
        </w:r>
        <w:r w:rsidR="00111A11" w:rsidRPr="00111A11">
          <w:rPr>
            <w:rStyle w:val="afffff5"/>
            <w:b/>
          </w:rPr>
          <w:t xml:space="preserve">Досудебный (внесудебный) порядок обжалования решений и действий (бездействия) </w:t>
        </w:r>
        <w:r w:rsidR="00071F18">
          <w:rPr>
            <w:rStyle w:val="afffff5"/>
            <w:b/>
          </w:rPr>
          <w:br/>
        </w:r>
        <w:r w:rsidR="00111A11" w:rsidRPr="00111A11">
          <w:rPr>
            <w:rStyle w:val="afffff5"/>
            <w:b/>
          </w:rPr>
          <w:t>органа, предоставляющего Муниципальную услугу, МФЦ,  а также их должностных лиц, муниципальных служащих, работников</w:t>
        </w:r>
        <w:r w:rsidR="00200DAE" w:rsidRPr="00111A11">
          <w:rPr>
            <w:rStyle w:val="afffff5"/>
            <w:b/>
            <w:webHidden/>
          </w:rPr>
          <w:tab/>
        </w:r>
        <w:r w:rsidR="00B7322D">
          <w:rPr>
            <w:b/>
            <w:webHidden/>
          </w:rPr>
          <w:t>1</w:t>
        </w:r>
        <w:r w:rsidR="00032BBE">
          <w:rPr>
            <w:b/>
            <w:webHidden/>
          </w:rPr>
          <w:t>9</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1" w:history="1">
        <w:r w:rsidR="00200DAE" w:rsidRPr="005D7A4B">
          <w:rPr>
            <w:rStyle w:val="afffff5"/>
          </w:rPr>
          <w:t>28.</w:t>
        </w:r>
        <w:r w:rsidR="00200DAE">
          <w:rPr>
            <w:rFonts w:asciiTheme="minorHAnsi" w:eastAsiaTheme="minorEastAsia" w:hAnsiTheme="minorHAnsi" w:cstheme="minorBidi"/>
            <w:bCs w:val="0"/>
            <w:color w:val="auto"/>
            <w:sz w:val="22"/>
            <w:szCs w:val="22"/>
            <w:lang w:eastAsia="ru-RU"/>
          </w:rPr>
          <w:tab/>
        </w:r>
        <w:r w:rsidR="00200DAE" w:rsidRPr="005D7A4B">
          <w:rPr>
            <w:rStyle w:val="afffff5"/>
          </w:rPr>
          <w:t>Досудебный (внесудебный) порядок обжалования решений и действий (бездействия) Администрации, МФЦ, а также их должностных лиц, муниципальных служащих, работников объединений и организаций</w:t>
        </w:r>
        <w:r w:rsidR="00200DAE">
          <w:rPr>
            <w:webHidden/>
          </w:rPr>
          <w:tab/>
        </w:r>
        <w:r w:rsidR="00B7322D">
          <w:rPr>
            <w:webHidden/>
          </w:rPr>
          <w:t>1</w:t>
        </w:r>
        <w:r w:rsidR="00032BBE">
          <w:rPr>
            <w:webHidden/>
          </w:rPr>
          <w:t>9</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2" w:history="1">
        <w:r w:rsidR="00200DAE" w:rsidRPr="005D7A4B">
          <w:rPr>
            <w:rStyle w:val="afffff5"/>
          </w:rPr>
          <w:t>Приложение 1 к настоящему Административному регламенту</w:t>
        </w:r>
        <w:r w:rsidR="00200DAE">
          <w:rPr>
            <w:webHidden/>
          </w:rPr>
          <w:tab/>
        </w:r>
        <w:r w:rsidR="00200DAE">
          <w:rPr>
            <w:webHidden/>
          </w:rPr>
          <w:fldChar w:fldCharType="begin"/>
        </w:r>
        <w:r w:rsidR="00200DAE">
          <w:rPr>
            <w:webHidden/>
          </w:rPr>
          <w:instrText xml:space="preserve"> PAGEREF _Toc5112002 \h </w:instrText>
        </w:r>
        <w:r w:rsidR="00200DAE">
          <w:rPr>
            <w:webHidden/>
          </w:rPr>
        </w:r>
        <w:r w:rsidR="00200DAE">
          <w:rPr>
            <w:webHidden/>
          </w:rPr>
          <w:fldChar w:fldCharType="separate"/>
        </w:r>
        <w:r w:rsidR="003B6AD0">
          <w:rPr>
            <w:webHidden/>
          </w:rPr>
          <w:t>24</w:t>
        </w:r>
        <w:r w:rsidR="00200DAE">
          <w:rPr>
            <w:webHidden/>
          </w:rPr>
          <w:fldChar w:fldCharType="end"/>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3" w:history="1">
        <w:r w:rsidR="00200DAE" w:rsidRPr="005D7A4B">
          <w:rPr>
            <w:rStyle w:val="afffff5"/>
          </w:rPr>
          <w:t>Приложение 2 к настоящему Административному регламенту</w:t>
        </w:r>
        <w:r w:rsidR="00200DAE">
          <w:rPr>
            <w:webHidden/>
          </w:rPr>
          <w:tab/>
        </w:r>
        <w:r w:rsidR="00200DAE">
          <w:rPr>
            <w:webHidden/>
          </w:rPr>
          <w:fldChar w:fldCharType="begin"/>
        </w:r>
        <w:r w:rsidR="00200DAE">
          <w:rPr>
            <w:webHidden/>
          </w:rPr>
          <w:instrText xml:space="preserve"> PAGEREF _Toc5112003 \h </w:instrText>
        </w:r>
        <w:r w:rsidR="00200DAE">
          <w:rPr>
            <w:webHidden/>
          </w:rPr>
        </w:r>
        <w:r w:rsidR="00200DAE">
          <w:rPr>
            <w:webHidden/>
          </w:rPr>
          <w:fldChar w:fldCharType="separate"/>
        </w:r>
        <w:r w:rsidR="003B6AD0">
          <w:rPr>
            <w:webHidden/>
          </w:rPr>
          <w:t>26</w:t>
        </w:r>
        <w:r w:rsidR="00200DAE">
          <w:rPr>
            <w:webHidden/>
          </w:rPr>
          <w:fldChar w:fldCharType="end"/>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4" w:history="1">
        <w:r w:rsidR="00200DAE" w:rsidRPr="005D7A4B">
          <w:rPr>
            <w:rStyle w:val="afffff5"/>
          </w:rPr>
          <w:t>Приложение 3</w:t>
        </w:r>
        <w:r w:rsidR="00200DAE" w:rsidRPr="005D7A4B">
          <w:rPr>
            <w:rStyle w:val="afffff5"/>
            <w:rFonts w:ascii="Calibri" w:hAnsi="Calibri"/>
          </w:rPr>
          <w:t xml:space="preserve"> </w:t>
        </w:r>
        <w:r w:rsidR="00200DAE" w:rsidRPr="005D7A4B">
          <w:rPr>
            <w:rStyle w:val="afffff5"/>
          </w:rPr>
          <w:t>к настоящему Административному регламенту</w:t>
        </w:r>
        <w:r w:rsidR="00200DAE">
          <w:rPr>
            <w:webHidden/>
          </w:rPr>
          <w:tab/>
        </w:r>
        <w:r w:rsidR="00200DAE">
          <w:rPr>
            <w:webHidden/>
          </w:rPr>
          <w:fldChar w:fldCharType="begin"/>
        </w:r>
        <w:r w:rsidR="00200DAE">
          <w:rPr>
            <w:webHidden/>
          </w:rPr>
          <w:instrText xml:space="preserve"> PAGEREF _Toc5112004 \h </w:instrText>
        </w:r>
        <w:r w:rsidR="00200DAE">
          <w:rPr>
            <w:webHidden/>
          </w:rPr>
        </w:r>
        <w:r w:rsidR="00200DAE">
          <w:rPr>
            <w:webHidden/>
          </w:rPr>
          <w:fldChar w:fldCharType="separate"/>
        </w:r>
        <w:r w:rsidR="003B6AD0">
          <w:rPr>
            <w:webHidden/>
          </w:rPr>
          <w:t>2</w:t>
        </w:r>
        <w:r w:rsidR="003B6AD0">
          <w:rPr>
            <w:webHidden/>
            <w:lang w:val="en-US"/>
          </w:rPr>
          <w:t>8</w:t>
        </w:r>
        <w:r w:rsidR="00200DAE">
          <w:rPr>
            <w:webHidden/>
          </w:rPr>
          <w:fldChar w:fldCharType="end"/>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5" w:history="1">
        <w:r w:rsidR="00200DAE" w:rsidRPr="005D7A4B">
          <w:rPr>
            <w:rStyle w:val="afffff5"/>
          </w:rPr>
          <w:t>Приложение 4 к настоящему Административному регламенту</w:t>
        </w:r>
        <w:r w:rsidR="00200DAE">
          <w:rPr>
            <w:webHidden/>
          </w:rPr>
          <w:tab/>
        </w:r>
        <w:r w:rsidR="00200DAE">
          <w:rPr>
            <w:webHidden/>
          </w:rPr>
          <w:fldChar w:fldCharType="begin"/>
        </w:r>
        <w:r w:rsidR="00200DAE">
          <w:rPr>
            <w:webHidden/>
          </w:rPr>
          <w:instrText xml:space="preserve"> PAGEREF _Toc5112005 \h </w:instrText>
        </w:r>
        <w:r w:rsidR="00200DAE">
          <w:rPr>
            <w:webHidden/>
          </w:rPr>
        </w:r>
        <w:r w:rsidR="00200DAE">
          <w:rPr>
            <w:webHidden/>
          </w:rPr>
          <w:fldChar w:fldCharType="separate"/>
        </w:r>
        <w:r w:rsidR="003B6AD0">
          <w:rPr>
            <w:webHidden/>
          </w:rPr>
          <w:t>29</w:t>
        </w:r>
        <w:r w:rsidR="00200DAE">
          <w:rPr>
            <w:webHidden/>
          </w:rPr>
          <w:fldChar w:fldCharType="end"/>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6" w:history="1">
        <w:r w:rsidR="00200DAE" w:rsidRPr="005D7A4B">
          <w:rPr>
            <w:rStyle w:val="afffff5"/>
          </w:rPr>
          <w:t>Приложение 5 к настоящему Административному регламенту</w:t>
        </w:r>
        <w:r w:rsidR="00200DAE">
          <w:rPr>
            <w:webHidden/>
          </w:rPr>
          <w:tab/>
        </w:r>
        <w:r w:rsidR="00B7322D">
          <w:rPr>
            <w:webHidden/>
          </w:rPr>
          <w:t>30</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7" w:history="1">
        <w:r w:rsidR="00200DAE" w:rsidRPr="005D7A4B">
          <w:rPr>
            <w:rStyle w:val="afffff5"/>
          </w:rPr>
          <w:t>Приложение 6 к настоящему Административному регламенту</w:t>
        </w:r>
        <w:r w:rsidR="00200DAE">
          <w:rPr>
            <w:webHidden/>
          </w:rPr>
          <w:tab/>
        </w:r>
        <w:r w:rsidR="00B7322D">
          <w:rPr>
            <w:webHidden/>
          </w:rPr>
          <w:t>31</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8" w:history="1">
        <w:r w:rsidR="00200DAE" w:rsidRPr="005D7A4B">
          <w:rPr>
            <w:rStyle w:val="afffff5"/>
          </w:rPr>
          <w:t>Приложение 7 к настоящему Административному регламенту</w:t>
        </w:r>
        <w:r w:rsidR="00200DAE">
          <w:rPr>
            <w:webHidden/>
          </w:rPr>
          <w:tab/>
        </w:r>
        <w:r w:rsidR="00200DAE">
          <w:rPr>
            <w:webHidden/>
          </w:rPr>
          <w:fldChar w:fldCharType="begin"/>
        </w:r>
        <w:r w:rsidR="00200DAE">
          <w:rPr>
            <w:webHidden/>
          </w:rPr>
          <w:instrText xml:space="preserve"> PAGEREF _Toc5112008 \h </w:instrText>
        </w:r>
        <w:r w:rsidR="00200DAE">
          <w:rPr>
            <w:webHidden/>
          </w:rPr>
        </w:r>
        <w:r w:rsidR="00200DAE">
          <w:rPr>
            <w:webHidden/>
          </w:rPr>
          <w:fldChar w:fldCharType="separate"/>
        </w:r>
        <w:r w:rsidR="003B6AD0">
          <w:rPr>
            <w:webHidden/>
          </w:rPr>
          <w:t>32</w:t>
        </w:r>
        <w:r w:rsidR="00200DAE">
          <w:rPr>
            <w:webHidden/>
          </w:rPr>
          <w:fldChar w:fldCharType="end"/>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09" w:history="1">
        <w:r w:rsidR="00200DAE" w:rsidRPr="005D7A4B">
          <w:rPr>
            <w:rStyle w:val="afffff5"/>
          </w:rPr>
          <w:t>Приложение 8 к настоящему Административному регламенту</w:t>
        </w:r>
        <w:r w:rsidR="00200DAE">
          <w:rPr>
            <w:webHidden/>
          </w:rPr>
          <w:tab/>
        </w:r>
        <w:r w:rsidR="00B7322D">
          <w:rPr>
            <w:webHidden/>
          </w:rPr>
          <w:t>3</w:t>
        </w:r>
        <w:r w:rsidR="003B6AD0">
          <w:rPr>
            <w:webHidden/>
            <w:lang w:val="en-US"/>
          </w:rPr>
          <w:t>5</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10" w:history="1">
        <w:r w:rsidR="00200DAE" w:rsidRPr="005D7A4B">
          <w:rPr>
            <w:rStyle w:val="afffff5"/>
          </w:rPr>
          <w:t>Приложение 9 к настоящему Административному регламенту</w:t>
        </w:r>
        <w:r w:rsidR="00200DAE">
          <w:rPr>
            <w:webHidden/>
          </w:rPr>
          <w:tab/>
        </w:r>
        <w:r w:rsidR="00B7322D">
          <w:rPr>
            <w:webHidden/>
          </w:rPr>
          <w:t>3</w:t>
        </w:r>
        <w:r w:rsidR="003B6AD0">
          <w:rPr>
            <w:webHidden/>
            <w:lang w:val="en-US"/>
          </w:rPr>
          <w:t>7</w:t>
        </w:r>
      </w:hyperlink>
    </w:p>
    <w:p w:rsidR="00200DAE" w:rsidRDefault="00070147">
      <w:pPr>
        <w:pStyle w:val="1f5"/>
        <w:rPr>
          <w:rFonts w:asciiTheme="minorHAnsi" w:eastAsiaTheme="minorEastAsia" w:hAnsiTheme="minorHAnsi" w:cstheme="minorBidi"/>
          <w:bCs w:val="0"/>
          <w:color w:val="auto"/>
          <w:sz w:val="22"/>
          <w:szCs w:val="22"/>
          <w:lang w:eastAsia="ru-RU"/>
        </w:rPr>
      </w:pPr>
      <w:hyperlink w:anchor="_Toc5112011" w:history="1">
        <w:r w:rsidR="00200DAE" w:rsidRPr="005D7A4B">
          <w:rPr>
            <w:rStyle w:val="afffff5"/>
          </w:rPr>
          <w:t>Приложение 10 к настоящему Административному регламенту</w:t>
        </w:r>
        <w:r w:rsidR="00200DAE">
          <w:rPr>
            <w:webHidden/>
          </w:rPr>
          <w:tab/>
        </w:r>
        <w:r w:rsidR="00B7322D">
          <w:rPr>
            <w:webHidden/>
          </w:rPr>
          <w:t>4</w:t>
        </w:r>
        <w:r w:rsidR="003B6AD0">
          <w:rPr>
            <w:webHidden/>
            <w:lang w:val="en-US"/>
          </w:rPr>
          <w:t>2</w:t>
        </w:r>
      </w:hyperlink>
    </w:p>
    <w:p w:rsidR="00DE20BB" w:rsidRDefault="00992577" w:rsidP="003F298C">
      <w:pPr>
        <w:pStyle w:val="1f5"/>
      </w:pPr>
      <w:r>
        <w:fldChar w:fldCharType="end"/>
      </w:r>
    </w:p>
    <w:p w:rsidR="00DE20BB" w:rsidRDefault="005E14A5" w:rsidP="000D01FD">
      <w:pPr>
        <w:pStyle w:val="1-"/>
      </w:pPr>
      <w:r>
        <w:br w:type="page"/>
      </w:r>
    </w:p>
    <w:p w:rsidR="00DE20BB" w:rsidRDefault="005E14A5" w:rsidP="00465F4B">
      <w:pPr>
        <w:pStyle w:val="1"/>
        <w:numPr>
          <w:ilvl w:val="0"/>
          <w:numId w:val="1"/>
        </w:numPr>
        <w:ind w:left="0" w:firstLine="0"/>
        <w:jc w:val="center"/>
      </w:pPr>
      <w:bookmarkStart w:id="3" w:name="_Toc510616989"/>
      <w:bookmarkStart w:id="4" w:name="_Toc530579146"/>
      <w:bookmarkStart w:id="5" w:name="_Toc5111969"/>
      <w:bookmarkEnd w:id="3"/>
      <w:bookmarkEnd w:id="4"/>
      <w:r>
        <w:lastRenderedPageBreak/>
        <w:t>Общие положения</w:t>
      </w:r>
      <w:bookmarkEnd w:id="5"/>
    </w:p>
    <w:p w:rsidR="00DE20BB" w:rsidRPr="003B6AD0" w:rsidRDefault="005E14A5" w:rsidP="000D01FD">
      <w:pPr>
        <w:pStyle w:val="1-"/>
        <w:numPr>
          <w:ilvl w:val="0"/>
          <w:numId w:val="2"/>
        </w:numPr>
        <w:rPr>
          <w:i/>
        </w:rPr>
      </w:pPr>
      <w:bookmarkStart w:id="6" w:name="_Toc437973277"/>
      <w:bookmarkStart w:id="7" w:name="_Toc438110018"/>
      <w:bookmarkStart w:id="8" w:name="_Toc438376222"/>
      <w:bookmarkStart w:id="9" w:name="_Toc530579147"/>
      <w:bookmarkStart w:id="10" w:name="_Toc510616990"/>
      <w:bookmarkStart w:id="11" w:name="_Toc5111970"/>
      <w:r w:rsidRPr="003B6AD0">
        <w:rPr>
          <w:i/>
        </w:rPr>
        <w:t>Предмет регулирования Административного регламента</w:t>
      </w:r>
      <w:bookmarkEnd w:id="6"/>
      <w:bookmarkEnd w:id="7"/>
      <w:bookmarkEnd w:id="8"/>
      <w:bookmarkEnd w:id="9"/>
      <w:bookmarkEnd w:id="10"/>
      <w:bookmarkEnd w:id="11"/>
      <w:r w:rsidRPr="003B6AD0">
        <w:rPr>
          <w:i/>
        </w:rPr>
        <w:t xml:space="preserve"> </w:t>
      </w:r>
    </w:p>
    <w:p w:rsidR="009125AB" w:rsidRPr="009125AB" w:rsidRDefault="005E14A5" w:rsidP="00E72984">
      <w:pPr>
        <w:pStyle w:val="aff1"/>
        <w:numPr>
          <w:ilvl w:val="1"/>
          <w:numId w:val="2"/>
        </w:numPr>
        <w:ind w:left="0" w:firstLine="709"/>
      </w:pPr>
      <w:r w:rsidRPr="009125AB">
        <w:t xml:space="preserve">Настоящий Административный регламент регулирует отношения, возникающие в связи с предоставлением муниципальной услуги «Оформление справки об участии (неучастии) в приватизации жилых муниципальных помещений» (далее – Муниципальная услуга) </w:t>
      </w:r>
      <w:r w:rsidR="00111A11">
        <w:t>А</w:t>
      </w:r>
      <w:r w:rsidR="009125AB" w:rsidRPr="009125AB">
        <w:t>дминистрацией городского округа Фрязино Московской области (далее - Администрация).</w:t>
      </w:r>
    </w:p>
    <w:p w:rsidR="009125AB" w:rsidRPr="009125AB" w:rsidRDefault="009125AB" w:rsidP="00E72984">
      <w:pPr>
        <w:pStyle w:val="affff5"/>
        <w:numPr>
          <w:ilvl w:val="1"/>
          <w:numId w:val="2"/>
        </w:numPr>
        <w:spacing w:after="0" w:line="240" w:lineRule="auto"/>
        <w:ind w:left="0" w:firstLine="709"/>
        <w:jc w:val="both"/>
        <w:rPr>
          <w:rFonts w:eastAsia="Times New Roman"/>
          <w:szCs w:val="24"/>
          <w:lang w:eastAsia="ru-RU"/>
        </w:rPr>
      </w:pPr>
      <w:r w:rsidRPr="009125AB">
        <w:rPr>
          <w:rFonts w:eastAsia="Times New Roman"/>
          <w:szCs w:val="24"/>
          <w:lang w:eastAsia="ru-RU"/>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муниципальных служащих, Администрации, работников МФЦ.</w:t>
      </w:r>
    </w:p>
    <w:p w:rsidR="00DE20BB" w:rsidRDefault="005E14A5" w:rsidP="00E72984">
      <w:pPr>
        <w:pStyle w:val="aff1"/>
        <w:numPr>
          <w:ilvl w:val="1"/>
          <w:numId w:val="2"/>
        </w:numPr>
        <w:ind w:left="0" w:firstLine="709"/>
      </w:pPr>
      <w:r>
        <w:t>Термины и определения, используемые в настоящем Административном регламенте:</w:t>
      </w:r>
    </w:p>
    <w:p w:rsidR="00DE20BB" w:rsidRDefault="005E14A5" w:rsidP="00E72984">
      <w:pPr>
        <w:pStyle w:val="aff1"/>
        <w:ind w:left="0" w:firstLine="709"/>
      </w:pPr>
      <w:r>
        <w:t xml:space="preserve">ЕИС ОУ </w:t>
      </w:r>
      <w:r w:rsidR="00D846CE">
        <w:t>–</w:t>
      </w:r>
      <w:r>
        <w:t xml:space="preserve"> </w:t>
      </w:r>
      <w:r w:rsidR="00D846CE">
        <w:t>е</w:t>
      </w:r>
      <w:r>
        <w:t xml:space="preserve">диная информационная система оказания государственных и муниципальных услуг Московской области, используемая Администрацией для предоставления Муниципальной услуги; </w:t>
      </w:r>
    </w:p>
    <w:p w:rsidR="00914107" w:rsidRDefault="005E14A5" w:rsidP="00E72984">
      <w:pPr>
        <w:pStyle w:val="aff1"/>
        <w:ind w:left="0" w:firstLine="709"/>
      </w:pPr>
      <w:r>
        <w:t xml:space="preserve">РПГУ </w:t>
      </w:r>
      <w:r w:rsidR="00D846CE">
        <w:t>–</w:t>
      </w:r>
      <w:r>
        <w:t xml:space="preserve"> государственная информационная систем</w:t>
      </w:r>
      <w:r w:rsidR="00A70DDD">
        <w:t>а</w:t>
      </w:r>
      <w:r>
        <w:t xml:space="preserve"> Московской области «Портал государственных и муниципальных услуг (функций) Московской области»</w:t>
      </w:r>
      <w:r w:rsidR="00914107">
        <w:t>;</w:t>
      </w:r>
    </w:p>
    <w:p w:rsidR="00DE20BB" w:rsidRDefault="00914107" w:rsidP="00E72984">
      <w:pPr>
        <w:pStyle w:val="aff1"/>
        <w:ind w:left="0" w:firstLine="709"/>
      </w:pPr>
      <w:r w:rsidRPr="00914107">
        <w:t>РГУ</w:t>
      </w:r>
      <w:r>
        <w:t> </w:t>
      </w:r>
      <w:r w:rsidR="00D846CE">
        <w:t>–</w:t>
      </w:r>
      <w:r>
        <w:t xml:space="preserve"> </w:t>
      </w:r>
      <w:r w:rsidRPr="00914107">
        <w:t>государственн</w:t>
      </w:r>
      <w:r w:rsidR="00D846CE">
        <w:t>ая</w:t>
      </w:r>
      <w:r w:rsidRPr="00914107">
        <w:t xml:space="preserve"> информационн</w:t>
      </w:r>
      <w:r w:rsidR="00D846CE">
        <w:t>ая</w:t>
      </w:r>
      <w:r w:rsidRPr="00914107">
        <w:t xml:space="preserve"> систем</w:t>
      </w:r>
      <w:r w:rsidR="00D846CE">
        <w:t>а</w:t>
      </w:r>
      <w:r w:rsidRPr="00914107">
        <w:t xml:space="preserve"> Московской области «Реестр государственных и муниципальных услуг (функций) Московской области»</w:t>
      </w:r>
      <w:r>
        <w:t>.</w:t>
      </w:r>
    </w:p>
    <w:p w:rsidR="00DE20BB" w:rsidRDefault="005E14A5" w:rsidP="00E72984">
      <w:pPr>
        <w:pStyle w:val="aff1"/>
        <w:numPr>
          <w:ilvl w:val="1"/>
          <w:numId w:val="2"/>
        </w:numPr>
        <w:ind w:left="0" w:firstLine="709"/>
      </w:pPr>
      <w:r>
        <w:t>Остальные термины и определения, используемые в настоящем Административном регламенте указаны в Приложении 1 к настоящему Административному регламенту.</w:t>
      </w:r>
    </w:p>
    <w:p w:rsidR="00DE20BB" w:rsidRPr="009125AB" w:rsidRDefault="005E14A5" w:rsidP="00465F4B">
      <w:pPr>
        <w:pStyle w:val="1"/>
        <w:numPr>
          <w:ilvl w:val="0"/>
          <w:numId w:val="2"/>
        </w:numPr>
        <w:ind w:left="0" w:firstLine="0"/>
        <w:jc w:val="center"/>
        <w:rPr>
          <w:i/>
        </w:rPr>
      </w:pPr>
      <w:bookmarkStart w:id="12" w:name="_Toc510616991"/>
      <w:bookmarkStart w:id="13" w:name="_Toc438110019"/>
      <w:bookmarkStart w:id="14" w:name="_Toc437973278"/>
      <w:bookmarkStart w:id="15" w:name="_Toc530579148"/>
      <w:bookmarkStart w:id="16" w:name="_Toc438376223"/>
      <w:bookmarkStart w:id="17" w:name="_Toc5111971"/>
      <w:bookmarkEnd w:id="12"/>
      <w:bookmarkEnd w:id="13"/>
      <w:bookmarkEnd w:id="14"/>
      <w:bookmarkEnd w:id="15"/>
      <w:bookmarkEnd w:id="16"/>
      <w:r w:rsidRPr="009125AB">
        <w:rPr>
          <w:i/>
        </w:rPr>
        <w:t>Лица, имеющие право на получение Муниципальной услуги</w:t>
      </w:r>
      <w:bookmarkEnd w:id="17"/>
    </w:p>
    <w:p w:rsidR="00DE20BB" w:rsidRDefault="005E14A5" w:rsidP="00E72984">
      <w:pPr>
        <w:pStyle w:val="115"/>
        <w:numPr>
          <w:ilvl w:val="1"/>
          <w:numId w:val="2"/>
        </w:numPr>
        <w:ind w:left="0" w:firstLine="711"/>
      </w:pPr>
      <w:r>
        <w:t xml:space="preserve">Лицами, имеющими право на получение Муниципальной услуги, являются </w:t>
      </w:r>
      <w:r>
        <w:rPr>
          <w:rFonts w:eastAsia="Times New Roman"/>
          <w:lang w:eastAsia="ru-RU"/>
        </w:rPr>
        <w:t>физические лица</w:t>
      </w:r>
      <w:r w:rsidR="000038A8">
        <w:rPr>
          <w:rFonts w:eastAsia="Times New Roman"/>
          <w:lang w:eastAsia="ru-RU"/>
        </w:rPr>
        <w:t xml:space="preserve"> </w:t>
      </w:r>
      <w:r w:rsidR="004E339D">
        <w:rPr>
          <w:rFonts w:eastAsia="Times New Roman"/>
          <w:lang w:eastAsia="ru-RU"/>
        </w:rPr>
        <w:t>–</w:t>
      </w:r>
      <w:r>
        <w:rPr>
          <w:rFonts w:eastAsia="Times New Roman"/>
          <w:lang w:eastAsia="ru-RU"/>
        </w:rPr>
        <w:t xml:space="preserve"> граждане Российской Федерации либо их уполномоченные представители, обратившиеся в Администрацию с запросом о предоставлении Муниципальной услуги (далее – Заявители). </w:t>
      </w:r>
    </w:p>
    <w:p w:rsidR="00DE20BB" w:rsidRDefault="005E14A5" w:rsidP="00E72984">
      <w:pPr>
        <w:pStyle w:val="115"/>
        <w:numPr>
          <w:ilvl w:val="1"/>
          <w:numId w:val="2"/>
        </w:numPr>
        <w:ind w:left="0" w:firstLine="711"/>
      </w:pPr>
      <w:bookmarkStart w:id="18" w:name="_Ref440652250"/>
      <w:bookmarkEnd w:id="18"/>
      <w:r>
        <w:t>Категории Заявителей:</w:t>
      </w:r>
    </w:p>
    <w:p w:rsidR="00DE20BB" w:rsidRPr="009125AB" w:rsidRDefault="005E14A5" w:rsidP="00E72984">
      <w:pPr>
        <w:pStyle w:val="aff1"/>
        <w:numPr>
          <w:ilvl w:val="0"/>
          <w:numId w:val="7"/>
        </w:numPr>
        <w:ind w:left="0" w:firstLine="711"/>
      </w:pPr>
      <w:r w:rsidRPr="009125AB">
        <w:t xml:space="preserve">Граждане, состоящие на регистрационном учете по месту жительства на территории </w:t>
      </w:r>
      <w:r w:rsidR="009125AB" w:rsidRPr="009125AB">
        <w:t>городского округа Фрязино</w:t>
      </w:r>
      <w:r w:rsidRPr="009125AB">
        <w:rPr>
          <w:i/>
        </w:rPr>
        <w:t>;</w:t>
      </w:r>
    </w:p>
    <w:p w:rsidR="00DE20BB" w:rsidRPr="009125AB" w:rsidRDefault="005E14A5" w:rsidP="00E72984">
      <w:pPr>
        <w:pStyle w:val="aff1"/>
        <w:numPr>
          <w:ilvl w:val="0"/>
          <w:numId w:val="7"/>
        </w:numPr>
        <w:ind w:left="0" w:firstLine="711"/>
      </w:pPr>
      <w:r w:rsidRPr="009125AB">
        <w:t xml:space="preserve">Граждане, ранее состоявшие на регистрационном учете по месту жительства на территории </w:t>
      </w:r>
      <w:r w:rsidR="009125AB" w:rsidRPr="009125AB">
        <w:t>городского округа Фрязино.</w:t>
      </w:r>
    </w:p>
    <w:p w:rsidR="00DE20BB" w:rsidRPr="009125AB" w:rsidRDefault="005E14A5" w:rsidP="00465F4B">
      <w:pPr>
        <w:pStyle w:val="1"/>
        <w:numPr>
          <w:ilvl w:val="0"/>
          <w:numId w:val="2"/>
        </w:numPr>
        <w:ind w:left="0" w:firstLine="0"/>
        <w:jc w:val="center"/>
        <w:rPr>
          <w:i/>
        </w:rPr>
      </w:pPr>
      <w:bookmarkStart w:id="19" w:name="_Toc530579149"/>
      <w:bookmarkStart w:id="20" w:name="_Toc510616992"/>
      <w:bookmarkStart w:id="21" w:name="_Toc5111972"/>
      <w:bookmarkEnd w:id="19"/>
      <w:bookmarkEnd w:id="20"/>
      <w:r w:rsidRPr="009125AB">
        <w:rPr>
          <w:i/>
        </w:rPr>
        <w:t>Требования к порядку информирования о предоставлении Муниципальной услуги</w:t>
      </w:r>
      <w:bookmarkEnd w:id="21"/>
    </w:p>
    <w:p w:rsidR="009125AB" w:rsidRPr="00EC767C" w:rsidRDefault="009125AB" w:rsidP="009125AB">
      <w:pPr>
        <w:pStyle w:val="112"/>
        <w:spacing w:line="23" w:lineRule="atLeast"/>
        <w:ind w:firstLine="709"/>
        <w:rPr>
          <w:sz w:val="24"/>
          <w:szCs w:val="24"/>
        </w:rPr>
      </w:pPr>
      <w:bookmarkStart w:id="22" w:name="_Toc1755859"/>
      <w:bookmarkStart w:id="23" w:name="_Toc1755908"/>
      <w:bookmarkStart w:id="24" w:name="_Toc1755956"/>
      <w:bookmarkStart w:id="25" w:name="_Toc3200405"/>
      <w:bookmarkStart w:id="26" w:name="_Toc530579150"/>
      <w:bookmarkStart w:id="27" w:name="_Toc438376225"/>
      <w:bookmarkStart w:id="28" w:name="_Toc438110021"/>
      <w:bookmarkStart w:id="29" w:name="_Toc510616993"/>
      <w:bookmarkStart w:id="30" w:name="_Toc437973280"/>
      <w:bookmarkStart w:id="31" w:name="_Toc5111973"/>
      <w:bookmarkEnd w:id="22"/>
      <w:bookmarkEnd w:id="23"/>
      <w:bookmarkEnd w:id="24"/>
      <w:bookmarkEnd w:id="25"/>
      <w:bookmarkEnd w:id="26"/>
      <w:bookmarkEnd w:id="27"/>
      <w:bookmarkEnd w:id="28"/>
      <w:bookmarkEnd w:id="29"/>
      <w:bookmarkEnd w:id="30"/>
      <w:r w:rsidRPr="00AC4DBC">
        <w:rPr>
          <w:sz w:val="24"/>
          <w:szCs w:val="24"/>
        </w:rPr>
        <w:t xml:space="preserve">3.1. </w:t>
      </w:r>
      <w:r w:rsidRPr="00B14BD5">
        <w:rPr>
          <w:sz w:val="24"/>
          <w:szCs w:val="24"/>
        </w:rPr>
        <w:tab/>
      </w:r>
      <w:r w:rsidR="00111A11" w:rsidRPr="00111A11">
        <w:rPr>
          <w:sz w:val="24"/>
          <w:szCs w:val="24"/>
        </w:rPr>
        <w:t xml:space="preserve">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организаций, участвующих в предоставлении и информировании о порядке предоставления Муниципальной услуги </w:t>
      </w:r>
      <w:r w:rsidRPr="00B14BD5">
        <w:rPr>
          <w:sz w:val="24"/>
          <w:szCs w:val="24"/>
        </w:rPr>
        <w:t>приведены в Приложении 2 к настоящему Административному регламенту</w:t>
      </w:r>
      <w:r>
        <w:rPr>
          <w:sz w:val="24"/>
          <w:szCs w:val="24"/>
        </w:rPr>
        <w:t>.</w:t>
      </w:r>
    </w:p>
    <w:p w:rsidR="009125AB" w:rsidRPr="00EC767C" w:rsidRDefault="009125AB" w:rsidP="009125AB">
      <w:pPr>
        <w:pStyle w:val="112"/>
        <w:spacing w:line="23" w:lineRule="atLeast"/>
        <w:ind w:firstLine="709"/>
        <w:rPr>
          <w:sz w:val="24"/>
          <w:szCs w:val="24"/>
        </w:rPr>
      </w:pPr>
      <w:r w:rsidRPr="00EC767C">
        <w:rPr>
          <w:sz w:val="24"/>
          <w:szCs w:val="24"/>
        </w:rPr>
        <w:t xml:space="preserve">3.2. На официальном сайте </w:t>
      </w:r>
      <w:r>
        <w:rPr>
          <w:sz w:val="24"/>
          <w:szCs w:val="24"/>
        </w:rPr>
        <w:t>муниципального образования городской округ Фрязино</w:t>
      </w:r>
      <w:r w:rsidRPr="00EC767C">
        <w:rPr>
          <w:sz w:val="24"/>
          <w:szCs w:val="24"/>
        </w:rPr>
        <w:t xml:space="preserve"> 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в государственной информационной системе Московской области «Портал </w:t>
      </w:r>
      <w:r>
        <w:rPr>
          <w:sz w:val="24"/>
          <w:szCs w:val="24"/>
        </w:rPr>
        <w:t>Государственных</w:t>
      </w:r>
      <w:r w:rsidRPr="00EC767C">
        <w:rPr>
          <w:sz w:val="24"/>
          <w:szCs w:val="24"/>
        </w:rPr>
        <w:t xml:space="preserve"> и муниципальных услуг (функций) Московской области» (далее – РПГУ) обязательному размещению подлежит следующая справочная информация:</w:t>
      </w:r>
    </w:p>
    <w:p w:rsidR="009125AB" w:rsidRPr="00EC767C" w:rsidRDefault="009125AB" w:rsidP="009125AB">
      <w:pPr>
        <w:pStyle w:val="112"/>
        <w:spacing w:line="23" w:lineRule="atLeast"/>
        <w:ind w:firstLine="709"/>
        <w:rPr>
          <w:sz w:val="24"/>
          <w:szCs w:val="24"/>
        </w:rPr>
      </w:pPr>
      <w:r w:rsidRPr="00EC767C">
        <w:rPr>
          <w:sz w:val="24"/>
          <w:szCs w:val="24"/>
        </w:rPr>
        <w:t>место нахождения и график работы Администрации, ее структурных подразделений, предоставляющих Муниципальную услугу;</w:t>
      </w:r>
    </w:p>
    <w:p w:rsidR="009125AB" w:rsidRPr="00EC767C" w:rsidRDefault="009125AB" w:rsidP="009125AB">
      <w:pPr>
        <w:pStyle w:val="112"/>
        <w:spacing w:line="23" w:lineRule="atLeast"/>
        <w:ind w:firstLine="709"/>
        <w:rPr>
          <w:sz w:val="24"/>
          <w:szCs w:val="24"/>
        </w:rPr>
      </w:pPr>
      <w:r w:rsidRPr="00EC767C">
        <w:rPr>
          <w:sz w:val="24"/>
          <w:szCs w:val="24"/>
        </w:rPr>
        <w:lastRenderedPageBreak/>
        <w:t xml:space="preserve">справочные телефоны структурных подразделений Администрации, участвующих в предоставлении Муниципальной услуги, в том числе номер телефона-автоинформатора; </w:t>
      </w:r>
    </w:p>
    <w:p w:rsidR="009125AB" w:rsidRPr="00EC767C" w:rsidRDefault="009125AB" w:rsidP="009125AB">
      <w:pPr>
        <w:pStyle w:val="112"/>
        <w:spacing w:line="23" w:lineRule="atLeast"/>
        <w:ind w:firstLine="709"/>
        <w:rPr>
          <w:sz w:val="24"/>
          <w:szCs w:val="24"/>
        </w:rPr>
      </w:pPr>
      <w:r w:rsidRPr="00EC767C">
        <w:rPr>
          <w:sz w:val="24"/>
          <w:szCs w:val="24"/>
        </w:rPr>
        <w:t xml:space="preserve">адреса официального сайта, а также электронной почты и (или) формы обратной связи Администрации в сети «Интернет». </w:t>
      </w:r>
    </w:p>
    <w:p w:rsidR="009125AB" w:rsidRPr="00EC767C" w:rsidRDefault="009125AB" w:rsidP="009125AB">
      <w:pPr>
        <w:pStyle w:val="112"/>
        <w:spacing w:line="23" w:lineRule="atLeast"/>
        <w:ind w:firstLine="709"/>
        <w:rPr>
          <w:sz w:val="24"/>
          <w:szCs w:val="24"/>
        </w:rPr>
      </w:pPr>
      <w:r w:rsidRPr="00EC767C">
        <w:rPr>
          <w:sz w:val="24"/>
          <w:szCs w:val="24"/>
        </w:rPr>
        <w:t>3</w:t>
      </w:r>
      <w:r w:rsidRPr="00631101">
        <w:rPr>
          <w:sz w:val="24"/>
          <w:szCs w:val="24"/>
        </w:rPr>
        <w:t>.</w:t>
      </w:r>
      <w:r w:rsidR="00111A11">
        <w:rPr>
          <w:sz w:val="24"/>
          <w:szCs w:val="24"/>
        </w:rPr>
        <w:t>3</w:t>
      </w:r>
      <w:r w:rsidRPr="00631101">
        <w:rPr>
          <w:sz w:val="24"/>
          <w:szCs w:val="24"/>
        </w:rPr>
        <w:t>. Сведения о территориальных структурных подразделениях Администрации, осуществляющих предоставление Муниципальной услуги (наименования ТСП, почтовые адреса, номера телефонов и факсов) размещаются на сайте Администрации, на РПГУ, в федеральной государственной информационной системе «Единый портал государственных и муниципальных услуг (функций)» (далее - ЕПГУ), на информационных стендах, расположенных в помещениях, в которых предоставляется Муниципальная услуга.</w:t>
      </w:r>
    </w:p>
    <w:p w:rsidR="009125AB" w:rsidRPr="00EC767C" w:rsidRDefault="009125AB" w:rsidP="009125AB">
      <w:pPr>
        <w:pStyle w:val="112"/>
        <w:spacing w:line="23" w:lineRule="atLeast"/>
        <w:ind w:firstLine="709"/>
        <w:rPr>
          <w:sz w:val="24"/>
          <w:szCs w:val="24"/>
        </w:rPr>
      </w:pPr>
      <w:r w:rsidRPr="00EC767C">
        <w:rPr>
          <w:sz w:val="24"/>
          <w:szCs w:val="24"/>
        </w:rPr>
        <w:t>3.</w:t>
      </w:r>
      <w:r w:rsidR="00111A11">
        <w:rPr>
          <w:sz w:val="24"/>
          <w:szCs w:val="24"/>
        </w:rPr>
        <w:t>4</w:t>
      </w:r>
      <w:r w:rsidRPr="00EC767C">
        <w:rPr>
          <w:sz w:val="24"/>
          <w:szCs w:val="24"/>
        </w:rPr>
        <w:t>. Информирование Заявителей по вопросам предоставления Муниципальной услуги осуществляется:</w:t>
      </w:r>
    </w:p>
    <w:p w:rsidR="009125AB" w:rsidRPr="00EC767C" w:rsidRDefault="00CE24EA" w:rsidP="009125AB">
      <w:pPr>
        <w:pStyle w:val="112"/>
        <w:spacing w:line="23" w:lineRule="atLeast"/>
        <w:ind w:firstLine="709"/>
        <w:rPr>
          <w:sz w:val="24"/>
          <w:szCs w:val="24"/>
        </w:rPr>
      </w:pPr>
      <w:r w:rsidRPr="00EC767C">
        <w:rPr>
          <w:sz w:val="24"/>
          <w:szCs w:val="24"/>
        </w:rPr>
        <w:t xml:space="preserve">а) </w:t>
      </w:r>
      <w:r>
        <w:rPr>
          <w:sz w:val="24"/>
          <w:szCs w:val="24"/>
        </w:rPr>
        <w:t>путем</w:t>
      </w:r>
      <w:r w:rsidR="009125AB" w:rsidRPr="00EC767C">
        <w:rPr>
          <w:sz w:val="24"/>
          <w:szCs w:val="24"/>
        </w:rPr>
        <w:t xml:space="preserve"> размещения информации на сайте </w:t>
      </w:r>
      <w:r w:rsidR="009125AB" w:rsidRPr="00103F02">
        <w:rPr>
          <w:sz w:val="24"/>
          <w:szCs w:val="24"/>
        </w:rPr>
        <w:t>муниципального образования городской округ Фрязино,</w:t>
      </w:r>
      <w:r w:rsidR="009125AB" w:rsidRPr="00EC767C">
        <w:rPr>
          <w:sz w:val="24"/>
          <w:szCs w:val="24"/>
        </w:rPr>
        <w:t xml:space="preserve"> РПГУ.</w:t>
      </w:r>
    </w:p>
    <w:p w:rsidR="009125AB" w:rsidRPr="00EC767C" w:rsidRDefault="009125AB" w:rsidP="009125AB">
      <w:pPr>
        <w:pStyle w:val="112"/>
        <w:spacing w:line="23" w:lineRule="atLeast"/>
        <w:ind w:firstLine="709"/>
        <w:rPr>
          <w:sz w:val="24"/>
          <w:szCs w:val="24"/>
        </w:rPr>
      </w:pPr>
      <w:r w:rsidRPr="00EC767C">
        <w:rPr>
          <w:sz w:val="24"/>
          <w:szCs w:val="24"/>
        </w:rPr>
        <w:t>б) должностным лицом, муниципальным служащим, работником структурного подразделения Администрации, ответственн</w:t>
      </w:r>
      <w:r>
        <w:rPr>
          <w:sz w:val="24"/>
          <w:szCs w:val="24"/>
        </w:rPr>
        <w:t>ым</w:t>
      </w:r>
      <w:r w:rsidRPr="00EC767C">
        <w:rPr>
          <w:sz w:val="24"/>
          <w:szCs w:val="24"/>
        </w:rPr>
        <w:t xml:space="preserve"> за предоставление Муниципальной услуги, при непосредственном обращении Заявителя в Администрацию;</w:t>
      </w:r>
    </w:p>
    <w:p w:rsidR="009125AB" w:rsidRPr="00EC767C" w:rsidRDefault="00CE24EA" w:rsidP="009125AB">
      <w:pPr>
        <w:pStyle w:val="112"/>
        <w:spacing w:line="23" w:lineRule="atLeast"/>
        <w:ind w:firstLine="709"/>
        <w:rPr>
          <w:sz w:val="24"/>
          <w:szCs w:val="24"/>
        </w:rPr>
      </w:pPr>
      <w:r w:rsidRPr="00EC767C">
        <w:rPr>
          <w:sz w:val="24"/>
          <w:szCs w:val="24"/>
        </w:rPr>
        <w:t xml:space="preserve">в) </w:t>
      </w:r>
      <w:r>
        <w:rPr>
          <w:sz w:val="24"/>
          <w:szCs w:val="24"/>
        </w:rPr>
        <w:t>путем</w:t>
      </w:r>
      <w:r w:rsidR="009125AB" w:rsidRPr="00EC767C">
        <w:rPr>
          <w:sz w:val="24"/>
          <w:szCs w:val="24"/>
        </w:rPr>
        <w:t xml:space="preserve"> публикации информационных материалов в средствах массовой информации;</w:t>
      </w:r>
    </w:p>
    <w:p w:rsidR="009125AB" w:rsidRPr="00EC767C" w:rsidRDefault="00CE24EA" w:rsidP="009125AB">
      <w:pPr>
        <w:pStyle w:val="112"/>
        <w:spacing w:line="23" w:lineRule="atLeast"/>
        <w:ind w:firstLine="709"/>
        <w:rPr>
          <w:sz w:val="24"/>
          <w:szCs w:val="24"/>
        </w:rPr>
      </w:pPr>
      <w:r w:rsidRPr="00EC767C">
        <w:rPr>
          <w:sz w:val="24"/>
          <w:szCs w:val="24"/>
        </w:rPr>
        <w:t xml:space="preserve">г) </w:t>
      </w:r>
      <w:r>
        <w:rPr>
          <w:sz w:val="24"/>
          <w:szCs w:val="24"/>
        </w:rPr>
        <w:t>путем</w:t>
      </w:r>
      <w:r w:rsidR="009125AB" w:rsidRPr="00EC767C">
        <w:rPr>
          <w:sz w:val="24"/>
          <w:szCs w:val="24"/>
        </w:rPr>
        <w:t xml:space="preserve">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125AB" w:rsidRPr="00EC767C" w:rsidRDefault="00CE24EA" w:rsidP="009125AB">
      <w:pPr>
        <w:pStyle w:val="112"/>
        <w:spacing w:line="23" w:lineRule="atLeast"/>
        <w:ind w:firstLine="709"/>
        <w:rPr>
          <w:sz w:val="24"/>
          <w:szCs w:val="24"/>
        </w:rPr>
      </w:pPr>
      <w:r w:rsidRPr="00EC767C">
        <w:rPr>
          <w:sz w:val="24"/>
          <w:szCs w:val="24"/>
        </w:rPr>
        <w:t xml:space="preserve">д) </w:t>
      </w:r>
      <w:r>
        <w:rPr>
          <w:sz w:val="24"/>
          <w:szCs w:val="24"/>
        </w:rPr>
        <w:t>посредством</w:t>
      </w:r>
      <w:r w:rsidR="009125AB" w:rsidRPr="00EC767C">
        <w:rPr>
          <w:sz w:val="24"/>
          <w:szCs w:val="24"/>
        </w:rPr>
        <w:t xml:space="preserve"> телефонной и факсимильной связи;</w:t>
      </w:r>
    </w:p>
    <w:p w:rsidR="009125AB" w:rsidRPr="00EC767C" w:rsidRDefault="009125AB" w:rsidP="009125AB">
      <w:pPr>
        <w:pStyle w:val="112"/>
        <w:spacing w:line="23" w:lineRule="atLeast"/>
        <w:ind w:firstLine="709"/>
        <w:rPr>
          <w:sz w:val="24"/>
          <w:szCs w:val="24"/>
        </w:rPr>
      </w:pPr>
      <w:r w:rsidRPr="00EC767C">
        <w:rPr>
          <w:sz w:val="24"/>
          <w:szCs w:val="24"/>
        </w:rPr>
        <w:t>е) посредством ответов на письменные и устные обращения Заявителей по вопросу предоставления Муниципальной услуги.</w:t>
      </w:r>
    </w:p>
    <w:p w:rsidR="009125AB" w:rsidRPr="00631101" w:rsidRDefault="009125AB" w:rsidP="009125AB">
      <w:pPr>
        <w:pStyle w:val="112"/>
        <w:spacing w:line="23" w:lineRule="atLeast"/>
        <w:ind w:firstLine="709"/>
        <w:rPr>
          <w:sz w:val="24"/>
          <w:szCs w:val="24"/>
        </w:rPr>
      </w:pPr>
      <w:r w:rsidRPr="00631101">
        <w:rPr>
          <w:sz w:val="24"/>
          <w:szCs w:val="24"/>
        </w:rPr>
        <w:t>3.</w:t>
      </w:r>
      <w:r w:rsidR="00111A11">
        <w:rPr>
          <w:sz w:val="24"/>
          <w:szCs w:val="24"/>
        </w:rPr>
        <w:t>5</w:t>
      </w:r>
      <w:r w:rsidRPr="00631101">
        <w:rPr>
          <w:sz w:val="24"/>
          <w:szCs w:val="24"/>
        </w:rPr>
        <w:t>. На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125AB" w:rsidRPr="00631101" w:rsidRDefault="009125AB" w:rsidP="009125AB">
      <w:pPr>
        <w:pStyle w:val="112"/>
        <w:spacing w:line="23" w:lineRule="atLeast"/>
        <w:ind w:firstLine="709"/>
        <w:rPr>
          <w:sz w:val="24"/>
          <w:szCs w:val="24"/>
        </w:rPr>
      </w:pPr>
      <w:r w:rsidRPr="00631101">
        <w:rPr>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125AB" w:rsidRPr="00631101" w:rsidRDefault="009125AB" w:rsidP="009125AB">
      <w:pPr>
        <w:pStyle w:val="112"/>
        <w:spacing w:line="23" w:lineRule="atLeast"/>
        <w:ind w:firstLine="709"/>
        <w:rPr>
          <w:sz w:val="24"/>
          <w:szCs w:val="24"/>
        </w:rPr>
      </w:pPr>
      <w:r w:rsidRPr="00631101">
        <w:rPr>
          <w:sz w:val="24"/>
          <w:szCs w:val="24"/>
        </w:rPr>
        <w:t>б) перечень лиц, имеющих право на получение Муниципальной услуги;</w:t>
      </w:r>
    </w:p>
    <w:p w:rsidR="009125AB" w:rsidRPr="00631101" w:rsidRDefault="009125AB" w:rsidP="009125AB">
      <w:pPr>
        <w:pStyle w:val="112"/>
        <w:spacing w:line="23" w:lineRule="atLeast"/>
        <w:ind w:firstLine="709"/>
        <w:rPr>
          <w:sz w:val="24"/>
          <w:szCs w:val="24"/>
        </w:rPr>
      </w:pPr>
      <w:r w:rsidRPr="00631101">
        <w:rPr>
          <w:sz w:val="24"/>
          <w:szCs w:val="24"/>
        </w:rPr>
        <w:t>в) срок предоставления Муниципальной услуги;</w:t>
      </w:r>
    </w:p>
    <w:p w:rsidR="009125AB" w:rsidRPr="00631101" w:rsidRDefault="009125AB" w:rsidP="009125AB">
      <w:pPr>
        <w:pStyle w:val="112"/>
        <w:spacing w:line="23" w:lineRule="atLeast"/>
        <w:ind w:firstLine="709"/>
        <w:rPr>
          <w:sz w:val="24"/>
          <w:szCs w:val="24"/>
        </w:rPr>
      </w:pPr>
      <w:r w:rsidRPr="00631101">
        <w:rPr>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125AB" w:rsidRPr="00631101" w:rsidRDefault="009125AB" w:rsidP="009125AB">
      <w:pPr>
        <w:pStyle w:val="112"/>
        <w:spacing w:line="23" w:lineRule="atLeast"/>
        <w:ind w:firstLine="709"/>
        <w:rPr>
          <w:sz w:val="24"/>
          <w:szCs w:val="24"/>
        </w:rPr>
      </w:pPr>
      <w:r w:rsidRPr="00631101">
        <w:rPr>
          <w:sz w:val="24"/>
          <w:szCs w:val="24"/>
        </w:rPr>
        <w:t>д) исчерпывающий перечень оснований для приостановления или отказа в предоставлении Муниципальной услуги;</w:t>
      </w:r>
    </w:p>
    <w:p w:rsidR="009125AB" w:rsidRPr="00631101" w:rsidRDefault="009125AB" w:rsidP="009125AB">
      <w:pPr>
        <w:pStyle w:val="112"/>
        <w:spacing w:line="23" w:lineRule="atLeast"/>
        <w:ind w:firstLine="709"/>
        <w:rPr>
          <w:sz w:val="24"/>
          <w:szCs w:val="24"/>
        </w:rPr>
      </w:pPr>
      <w:r w:rsidRPr="00631101">
        <w:rPr>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125AB" w:rsidRPr="00EC767C" w:rsidRDefault="009125AB" w:rsidP="009125AB">
      <w:pPr>
        <w:pStyle w:val="112"/>
        <w:spacing w:line="23" w:lineRule="atLeast"/>
        <w:ind w:firstLine="709"/>
        <w:rPr>
          <w:sz w:val="24"/>
          <w:szCs w:val="24"/>
        </w:rPr>
      </w:pPr>
      <w:r w:rsidRPr="00631101">
        <w:rPr>
          <w:sz w:val="24"/>
          <w:szCs w:val="24"/>
        </w:rPr>
        <w:t>ж) формы заявлений (уведомлений, сообщений), используемые при предоставлении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3.</w:t>
      </w:r>
      <w:r w:rsidR="00111A11">
        <w:rPr>
          <w:sz w:val="24"/>
          <w:szCs w:val="24"/>
        </w:rPr>
        <w:t>6</w:t>
      </w:r>
      <w:r w:rsidRPr="00EC767C">
        <w:rPr>
          <w:sz w:val="24"/>
          <w:szCs w:val="24"/>
        </w:rPr>
        <w:t xml:space="preserve">. Информация на РПГУ и сайте </w:t>
      </w:r>
      <w:r w:rsidRPr="00103F02">
        <w:rPr>
          <w:sz w:val="24"/>
          <w:szCs w:val="24"/>
        </w:rPr>
        <w:t xml:space="preserve">муниципального образования городской округ Фрязино </w:t>
      </w:r>
      <w:r w:rsidRPr="00EC767C">
        <w:rPr>
          <w:sz w:val="24"/>
          <w:szCs w:val="24"/>
        </w:rPr>
        <w:t>о порядке и сроках предоставления Муниципальной услуги предоставляется бесплатно.</w:t>
      </w:r>
    </w:p>
    <w:p w:rsidR="009125AB" w:rsidRPr="00EC767C" w:rsidRDefault="009125AB" w:rsidP="009125AB">
      <w:pPr>
        <w:pStyle w:val="112"/>
        <w:spacing w:line="23" w:lineRule="atLeast"/>
        <w:ind w:firstLine="709"/>
        <w:rPr>
          <w:sz w:val="24"/>
          <w:szCs w:val="24"/>
        </w:rPr>
      </w:pPr>
      <w:r w:rsidRPr="00EC767C">
        <w:rPr>
          <w:sz w:val="24"/>
          <w:szCs w:val="24"/>
        </w:rPr>
        <w:t>3.</w:t>
      </w:r>
      <w:r w:rsidR="00111A11">
        <w:rPr>
          <w:sz w:val="24"/>
          <w:szCs w:val="24"/>
        </w:rPr>
        <w:t>7</w:t>
      </w:r>
      <w:r w:rsidRPr="00EC767C">
        <w:rPr>
          <w:sz w:val="24"/>
          <w:szCs w:val="24"/>
        </w:rPr>
        <w:t xml:space="preserve">. На сайте </w:t>
      </w:r>
      <w:r w:rsidRPr="00103F02">
        <w:rPr>
          <w:sz w:val="24"/>
          <w:szCs w:val="24"/>
        </w:rPr>
        <w:t xml:space="preserve">муниципального образования городской округ Фрязино </w:t>
      </w:r>
      <w:r w:rsidRPr="00EC767C">
        <w:rPr>
          <w:sz w:val="24"/>
          <w:szCs w:val="24"/>
        </w:rPr>
        <w:t>дополнительно размещаются:</w:t>
      </w:r>
    </w:p>
    <w:p w:rsidR="009125AB" w:rsidRPr="00EC767C" w:rsidRDefault="009125AB" w:rsidP="009125AB">
      <w:pPr>
        <w:pStyle w:val="112"/>
        <w:spacing w:line="23" w:lineRule="atLeast"/>
        <w:ind w:firstLine="709"/>
        <w:rPr>
          <w:sz w:val="24"/>
          <w:szCs w:val="24"/>
        </w:rPr>
      </w:pPr>
      <w:r w:rsidRPr="00EC767C">
        <w:rPr>
          <w:sz w:val="24"/>
          <w:szCs w:val="24"/>
        </w:rPr>
        <w:t xml:space="preserve">а) полные наименования и почтовые адреса </w:t>
      </w:r>
      <w:r w:rsidRPr="00B14BD5">
        <w:rPr>
          <w:sz w:val="24"/>
          <w:szCs w:val="24"/>
        </w:rPr>
        <w:t xml:space="preserve">структурных подразделений </w:t>
      </w:r>
      <w:r w:rsidR="00CE24EA" w:rsidRPr="00B14BD5">
        <w:rPr>
          <w:sz w:val="24"/>
          <w:szCs w:val="24"/>
        </w:rPr>
        <w:t>Администрации</w:t>
      </w:r>
      <w:r w:rsidR="00CE24EA">
        <w:rPr>
          <w:sz w:val="24"/>
          <w:szCs w:val="24"/>
        </w:rPr>
        <w:t xml:space="preserve">, </w:t>
      </w:r>
      <w:r w:rsidR="00CE24EA" w:rsidRPr="00EC767C">
        <w:rPr>
          <w:sz w:val="24"/>
          <w:szCs w:val="24"/>
        </w:rPr>
        <w:t>непосредственно</w:t>
      </w:r>
      <w:r w:rsidRPr="00EC767C">
        <w:rPr>
          <w:sz w:val="24"/>
          <w:szCs w:val="24"/>
        </w:rPr>
        <w:t xml:space="preserve"> предоставляющих Муниципальную услугу;</w:t>
      </w:r>
    </w:p>
    <w:p w:rsidR="009125AB" w:rsidRPr="00EC767C" w:rsidRDefault="009125AB" w:rsidP="009125AB">
      <w:pPr>
        <w:pStyle w:val="112"/>
        <w:spacing w:line="23" w:lineRule="atLeast"/>
        <w:ind w:firstLine="709"/>
        <w:rPr>
          <w:sz w:val="24"/>
          <w:szCs w:val="24"/>
        </w:rPr>
      </w:pPr>
      <w:r w:rsidRPr="00EC767C">
        <w:rPr>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9125AB" w:rsidRPr="00EC767C" w:rsidRDefault="009125AB" w:rsidP="009125AB">
      <w:pPr>
        <w:pStyle w:val="112"/>
        <w:spacing w:line="23" w:lineRule="atLeast"/>
        <w:ind w:firstLine="709"/>
        <w:rPr>
          <w:sz w:val="24"/>
          <w:szCs w:val="24"/>
        </w:rPr>
      </w:pPr>
      <w:r w:rsidRPr="00EC767C">
        <w:rPr>
          <w:sz w:val="24"/>
          <w:szCs w:val="24"/>
        </w:rPr>
        <w:t>в) режим работы Администрации;</w:t>
      </w:r>
    </w:p>
    <w:p w:rsidR="009125AB" w:rsidRPr="00EC767C" w:rsidRDefault="009125AB" w:rsidP="009125AB">
      <w:pPr>
        <w:pStyle w:val="112"/>
        <w:spacing w:line="23" w:lineRule="atLeast"/>
        <w:ind w:firstLine="709"/>
        <w:rPr>
          <w:sz w:val="24"/>
          <w:szCs w:val="24"/>
        </w:rPr>
      </w:pPr>
      <w:r w:rsidRPr="00EC767C">
        <w:rPr>
          <w:sz w:val="24"/>
          <w:szCs w:val="24"/>
        </w:rPr>
        <w:t>г) график работы Подразделения, непосредственно предоставляющего Муниципальную услугу;</w:t>
      </w:r>
    </w:p>
    <w:p w:rsidR="009125AB" w:rsidRPr="00EC767C" w:rsidRDefault="009125AB" w:rsidP="009125AB">
      <w:pPr>
        <w:pStyle w:val="112"/>
        <w:spacing w:line="23" w:lineRule="atLeast"/>
        <w:ind w:firstLine="709"/>
        <w:rPr>
          <w:sz w:val="24"/>
          <w:szCs w:val="24"/>
        </w:rPr>
      </w:pPr>
      <w:r w:rsidRPr="00EC767C">
        <w:rPr>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lastRenderedPageBreak/>
        <w:t>е) перечень лиц, имеющих право на получение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9125AB" w:rsidRPr="00EC767C" w:rsidRDefault="009125AB" w:rsidP="009125AB">
      <w:pPr>
        <w:pStyle w:val="112"/>
        <w:spacing w:line="23" w:lineRule="atLeast"/>
        <w:ind w:firstLine="709"/>
        <w:rPr>
          <w:sz w:val="24"/>
          <w:szCs w:val="24"/>
        </w:rPr>
      </w:pPr>
      <w:r w:rsidRPr="00EC767C">
        <w:rPr>
          <w:sz w:val="24"/>
          <w:szCs w:val="24"/>
        </w:rPr>
        <w:t>з) текст Административного регламента с приложениями;</w:t>
      </w:r>
    </w:p>
    <w:p w:rsidR="009125AB" w:rsidRPr="00EC767C" w:rsidRDefault="009125AB" w:rsidP="009125AB">
      <w:pPr>
        <w:pStyle w:val="112"/>
        <w:spacing w:line="23" w:lineRule="atLeast"/>
        <w:ind w:firstLine="709"/>
        <w:rPr>
          <w:sz w:val="24"/>
          <w:szCs w:val="24"/>
        </w:rPr>
      </w:pPr>
      <w:r w:rsidRPr="00EC767C">
        <w:rPr>
          <w:sz w:val="24"/>
          <w:szCs w:val="24"/>
        </w:rPr>
        <w:t>и) краткое описание порядка предоставления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к) порядок обжалования решений, действий или бездействия должностных лиц, муниципальных служащих, работников Администрации предоставляющих Муниципальную услугу;</w:t>
      </w:r>
    </w:p>
    <w:p w:rsidR="009125AB" w:rsidRPr="00EC767C" w:rsidRDefault="009125AB" w:rsidP="009125AB">
      <w:pPr>
        <w:pStyle w:val="112"/>
        <w:spacing w:line="23" w:lineRule="atLeast"/>
        <w:ind w:firstLine="709"/>
        <w:rPr>
          <w:sz w:val="24"/>
          <w:szCs w:val="24"/>
        </w:rPr>
      </w:pPr>
      <w:r w:rsidRPr="00EC767C">
        <w:rPr>
          <w:sz w:val="24"/>
          <w:szCs w:val="24"/>
        </w:rPr>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125AB" w:rsidRPr="00EC767C" w:rsidRDefault="009125AB" w:rsidP="009125AB">
      <w:pPr>
        <w:pStyle w:val="112"/>
        <w:spacing w:line="23" w:lineRule="atLeast"/>
        <w:ind w:firstLine="709"/>
        <w:rPr>
          <w:sz w:val="24"/>
          <w:szCs w:val="24"/>
        </w:rPr>
      </w:pPr>
      <w:r w:rsidRPr="00EC767C">
        <w:rPr>
          <w:sz w:val="24"/>
          <w:szCs w:val="24"/>
        </w:rPr>
        <w:t>3.</w:t>
      </w:r>
      <w:r w:rsidR="00111A11">
        <w:rPr>
          <w:sz w:val="24"/>
          <w:szCs w:val="24"/>
        </w:rPr>
        <w:t>8</w:t>
      </w:r>
      <w:r w:rsidRPr="00EC767C">
        <w:rPr>
          <w:sz w:val="24"/>
          <w:szCs w:val="24"/>
        </w:rPr>
        <w:t>. При информировании о порядке предоставления Муниципальной услуги по телефону должностное лицо, муниципальный служащий, работник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9125AB" w:rsidRPr="00EC767C" w:rsidRDefault="009125AB" w:rsidP="009125AB">
      <w:pPr>
        <w:pStyle w:val="112"/>
        <w:spacing w:line="23" w:lineRule="atLeast"/>
        <w:ind w:firstLine="709"/>
        <w:rPr>
          <w:sz w:val="24"/>
          <w:szCs w:val="24"/>
        </w:rPr>
      </w:pPr>
      <w:r w:rsidRPr="00EC767C">
        <w:rPr>
          <w:sz w:val="24"/>
          <w:szCs w:val="24"/>
        </w:rPr>
        <w:t>Должностное лицо, муниципальный служащий, работник Администрации обязан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125AB" w:rsidRPr="00EC767C" w:rsidRDefault="009125AB" w:rsidP="009125AB">
      <w:pPr>
        <w:pStyle w:val="112"/>
        <w:spacing w:line="23" w:lineRule="atLeast"/>
        <w:ind w:firstLine="709"/>
        <w:rPr>
          <w:sz w:val="24"/>
          <w:szCs w:val="24"/>
        </w:rPr>
      </w:pPr>
      <w:r w:rsidRPr="00EC767C">
        <w:rPr>
          <w:sz w:val="24"/>
          <w:szCs w:val="24"/>
        </w:rPr>
        <w:t xml:space="preserve">Информирование по телефону о порядке предоставления Муниципальной услуги осуществляется в соответствии с графиком работы Администрации. </w:t>
      </w:r>
    </w:p>
    <w:p w:rsidR="009125AB" w:rsidRPr="00EC767C" w:rsidRDefault="009125AB" w:rsidP="009125AB">
      <w:pPr>
        <w:pStyle w:val="112"/>
        <w:spacing w:line="23" w:lineRule="atLeast"/>
        <w:ind w:firstLine="709"/>
        <w:rPr>
          <w:sz w:val="24"/>
          <w:szCs w:val="24"/>
        </w:rPr>
      </w:pPr>
      <w:r w:rsidRPr="00EC767C">
        <w:rPr>
          <w:sz w:val="24"/>
          <w:szCs w:val="24"/>
        </w:rPr>
        <w:t>Во время разговора должностные лица, муниципальные служащие, работники Администрации обязаны произносить слова четко и не прерывать разговор по причине поступления другого звонка.</w:t>
      </w:r>
    </w:p>
    <w:p w:rsidR="009125AB" w:rsidRPr="00EC767C" w:rsidRDefault="009125AB" w:rsidP="009125AB">
      <w:pPr>
        <w:pStyle w:val="112"/>
        <w:spacing w:line="23" w:lineRule="atLeast"/>
        <w:ind w:firstLine="709"/>
        <w:rPr>
          <w:sz w:val="24"/>
          <w:szCs w:val="24"/>
        </w:rPr>
      </w:pPr>
      <w:r w:rsidRPr="00EC767C">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гражданского служащего, работника Администрации либо обратившемуся сообщается номер телефона, по которому можно получить необходимую информацию.</w:t>
      </w:r>
    </w:p>
    <w:p w:rsidR="009125AB" w:rsidRPr="00EC767C" w:rsidRDefault="009125AB" w:rsidP="009125AB">
      <w:pPr>
        <w:pStyle w:val="112"/>
        <w:spacing w:line="23" w:lineRule="atLeast"/>
        <w:ind w:firstLine="709"/>
        <w:rPr>
          <w:sz w:val="24"/>
          <w:szCs w:val="24"/>
        </w:rPr>
      </w:pPr>
      <w:r w:rsidRPr="00EC767C">
        <w:rPr>
          <w:sz w:val="24"/>
          <w:szCs w:val="24"/>
        </w:rPr>
        <w:t>3.</w:t>
      </w:r>
      <w:r w:rsidR="00111A11">
        <w:rPr>
          <w:sz w:val="24"/>
          <w:szCs w:val="24"/>
        </w:rPr>
        <w:t>9</w:t>
      </w:r>
      <w:r w:rsidRPr="00EC767C">
        <w:rPr>
          <w:sz w:val="24"/>
          <w:szCs w:val="24"/>
        </w:rPr>
        <w:t>. При ответах на телефонные звонки и устные обращения по вопросам к порядку предоставления Муниципальной услуги должностным лицом, муниципальным служащим, работником Администрации обратившемуся сообщается следующая информация:</w:t>
      </w:r>
    </w:p>
    <w:p w:rsidR="009125AB" w:rsidRPr="00EC767C" w:rsidRDefault="009125AB" w:rsidP="009125AB">
      <w:pPr>
        <w:pStyle w:val="112"/>
        <w:spacing w:line="23" w:lineRule="atLeast"/>
        <w:ind w:firstLine="709"/>
        <w:rPr>
          <w:sz w:val="24"/>
          <w:szCs w:val="24"/>
        </w:rPr>
      </w:pPr>
      <w:r w:rsidRPr="00EC767C">
        <w:rPr>
          <w:sz w:val="24"/>
          <w:szCs w:val="24"/>
        </w:rPr>
        <w:t>а) о перечне лиц, имеющих право на получение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125AB" w:rsidRPr="00EC767C" w:rsidRDefault="009125AB" w:rsidP="009125AB">
      <w:pPr>
        <w:pStyle w:val="112"/>
        <w:spacing w:line="23" w:lineRule="atLeast"/>
        <w:ind w:firstLine="709"/>
        <w:rPr>
          <w:sz w:val="24"/>
          <w:szCs w:val="24"/>
        </w:rPr>
      </w:pPr>
      <w:r w:rsidRPr="00EC767C">
        <w:rPr>
          <w:sz w:val="24"/>
          <w:szCs w:val="24"/>
        </w:rPr>
        <w:t>в) о перечне документов, необходимых для получения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г) о сроках предоставления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д) об основаниях для приостановления Муниципальной услуги;</w:t>
      </w:r>
    </w:p>
    <w:p w:rsidR="009125AB" w:rsidRPr="00EC767C" w:rsidRDefault="00111A11" w:rsidP="009125AB">
      <w:pPr>
        <w:pStyle w:val="112"/>
        <w:spacing w:line="23" w:lineRule="atLeast"/>
        <w:ind w:firstLine="709"/>
        <w:rPr>
          <w:sz w:val="24"/>
          <w:szCs w:val="24"/>
        </w:rPr>
      </w:pPr>
      <w:r w:rsidRPr="00EC767C">
        <w:rPr>
          <w:sz w:val="24"/>
          <w:szCs w:val="24"/>
        </w:rPr>
        <w:t xml:space="preserve">е) </w:t>
      </w:r>
      <w:r w:rsidR="009125AB" w:rsidRPr="00EC767C">
        <w:rPr>
          <w:sz w:val="24"/>
          <w:szCs w:val="24"/>
        </w:rPr>
        <w:t>об основаниях для отказа в предоставлении Муниципальной услуги;</w:t>
      </w:r>
    </w:p>
    <w:p w:rsidR="009125AB" w:rsidRPr="00EC767C" w:rsidRDefault="00111A11" w:rsidP="009125AB">
      <w:pPr>
        <w:pStyle w:val="112"/>
        <w:spacing w:line="23" w:lineRule="atLeast"/>
        <w:ind w:firstLine="709"/>
        <w:rPr>
          <w:sz w:val="24"/>
          <w:szCs w:val="24"/>
        </w:rPr>
      </w:pPr>
      <w:r w:rsidRPr="00EC767C">
        <w:rPr>
          <w:sz w:val="24"/>
          <w:szCs w:val="24"/>
        </w:rPr>
        <w:t>ж)</w:t>
      </w:r>
      <w:r>
        <w:rPr>
          <w:sz w:val="24"/>
          <w:szCs w:val="24"/>
        </w:rPr>
        <w:t xml:space="preserve"> </w:t>
      </w:r>
      <w:r w:rsidR="009125AB" w:rsidRPr="00EC767C">
        <w:rPr>
          <w:sz w:val="24"/>
          <w:szCs w:val="24"/>
        </w:rPr>
        <w:t>о месте размещения на РПГУ, сайте Администрации информации по вопросам предоставления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3.1</w:t>
      </w:r>
      <w:r w:rsidR="00111A11">
        <w:rPr>
          <w:sz w:val="24"/>
          <w:szCs w:val="24"/>
        </w:rPr>
        <w:t>0</w:t>
      </w:r>
      <w:r w:rsidRPr="00EC767C">
        <w:rPr>
          <w:sz w:val="24"/>
          <w:szCs w:val="24"/>
        </w:rPr>
        <w:t xml:space="preserve">. Информирование о порядке предоставления Муниципальной услуги осуществляется также по единому номеру телефона </w:t>
      </w:r>
      <w:r w:rsidRPr="00EC767C">
        <w:rPr>
          <w:bCs/>
          <w:sz w:val="24"/>
          <w:szCs w:val="24"/>
        </w:rPr>
        <w:t>Контактного центра Губернатора Московской области</w:t>
      </w:r>
      <w:r w:rsidRPr="00EC767C">
        <w:rPr>
          <w:sz w:val="24"/>
          <w:szCs w:val="24"/>
        </w:rPr>
        <w:t xml:space="preserve"> 8-800-550-50-30.</w:t>
      </w:r>
    </w:p>
    <w:p w:rsidR="009125AB" w:rsidRPr="00EC767C" w:rsidRDefault="009125AB" w:rsidP="009125AB">
      <w:pPr>
        <w:pStyle w:val="112"/>
        <w:spacing w:line="23" w:lineRule="atLeast"/>
        <w:ind w:firstLine="709"/>
        <w:rPr>
          <w:sz w:val="24"/>
          <w:szCs w:val="24"/>
        </w:rPr>
      </w:pPr>
      <w:r w:rsidRPr="00EC767C">
        <w:rPr>
          <w:sz w:val="24"/>
          <w:szCs w:val="24"/>
        </w:rPr>
        <w:t>3.1</w:t>
      </w:r>
      <w:r w:rsidR="00111A11">
        <w:rPr>
          <w:sz w:val="24"/>
          <w:szCs w:val="24"/>
        </w:rPr>
        <w:t>1</w:t>
      </w:r>
      <w:r w:rsidRPr="00EC767C">
        <w:rPr>
          <w:sz w:val="24"/>
          <w:szCs w:val="24"/>
        </w:rPr>
        <w:t xml:space="preserve">.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РПГУ, сайте </w:t>
      </w:r>
      <w:r w:rsidRPr="000C6459">
        <w:rPr>
          <w:sz w:val="24"/>
          <w:szCs w:val="24"/>
        </w:rPr>
        <w:t>муниципального образования городской округ Фрязино,</w:t>
      </w:r>
      <w:r w:rsidRPr="00EC767C">
        <w:rPr>
          <w:sz w:val="24"/>
          <w:szCs w:val="24"/>
        </w:rPr>
        <w:t xml:space="preserve"> передает в МФЦ.</w:t>
      </w:r>
    </w:p>
    <w:p w:rsidR="009125AB" w:rsidRPr="00EC767C" w:rsidRDefault="009125AB" w:rsidP="009125AB">
      <w:pPr>
        <w:pStyle w:val="112"/>
        <w:spacing w:line="23" w:lineRule="atLeast"/>
        <w:ind w:firstLine="709"/>
        <w:rPr>
          <w:sz w:val="24"/>
          <w:szCs w:val="24"/>
        </w:rPr>
      </w:pPr>
      <w:r w:rsidRPr="00EC767C">
        <w:rPr>
          <w:sz w:val="24"/>
          <w:szCs w:val="24"/>
        </w:rPr>
        <w:t xml:space="preserve">Администрация обеспечивает своевременную актуализацию указанных информационных материалов на РПГУ, сайте </w:t>
      </w:r>
      <w:r w:rsidRPr="000C6459">
        <w:rPr>
          <w:sz w:val="24"/>
          <w:szCs w:val="24"/>
        </w:rPr>
        <w:t xml:space="preserve">муниципального образования городской округ Фрязино </w:t>
      </w:r>
      <w:r w:rsidRPr="00EC767C">
        <w:rPr>
          <w:sz w:val="24"/>
          <w:szCs w:val="24"/>
        </w:rPr>
        <w:t xml:space="preserve">и контролирует их наличие и актуальность в МФЦ. </w:t>
      </w:r>
    </w:p>
    <w:p w:rsidR="005B406B" w:rsidRDefault="009125AB" w:rsidP="005B406B">
      <w:pPr>
        <w:pStyle w:val="112"/>
        <w:spacing w:line="23" w:lineRule="atLeast"/>
        <w:ind w:firstLine="709"/>
        <w:rPr>
          <w:sz w:val="24"/>
          <w:szCs w:val="24"/>
        </w:rPr>
      </w:pPr>
      <w:r w:rsidRPr="00EC767C">
        <w:rPr>
          <w:sz w:val="24"/>
          <w:szCs w:val="24"/>
        </w:rPr>
        <w:t>3.1</w:t>
      </w:r>
      <w:r w:rsidR="00111A11">
        <w:rPr>
          <w:sz w:val="24"/>
          <w:szCs w:val="24"/>
        </w:rPr>
        <w:t>2</w:t>
      </w:r>
      <w:r w:rsidRPr="00EC767C">
        <w:rPr>
          <w:sz w:val="24"/>
          <w:szCs w:val="24"/>
        </w:rPr>
        <w:t xml:space="preserve">.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Муниципальных в Московской области, утвержденному распоряжением </w:t>
      </w:r>
      <w:r>
        <w:rPr>
          <w:sz w:val="24"/>
          <w:szCs w:val="24"/>
        </w:rPr>
        <w:lastRenderedPageBreak/>
        <w:t>Министерства</w:t>
      </w:r>
      <w:r w:rsidRPr="00EC767C">
        <w:rPr>
          <w:sz w:val="24"/>
          <w:szCs w:val="24"/>
        </w:rPr>
        <w:t xml:space="preserve"> государственного управления, информационных технологий и связи Московской области от 21.07.2016 № 10-5</w:t>
      </w:r>
      <w:r w:rsidR="005B406B">
        <w:rPr>
          <w:sz w:val="24"/>
          <w:szCs w:val="24"/>
        </w:rPr>
        <w:t>7/РВ.</w:t>
      </w:r>
    </w:p>
    <w:p w:rsidR="009125AB" w:rsidRPr="00EC767C" w:rsidRDefault="005B406B" w:rsidP="005B406B">
      <w:pPr>
        <w:pStyle w:val="112"/>
        <w:spacing w:line="23" w:lineRule="atLeast"/>
        <w:ind w:firstLine="709"/>
        <w:rPr>
          <w:sz w:val="24"/>
          <w:szCs w:val="24"/>
        </w:rPr>
      </w:pPr>
      <w:r>
        <w:rPr>
          <w:sz w:val="24"/>
          <w:szCs w:val="24"/>
        </w:rPr>
        <w:t xml:space="preserve">3.13. </w:t>
      </w:r>
      <w:r w:rsidR="009125AB" w:rsidRPr="00EC767C">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125AB" w:rsidRPr="00EC767C" w:rsidRDefault="009125AB" w:rsidP="009125AB">
      <w:pPr>
        <w:pStyle w:val="112"/>
        <w:spacing w:line="23" w:lineRule="atLeast"/>
        <w:ind w:firstLine="709"/>
        <w:rPr>
          <w:sz w:val="24"/>
          <w:szCs w:val="24"/>
        </w:rPr>
      </w:pPr>
      <w:r w:rsidRPr="00EC767C">
        <w:rPr>
          <w:sz w:val="24"/>
          <w:szCs w:val="24"/>
        </w:rPr>
        <w:t>3.1</w:t>
      </w:r>
      <w:r w:rsidR="005B406B">
        <w:rPr>
          <w:sz w:val="24"/>
          <w:szCs w:val="24"/>
        </w:rPr>
        <w:t>4</w:t>
      </w:r>
      <w:r w:rsidRPr="00EC767C">
        <w:rPr>
          <w:sz w:val="24"/>
          <w:szCs w:val="24"/>
        </w:rPr>
        <w:t>. Консультирование по вопросам предоставления Муниципальной услуги должностными лицами, муниципальными служащими</w:t>
      </w:r>
      <w:r>
        <w:rPr>
          <w:sz w:val="24"/>
          <w:szCs w:val="24"/>
        </w:rPr>
        <w:t>,</w:t>
      </w:r>
      <w:r w:rsidRPr="00EC767C">
        <w:rPr>
          <w:sz w:val="24"/>
          <w:szCs w:val="24"/>
        </w:rPr>
        <w:t xml:space="preserve"> работками Администрации осуществляется бесплатно.</w:t>
      </w:r>
    </w:p>
    <w:p w:rsidR="00DE20BB" w:rsidRDefault="005E14A5" w:rsidP="00465F4B">
      <w:pPr>
        <w:pStyle w:val="1"/>
        <w:numPr>
          <w:ilvl w:val="0"/>
          <w:numId w:val="5"/>
        </w:numPr>
        <w:ind w:left="0" w:firstLine="0"/>
        <w:jc w:val="center"/>
      </w:pPr>
      <w:r>
        <w:t>Стандарт предоставления Муниципальной услуги</w:t>
      </w:r>
      <w:bookmarkEnd w:id="31"/>
    </w:p>
    <w:p w:rsidR="00DE20BB" w:rsidRPr="009125AB" w:rsidRDefault="005B406B" w:rsidP="005B406B">
      <w:pPr>
        <w:pStyle w:val="1"/>
        <w:ind w:left="0" w:firstLine="0"/>
        <w:jc w:val="center"/>
        <w:rPr>
          <w:i/>
        </w:rPr>
      </w:pPr>
      <w:bookmarkStart w:id="32" w:name="_Toc438110022"/>
      <w:bookmarkStart w:id="33" w:name="_Toc437973281"/>
      <w:bookmarkStart w:id="34" w:name="_Toc438376226"/>
      <w:r>
        <w:rPr>
          <w:i/>
        </w:rPr>
        <w:t>4.</w:t>
      </w:r>
      <w:r w:rsidR="005E14A5" w:rsidRPr="009125AB">
        <w:rPr>
          <w:i/>
        </w:rPr>
        <w:t xml:space="preserve"> </w:t>
      </w:r>
      <w:bookmarkStart w:id="35" w:name="_Toc510616994"/>
      <w:bookmarkStart w:id="36" w:name="_Toc530579151"/>
      <w:bookmarkStart w:id="37" w:name="_Toc5111974"/>
      <w:bookmarkEnd w:id="32"/>
      <w:bookmarkEnd w:id="33"/>
      <w:bookmarkEnd w:id="34"/>
      <w:bookmarkEnd w:id="35"/>
      <w:bookmarkEnd w:id="36"/>
      <w:r w:rsidR="005E14A5" w:rsidRPr="009125AB">
        <w:rPr>
          <w:i/>
        </w:rPr>
        <w:t>Наименование Муниципальной услуги</w:t>
      </w:r>
      <w:bookmarkEnd w:id="37"/>
    </w:p>
    <w:p w:rsidR="00DE20BB" w:rsidRDefault="005E14A5" w:rsidP="0089588C">
      <w:pPr>
        <w:pStyle w:val="115"/>
        <w:numPr>
          <w:ilvl w:val="1"/>
          <w:numId w:val="15"/>
        </w:numPr>
        <w:ind w:left="0" w:firstLine="709"/>
      </w:pPr>
      <w:r>
        <w:t>Муниципальная</w:t>
      </w:r>
      <w:r>
        <w:rPr>
          <w:spacing w:val="6"/>
        </w:rPr>
        <w:t xml:space="preserve"> услуга </w:t>
      </w:r>
      <w:r>
        <w:t>«Оформление справки об участии</w:t>
      </w:r>
      <w:r w:rsidR="003D00B6">
        <w:t xml:space="preserve"> </w:t>
      </w:r>
      <w:r>
        <w:t>(неучастии) в приватизации жилых муниципальных помещений»</w:t>
      </w:r>
      <w:r>
        <w:rPr>
          <w:spacing w:val="-1"/>
        </w:rPr>
        <w:t>.</w:t>
      </w:r>
    </w:p>
    <w:p w:rsidR="00DE20BB" w:rsidRPr="009125AB" w:rsidRDefault="005E14A5" w:rsidP="0089588C">
      <w:pPr>
        <w:pStyle w:val="1"/>
        <w:numPr>
          <w:ilvl w:val="0"/>
          <w:numId w:val="15"/>
        </w:numPr>
        <w:jc w:val="center"/>
        <w:rPr>
          <w:i/>
        </w:rPr>
      </w:pPr>
      <w:bookmarkStart w:id="38" w:name="_Toc530579152"/>
      <w:bookmarkStart w:id="39" w:name="_Toc438376228"/>
      <w:bookmarkStart w:id="40" w:name="_Toc437973283"/>
      <w:bookmarkStart w:id="41" w:name="_Toc510616995"/>
      <w:bookmarkStart w:id="42" w:name="_Toc438110024"/>
      <w:bookmarkStart w:id="43" w:name="_Toc5111975"/>
      <w:bookmarkEnd w:id="38"/>
      <w:bookmarkEnd w:id="39"/>
      <w:bookmarkEnd w:id="40"/>
      <w:bookmarkEnd w:id="41"/>
      <w:bookmarkEnd w:id="42"/>
      <w:r w:rsidRPr="009125AB">
        <w:rPr>
          <w:i/>
        </w:rPr>
        <w:t>Наименование органа, предоставляющего Муниципальную услугу</w:t>
      </w:r>
      <w:bookmarkEnd w:id="43"/>
    </w:p>
    <w:p w:rsidR="00DE20BB" w:rsidRPr="00846AE1" w:rsidRDefault="005E14A5" w:rsidP="0089588C">
      <w:pPr>
        <w:pStyle w:val="aff1"/>
        <w:numPr>
          <w:ilvl w:val="1"/>
          <w:numId w:val="15"/>
        </w:numPr>
        <w:ind w:left="0" w:firstLine="709"/>
      </w:pPr>
      <w:r>
        <w:t xml:space="preserve"> </w:t>
      </w:r>
      <w:r w:rsidR="009125AB" w:rsidRPr="009125AB">
        <w:t>Органом, ответственным за предоставление Муниципальной услуги, является структурное подразделение Администрации – КУИЖВ администрации городского округа Фрязино (далее- КУИЖВ).</w:t>
      </w:r>
      <w:r>
        <w:t xml:space="preserve"> </w:t>
      </w:r>
      <w:r w:rsidRPr="00846AE1">
        <w:t xml:space="preserve">Администрация обеспечивает предоставление Муниципальной услуги в электронной форме </w:t>
      </w:r>
      <w:r w:rsidRPr="00846AE1">
        <w:rPr>
          <w:lang w:eastAsia="ar-SA"/>
        </w:rPr>
        <w:t>посредством РПГУ</w:t>
      </w:r>
      <w:r w:rsidR="00846AE1" w:rsidRPr="00846AE1">
        <w:rPr>
          <w:lang w:eastAsia="ar-SA"/>
        </w:rPr>
        <w:t>, а также в иных формах, предусмотренных законодательством Р</w:t>
      </w:r>
      <w:r w:rsidR="000B743C">
        <w:rPr>
          <w:lang w:eastAsia="ar-SA"/>
        </w:rPr>
        <w:t>оссийской Федерации, по выбору З</w:t>
      </w:r>
      <w:r w:rsidR="00846AE1" w:rsidRPr="00846AE1">
        <w:rPr>
          <w:lang w:eastAsia="ar-SA"/>
        </w:rPr>
        <w:t>аявителя</w:t>
      </w:r>
      <w:r w:rsidRPr="00846AE1">
        <w:rPr>
          <w:lang w:eastAsia="ar-SA"/>
        </w:rPr>
        <w:t>.</w:t>
      </w:r>
    </w:p>
    <w:p w:rsidR="00DE20BB" w:rsidRDefault="009125AB" w:rsidP="0089588C">
      <w:pPr>
        <w:pStyle w:val="aff1"/>
        <w:numPr>
          <w:ilvl w:val="1"/>
          <w:numId w:val="15"/>
        </w:numPr>
        <w:ind w:left="0" w:firstLine="709"/>
      </w:pPr>
      <w:r w:rsidRPr="009125AB">
        <w:rPr>
          <w:rFonts w:eastAsia="Arial Unicode MS"/>
        </w:rPr>
        <w:t xml:space="preserve"> КУИЖВ организует предоставление муниципальной услуги на базе МФЦ, и посредством РПГУ. Предоставление муниципальной услуги в электронной форме обеспечивается в МФЦ в виде бесплатного доступа заявителя к РПГУ. Справочная информация о месте нахождения, графике работы, контактных телефонах, адресах электронной почты МФЦ указана в Приложении 2 к настоящему Административному регламенту.</w:t>
      </w:r>
      <w:r w:rsidR="005E14A5">
        <w:t xml:space="preserve"> Порядок обеспечения личного приёма Заявителей в Администрации устанавливается организационно-распорядительным документом Администрации, ответственн</w:t>
      </w:r>
      <w:r w:rsidR="00846AE1">
        <w:t>ой</w:t>
      </w:r>
      <w:r w:rsidR="005E14A5">
        <w:t xml:space="preserve"> за предоставление Муниципальной услуги. </w:t>
      </w:r>
    </w:p>
    <w:p w:rsidR="009125AB" w:rsidRPr="00D738AF" w:rsidRDefault="009125AB" w:rsidP="009125AB">
      <w:pPr>
        <w:pStyle w:val="112"/>
        <w:ind w:firstLine="709"/>
        <w:rPr>
          <w:rFonts w:eastAsia="Times New Roman"/>
          <w:sz w:val="24"/>
          <w:szCs w:val="24"/>
          <w:lang w:eastAsia="ar-SA"/>
        </w:rPr>
      </w:pPr>
      <w:r w:rsidRPr="009B2A22">
        <w:rPr>
          <w:sz w:val="24"/>
          <w:szCs w:val="24"/>
          <w:lang w:eastAsia="ar-SA"/>
        </w:rPr>
        <w:t>5.3</w:t>
      </w:r>
      <w:r>
        <w:rPr>
          <w:lang w:eastAsia="ar-SA"/>
        </w:rPr>
        <w:t xml:space="preserve">. </w:t>
      </w:r>
      <w:r w:rsidRPr="00D738AF">
        <w:rPr>
          <w:rFonts w:eastAsia="Times New Roman"/>
          <w:sz w:val="24"/>
          <w:szCs w:val="24"/>
          <w:lang w:eastAsia="ar-SA"/>
        </w:rPr>
        <w:t xml:space="preserve">В любом МФЦ Московской области Заявителю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 </w:t>
      </w:r>
    </w:p>
    <w:p w:rsidR="009125AB" w:rsidRDefault="009125AB" w:rsidP="009125AB">
      <w:pPr>
        <w:pStyle w:val="112"/>
        <w:ind w:firstLine="709"/>
        <w:rPr>
          <w:sz w:val="24"/>
          <w:szCs w:val="24"/>
          <w:lang w:eastAsia="ar-SA"/>
        </w:rPr>
      </w:pPr>
      <w:r w:rsidRPr="00D738AF">
        <w:rPr>
          <w:sz w:val="24"/>
          <w:szCs w:val="24"/>
          <w:lang w:eastAsia="ar-SA"/>
        </w:rPr>
        <w:t>5.4</w:t>
      </w:r>
      <w:r>
        <w:rPr>
          <w:sz w:val="24"/>
          <w:szCs w:val="24"/>
          <w:lang w:eastAsia="ar-SA"/>
        </w:rPr>
        <w:t>.</w:t>
      </w:r>
      <w:r w:rsidRPr="00DD165A">
        <w:rPr>
          <w:sz w:val="24"/>
          <w:szCs w:val="24"/>
          <w:lang w:eastAsia="ar-SA"/>
        </w:rPr>
        <w:tab/>
        <w:t xml:space="preserve">Заявитель обращается лично в Администрацию, </w:t>
      </w:r>
      <w:r>
        <w:rPr>
          <w:sz w:val="24"/>
          <w:szCs w:val="24"/>
          <w:lang w:eastAsia="ar-SA"/>
        </w:rPr>
        <w:t>КУИЖВ</w:t>
      </w:r>
      <w:r w:rsidRPr="00DD165A">
        <w:rPr>
          <w:sz w:val="24"/>
          <w:szCs w:val="24"/>
          <w:lang w:eastAsia="ar-SA"/>
        </w:rPr>
        <w:t xml:space="preserve"> или через МФЦ для предоставления муниципальной услуги</w:t>
      </w:r>
      <w:r>
        <w:rPr>
          <w:sz w:val="24"/>
          <w:szCs w:val="24"/>
          <w:lang w:eastAsia="ar-SA"/>
        </w:rPr>
        <w:t>.</w:t>
      </w:r>
    </w:p>
    <w:p w:rsidR="009125AB" w:rsidRPr="00EC767C" w:rsidRDefault="009125AB" w:rsidP="009125AB">
      <w:pPr>
        <w:pStyle w:val="112"/>
        <w:ind w:firstLine="709"/>
        <w:rPr>
          <w:sz w:val="24"/>
          <w:szCs w:val="24"/>
          <w:lang w:eastAsia="ar-SA"/>
        </w:rPr>
      </w:pPr>
      <w:r w:rsidRPr="00D738AF">
        <w:rPr>
          <w:sz w:val="24"/>
          <w:szCs w:val="24"/>
          <w:lang w:eastAsia="ar-SA"/>
        </w:rPr>
        <w:t xml:space="preserve">5.5. </w:t>
      </w:r>
      <w:r w:rsidRPr="00D738AF">
        <w:rPr>
          <w:rFonts w:eastAsia="Times New Roman"/>
          <w:sz w:val="24"/>
          <w:szCs w:val="24"/>
          <w:lang w:eastAsia="ar-SA"/>
        </w:rPr>
        <w:t>Непосредственное предоставление</w:t>
      </w:r>
      <w:r w:rsidRPr="00EC767C">
        <w:rPr>
          <w:rFonts w:eastAsia="Times New Roman"/>
          <w:sz w:val="24"/>
          <w:szCs w:val="24"/>
          <w:lang w:eastAsia="ar-SA"/>
        </w:rPr>
        <w:t xml:space="preserve"> Муниципальной услуги осуществляют структурн</w:t>
      </w:r>
      <w:r>
        <w:rPr>
          <w:rFonts w:eastAsia="Times New Roman"/>
          <w:sz w:val="24"/>
          <w:szCs w:val="24"/>
          <w:lang w:eastAsia="ar-SA"/>
        </w:rPr>
        <w:t>ое</w:t>
      </w:r>
      <w:r w:rsidRPr="00EC767C">
        <w:rPr>
          <w:rFonts w:eastAsia="Times New Roman"/>
          <w:sz w:val="24"/>
          <w:szCs w:val="24"/>
          <w:lang w:eastAsia="ar-SA"/>
        </w:rPr>
        <w:t xml:space="preserve"> подразделени</w:t>
      </w:r>
      <w:r>
        <w:rPr>
          <w:rFonts w:eastAsia="Times New Roman"/>
          <w:sz w:val="24"/>
          <w:szCs w:val="24"/>
          <w:lang w:eastAsia="ar-SA"/>
        </w:rPr>
        <w:t>е</w:t>
      </w:r>
      <w:r w:rsidRPr="00EC767C">
        <w:rPr>
          <w:rFonts w:eastAsia="Times New Roman"/>
          <w:sz w:val="24"/>
          <w:szCs w:val="24"/>
          <w:lang w:eastAsia="ar-SA"/>
        </w:rPr>
        <w:t xml:space="preserve"> </w:t>
      </w:r>
      <w:r w:rsidRPr="00EC767C">
        <w:rPr>
          <w:sz w:val="24"/>
          <w:szCs w:val="24"/>
        </w:rPr>
        <w:t xml:space="preserve">Администрации </w:t>
      </w:r>
      <w:r w:rsidRPr="00D738AF">
        <w:rPr>
          <w:sz w:val="24"/>
          <w:szCs w:val="24"/>
        </w:rPr>
        <w:t xml:space="preserve">– </w:t>
      </w:r>
      <w:r>
        <w:rPr>
          <w:sz w:val="24"/>
          <w:szCs w:val="24"/>
        </w:rPr>
        <w:t>КУИЖВ.</w:t>
      </w:r>
    </w:p>
    <w:p w:rsidR="009125AB" w:rsidRPr="00EC767C" w:rsidRDefault="009125AB" w:rsidP="009125AB">
      <w:pPr>
        <w:pStyle w:val="112"/>
        <w:spacing w:line="23" w:lineRule="atLeast"/>
        <w:ind w:firstLine="709"/>
        <w:rPr>
          <w:sz w:val="24"/>
          <w:szCs w:val="24"/>
          <w:lang w:eastAsia="ar-SA"/>
        </w:rPr>
      </w:pPr>
      <w:r w:rsidRPr="00EC767C">
        <w:rPr>
          <w:sz w:val="24"/>
          <w:szCs w:val="24"/>
        </w:rPr>
        <w:t xml:space="preserve">5.6. </w:t>
      </w:r>
      <w:r w:rsidR="005B406B" w:rsidRPr="00EC767C">
        <w:rPr>
          <w:sz w:val="24"/>
          <w:szCs w:val="24"/>
        </w:rPr>
        <w:t>В целях предоставления Муниципальной услуги</w:t>
      </w:r>
      <w:r w:rsidR="005B406B" w:rsidRPr="00EC767C">
        <w:rPr>
          <w:rFonts w:eastAsia="Times New Roman"/>
          <w:sz w:val="24"/>
          <w:szCs w:val="24"/>
          <w:lang w:eastAsia="ar-SA"/>
        </w:rPr>
        <w:t xml:space="preserve"> </w:t>
      </w:r>
      <w:r w:rsidR="005B406B" w:rsidRPr="00D738AF">
        <w:rPr>
          <w:sz w:val="24"/>
          <w:szCs w:val="24"/>
        </w:rPr>
        <w:t>Администрация городского округа Фрязино взаимодействует</w:t>
      </w:r>
      <w:r w:rsidR="005B406B">
        <w:rPr>
          <w:sz w:val="24"/>
          <w:szCs w:val="24"/>
        </w:rPr>
        <w:t xml:space="preserve"> с</w:t>
      </w:r>
      <w:r w:rsidR="005B406B" w:rsidRPr="005B406B">
        <w:rPr>
          <w:sz w:val="24"/>
          <w:szCs w:val="24"/>
        </w:rPr>
        <w:t xml:space="preserve"> </w:t>
      </w:r>
      <w:r w:rsidR="005B406B">
        <w:rPr>
          <w:sz w:val="24"/>
          <w:szCs w:val="24"/>
        </w:rPr>
        <w:t>МФЦ</w:t>
      </w:r>
      <w:r w:rsidR="005B406B" w:rsidRPr="00EC767C">
        <w:rPr>
          <w:sz w:val="24"/>
          <w:szCs w:val="24"/>
        </w:rPr>
        <w:t xml:space="preserve"> в части бесплатного доступа к РПГУ, консультированию и выдачи результата предоставления Муниципальной услуги.</w:t>
      </w:r>
    </w:p>
    <w:p w:rsidR="009125AB" w:rsidRPr="00EC767C" w:rsidRDefault="009125AB" w:rsidP="009125AB">
      <w:pPr>
        <w:pStyle w:val="112"/>
        <w:spacing w:line="23" w:lineRule="atLeast"/>
        <w:ind w:firstLine="709"/>
        <w:rPr>
          <w:sz w:val="24"/>
          <w:szCs w:val="24"/>
        </w:rPr>
      </w:pPr>
      <w:r w:rsidRPr="00EC767C">
        <w:rPr>
          <w:sz w:val="24"/>
          <w:szCs w:val="24"/>
        </w:rPr>
        <w:t>5.</w:t>
      </w:r>
      <w:r>
        <w:rPr>
          <w:sz w:val="24"/>
          <w:szCs w:val="24"/>
        </w:rPr>
        <w:t>7</w:t>
      </w:r>
      <w:r w:rsidRPr="00EC767C">
        <w:rPr>
          <w:sz w:val="24"/>
          <w:szCs w:val="24"/>
        </w:rPr>
        <w:t xml:space="preserve">. </w:t>
      </w:r>
      <w:r w:rsidR="005B406B" w:rsidRPr="005B406B">
        <w:rPr>
          <w:sz w:val="24"/>
          <w:szCs w:val="24"/>
        </w:rPr>
        <w:t>Администрации</w:t>
      </w:r>
      <w:r w:rsidR="005B406B" w:rsidRPr="005B406B">
        <w:rPr>
          <w:sz w:val="24"/>
          <w:szCs w:val="24"/>
          <w:lang w:eastAsia="ar-SA"/>
        </w:rPr>
        <w:t xml:space="preserve">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и муниципальных услуг и предоставляются организациями, участвующими в предоставлении государственных и муниципальных услуг, утвержденным постановлением Правительства Московской области от </w:t>
      </w:r>
      <w:r w:rsidR="005B406B">
        <w:rPr>
          <w:sz w:val="24"/>
          <w:szCs w:val="24"/>
          <w:lang w:eastAsia="ar-SA"/>
        </w:rPr>
        <w:t>0</w:t>
      </w:r>
      <w:r w:rsidR="005B406B" w:rsidRPr="005B406B">
        <w:rPr>
          <w:sz w:val="24"/>
          <w:szCs w:val="24"/>
          <w:lang w:eastAsia="ar-SA"/>
        </w:rPr>
        <w:t>1</w:t>
      </w:r>
      <w:r w:rsidR="005B406B">
        <w:rPr>
          <w:sz w:val="24"/>
          <w:szCs w:val="24"/>
          <w:lang w:eastAsia="ar-SA"/>
        </w:rPr>
        <w:t>.04.</w:t>
      </w:r>
      <w:r w:rsidR="005B406B" w:rsidRPr="005B406B">
        <w:rPr>
          <w:sz w:val="24"/>
          <w:szCs w:val="24"/>
          <w:lang w:eastAsia="ar-SA"/>
        </w:rPr>
        <w:t>2015 № 186/12.</w:t>
      </w:r>
    </w:p>
    <w:p w:rsidR="00DE20BB" w:rsidRPr="009125AB" w:rsidRDefault="005E14A5" w:rsidP="0089588C">
      <w:pPr>
        <w:pStyle w:val="1"/>
        <w:numPr>
          <w:ilvl w:val="0"/>
          <w:numId w:val="15"/>
        </w:numPr>
        <w:ind w:left="0" w:firstLine="0"/>
        <w:jc w:val="center"/>
        <w:rPr>
          <w:i/>
        </w:rPr>
      </w:pPr>
      <w:bookmarkStart w:id="44" w:name="_Toc1755863"/>
      <w:bookmarkStart w:id="45" w:name="_Toc1755912"/>
      <w:bookmarkStart w:id="46" w:name="_Toc1755960"/>
      <w:bookmarkStart w:id="47" w:name="_Toc3200409"/>
      <w:bookmarkStart w:id="48" w:name="_Toc1755864"/>
      <w:bookmarkStart w:id="49" w:name="_Toc1755913"/>
      <w:bookmarkStart w:id="50" w:name="_Toc1755961"/>
      <w:bookmarkStart w:id="51" w:name="_Toc3200410"/>
      <w:bookmarkStart w:id="52" w:name="_Toc1755865"/>
      <w:bookmarkStart w:id="53" w:name="_Toc1755914"/>
      <w:bookmarkStart w:id="54" w:name="_Toc1755962"/>
      <w:bookmarkStart w:id="55" w:name="_Toc3200411"/>
      <w:bookmarkStart w:id="56" w:name="_Toc438110026"/>
      <w:bookmarkStart w:id="57" w:name="_Toc510616996"/>
      <w:bookmarkStart w:id="58" w:name="_Toc437973285"/>
      <w:bookmarkStart w:id="59" w:name="_Toc438376230"/>
      <w:bookmarkStart w:id="60" w:name="_Toc530579153"/>
      <w:bookmarkStart w:id="61" w:name="_Toc5111976"/>
      <w:bookmarkEnd w:id="44"/>
      <w:bookmarkEnd w:id="45"/>
      <w:bookmarkEnd w:id="46"/>
      <w:bookmarkEnd w:id="47"/>
      <w:bookmarkEnd w:id="48"/>
      <w:bookmarkEnd w:id="49"/>
      <w:bookmarkEnd w:id="50"/>
      <w:bookmarkEnd w:id="51"/>
      <w:bookmarkEnd w:id="52"/>
      <w:bookmarkEnd w:id="53"/>
      <w:bookmarkEnd w:id="54"/>
      <w:bookmarkEnd w:id="55"/>
      <w:r w:rsidRPr="009125AB">
        <w:rPr>
          <w:i/>
        </w:rPr>
        <w:lastRenderedPageBreak/>
        <w:t>Результат предоставления</w:t>
      </w:r>
      <w:r w:rsidRPr="009125AB">
        <w:rPr>
          <w:i/>
          <w:lang w:eastAsia="ar-SA"/>
        </w:rPr>
        <w:t xml:space="preserve"> </w:t>
      </w:r>
      <w:r w:rsidRPr="009125AB">
        <w:rPr>
          <w:i/>
        </w:rPr>
        <w:t xml:space="preserve">Муниципальной </w:t>
      </w:r>
      <w:r w:rsidRPr="009125AB">
        <w:rPr>
          <w:i/>
          <w:lang w:eastAsia="ar-SA"/>
        </w:rPr>
        <w:t>услуги</w:t>
      </w:r>
      <w:bookmarkEnd w:id="56"/>
      <w:bookmarkEnd w:id="57"/>
      <w:bookmarkEnd w:id="58"/>
      <w:bookmarkEnd w:id="59"/>
      <w:bookmarkEnd w:id="60"/>
      <w:bookmarkEnd w:id="61"/>
      <w:r w:rsidRPr="009125AB">
        <w:rPr>
          <w:i/>
        </w:rPr>
        <w:t xml:space="preserve"> </w:t>
      </w:r>
    </w:p>
    <w:p w:rsidR="00DE20BB" w:rsidRDefault="005E14A5" w:rsidP="0089588C">
      <w:pPr>
        <w:pStyle w:val="aff1"/>
        <w:numPr>
          <w:ilvl w:val="1"/>
          <w:numId w:val="15"/>
        </w:numPr>
        <w:ind w:left="0" w:firstLine="709"/>
      </w:pPr>
      <w:r>
        <w:t xml:space="preserve">Результатом предоставления Муниципальной услуги является: </w:t>
      </w:r>
    </w:p>
    <w:p w:rsidR="00DE20BB" w:rsidRDefault="005E14A5" w:rsidP="0089588C">
      <w:pPr>
        <w:pStyle w:val="aff1"/>
        <w:numPr>
          <w:ilvl w:val="2"/>
          <w:numId w:val="15"/>
        </w:numPr>
        <w:ind w:left="0" w:firstLine="709"/>
      </w:pPr>
      <w:r>
        <w:t>Справка об участии (неучастии) в приватизации жилых муниципальных помещений по форме</w:t>
      </w:r>
      <w:r w:rsidR="00C47DC7">
        <w:t>,</w:t>
      </w:r>
      <w:r>
        <w:t xml:space="preserve"> приведенной в Приложении 3 к настоящему Административному регламенту.</w:t>
      </w:r>
    </w:p>
    <w:p w:rsidR="00DE20BB" w:rsidRDefault="005E14A5" w:rsidP="0089588C">
      <w:pPr>
        <w:pStyle w:val="aff1"/>
        <w:numPr>
          <w:ilvl w:val="2"/>
          <w:numId w:val="15"/>
        </w:numPr>
        <w:ind w:left="0" w:firstLine="709"/>
      </w:pPr>
      <w:r>
        <w:t>Решение об отказе в пред</w:t>
      </w:r>
      <w:r w:rsidR="00922840">
        <w:t>оставлении Муниципальной услуги</w:t>
      </w:r>
      <w:r>
        <w:t xml:space="preserve"> в случае наличия оснований для отказа в предоставлении Муниципальной услуги</w:t>
      </w:r>
      <w:r w:rsidR="006C0D28">
        <w:t>,</w:t>
      </w:r>
      <w:r>
        <w:t xml:space="preserve"> указанных в пункте 13 настоящего Административного регламента, по форме, приведённой в Приложении 4 к настоящему Административному регламенту.</w:t>
      </w:r>
    </w:p>
    <w:p w:rsidR="009125AB" w:rsidRDefault="009125AB" w:rsidP="0089588C">
      <w:pPr>
        <w:pStyle w:val="aff1"/>
        <w:numPr>
          <w:ilvl w:val="1"/>
          <w:numId w:val="15"/>
        </w:numPr>
        <w:ind w:left="0" w:firstLine="709"/>
      </w:pPr>
      <w:r w:rsidRPr="009125AB">
        <w:t>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 электронной подписью (далее – ЭП) уполномоченного должностного лица Администрации и направляется Заявителю в Личный кабинет на РПГУ либо результат предоставления Муниципальной услуги может быть получен Заявителем в любом МФЦ Московской области в виде экземпляра электронного документа на бумажном носителе</w:t>
      </w:r>
      <w:r>
        <w:t>.</w:t>
      </w:r>
    </w:p>
    <w:p w:rsidR="00DE20BB" w:rsidRDefault="005E14A5" w:rsidP="0089588C">
      <w:pPr>
        <w:pStyle w:val="aff1"/>
        <w:numPr>
          <w:ilvl w:val="1"/>
          <w:numId w:val="15"/>
        </w:numPr>
        <w:ind w:left="0" w:firstLine="709"/>
      </w:pPr>
      <w:r>
        <w:t>Сведения о предоставлении Муниципальной услуги с приложением электронного образа результата предоставления Муниципальной услуги в течение 1 дн</w:t>
      </w:r>
      <w:r w:rsidR="0031658C">
        <w:t>я</w:t>
      </w:r>
      <w:r>
        <w:t xml:space="preserve"> подлежат обязательн</w:t>
      </w:r>
      <w:r w:rsidR="006C0D28">
        <w:t>ому размещению в Модуле ЕИС ОУ.</w:t>
      </w:r>
    </w:p>
    <w:p w:rsidR="00DE20BB" w:rsidRDefault="009125AB" w:rsidP="0089588C">
      <w:pPr>
        <w:pStyle w:val="aff1"/>
        <w:numPr>
          <w:ilvl w:val="1"/>
          <w:numId w:val="15"/>
        </w:numPr>
        <w:ind w:left="0" w:firstLine="709"/>
      </w:pPr>
      <w:r w:rsidRPr="009125AB">
        <w:t>Уведомление о принятом решении, независимо от результата предоставления Муниципальной услуги, направляется в Личный кабинет Заявителя на РПГУ. По желанию Заявителя (представителя Заявителя) уведомление может быть получено лично, через МФЦ, путем печати электронного образца уведомления из информационной системы и заверения его специалистом МФЦ</w:t>
      </w:r>
      <w:r w:rsidR="006C0D28">
        <w:t>.</w:t>
      </w:r>
    </w:p>
    <w:p w:rsidR="00DE20BB" w:rsidRPr="009125AB" w:rsidRDefault="005E14A5" w:rsidP="0089588C">
      <w:pPr>
        <w:pStyle w:val="1"/>
        <w:numPr>
          <w:ilvl w:val="0"/>
          <w:numId w:val="15"/>
        </w:numPr>
        <w:ind w:left="0" w:firstLine="0"/>
        <w:jc w:val="center"/>
        <w:rPr>
          <w:i/>
        </w:rPr>
      </w:pPr>
      <w:bookmarkStart w:id="62" w:name="_Toc438110037"/>
      <w:bookmarkStart w:id="63" w:name="_Toc530579154"/>
      <w:bookmarkStart w:id="64" w:name="_Toc438376242"/>
      <w:bookmarkStart w:id="65" w:name="_Toc510616997"/>
      <w:bookmarkStart w:id="66" w:name="_Toc5111977"/>
      <w:r w:rsidRPr="009125AB">
        <w:rPr>
          <w:i/>
        </w:rPr>
        <w:t xml:space="preserve">Срок регистрации </w:t>
      </w:r>
      <w:bookmarkEnd w:id="62"/>
      <w:bookmarkEnd w:id="63"/>
      <w:bookmarkEnd w:id="64"/>
      <w:bookmarkEnd w:id="65"/>
      <w:r w:rsidRPr="009125AB">
        <w:rPr>
          <w:i/>
        </w:rPr>
        <w:t>запроса Заявителя о предоставлении Муниципальной услуги</w:t>
      </w:r>
      <w:bookmarkEnd w:id="66"/>
    </w:p>
    <w:p w:rsidR="00DE20BB" w:rsidRDefault="005E14A5" w:rsidP="0089588C">
      <w:pPr>
        <w:pStyle w:val="aff1"/>
        <w:numPr>
          <w:ilvl w:val="1"/>
          <w:numId w:val="15"/>
        </w:numPr>
        <w:ind w:left="0" w:firstLine="709"/>
      </w:pPr>
      <w:r>
        <w:t>Заявление о предоставлении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w:t>
      </w:r>
    </w:p>
    <w:p w:rsidR="009125AB" w:rsidRDefault="009125AB" w:rsidP="0089588C">
      <w:pPr>
        <w:pStyle w:val="112"/>
        <w:numPr>
          <w:ilvl w:val="1"/>
          <w:numId w:val="15"/>
        </w:numPr>
        <w:spacing w:line="240" w:lineRule="auto"/>
        <w:ind w:left="0" w:firstLine="709"/>
        <w:rPr>
          <w:sz w:val="24"/>
          <w:szCs w:val="24"/>
        </w:rPr>
      </w:pPr>
      <w:bookmarkStart w:id="67" w:name="_Toc438376232"/>
      <w:bookmarkStart w:id="68" w:name="_Toc510616998"/>
      <w:bookmarkStart w:id="69" w:name="_Toc438110028"/>
      <w:bookmarkStart w:id="70" w:name="_Toc437973287"/>
      <w:bookmarkStart w:id="71" w:name="_Toc530579155"/>
      <w:bookmarkStart w:id="72" w:name="_Toc5111978"/>
      <w:r w:rsidRPr="00C71641">
        <w:rPr>
          <w:sz w:val="24"/>
          <w:szCs w:val="24"/>
        </w:rPr>
        <w:t xml:space="preserve">Заявление, поданное через МФЦ регистрируется в </w:t>
      </w:r>
      <w:r>
        <w:rPr>
          <w:sz w:val="24"/>
          <w:szCs w:val="24"/>
        </w:rPr>
        <w:t>МФЦ</w:t>
      </w:r>
      <w:r w:rsidRPr="00C71641">
        <w:rPr>
          <w:sz w:val="24"/>
          <w:szCs w:val="24"/>
        </w:rPr>
        <w:t xml:space="preserve"> в первый рабочий день, следующий за днем подачи Заявления в МФЦ</w:t>
      </w:r>
      <w:r>
        <w:rPr>
          <w:sz w:val="24"/>
          <w:szCs w:val="24"/>
        </w:rPr>
        <w:t>.</w:t>
      </w:r>
      <w:r w:rsidRPr="00C71641">
        <w:rPr>
          <w:sz w:val="24"/>
          <w:szCs w:val="24"/>
        </w:rPr>
        <w:tab/>
        <w:t>Заявление, поданное в КУИЖВ или Администрацию, регистрируется как входящий документ в срок не позднее 1 рабочего дня, следующего за днём поступления</w:t>
      </w:r>
      <w:r>
        <w:rPr>
          <w:sz w:val="24"/>
          <w:szCs w:val="24"/>
        </w:rPr>
        <w:t>.</w:t>
      </w:r>
      <w:r w:rsidRPr="00C71641">
        <w:rPr>
          <w:sz w:val="24"/>
          <w:szCs w:val="24"/>
        </w:rPr>
        <w:t xml:space="preserve"> </w:t>
      </w:r>
    </w:p>
    <w:p w:rsidR="00DE20BB" w:rsidRPr="00542BD8" w:rsidRDefault="005E14A5" w:rsidP="0089588C">
      <w:pPr>
        <w:pStyle w:val="1"/>
        <w:numPr>
          <w:ilvl w:val="0"/>
          <w:numId w:val="15"/>
        </w:numPr>
        <w:ind w:left="0" w:firstLine="0"/>
        <w:jc w:val="center"/>
        <w:rPr>
          <w:i/>
        </w:rPr>
      </w:pPr>
      <w:r w:rsidRPr="00542BD8">
        <w:rPr>
          <w:i/>
        </w:rPr>
        <w:t xml:space="preserve">Срок предоставления </w:t>
      </w:r>
      <w:bookmarkEnd w:id="67"/>
      <w:bookmarkEnd w:id="68"/>
      <w:bookmarkEnd w:id="69"/>
      <w:bookmarkEnd w:id="70"/>
      <w:bookmarkEnd w:id="71"/>
      <w:r w:rsidRPr="00542BD8">
        <w:rPr>
          <w:i/>
        </w:rPr>
        <w:t>Муниципальной услуги</w:t>
      </w:r>
      <w:bookmarkEnd w:id="72"/>
    </w:p>
    <w:p w:rsidR="00DE20BB" w:rsidRDefault="005E14A5" w:rsidP="0089588C">
      <w:pPr>
        <w:pStyle w:val="aff1"/>
        <w:numPr>
          <w:ilvl w:val="1"/>
          <w:numId w:val="15"/>
        </w:numPr>
        <w:ind w:left="0" w:firstLine="709"/>
      </w:pPr>
      <w:r>
        <w:t>Срок предоставления Муниципальной услуги составляет не более 3 (трех) рабочих дней</w:t>
      </w:r>
      <w:r w:rsidR="000B743C">
        <w:t xml:space="preserve"> с даты регистрации З</w:t>
      </w:r>
      <w:r>
        <w:t>аявления в Администрации.</w:t>
      </w:r>
    </w:p>
    <w:p w:rsidR="00DE20BB" w:rsidRDefault="005E14A5" w:rsidP="0089588C">
      <w:pPr>
        <w:pStyle w:val="aff1"/>
        <w:numPr>
          <w:ilvl w:val="1"/>
          <w:numId w:val="15"/>
        </w:numPr>
        <w:ind w:left="0" w:firstLine="709"/>
      </w:pPr>
      <w:r>
        <w:t>Основания для приостановления Муниципальной услуги отсутствуют.</w:t>
      </w:r>
    </w:p>
    <w:p w:rsidR="00DE20BB" w:rsidRPr="00542BD8" w:rsidRDefault="005E14A5" w:rsidP="0089588C">
      <w:pPr>
        <w:pStyle w:val="1"/>
        <w:numPr>
          <w:ilvl w:val="0"/>
          <w:numId w:val="15"/>
        </w:numPr>
        <w:ind w:left="0" w:firstLine="0"/>
        <w:jc w:val="center"/>
        <w:rPr>
          <w:i/>
        </w:rPr>
      </w:pPr>
      <w:bookmarkStart w:id="73" w:name="_Toc463520462"/>
      <w:bookmarkStart w:id="74" w:name="_Toc438110029"/>
      <w:bookmarkStart w:id="75" w:name="_Toc530579156"/>
      <w:bookmarkStart w:id="76" w:name="_Toc463207573"/>
      <w:bookmarkStart w:id="77" w:name="_Ref440654922"/>
      <w:bookmarkStart w:id="78" w:name="_Ref440654952"/>
      <w:bookmarkStart w:id="79" w:name="_Toc510616999"/>
      <w:bookmarkStart w:id="80" w:name="_Toc463206277"/>
      <w:bookmarkStart w:id="81" w:name="_Ref440654944"/>
      <w:bookmarkStart w:id="82" w:name="_Toc438376233"/>
      <w:bookmarkStart w:id="83" w:name="_Ref440654937"/>
      <w:bookmarkStart w:id="84" w:name="_Toc463520461"/>
      <w:bookmarkStart w:id="85" w:name="_Ref440654930"/>
      <w:bookmarkStart w:id="86" w:name="_Toc463207574"/>
      <w:bookmarkStart w:id="87" w:name="_Toc437973288"/>
      <w:bookmarkStart w:id="88" w:name="_Toc463206276"/>
      <w:bookmarkStart w:id="89" w:name="_Toc511197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542BD8">
        <w:rPr>
          <w:i/>
        </w:rPr>
        <w:t>Правовые основания предоставления Муниципальной услуги</w:t>
      </w:r>
      <w:bookmarkEnd w:id="89"/>
    </w:p>
    <w:p w:rsidR="00846AE1" w:rsidRDefault="00846AE1" w:rsidP="0089588C">
      <w:pPr>
        <w:pStyle w:val="aff1"/>
        <w:numPr>
          <w:ilvl w:val="1"/>
          <w:numId w:val="15"/>
        </w:numPr>
        <w:ind w:left="0" w:firstLine="709"/>
      </w:pPr>
      <w:r>
        <w:t xml:space="preserve">Основным нормативно правом актом, регулирующим предоставление Муниципальной услуги, является </w:t>
      </w:r>
      <w:r w:rsidRPr="005242E6">
        <w:t>Закон Российской Федерации от 04.07.1991 № 1541-1 «О приватизации жилищного фонда в Российской Федерации»</w:t>
      </w:r>
      <w:r w:rsidR="00922840">
        <w:t>.</w:t>
      </w:r>
    </w:p>
    <w:p w:rsidR="00A069DF" w:rsidRDefault="00846AE1" w:rsidP="0089588C">
      <w:pPr>
        <w:pStyle w:val="aff1"/>
        <w:numPr>
          <w:ilvl w:val="1"/>
          <w:numId w:val="15"/>
        </w:numPr>
        <w:ind w:left="0" w:firstLine="709"/>
      </w:pPr>
      <w:r>
        <w:t xml:space="preserve">Список нормативно правовых актов, в соответствии с которыми осуществляется предоставление Муниципальной услуги, приведен в Приложении </w:t>
      </w:r>
      <w:r w:rsidR="00A069DF" w:rsidRPr="00C2716D">
        <w:t>5 к настоящему Административному регламенту.</w:t>
      </w:r>
    </w:p>
    <w:p w:rsidR="00865201" w:rsidRPr="00542BD8" w:rsidRDefault="00865201" w:rsidP="0089588C">
      <w:pPr>
        <w:pStyle w:val="1"/>
        <w:numPr>
          <w:ilvl w:val="0"/>
          <w:numId w:val="15"/>
        </w:numPr>
        <w:ind w:left="0" w:firstLine="0"/>
        <w:jc w:val="center"/>
        <w:rPr>
          <w:i/>
        </w:rPr>
      </w:pPr>
      <w:bookmarkStart w:id="90" w:name="_Toc5111980"/>
      <w:r w:rsidRPr="00542BD8">
        <w:rPr>
          <w:i/>
        </w:rPr>
        <w:lastRenderedPageBreak/>
        <w:t>Исчерпывающий перечень документов, необходимых для предоставления Муниципальной услуги, подлежащих представлению Заявителем</w:t>
      </w:r>
      <w:bookmarkEnd w:id="90"/>
    </w:p>
    <w:p w:rsidR="00542BD8" w:rsidRPr="00EC767C" w:rsidRDefault="00542BD8" w:rsidP="00542BD8">
      <w:pPr>
        <w:pStyle w:val="112"/>
        <w:spacing w:line="23" w:lineRule="atLeast"/>
        <w:ind w:firstLine="709"/>
        <w:rPr>
          <w:sz w:val="24"/>
          <w:szCs w:val="24"/>
        </w:rPr>
      </w:pPr>
      <w:bookmarkStart w:id="91" w:name="_Ref4406549521"/>
      <w:bookmarkStart w:id="92" w:name="_Ref4406549221"/>
      <w:bookmarkStart w:id="93" w:name="_Ref4406549371"/>
      <w:bookmarkStart w:id="94" w:name="_Toc510617000"/>
      <w:bookmarkStart w:id="95" w:name="_Toc530579157"/>
      <w:bookmarkStart w:id="96" w:name="_Ref4406549441"/>
      <w:bookmarkStart w:id="97" w:name="_Ref4406549301"/>
      <w:bookmarkStart w:id="98" w:name="_Toc4383762331"/>
      <w:bookmarkStart w:id="99" w:name="_Toc4381100291"/>
      <w:bookmarkStart w:id="100" w:name="_Toc4379732881"/>
      <w:bookmarkEnd w:id="91"/>
      <w:bookmarkEnd w:id="92"/>
      <w:bookmarkEnd w:id="93"/>
      <w:bookmarkEnd w:id="94"/>
      <w:bookmarkEnd w:id="95"/>
      <w:bookmarkEnd w:id="96"/>
      <w:bookmarkEnd w:id="97"/>
      <w:bookmarkEnd w:id="98"/>
      <w:bookmarkEnd w:id="99"/>
      <w:bookmarkEnd w:id="100"/>
      <w:r>
        <w:rPr>
          <w:sz w:val="24"/>
          <w:szCs w:val="24"/>
        </w:rPr>
        <w:t>10.1.</w:t>
      </w:r>
      <w:r w:rsidRPr="00EC767C">
        <w:rPr>
          <w:sz w:val="24"/>
          <w:szCs w:val="24"/>
        </w:rPr>
        <w:t xml:space="preserve">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542BD8" w:rsidRPr="00EC767C" w:rsidRDefault="00542BD8" w:rsidP="00542BD8">
      <w:pPr>
        <w:pStyle w:val="112"/>
        <w:spacing w:line="23" w:lineRule="atLeast"/>
        <w:ind w:firstLine="709"/>
        <w:rPr>
          <w:sz w:val="24"/>
          <w:szCs w:val="24"/>
        </w:rPr>
      </w:pPr>
      <w:r w:rsidRPr="00EC767C">
        <w:rPr>
          <w:sz w:val="24"/>
          <w:szCs w:val="24"/>
        </w:rPr>
        <w:t>а) заявление о предоставлении Муниципальной услуги по форме, приведенной в Приложении 6 к Административному регламенту;</w:t>
      </w:r>
    </w:p>
    <w:p w:rsidR="00542BD8" w:rsidRPr="00EC767C" w:rsidRDefault="00542BD8" w:rsidP="00542BD8">
      <w:pPr>
        <w:pStyle w:val="112"/>
        <w:spacing w:line="23" w:lineRule="atLeast"/>
        <w:ind w:firstLine="709"/>
        <w:rPr>
          <w:sz w:val="24"/>
          <w:szCs w:val="24"/>
        </w:rPr>
      </w:pPr>
      <w:r w:rsidRPr="00EC767C">
        <w:rPr>
          <w:sz w:val="24"/>
          <w:szCs w:val="24"/>
        </w:rPr>
        <w:t>б) документ удостоверяющий личность Заявителя;</w:t>
      </w:r>
    </w:p>
    <w:p w:rsidR="00542BD8" w:rsidRPr="00EC767C" w:rsidRDefault="00542BD8" w:rsidP="00542BD8">
      <w:pPr>
        <w:pStyle w:val="112"/>
        <w:spacing w:line="23" w:lineRule="atLeast"/>
        <w:ind w:firstLine="709"/>
        <w:rPr>
          <w:sz w:val="24"/>
          <w:szCs w:val="24"/>
        </w:rPr>
      </w:pPr>
      <w:r w:rsidRPr="00EC767C">
        <w:rPr>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542BD8" w:rsidRPr="00EC767C" w:rsidRDefault="00542BD8" w:rsidP="00542BD8">
      <w:pPr>
        <w:pStyle w:val="112"/>
        <w:spacing w:line="23" w:lineRule="atLeast"/>
        <w:ind w:firstLine="709"/>
        <w:rPr>
          <w:sz w:val="24"/>
          <w:szCs w:val="24"/>
        </w:rPr>
      </w:pPr>
      <w:r w:rsidRPr="00EC767C">
        <w:rPr>
          <w:sz w:val="24"/>
          <w:szCs w:val="24"/>
        </w:rPr>
        <w:t xml:space="preserve">г) документ, удостоверяющий полномочия представителя Заявителя, в случае обращения за предоставлением Муниципальной услуги представителя Заявителя; </w:t>
      </w:r>
    </w:p>
    <w:p w:rsidR="00542BD8" w:rsidRPr="00EC767C" w:rsidRDefault="00542BD8" w:rsidP="00542BD8">
      <w:pPr>
        <w:pStyle w:val="112"/>
        <w:spacing w:line="23" w:lineRule="atLeast"/>
        <w:ind w:firstLine="709"/>
        <w:rPr>
          <w:sz w:val="24"/>
          <w:szCs w:val="24"/>
        </w:rPr>
      </w:pPr>
      <w:r w:rsidRPr="00EC767C">
        <w:rPr>
          <w:sz w:val="24"/>
          <w:szCs w:val="24"/>
        </w:rPr>
        <w:t>10.2. Описание документов и порядок их предоставления Заявителем приведен в Приложении 7 к настоящему Административному регламенту.</w:t>
      </w:r>
    </w:p>
    <w:p w:rsidR="00542BD8" w:rsidRDefault="00542BD8" w:rsidP="006008CA">
      <w:pPr>
        <w:pStyle w:val="aff1"/>
        <w:ind w:left="0" w:firstLine="709"/>
      </w:pPr>
      <w:r w:rsidRPr="00EC767C">
        <w:t>10.3.</w:t>
      </w:r>
      <w:r>
        <w:t xml:space="preserve"> </w:t>
      </w:r>
      <w:r w:rsidRPr="00EC767C">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r>
        <w:t>.</w:t>
      </w:r>
    </w:p>
    <w:p w:rsidR="00DE20BB" w:rsidRDefault="00542BD8" w:rsidP="00542BD8">
      <w:pPr>
        <w:pStyle w:val="aff1"/>
        <w:ind w:left="510" w:firstLine="170"/>
      </w:pPr>
      <w:r>
        <w:t xml:space="preserve">10.4. </w:t>
      </w:r>
      <w:r w:rsidR="005E14A5">
        <w:t>Администрации</w:t>
      </w:r>
      <w:r w:rsidRPr="00542BD8">
        <w:t>, КУИЖВ, МФЦ</w:t>
      </w:r>
      <w:r w:rsidR="005E14A5" w:rsidRPr="00542BD8">
        <w:t xml:space="preserve"> </w:t>
      </w:r>
      <w:r w:rsidR="0097660A">
        <w:t>не вправе</w:t>
      </w:r>
      <w:r w:rsidR="005E14A5">
        <w:t xml:space="preserve"> требовать у Заявителя</w:t>
      </w:r>
      <w:r w:rsidR="005E14A5">
        <w:rPr>
          <w:bCs/>
        </w:rPr>
        <w:t>:</w:t>
      </w:r>
    </w:p>
    <w:p w:rsidR="00DE20BB" w:rsidRPr="0097660A" w:rsidRDefault="0097660A" w:rsidP="0097660A">
      <w:pPr>
        <w:autoSpaceDE w:val="0"/>
        <w:autoSpaceDN w:val="0"/>
        <w:adjustRightInd w:val="0"/>
        <w:spacing w:after="0" w:line="240" w:lineRule="auto"/>
        <w:ind w:firstLine="709"/>
        <w:jc w:val="both"/>
        <w:rPr>
          <w:color w:val="auto"/>
          <w:szCs w:val="24"/>
          <w:lang w:eastAsia="ru-RU"/>
        </w:rPr>
      </w:pPr>
      <w:r>
        <w:rPr>
          <w:color w:val="auto"/>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r w:rsidR="005E14A5" w:rsidRPr="0097660A">
        <w:rPr>
          <w:bCs/>
          <w:szCs w:val="24"/>
        </w:rPr>
        <w:t>настоящим Административным регламентом для предоставления Муниципальной услуги;</w:t>
      </w:r>
    </w:p>
    <w:p w:rsidR="0097660A" w:rsidRPr="0097660A" w:rsidRDefault="0097660A" w:rsidP="0097660A">
      <w:pPr>
        <w:pStyle w:val="affff5"/>
        <w:numPr>
          <w:ilvl w:val="0"/>
          <w:numId w:val="31"/>
        </w:numPr>
        <w:spacing w:after="0" w:line="240" w:lineRule="auto"/>
        <w:ind w:left="0" w:firstLine="709"/>
        <w:jc w:val="both"/>
        <w:rPr>
          <w:bCs/>
          <w:szCs w:val="24"/>
        </w:rPr>
      </w:pPr>
      <w:r w:rsidRPr="0097660A">
        <w:rPr>
          <w:bCs/>
          <w:szCs w:val="24"/>
        </w:rPr>
        <w:t xml:space="preserve">представления документов и информации, которые находятся в распоряжении органов, предоставляющих </w:t>
      </w:r>
      <w:r>
        <w:rPr>
          <w:bCs/>
          <w:szCs w:val="24"/>
        </w:rPr>
        <w:t>М</w:t>
      </w:r>
      <w:r w:rsidRPr="0097660A">
        <w:rPr>
          <w:bCs/>
          <w:szCs w:val="24"/>
        </w:rPr>
        <w:t>униципальн</w:t>
      </w:r>
      <w:r>
        <w:rPr>
          <w:bCs/>
          <w:szCs w:val="24"/>
        </w:rPr>
        <w:t>ую</w:t>
      </w:r>
      <w:r w:rsidRPr="0097660A">
        <w:rPr>
          <w:bCs/>
          <w:szCs w:val="24"/>
        </w:rPr>
        <w:t xml:space="preserve"> услуг</w:t>
      </w:r>
      <w:r>
        <w:rPr>
          <w:bCs/>
          <w:szCs w:val="24"/>
        </w:rPr>
        <w:t>у</w:t>
      </w:r>
      <w:r w:rsidRPr="0097660A">
        <w:rPr>
          <w:bCs/>
          <w:szCs w:val="24"/>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Федеральный закон от 27.07.2010 </w:t>
      </w:r>
      <w:r>
        <w:rPr>
          <w:bCs/>
          <w:szCs w:val="24"/>
        </w:rPr>
        <w:t>№</w:t>
      </w:r>
      <w:r w:rsidRPr="0097660A">
        <w:rPr>
          <w:bCs/>
          <w:szCs w:val="24"/>
        </w:rPr>
        <w:t xml:space="preserve"> 210-ФЗ </w:t>
      </w:r>
      <w:r>
        <w:rPr>
          <w:bCs/>
          <w:szCs w:val="24"/>
        </w:rPr>
        <w:t>«</w:t>
      </w:r>
      <w:r w:rsidRPr="0097660A">
        <w:rPr>
          <w:bCs/>
          <w:szCs w:val="24"/>
        </w:rPr>
        <w:t>Об организации предоставления госуда</w:t>
      </w:r>
      <w:r>
        <w:rPr>
          <w:bCs/>
          <w:szCs w:val="24"/>
        </w:rPr>
        <w:t xml:space="preserve">рственных и муниципальных услуг» </w:t>
      </w:r>
      <w:r w:rsidRPr="0097660A">
        <w:rPr>
          <w:bCs/>
          <w:szCs w:val="24"/>
        </w:rPr>
        <w:t>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w:t>
      </w:r>
      <w:r>
        <w:rPr>
          <w:bCs/>
          <w:szCs w:val="24"/>
        </w:rPr>
        <w:t xml:space="preserve"> 7 </w:t>
      </w:r>
      <w:r w:rsidRPr="0097660A">
        <w:rPr>
          <w:bCs/>
          <w:szCs w:val="24"/>
        </w:rPr>
        <w:t xml:space="preserve"> Федеральн</w:t>
      </w:r>
      <w:r w:rsidR="00B56AFF">
        <w:rPr>
          <w:bCs/>
          <w:szCs w:val="24"/>
        </w:rPr>
        <w:t>ого</w:t>
      </w:r>
      <w:r w:rsidRPr="0097660A">
        <w:rPr>
          <w:bCs/>
          <w:szCs w:val="24"/>
        </w:rPr>
        <w:t xml:space="preserve"> закон</w:t>
      </w:r>
      <w:r w:rsidR="00B56AFF">
        <w:rPr>
          <w:bCs/>
          <w:szCs w:val="24"/>
        </w:rPr>
        <w:t>а</w:t>
      </w:r>
      <w:r w:rsidRPr="0097660A">
        <w:rPr>
          <w:bCs/>
          <w:szCs w:val="24"/>
        </w:rPr>
        <w:t xml:space="preserve"> от 27.07.2010 № 210-ФЗ «Об организации предоставления государственных и муниципальных услуг»</w:t>
      </w:r>
      <w:r w:rsidR="00B56AFF">
        <w:rPr>
          <w:bCs/>
          <w:szCs w:val="24"/>
        </w:rPr>
        <w:t xml:space="preserve"> </w:t>
      </w:r>
      <w:r w:rsidRPr="0097660A">
        <w:rPr>
          <w:bCs/>
          <w:szCs w:val="24"/>
        </w:rPr>
        <w:t xml:space="preserve">перечень документов. Заявитель вправе представить указанные документы и информацию в органы, предоставляющие </w:t>
      </w:r>
      <w:r w:rsidR="00B56AFF">
        <w:rPr>
          <w:bCs/>
          <w:szCs w:val="24"/>
        </w:rPr>
        <w:t>М</w:t>
      </w:r>
      <w:r w:rsidRPr="0097660A">
        <w:rPr>
          <w:bCs/>
          <w:szCs w:val="24"/>
        </w:rPr>
        <w:t>униципальн</w:t>
      </w:r>
      <w:r w:rsidR="00B56AFF">
        <w:rPr>
          <w:bCs/>
          <w:szCs w:val="24"/>
        </w:rPr>
        <w:t>ую</w:t>
      </w:r>
      <w:r w:rsidRPr="0097660A">
        <w:rPr>
          <w:bCs/>
          <w:szCs w:val="24"/>
        </w:rPr>
        <w:t xml:space="preserve"> услуг</w:t>
      </w:r>
      <w:r w:rsidR="00B56AFF">
        <w:rPr>
          <w:bCs/>
          <w:szCs w:val="24"/>
        </w:rPr>
        <w:t>у</w:t>
      </w:r>
      <w:r w:rsidRPr="0097660A">
        <w:rPr>
          <w:bCs/>
          <w:szCs w:val="24"/>
        </w:rPr>
        <w:t>, по собственной инициативе;</w:t>
      </w:r>
    </w:p>
    <w:p w:rsidR="00B56AFF" w:rsidRPr="00B56AFF" w:rsidRDefault="00B56AFF" w:rsidP="00B56AFF">
      <w:pPr>
        <w:pStyle w:val="affff5"/>
        <w:numPr>
          <w:ilvl w:val="0"/>
          <w:numId w:val="31"/>
        </w:numPr>
        <w:ind w:left="0" w:firstLine="709"/>
        <w:jc w:val="both"/>
        <w:rPr>
          <w:bCs/>
          <w:szCs w:val="24"/>
        </w:rPr>
      </w:pPr>
      <w:r w:rsidRPr="00B56AFF">
        <w:rPr>
          <w:bCs/>
          <w:szCs w:val="24"/>
        </w:rPr>
        <w:t xml:space="preserve">осуществления действий, в том числе согласований, необходимых для получения </w:t>
      </w:r>
      <w:r>
        <w:rPr>
          <w:bCs/>
          <w:szCs w:val="24"/>
        </w:rPr>
        <w:t>М</w:t>
      </w:r>
      <w:r w:rsidRPr="00B56AFF">
        <w:rPr>
          <w:bCs/>
          <w:szCs w:val="24"/>
        </w:rPr>
        <w:t>униципальн</w:t>
      </w:r>
      <w:r>
        <w:rPr>
          <w:bCs/>
          <w:szCs w:val="24"/>
        </w:rPr>
        <w:t>ой</w:t>
      </w:r>
      <w:r w:rsidRPr="00B56AFF">
        <w:rPr>
          <w:bCs/>
          <w:szCs w:val="24"/>
        </w:rPr>
        <w:t xml:space="preserve"> услуг</w:t>
      </w:r>
      <w:r>
        <w:rPr>
          <w:bCs/>
          <w:szCs w:val="24"/>
        </w:rPr>
        <w:t>и</w:t>
      </w:r>
      <w:r w:rsidRPr="00B56AFF">
        <w:rPr>
          <w:bCs/>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B56AFF">
          <w:rPr>
            <w:rStyle w:val="afffff5"/>
            <w:bCs/>
            <w:color w:val="auto"/>
            <w:szCs w:val="24"/>
            <w:u w:val="none"/>
          </w:rPr>
          <w:t>части 1 статьи 9</w:t>
        </w:r>
      </w:hyperlink>
      <w:r w:rsidRPr="00B56AFF">
        <w:rPr>
          <w:bCs/>
          <w:szCs w:val="24"/>
        </w:rPr>
        <w:t xml:space="preserve"> </w:t>
      </w:r>
      <w:r w:rsidRPr="0097660A">
        <w:rPr>
          <w:bCs/>
          <w:szCs w:val="24"/>
        </w:rPr>
        <w:t>Федеральн</w:t>
      </w:r>
      <w:r>
        <w:rPr>
          <w:bCs/>
          <w:szCs w:val="24"/>
        </w:rPr>
        <w:t>ого</w:t>
      </w:r>
      <w:r w:rsidRPr="0097660A">
        <w:rPr>
          <w:bCs/>
          <w:szCs w:val="24"/>
        </w:rPr>
        <w:t xml:space="preserve"> закон</w:t>
      </w:r>
      <w:r>
        <w:rPr>
          <w:bCs/>
          <w:szCs w:val="24"/>
        </w:rPr>
        <w:t>а</w:t>
      </w:r>
      <w:r w:rsidRPr="0097660A">
        <w:rPr>
          <w:bCs/>
          <w:szCs w:val="24"/>
        </w:rPr>
        <w:t xml:space="preserve"> от 27.07.2010 № 210-ФЗ «Об организации предоставления государственных и муниципальных услуг»</w:t>
      </w:r>
      <w:r w:rsidRPr="00B56AFF">
        <w:rPr>
          <w:bCs/>
          <w:szCs w:val="24"/>
        </w:rPr>
        <w:t>;</w:t>
      </w:r>
    </w:p>
    <w:p w:rsidR="00B56AFF" w:rsidRPr="0097660A" w:rsidRDefault="00B56AFF" w:rsidP="00B56AFF">
      <w:pPr>
        <w:pStyle w:val="affff5"/>
        <w:numPr>
          <w:ilvl w:val="0"/>
          <w:numId w:val="31"/>
        </w:numPr>
        <w:spacing w:after="0" w:line="240" w:lineRule="auto"/>
        <w:ind w:left="0" w:firstLine="709"/>
        <w:jc w:val="both"/>
        <w:rPr>
          <w:bCs/>
          <w:szCs w:val="24"/>
        </w:rPr>
      </w:pPr>
      <w:r w:rsidRPr="0097660A">
        <w:rPr>
          <w:bCs/>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E20BB" w:rsidRDefault="005E14A5" w:rsidP="0089588C">
      <w:pPr>
        <w:numPr>
          <w:ilvl w:val="0"/>
          <w:numId w:val="9"/>
        </w:numPr>
        <w:tabs>
          <w:tab w:val="clear" w:pos="720"/>
        </w:tabs>
        <w:spacing w:after="0" w:line="240" w:lineRule="auto"/>
        <w:ind w:left="0" w:firstLine="851"/>
        <w:jc w:val="both"/>
        <w:rPr>
          <w:szCs w:val="24"/>
        </w:rPr>
      </w:pPr>
      <w:r>
        <w:rPr>
          <w:bCs/>
          <w:szCs w:val="24"/>
        </w:rPr>
        <w:t>изменение требований нормативных правовых актов, касающихся предоставления Муниципальной услуг</w:t>
      </w:r>
      <w:r w:rsidR="000B743C">
        <w:rPr>
          <w:bCs/>
          <w:szCs w:val="24"/>
        </w:rPr>
        <w:t>и, после первоначальной подачи З</w:t>
      </w:r>
      <w:r>
        <w:rPr>
          <w:bCs/>
          <w:szCs w:val="24"/>
        </w:rPr>
        <w:t>аявления о предоставлении Муниципальной услуги;</w:t>
      </w:r>
    </w:p>
    <w:p w:rsidR="00DE20BB" w:rsidRDefault="000B743C" w:rsidP="0089588C">
      <w:pPr>
        <w:numPr>
          <w:ilvl w:val="0"/>
          <w:numId w:val="9"/>
        </w:numPr>
        <w:tabs>
          <w:tab w:val="clear" w:pos="720"/>
        </w:tabs>
        <w:spacing w:after="0" w:line="240" w:lineRule="auto"/>
        <w:ind w:left="0" w:firstLine="851"/>
        <w:jc w:val="both"/>
        <w:rPr>
          <w:szCs w:val="24"/>
        </w:rPr>
      </w:pPr>
      <w:r>
        <w:rPr>
          <w:bCs/>
          <w:szCs w:val="24"/>
        </w:rPr>
        <w:lastRenderedPageBreak/>
        <w:t>наличие ошибок в З</w:t>
      </w:r>
      <w:r w:rsidR="005E14A5">
        <w:rPr>
          <w:bCs/>
          <w:szCs w:val="24"/>
        </w:rPr>
        <w:t>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DE20BB" w:rsidRDefault="005E14A5" w:rsidP="0089588C">
      <w:pPr>
        <w:numPr>
          <w:ilvl w:val="0"/>
          <w:numId w:val="9"/>
        </w:numPr>
        <w:tabs>
          <w:tab w:val="clear" w:pos="720"/>
        </w:tabs>
        <w:spacing w:after="0" w:line="240" w:lineRule="auto"/>
        <w:ind w:left="0" w:firstLine="851"/>
        <w:jc w:val="both"/>
        <w:rPr>
          <w:szCs w:val="24"/>
        </w:rPr>
      </w:pPr>
      <w:r>
        <w:rPr>
          <w:bCs/>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E20BB" w:rsidRDefault="005E14A5" w:rsidP="0089588C">
      <w:pPr>
        <w:numPr>
          <w:ilvl w:val="0"/>
          <w:numId w:val="9"/>
        </w:numPr>
        <w:tabs>
          <w:tab w:val="clear" w:pos="720"/>
        </w:tabs>
        <w:spacing w:after="0" w:line="240" w:lineRule="auto"/>
        <w:ind w:left="0" w:firstLine="851"/>
        <w:jc w:val="both"/>
        <w:rPr>
          <w:szCs w:val="24"/>
        </w:rPr>
      </w:pPr>
      <w:r>
        <w:rPr>
          <w:bCs/>
          <w:szCs w:val="24"/>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E20BB" w:rsidRPr="00542BD8" w:rsidRDefault="005E14A5" w:rsidP="0089588C">
      <w:pPr>
        <w:pStyle w:val="1"/>
        <w:numPr>
          <w:ilvl w:val="0"/>
          <w:numId w:val="15"/>
        </w:numPr>
        <w:ind w:left="0" w:firstLine="0"/>
        <w:jc w:val="center"/>
        <w:rPr>
          <w:i/>
        </w:rPr>
      </w:pPr>
      <w:bookmarkStart w:id="101" w:name="_Toc437973289"/>
      <w:bookmarkStart w:id="102" w:name="_Toc510617001"/>
      <w:bookmarkStart w:id="103" w:name="_Toc438110030"/>
      <w:bookmarkStart w:id="104" w:name="_Toc530579158"/>
      <w:bookmarkStart w:id="105" w:name="_Toc438376234"/>
      <w:bookmarkStart w:id="106" w:name="_Toc5111981"/>
      <w:r w:rsidRPr="00542BD8">
        <w:rPr>
          <w:i/>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01"/>
      <w:bookmarkEnd w:id="102"/>
      <w:bookmarkEnd w:id="103"/>
      <w:bookmarkEnd w:id="104"/>
      <w:bookmarkEnd w:id="105"/>
      <w:r w:rsidRPr="00542BD8">
        <w:rPr>
          <w:i/>
        </w:rPr>
        <w:t>, органов местного самоуправления или организаций</w:t>
      </w:r>
      <w:bookmarkEnd w:id="106"/>
    </w:p>
    <w:p w:rsidR="00542BD8" w:rsidRPr="00EC767C" w:rsidRDefault="00971E75" w:rsidP="0089588C">
      <w:pPr>
        <w:pStyle w:val="112"/>
        <w:numPr>
          <w:ilvl w:val="1"/>
          <w:numId w:val="15"/>
        </w:numPr>
        <w:autoSpaceDE w:val="0"/>
        <w:autoSpaceDN w:val="0"/>
        <w:adjustRightInd w:val="0"/>
        <w:spacing w:line="240" w:lineRule="auto"/>
        <w:ind w:left="0" w:firstLine="709"/>
        <w:rPr>
          <w:sz w:val="24"/>
          <w:szCs w:val="24"/>
        </w:rPr>
      </w:pPr>
      <w:bookmarkStart w:id="107" w:name="_Toc437973291"/>
      <w:bookmarkStart w:id="108" w:name="_Toc438110032"/>
      <w:bookmarkStart w:id="109" w:name="_Toc438376236"/>
      <w:r>
        <w:rPr>
          <w:sz w:val="24"/>
          <w:szCs w:val="24"/>
        </w:rPr>
        <w:t xml:space="preserve"> </w:t>
      </w:r>
      <w:r w:rsidR="00542BD8" w:rsidRPr="00EC767C">
        <w:rPr>
          <w:sz w:val="24"/>
          <w:szCs w:val="24"/>
        </w:rPr>
        <w:t>Документы, необходимые для предоставления Муниципальной услуги, которые находятся в распоряжени</w:t>
      </w:r>
      <w:r w:rsidR="0042787A">
        <w:rPr>
          <w:sz w:val="24"/>
          <w:szCs w:val="24"/>
        </w:rPr>
        <w:t>и</w:t>
      </w:r>
      <w:r w:rsidR="00542BD8" w:rsidRPr="00EC767C">
        <w:rPr>
          <w:sz w:val="24"/>
          <w:szCs w:val="24"/>
        </w:rPr>
        <w:t xml:space="preserve"> государственных и муниципальных органов и </w:t>
      </w:r>
      <w:r w:rsidR="00937B33" w:rsidRPr="00EC767C">
        <w:rPr>
          <w:sz w:val="24"/>
          <w:szCs w:val="24"/>
        </w:rPr>
        <w:t>иных органов,</w:t>
      </w:r>
      <w:r w:rsidR="00542BD8" w:rsidRPr="00EC767C">
        <w:rPr>
          <w:sz w:val="24"/>
          <w:szCs w:val="24"/>
        </w:rPr>
        <w:t xml:space="preserve"> и подведомственных им организаци</w:t>
      </w:r>
      <w:r w:rsidR="0042787A">
        <w:rPr>
          <w:sz w:val="24"/>
          <w:szCs w:val="24"/>
        </w:rPr>
        <w:t>й</w:t>
      </w:r>
      <w:r w:rsidR="00542BD8" w:rsidRPr="00EC767C">
        <w:rPr>
          <w:sz w:val="24"/>
          <w:szCs w:val="24"/>
        </w:rPr>
        <w:t xml:space="preserve">, участвующих в предоставлении Муниципальной услуги, и которые Заявитель вправе предоставить по собственной инициативе, отсутствуют. </w:t>
      </w:r>
    </w:p>
    <w:p w:rsidR="00542BD8" w:rsidRPr="00EC767C" w:rsidRDefault="00971E75" w:rsidP="0089588C">
      <w:pPr>
        <w:pStyle w:val="112"/>
        <w:numPr>
          <w:ilvl w:val="1"/>
          <w:numId w:val="15"/>
        </w:numPr>
        <w:autoSpaceDE w:val="0"/>
        <w:autoSpaceDN w:val="0"/>
        <w:adjustRightInd w:val="0"/>
        <w:spacing w:line="240" w:lineRule="auto"/>
        <w:ind w:left="0" w:firstLine="709"/>
        <w:rPr>
          <w:sz w:val="24"/>
          <w:szCs w:val="24"/>
        </w:rPr>
      </w:pPr>
      <w:r>
        <w:rPr>
          <w:sz w:val="24"/>
          <w:szCs w:val="24"/>
        </w:rPr>
        <w:t xml:space="preserve"> </w:t>
      </w:r>
      <w:r w:rsidR="00542BD8" w:rsidRPr="00EC767C">
        <w:rPr>
          <w:sz w:val="24"/>
          <w:szCs w:val="24"/>
        </w:rPr>
        <w:t xml:space="preserve">Администрации, </w:t>
      </w:r>
      <w:r w:rsidR="00542BD8">
        <w:rPr>
          <w:sz w:val="24"/>
          <w:szCs w:val="24"/>
        </w:rPr>
        <w:t xml:space="preserve">КУИЖВ, </w:t>
      </w:r>
      <w:r w:rsidR="00542BD8" w:rsidRPr="00EC767C">
        <w:rPr>
          <w:sz w:val="24"/>
          <w:szCs w:val="24"/>
        </w:rPr>
        <w:t>МФЦ запрещено требовать у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иных муниципальных органов, органов местного самоуправления либо подведомственных государственным органам или органам местного самоуправления организаци</w:t>
      </w:r>
      <w:r w:rsidR="0042787A">
        <w:rPr>
          <w:sz w:val="24"/>
          <w:szCs w:val="24"/>
        </w:rPr>
        <w:t>ям</w:t>
      </w:r>
      <w:r w:rsidR="00542BD8" w:rsidRPr="00EC767C">
        <w:rPr>
          <w:sz w:val="24"/>
          <w:szCs w:val="24"/>
        </w:rPr>
        <w:t>, участвующи</w:t>
      </w:r>
      <w:r w:rsidR="0042787A">
        <w:rPr>
          <w:sz w:val="24"/>
          <w:szCs w:val="24"/>
        </w:rPr>
        <w:t>х</w:t>
      </w:r>
      <w:r w:rsidR="00542BD8" w:rsidRPr="00EC767C">
        <w:rPr>
          <w:sz w:val="24"/>
          <w:szCs w:val="24"/>
        </w:rPr>
        <w:t xml:space="preserve"> в предоставлении Муниципальных услуг, в соответствии с нормативными правовыми актами. </w:t>
      </w:r>
    </w:p>
    <w:p w:rsidR="00DE20BB" w:rsidRPr="00542BD8" w:rsidRDefault="005E14A5" w:rsidP="0089588C">
      <w:pPr>
        <w:pStyle w:val="1"/>
        <w:numPr>
          <w:ilvl w:val="0"/>
          <w:numId w:val="15"/>
        </w:numPr>
        <w:ind w:left="0" w:firstLine="0"/>
        <w:jc w:val="center"/>
        <w:rPr>
          <w:i/>
        </w:rPr>
      </w:pPr>
      <w:r>
        <w:t xml:space="preserve"> </w:t>
      </w:r>
      <w:bookmarkStart w:id="110" w:name="_Toc510617002"/>
      <w:bookmarkStart w:id="111" w:name="_Toc438110034"/>
      <w:bookmarkStart w:id="112" w:name="_Toc437973293"/>
      <w:bookmarkStart w:id="113" w:name="_Toc438376239"/>
      <w:bookmarkStart w:id="114" w:name="_Toc530579159"/>
      <w:bookmarkStart w:id="115" w:name="_Toc5111982"/>
      <w:bookmarkEnd w:id="110"/>
      <w:bookmarkEnd w:id="111"/>
      <w:bookmarkEnd w:id="112"/>
      <w:bookmarkEnd w:id="113"/>
      <w:bookmarkEnd w:id="114"/>
      <w:r w:rsidRPr="00542BD8">
        <w:rPr>
          <w:i/>
        </w:rPr>
        <w:t xml:space="preserve">Исчерпывающий перечень оснований для отказа в приеме документов, </w:t>
      </w:r>
      <w:r w:rsidR="00EB4A1E" w:rsidRPr="00542BD8">
        <w:rPr>
          <w:i/>
        </w:rPr>
        <w:br/>
      </w:r>
      <w:r w:rsidRPr="00542BD8">
        <w:rPr>
          <w:i/>
        </w:rPr>
        <w:t>необходимых для предоставления Муниципальной услуги</w:t>
      </w:r>
      <w:bookmarkEnd w:id="115"/>
    </w:p>
    <w:p w:rsidR="00DE20BB" w:rsidRDefault="00160D94" w:rsidP="00937B33">
      <w:pPr>
        <w:pStyle w:val="aff1"/>
        <w:numPr>
          <w:ilvl w:val="1"/>
          <w:numId w:val="15"/>
        </w:numPr>
        <w:ind w:left="0" w:firstLine="709"/>
      </w:pPr>
      <w:r>
        <w:t xml:space="preserve"> </w:t>
      </w:r>
      <w:r w:rsidR="005E14A5">
        <w:t>Основаниями для отказа в приеме документов, необходимых для предоставления Муниципальной услуги являются:</w:t>
      </w:r>
    </w:p>
    <w:p w:rsidR="00542BD8" w:rsidRPr="00542BD8" w:rsidRDefault="00542BD8" w:rsidP="0089588C">
      <w:pPr>
        <w:pStyle w:val="affff5"/>
        <w:numPr>
          <w:ilvl w:val="2"/>
          <w:numId w:val="15"/>
        </w:numPr>
        <w:ind w:left="0" w:firstLine="709"/>
      </w:pPr>
      <w:r w:rsidRPr="00542BD8">
        <w:rPr>
          <w:rFonts w:eastAsia="Times New Roman"/>
          <w:szCs w:val="24"/>
          <w:lang w:eastAsia="ru-RU"/>
        </w:rPr>
        <w:t>Обращение за предоставлением Муниципальной услуги, не предоставляемой Администрацией, КУИЖВ, МФЦ.</w:t>
      </w:r>
    </w:p>
    <w:p w:rsidR="00542BD8" w:rsidRDefault="005E14A5" w:rsidP="0089588C">
      <w:pPr>
        <w:pStyle w:val="affff5"/>
        <w:numPr>
          <w:ilvl w:val="2"/>
          <w:numId w:val="15"/>
        </w:numPr>
        <w:ind w:left="0" w:firstLine="709"/>
      </w:pPr>
      <w:r>
        <w:t xml:space="preserve">Заявителем представлен неполный комплект </w:t>
      </w:r>
      <w:r w:rsidR="00511F61">
        <w:t xml:space="preserve">обязательных </w:t>
      </w:r>
      <w:r>
        <w:t>документов, необходимых для предоставления Муниципальной услуги.</w:t>
      </w:r>
    </w:p>
    <w:p w:rsidR="00F87693" w:rsidRPr="00F87693" w:rsidRDefault="005E14A5" w:rsidP="00937B33">
      <w:pPr>
        <w:pStyle w:val="affff5"/>
        <w:numPr>
          <w:ilvl w:val="2"/>
          <w:numId w:val="15"/>
        </w:numPr>
        <w:spacing w:after="0" w:line="240" w:lineRule="auto"/>
        <w:ind w:left="0" w:firstLine="709"/>
        <w:rPr>
          <w:szCs w:val="24"/>
        </w:rPr>
      </w:pPr>
      <w:r>
        <w:t>Документы, необходимые для предоставления Муниципальной услуги утратили силу, а именно:</w:t>
      </w:r>
    </w:p>
    <w:p w:rsidR="00DE20BB" w:rsidRPr="0042787A" w:rsidRDefault="00E34DE7" w:rsidP="00937B33">
      <w:pPr>
        <w:spacing w:after="0" w:line="240" w:lineRule="auto"/>
        <w:ind w:firstLine="709"/>
        <w:rPr>
          <w:szCs w:val="24"/>
        </w:rPr>
      </w:pPr>
      <w:r w:rsidRPr="0042787A">
        <w:rPr>
          <w:szCs w:val="24"/>
        </w:rPr>
        <w:t>а) </w:t>
      </w:r>
      <w:r w:rsidR="00F47274" w:rsidRPr="0042787A">
        <w:rPr>
          <w:szCs w:val="24"/>
        </w:rPr>
        <w:t>документ,</w:t>
      </w:r>
      <w:r w:rsidR="005E14A5" w:rsidRPr="0042787A">
        <w:rPr>
          <w:szCs w:val="24"/>
        </w:rPr>
        <w:t xml:space="preserve"> удостоверяющий личность Заявителя;</w:t>
      </w:r>
    </w:p>
    <w:p w:rsidR="00DE20BB" w:rsidRDefault="00E34DE7" w:rsidP="0042787A">
      <w:pPr>
        <w:pStyle w:val="1110"/>
        <w:spacing w:line="240" w:lineRule="auto"/>
        <w:ind w:firstLine="709"/>
        <w:rPr>
          <w:sz w:val="24"/>
          <w:szCs w:val="24"/>
        </w:rPr>
      </w:pPr>
      <w:r>
        <w:rPr>
          <w:sz w:val="24"/>
          <w:szCs w:val="24"/>
        </w:rPr>
        <w:t>б) </w:t>
      </w:r>
      <w:r w:rsidR="00F47274">
        <w:rPr>
          <w:sz w:val="24"/>
          <w:szCs w:val="24"/>
        </w:rPr>
        <w:t>документ,</w:t>
      </w:r>
      <w:r w:rsidR="005E14A5">
        <w:rPr>
          <w:sz w:val="24"/>
          <w:szCs w:val="24"/>
        </w:rPr>
        <w:t xml:space="preserve"> удостоверяющий личность представителя Заявителя, в случае обращения за предоставлением Муниципальной услуги представителя Заявителя; </w:t>
      </w:r>
    </w:p>
    <w:p w:rsidR="00DE20BB" w:rsidRDefault="00E34DE7" w:rsidP="0042787A">
      <w:pPr>
        <w:pStyle w:val="1110"/>
        <w:spacing w:line="240" w:lineRule="auto"/>
        <w:ind w:firstLine="709"/>
        <w:rPr>
          <w:sz w:val="24"/>
          <w:szCs w:val="24"/>
        </w:rPr>
      </w:pPr>
      <w:r>
        <w:rPr>
          <w:sz w:val="24"/>
          <w:szCs w:val="24"/>
        </w:rPr>
        <w:t>в) </w:t>
      </w:r>
      <w:r w:rsidR="005E14A5">
        <w:rPr>
          <w:sz w:val="24"/>
          <w:szCs w:val="24"/>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DE20BB" w:rsidRDefault="005E14A5" w:rsidP="0089588C">
      <w:pPr>
        <w:pStyle w:val="aff1"/>
        <w:numPr>
          <w:ilvl w:val="2"/>
          <w:numId w:val="15"/>
        </w:numPr>
        <w:ind w:left="0" w:firstLine="709"/>
      </w:pPr>
      <w:r>
        <w:t>Документы содержат подчистки и исправления текста, не заверенные в порядке, установленном законодательством Российской Федерации.</w:t>
      </w:r>
    </w:p>
    <w:p w:rsidR="00DE20BB" w:rsidRDefault="005E14A5" w:rsidP="0089588C">
      <w:pPr>
        <w:pStyle w:val="aff1"/>
        <w:numPr>
          <w:ilvl w:val="2"/>
          <w:numId w:val="15"/>
        </w:numPr>
        <w:ind w:left="0" w:firstLine="709"/>
      </w:pPr>
      <w: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542BD8" w:rsidRPr="0042787A" w:rsidRDefault="0042787A" w:rsidP="0042787A">
      <w:pPr>
        <w:spacing w:after="0" w:line="23" w:lineRule="atLeast"/>
        <w:ind w:firstLine="709"/>
        <w:jc w:val="both"/>
        <w:rPr>
          <w:color w:val="auto"/>
          <w:szCs w:val="24"/>
        </w:rPr>
      </w:pPr>
      <w:bookmarkStart w:id="116" w:name="_Toc530579160"/>
      <w:bookmarkStart w:id="117" w:name="_Toc510617003"/>
      <w:bookmarkStart w:id="118" w:name="_Toc5111983"/>
      <w:bookmarkEnd w:id="107"/>
      <w:bookmarkEnd w:id="108"/>
      <w:bookmarkEnd w:id="109"/>
      <w:r>
        <w:rPr>
          <w:color w:val="auto"/>
          <w:szCs w:val="24"/>
        </w:rPr>
        <w:lastRenderedPageBreak/>
        <w:t>12.1.6.</w:t>
      </w:r>
      <w:r w:rsidR="00542BD8" w:rsidRPr="0042787A">
        <w:rPr>
          <w:color w:val="auto"/>
          <w:szCs w:val="24"/>
        </w:rPr>
        <w:t xml:space="preserve"> Некорректное заполнение обязательных полей в заявлении (в форме заявления (или пояснени</w:t>
      </w:r>
      <w:r w:rsidR="00594DDF">
        <w:rPr>
          <w:color w:val="auto"/>
          <w:szCs w:val="24"/>
        </w:rPr>
        <w:t>я</w:t>
      </w:r>
      <w:r w:rsidR="00542BD8" w:rsidRPr="0042787A">
        <w:rPr>
          <w:color w:val="auto"/>
          <w:szCs w:val="24"/>
        </w:rPr>
        <w:t>м к форме Заявления, если форма утверждена) необходимо указать обязательные поля).</w:t>
      </w:r>
    </w:p>
    <w:p w:rsidR="00542BD8" w:rsidRPr="0042787A" w:rsidRDefault="0042787A" w:rsidP="0042787A">
      <w:pPr>
        <w:autoSpaceDE w:val="0"/>
        <w:autoSpaceDN w:val="0"/>
        <w:adjustRightInd w:val="0"/>
        <w:spacing w:after="0" w:line="23" w:lineRule="atLeast"/>
        <w:ind w:firstLine="709"/>
        <w:jc w:val="both"/>
        <w:rPr>
          <w:color w:val="auto"/>
          <w:szCs w:val="24"/>
        </w:rPr>
      </w:pPr>
      <w:r>
        <w:rPr>
          <w:color w:val="auto"/>
          <w:szCs w:val="24"/>
        </w:rPr>
        <w:t>12.1.7.</w:t>
      </w:r>
      <w:r w:rsidR="00542BD8" w:rsidRPr="0042787A">
        <w:rPr>
          <w:color w:val="auto"/>
          <w:szCs w:val="24"/>
        </w:rPr>
        <w:t xml:space="preserve">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 </w:t>
      </w:r>
    </w:p>
    <w:p w:rsidR="00542BD8" w:rsidRPr="00542BD8" w:rsidRDefault="0042787A" w:rsidP="0042787A">
      <w:pPr>
        <w:spacing w:after="0" w:line="23" w:lineRule="atLeast"/>
        <w:ind w:firstLine="709"/>
        <w:jc w:val="both"/>
        <w:rPr>
          <w:color w:val="auto"/>
          <w:szCs w:val="24"/>
        </w:rPr>
      </w:pPr>
      <w:r>
        <w:rPr>
          <w:color w:val="auto"/>
          <w:szCs w:val="24"/>
        </w:rPr>
        <w:t xml:space="preserve">12.1.8. </w:t>
      </w:r>
      <w:r w:rsidR="00542BD8" w:rsidRPr="00542BD8">
        <w:rPr>
          <w:color w:val="auto"/>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rsidR="00542BD8" w:rsidRPr="00542BD8" w:rsidRDefault="0042787A" w:rsidP="0042787A">
      <w:pPr>
        <w:spacing w:after="0" w:line="23" w:lineRule="atLeast"/>
        <w:ind w:firstLine="709"/>
        <w:jc w:val="both"/>
        <w:rPr>
          <w:color w:val="auto"/>
          <w:szCs w:val="24"/>
        </w:rPr>
      </w:pPr>
      <w:r>
        <w:rPr>
          <w:color w:val="auto"/>
          <w:szCs w:val="24"/>
        </w:rPr>
        <w:t xml:space="preserve">12.1.9. </w:t>
      </w:r>
      <w:r w:rsidR="00542BD8" w:rsidRPr="00542BD8">
        <w:rPr>
          <w:color w:val="auto"/>
          <w:szCs w:val="24"/>
        </w:rPr>
        <w:t xml:space="preserve">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 </w:t>
      </w:r>
    </w:p>
    <w:p w:rsidR="00542BD8" w:rsidRPr="0042787A" w:rsidRDefault="0042787A" w:rsidP="0042787A">
      <w:pPr>
        <w:autoSpaceDE w:val="0"/>
        <w:autoSpaceDN w:val="0"/>
        <w:adjustRightInd w:val="0"/>
        <w:spacing w:after="0" w:line="23" w:lineRule="atLeast"/>
        <w:ind w:firstLine="709"/>
        <w:jc w:val="both"/>
        <w:rPr>
          <w:color w:val="auto"/>
          <w:szCs w:val="24"/>
        </w:rPr>
      </w:pPr>
      <w:r>
        <w:rPr>
          <w:color w:val="auto"/>
          <w:szCs w:val="24"/>
        </w:rPr>
        <w:t xml:space="preserve">12.2. </w:t>
      </w:r>
      <w:r w:rsidR="00542BD8" w:rsidRPr="0042787A">
        <w:rPr>
          <w:color w:val="auto"/>
          <w:szCs w:val="24"/>
        </w:rPr>
        <w:t>Решение об отказе в приеме документов, необходимых для предоставления Муниципальной услуги, по форме, приведенной в Приложении 8 к Административному регламенту в виде электронного документа, подписанного ЭП уполномоченного должностного лица КУИЖВ, МФЦ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 либо направляется в Личный кабинет Заявителя на РПГУ не позднее первого рабочего дня, следующего за днем подачи заявления.</w:t>
      </w:r>
    </w:p>
    <w:p w:rsidR="00542BD8" w:rsidRPr="00160D94" w:rsidRDefault="00594DDF" w:rsidP="0089588C">
      <w:pPr>
        <w:pStyle w:val="affff5"/>
        <w:numPr>
          <w:ilvl w:val="1"/>
          <w:numId w:val="19"/>
        </w:numPr>
        <w:autoSpaceDE w:val="0"/>
        <w:autoSpaceDN w:val="0"/>
        <w:adjustRightInd w:val="0"/>
        <w:spacing w:after="0" w:line="23" w:lineRule="atLeast"/>
        <w:ind w:left="0" w:firstLine="709"/>
        <w:jc w:val="both"/>
        <w:rPr>
          <w:color w:val="auto"/>
          <w:szCs w:val="24"/>
        </w:rPr>
      </w:pPr>
      <w:r w:rsidRPr="00160D94">
        <w:rPr>
          <w:color w:val="auto"/>
          <w:szCs w:val="24"/>
        </w:rPr>
        <w:t xml:space="preserve"> </w:t>
      </w:r>
      <w:r w:rsidR="00542BD8" w:rsidRPr="00160D94">
        <w:rPr>
          <w:color w:val="auto"/>
          <w:szCs w:val="24"/>
        </w:rPr>
        <w:t xml:space="preserve">Отказ в приеме Заявления и документов, необходимых для предоставления Муниципальной услуги не препятствует повторному обращению Заявителя в Администрацию, КУИЖВ, МФЦ за предоставлением Муниципальной услуги. </w:t>
      </w:r>
    </w:p>
    <w:p w:rsidR="00DE20BB" w:rsidRPr="00542BD8" w:rsidRDefault="005E14A5" w:rsidP="0089588C">
      <w:pPr>
        <w:pStyle w:val="1"/>
        <w:numPr>
          <w:ilvl w:val="0"/>
          <w:numId w:val="19"/>
        </w:numPr>
        <w:ind w:left="0" w:firstLine="851"/>
        <w:jc w:val="center"/>
        <w:rPr>
          <w:i/>
        </w:rPr>
      </w:pPr>
      <w:r w:rsidRPr="00542BD8">
        <w:rPr>
          <w:i/>
        </w:rPr>
        <w:t>Исчерпывающий перечень оснований для приостановления или отказа в предоставлении Муниципальной услуги</w:t>
      </w:r>
      <w:bookmarkEnd w:id="116"/>
      <w:bookmarkEnd w:id="117"/>
      <w:bookmarkEnd w:id="118"/>
      <w:r w:rsidRPr="00542BD8">
        <w:rPr>
          <w:i/>
        </w:rPr>
        <w:t xml:space="preserve"> </w:t>
      </w:r>
    </w:p>
    <w:p w:rsidR="00DE20BB" w:rsidRDefault="001945C3" w:rsidP="001945C3">
      <w:pPr>
        <w:pStyle w:val="aff1"/>
        <w:ind w:left="0" w:firstLine="709"/>
      </w:pPr>
      <w:r>
        <w:t xml:space="preserve">13.1. </w:t>
      </w:r>
      <w:r w:rsidR="005E14A5">
        <w:t>Основания для приостановления предоставления Муниципальной услуги отсутствуют.</w:t>
      </w:r>
    </w:p>
    <w:p w:rsidR="00DE20BB" w:rsidRDefault="008A2C04" w:rsidP="008A2C04">
      <w:pPr>
        <w:pStyle w:val="aff1"/>
        <w:ind w:left="0" w:firstLine="709"/>
      </w:pPr>
      <w:r>
        <w:t xml:space="preserve">13.2. </w:t>
      </w:r>
      <w:r w:rsidR="001945C3">
        <w:t xml:space="preserve"> Отказ в предоставлении услуги оформляется по форме согласно Приложению 4 к Административному регламенту. </w:t>
      </w:r>
      <w:r w:rsidR="005E14A5">
        <w:t>Основаниями для отказа в предоставлении Муниципальной услуги являются:</w:t>
      </w:r>
    </w:p>
    <w:p w:rsidR="00DE20BB" w:rsidRDefault="005E14A5" w:rsidP="0089588C">
      <w:pPr>
        <w:pStyle w:val="aff1"/>
        <w:numPr>
          <w:ilvl w:val="2"/>
          <w:numId w:val="20"/>
        </w:numPr>
        <w:ind w:left="0" w:firstLine="709"/>
      </w:pPr>
      <w:r>
        <w:t>Наличие противоречивых сведений в Заявлении и приложенных к нему документах.</w:t>
      </w:r>
    </w:p>
    <w:p w:rsidR="00DE20BB" w:rsidRDefault="005E14A5" w:rsidP="0089588C">
      <w:pPr>
        <w:pStyle w:val="aff1"/>
        <w:numPr>
          <w:ilvl w:val="2"/>
          <w:numId w:val="20"/>
        </w:numPr>
        <w:ind w:left="0" w:firstLine="709"/>
      </w:pPr>
      <w:r>
        <w:t xml:space="preserve">Несоответствие </w:t>
      </w:r>
      <w:r w:rsidR="001E2317">
        <w:t>Заявителя категории</w:t>
      </w:r>
      <w:r>
        <w:t>, указанн</w:t>
      </w:r>
      <w:r w:rsidR="001E2317">
        <w:t>ой</w:t>
      </w:r>
      <w:r>
        <w:t xml:space="preserve"> в пункте 2</w:t>
      </w:r>
      <w:r w:rsidR="0068797E">
        <w:t>.1</w:t>
      </w:r>
      <w:r>
        <w:t xml:space="preserve"> настоящего Административного регламента.</w:t>
      </w:r>
    </w:p>
    <w:p w:rsidR="00DE20BB" w:rsidRDefault="005E14A5" w:rsidP="0089588C">
      <w:pPr>
        <w:pStyle w:val="aff1"/>
        <w:numPr>
          <w:ilvl w:val="2"/>
          <w:numId w:val="20"/>
        </w:numPr>
        <w:ind w:left="0" w:firstLine="709"/>
      </w:pPr>
      <w:r>
        <w:t>Несоответствие документов, указанных в пункте 10</w:t>
      </w:r>
      <w:r w:rsidR="00393B57">
        <w:t>.1</w:t>
      </w:r>
      <w:r>
        <w:t xml:space="preserve"> настоящего Административного регламента по форме или содержанию требованиям законодательства Российской Федерации.</w:t>
      </w:r>
    </w:p>
    <w:p w:rsidR="00DE20BB" w:rsidRDefault="005E14A5" w:rsidP="0089588C">
      <w:pPr>
        <w:pStyle w:val="aff1"/>
        <w:numPr>
          <w:ilvl w:val="2"/>
          <w:numId w:val="20"/>
        </w:numPr>
        <w:ind w:left="0" w:firstLine="709"/>
      </w:pPr>
      <w:r>
        <w:t>Заявление подано лицом, не имеющим полномочий представлять интересы Заявителя.</w:t>
      </w:r>
    </w:p>
    <w:p w:rsidR="00DE20BB" w:rsidRDefault="000B743C" w:rsidP="0089588C">
      <w:pPr>
        <w:pStyle w:val="aff1"/>
        <w:numPr>
          <w:ilvl w:val="1"/>
          <w:numId w:val="20"/>
        </w:numPr>
        <w:ind w:left="0" w:firstLine="709"/>
      </w:pPr>
      <w:r>
        <w:t>Отзыв З</w:t>
      </w:r>
      <w:r w:rsidR="005E14A5">
        <w:t>аявления на предоставление услуги по инициативе Заявителя.</w:t>
      </w:r>
    </w:p>
    <w:p w:rsidR="00DE20BB" w:rsidRDefault="005E14A5" w:rsidP="0089588C">
      <w:pPr>
        <w:pStyle w:val="aff1"/>
        <w:numPr>
          <w:ilvl w:val="2"/>
          <w:numId w:val="20"/>
        </w:numPr>
        <w:ind w:left="0" w:firstLine="709"/>
      </w:pPr>
      <w:r>
        <w:t>Заявитель вправе отказаться от получения Муниципальной услуги на</w:t>
      </w:r>
      <w:r w:rsidR="000B743C">
        <w:t xml:space="preserve"> основании письменного З</w:t>
      </w:r>
      <w:r>
        <w:t>аявления, написанного в свободной форме, направив по адресу электронной почты или обратившись в Администраци</w:t>
      </w:r>
      <w:r w:rsidR="005655BC">
        <w:t>ю</w:t>
      </w:r>
      <w:r w:rsidR="000B743C">
        <w:t>. На основании поступившего З</w:t>
      </w:r>
      <w:r>
        <w:t>аявления об отказе 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w:t>
      </w:r>
      <w:r w:rsidR="000B743C">
        <w:t>ципальной услуги с приложением З</w:t>
      </w:r>
      <w:r>
        <w:t>аявления и решением об отказе в предоставлении Муниципальной услуги фиксируется в Модуле ЕИС ОУ.</w:t>
      </w:r>
    </w:p>
    <w:p w:rsidR="00DE20BB" w:rsidRDefault="005E14A5" w:rsidP="0089588C">
      <w:pPr>
        <w:pStyle w:val="aff1"/>
        <w:numPr>
          <w:ilvl w:val="2"/>
          <w:numId w:val="20"/>
        </w:numPr>
        <w:ind w:left="0" w:firstLine="709"/>
      </w:pPr>
      <w:r>
        <w:t>Отказ от предоставления Муниципальной услуги не препятствует повторному обращению Заявителя в Администраци</w:t>
      </w:r>
      <w:r w:rsidR="005655BC">
        <w:t>ю</w:t>
      </w:r>
      <w:r>
        <w:t xml:space="preserve"> за предоставлением Муниципальной услуги.</w:t>
      </w:r>
    </w:p>
    <w:p w:rsidR="00DE20BB" w:rsidRPr="00542BD8" w:rsidRDefault="005E14A5" w:rsidP="0089588C">
      <w:pPr>
        <w:pStyle w:val="1"/>
        <w:numPr>
          <w:ilvl w:val="0"/>
          <w:numId w:val="20"/>
        </w:numPr>
        <w:ind w:left="0" w:firstLine="0"/>
        <w:jc w:val="center"/>
        <w:rPr>
          <w:i/>
        </w:rPr>
      </w:pPr>
      <w:bookmarkStart w:id="119" w:name="_Toc510617004"/>
      <w:bookmarkStart w:id="120" w:name="_Toc439068368"/>
      <w:bookmarkStart w:id="121" w:name="_Toc439151950"/>
      <w:bookmarkStart w:id="122" w:name="_Toc437973290"/>
      <w:bookmarkStart w:id="123" w:name="_Toc438376235"/>
      <w:bookmarkStart w:id="124" w:name="_Toc439151441"/>
      <w:bookmarkStart w:id="125" w:name="_Toc530579161"/>
      <w:bookmarkStart w:id="126" w:name="_Toc439151286"/>
      <w:bookmarkStart w:id="127" w:name="_Toc438110031"/>
      <w:bookmarkStart w:id="128" w:name="_Toc439084272"/>
      <w:bookmarkStart w:id="129" w:name="_Toc439151364"/>
      <w:bookmarkStart w:id="130" w:name="_Toc5111984"/>
      <w:bookmarkEnd w:id="119"/>
      <w:bookmarkEnd w:id="120"/>
      <w:bookmarkEnd w:id="121"/>
      <w:bookmarkEnd w:id="122"/>
      <w:bookmarkEnd w:id="123"/>
      <w:bookmarkEnd w:id="124"/>
      <w:bookmarkEnd w:id="125"/>
      <w:bookmarkEnd w:id="126"/>
      <w:bookmarkEnd w:id="127"/>
      <w:bookmarkEnd w:id="128"/>
      <w:bookmarkEnd w:id="129"/>
      <w:r w:rsidRPr="00542BD8">
        <w:rPr>
          <w:i/>
        </w:rPr>
        <w:t xml:space="preserve">Порядок, размер и основания взимания муниципальной пошлины </w:t>
      </w:r>
      <w:r w:rsidR="00EB4A1E" w:rsidRPr="00542BD8">
        <w:rPr>
          <w:i/>
        </w:rPr>
        <w:br/>
      </w:r>
      <w:r w:rsidRPr="00542BD8">
        <w:rPr>
          <w:i/>
        </w:rPr>
        <w:t>или иной платы, взимаемой за предоставление Муниципальной услуги</w:t>
      </w:r>
      <w:bookmarkEnd w:id="130"/>
    </w:p>
    <w:p w:rsidR="00DE20BB" w:rsidRDefault="00374056" w:rsidP="0089588C">
      <w:pPr>
        <w:pStyle w:val="aff1"/>
        <w:numPr>
          <w:ilvl w:val="1"/>
          <w:numId w:val="21"/>
        </w:numPr>
      </w:pPr>
      <w:r>
        <w:t xml:space="preserve"> </w:t>
      </w:r>
      <w:r w:rsidR="005E14A5">
        <w:t xml:space="preserve">Муниципальная услуга </w:t>
      </w:r>
      <w:r w:rsidR="0068797E">
        <w:t>п</w:t>
      </w:r>
      <w:r w:rsidR="005E14A5">
        <w:t>редоставляется бесплатно.</w:t>
      </w:r>
    </w:p>
    <w:p w:rsidR="00DE20BB" w:rsidRPr="00542BD8" w:rsidRDefault="005E14A5" w:rsidP="0089588C">
      <w:pPr>
        <w:pStyle w:val="1"/>
        <w:numPr>
          <w:ilvl w:val="0"/>
          <w:numId w:val="21"/>
        </w:numPr>
        <w:ind w:left="0" w:firstLine="0"/>
        <w:jc w:val="center"/>
        <w:rPr>
          <w:i/>
        </w:rPr>
      </w:pPr>
      <w:bookmarkStart w:id="131" w:name="_Toc530579162"/>
      <w:bookmarkStart w:id="132" w:name="_Toc510617005"/>
      <w:bookmarkStart w:id="133" w:name="_Toc5111985"/>
      <w:bookmarkEnd w:id="131"/>
      <w:bookmarkEnd w:id="132"/>
      <w:r w:rsidRPr="00542BD8">
        <w:rPr>
          <w:i/>
        </w:rPr>
        <w:lastRenderedPageBreak/>
        <w:t xml:space="preserve">Перечень услуг, необходимых и обязательных для предоставления </w:t>
      </w:r>
      <w:r w:rsidR="00EB4A1E" w:rsidRPr="00542BD8">
        <w:rPr>
          <w:i/>
        </w:rPr>
        <w:br/>
      </w:r>
      <w:r w:rsidRPr="00542BD8">
        <w:rPr>
          <w:i/>
        </w:rPr>
        <w:t>Муниципальной услуги, в том числе порядок, размер и основания взимания платы за предоставление таких услуг</w:t>
      </w:r>
      <w:bookmarkEnd w:id="133"/>
    </w:p>
    <w:p w:rsidR="00DE20BB" w:rsidRDefault="005E14A5" w:rsidP="0089588C">
      <w:pPr>
        <w:pStyle w:val="aff1"/>
        <w:numPr>
          <w:ilvl w:val="1"/>
          <w:numId w:val="21"/>
        </w:numPr>
        <w:ind w:left="0" w:firstLine="709"/>
      </w:pPr>
      <w:r>
        <w:rPr>
          <w:lang w:eastAsia="ar-SA"/>
        </w:rPr>
        <w:t xml:space="preserve">Услуги, необходимые и обязательные для предоставления </w:t>
      </w:r>
      <w:r>
        <w:t xml:space="preserve">Муниципальной </w:t>
      </w:r>
      <w:r>
        <w:rPr>
          <w:lang w:eastAsia="ar-SA"/>
        </w:rPr>
        <w:t>услуги, отсутствуют.</w:t>
      </w:r>
    </w:p>
    <w:p w:rsidR="00DE20BB" w:rsidRPr="00542BD8" w:rsidRDefault="005E14A5" w:rsidP="0089588C">
      <w:pPr>
        <w:pStyle w:val="1"/>
        <w:numPr>
          <w:ilvl w:val="0"/>
          <w:numId w:val="21"/>
        </w:numPr>
        <w:ind w:left="0" w:firstLine="0"/>
        <w:jc w:val="center"/>
        <w:rPr>
          <w:i/>
        </w:rPr>
      </w:pPr>
      <w:bookmarkStart w:id="134" w:name="_Toc438110035"/>
      <w:bookmarkStart w:id="135" w:name="_Toc437973294"/>
      <w:bookmarkStart w:id="136" w:name="_Toc530579163"/>
      <w:bookmarkStart w:id="137" w:name="_Toc438376240"/>
      <w:bookmarkStart w:id="138" w:name="_Toc510617006"/>
      <w:bookmarkStart w:id="139" w:name="_Toc5111986"/>
      <w:bookmarkEnd w:id="134"/>
      <w:bookmarkEnd w:id="135"/>
      <w:bookmarkEnd w:id="136"/>
      <w:bookmarkEnd w:id="137"/>
      <w:bookmarkEnd w:id="138"/>
      <w:r w:rsidRPr="00542BD8">
        <w:rPr>
          <w:i/>
        </w:rPr>
        <w:t xml:space="preserve">Способы предоставления Заявителем документов, необходимых </w:t>
      </w:r>
      <w:r w:rsidR="00EB4A1E" w:rsidRPr="00542BD8">
        <w:rPr>
          <w:i/>
        </w:rPr>
        <w:br/>
      </w:r>
      <w:r w:rsidRPr="00542BD8">
        <w:rPr>
          <w:i/>
        </w:rPr>
        <w:t>для получения Муниципальной услуги</w:t>
      </w:r>
      <w:bookmarkEnd w:id="139"/>
    </w:p>
    <w:p w:rsidR="00542BD8" w:rsidRPr="00EC767C" w:rsidRDefault="00542BD8" w:rsidP="00937B33">
      <w:pPr>
        <w:pStyle w:val="112"/>
        <w:tabs>
          <w:tab w:val="left" w:pos="0"/>
        </w:tabs>
        <w:ind w:firstLine="709"/>
        <w:rPr>
          <w:sz w:val="24"/>
          <w:szCs w:val="24"/>
        </w:rPr>
      </w:pPr>
      <w:bookmarkStart w:id="140" w:name="_Toc439151952"/>
      <w:bookmarkStart w:id="141" w:name="_Toc439151294"/>
      <w:bookmarkStart w:id="142" w:name="_Toc439151959"/>
      <w:bookmarkStart w:id="143" w:name="_Toc439151377"/>
      <w:bookmarkStart w:id="144" w:name="_Toc439151955"/>
      <w:bookmarkStart w:id="145" w:name="_Toc439151449"/>
      <w:bookmarkStart w:id="146" w:name="_Toc439151368"/>
      <w:bookmarkStart w:id="147" w:name="_Toc439151299"/>
      <w:bookmarkStart w:id="148" w:name="_Toc439151292"/>
      <w:bookmarkStart w:id="149" w:name="_Toc439151443"/>
      <w:bookmarkStart w:id="150" w:name="_Toc439151445"/>
      <w:bookmarkStart w:id="151" w:name="_Toc439151369"/>
      <w:bookmarkStart w:id="152" w:name="_Toc437973295"/>
      <w:bookmarkStart w:id="153" w:name="_Toc439151954"/>
      <w:bookmarkStart w:id="154" w:name="_Toc439151370"/>
      <w:bookmarkStart w:id="155" w:name="_Toc439151447"/>
      <w:bookmarkStart w:id="156" w:name="_Toc439151448"/>
      <w:bookmarkStart w:id="157" w:name="_Toc438110036"/>
      <w:bookmarkStart w:id="158" w:name="_Toc439151371"/>
      <w:bookmarkStart w:id="159" w:name="_Toc439151366"/>
      <w:bookmarkStart w:id="160" w:name="_Toc439151446"/>
      <w:bookmarkStart w:id="161" w:name="_Toc439151372"/>
      <w:bookmarkStart w:id="162" w:name="_Toc438376241"/>
      <w:bookmarkStart w:id="163" w:name="_Toc439151454"/>
      <w:bookmarkStart w:id="164" w:name="_Toc439151450"/>
      <w:bookmarkStart w:id="165" w:name="_Toc439151290"/>
      <w:bookmarkStart w:id="166" w:name="_Toc530579164"/>
      <w:bookmarkStart w:id="167" w:name="_Toc439151956"/>
      <w:bookmarkStart w:id="168" w:name="_Toc510617007"/>
      <w:bookmarkStart w:id="169" w:name="_Toc439151957"/>
      <w:bookmarkStart w:id="170" w:name="_Toc439151373"/>
      <w:bookmarkStart w:id="171" w:name="_Toc439151288"/>
      <w:bookmarkStart w:id="172" w:name="_Toc439151295"/>
      <w:bookmarkStart w:id="173" w:name="_Toc439151291"/>
      <w:bookmarkStart w:id="174" w:name="_Toc439151293"/>
      <w:bookmarkStart w:id="175" w:name="_Toc439151958"/>
      <w:bookmarkStart w:id="176" w:name="_Toc439151963"/>
      <w:bookmarkStart w:id="177" w:name="_Toc5111987"/>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EC767C">
        <w:rPr>
          <w:sz w:val="24"/>
          <w:szCs w:val="24"/>
        </w:rPr>
        <w:t>16.1.</w:t>
      </w:r>
      <w:r>
        <w:rPr>
          <w:sz w:val="24"/>
          <w:szCs w:val="24"/>
        </w:rPr>
        <w:t xml:space="preserve"> </w:t>
      </w:r>
      <w:r w:rsidRPr="00EC767C">
        <w:rPr>
          <w:sz w:val="24"/>
          <w:szCs w:val="24"/>
        </w:rPr>
        <w:t>Обращение Заявителя посредством РПГУ (электронная подача, результат в электронном виде, сверка не требуется).</w:t>
      </w:r>
    </w:p>
    <w:p w:rsidR="00542BD8" w:rsidRPr="00EC767C" w:rsidRDefault="00542BD8" w:rsidP="00937B33">
      <w:pPr>
        <w:pStyle w:val="1110"/>
        <w:tabs>
          <w:tab w:val="left" w:pos="0"/>
        </w:tabs>
        <w:ind w:firstLine="709"/>
        <w:rPr>
          <w:sz w:val="24"/>
          <w:szCs w:val="24"/>
        </w:rPr>
      </w:pPr>
      <w:r w:rsidRPr="00EC767C">
        <w:rPr>
          <w:sz w:val="24"/>
          <w:szCs w:val="24"/>
        </w:rPr>
        <w:t>16.1.1.</w:t>
      </w:r>
      <w:r>
        <w:rPr>
          <w:sz w:val="24"/>
          <w:szCs w:val="24"/>
        </w:rPr>
        <w:t xml:space="preserve"> </w:t>
      </w:r>
      <w:r w:rsidRPr="00EC767C">
        <w:rPr>
          <w:sz w:val="24"/>
          <w:szCs w:val="24"/>
        </w:rPr>
        <w:t>Для получения Муниципальной услуги Заявитель или его представитель авторизуется на РПГУ посредством Единой системы идентификации и аутентификации (далее – ЕСИА), затем заполняет Заявление в электронном виде с использованием специальной интерактивной формы.</w:t>
      </w:r>
    </w:p>
    <w:p w:rsidR="00542BD8" w:rsidRPr="00EC767C" w:rsidRDefault="00542BD8" w:rsidP="00F87693">
      <w:pPr>
        <w:pStyle w:val="1110"/>
        <w:ind w:firstLine="709"/>
        <w:rPr>
          <w:sz w:val="24"/>
          <w:szCs w:val="24"/>
        </w:rPr>
      </w:pPr>
      <w:r w:rsidRPr="00EC767C">
        <w:rPr>
          <w:sz w:val="24"/>
          <w:szCs w:val="24"/>
        </w:rPr>
        <w:t>16.1.2.</w:t>
      </w:r>
      <w:r>
        <w:rPr>
          <w:sz w:val="24"/>
          <w:szCs w:val="24"/>
        </w:rPr>
        <w:t xml:space="preserve"> </w:t>
      </w:r>
      <w:r w:rsidRPr="00EC767C">
        <w:rPr>
          <w:sz w:val="24"/>
          <w:szCs w:val="24"/>
        </w:rPr>
        <w:t>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w:t>
      </w:r>
      <w:r w:rsidR="000967C6">
        <w:rPr>
          <w:sz w:val="24"/>
          <w:szCs w:val="24"/>
        </w:rPr>
        <w:t>,</w:t>
      </w:r>
      <w:r w:rsidRPr="00EC767C">
        <w:rPr>
          <w:sz w:val="24"/>
          <w:szCs w:val="24"/>
        </w:rPr>
        <w:t xml:space="preserve"> в Администраци</w:t>
      </w:r>
      <w:r>
        <w:rPr>
          <w:sz w:val="24"/>
          <w:szCs w:val="24"/>
        </w:rPr>
        <w:t>ю</w:t>
      </w:r>
      <w:r w:rsidRPr="00EC767C">
        <w:rPr>
          <w:sz w:val="24"/>
          <w:szCs w:val="24"/>
        </w:rPr>
        <w:t>. При авторизации посредством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542BD8" w:rsidRPr="00EC767C" w:rsidRDefault="00542BD8" w:rsidP="00F87693">
      <w:pPr>
        <w:pStyle w:val="1110"/>
        <w:ind w:firstLine="709"/>
        <w:rPr>
          <w:sz w:val="24"/>
          <w:szCs w:val="24"/>
        </w:rPr>
      </w:pPr>
      <w:r w:rsidRPr="00EC767C">
        <w:rPr>
          <w:sz w:val="24"/>
          <w:szCs w:val="24"/>
        </w:rPr>
        <w:t>16.1.3. Отправленные документы поступают в информационную систему Администрации ЕИС ОУ. Передача оригиналов и сверка с электронными образами документов не требуется.</w:t>
      </w:r>
    </w:p>
    <w:p w:rsidR="00542BD8" w:rsidRPr="00EC767C" w:rsidRDefault="00542BD8" w:rsidP="00F87693">
      <w:pPr>
        <w:pStyle w:val="1110"/>
        <w:ind w:firstLine="709"/>
      </w:pPr>
      <w:r w:rsidRPr="00EC767C">
        <w:rPr>
          <w:sz w:val="24"/>
          <w:szCs w:val="24"/>
        </w:rPr>
        <w:t>16.1.4.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542BD8" w:rsidRDefault="00542BD8" w:rsidP="00F87693">
      <w:pPr>
        <w:pStyle w:val="1110"/>
        <w:ind w:firstLine="709"/>
        <w:rPr>
          <w:sz w:val="24"/>
        </w:rPr>
      </w:pPr>
      <w:r w:rsidRPr="00EC767C">
        <w:rPr>
          <w:sz w:val="24"/>
        </w:rPr>
        <w:t>16.1.5 Решение о предоставлении Муниципальной услуги принимается Администрацией на основании электронных образов документов, представленных Заявителем.</w:t>
      </w:r>
    </w:p>
    <w:p w:rsidR="00542BD8" w:rsidRPr="00315993" w:rsidRDefault="00315993" w:rsidP="00315993">
      <w:pPr>
        <w:autoSpaceDE w:val="0"/>
        <w:autoSpaceDN w:val="0"/>
        <w:adjustRightInd w:val="0"/>
        <w:spacing w:after="0" w:line="240" w:lineRule="auto"/>
        <w:ind w:firstLine="709"/>
        <w:jc w:val="both"/>
        <w:rPr>
          <w:szCs w:val="24"/>
        </w:rPr>
      </w:pPr>
      <w:r>
        <w:rPr>
          <w:szCs w:val="24"/>
        </w:rPr>
        <w:t>16.2.</w:t>
      </w:r>
      <w:r w:rsidRPr="00315993">
        <w:rPr>
          <w:szCs w:val="24"/>
        </w:rPr>
        <w:t xml:space="preserve"> </w:t>
      </w:r>
      <w:r w:rsidR="00542BD8" w:rsidRPr="00315993">
        <w:rPr>
          <w:szCs w:val="24"/>
        </w:rPr>
        <w:t>Личное обращение заявителя в МФЦ, Администрацию, КУИЖВ</w:t>
      </w:r>
      <w:r w:rsidR="000F5F49" w:rsidRPr="00315993">
        <w:rPr>
          <w:szCs w:val="24"/>
        </w:rPr>
        <w:t>.</w:t>
      </w:r>
    </w:p>
    <w:p w:rsidR="00542BD8" w:rsidRPr="00C36497" w:rsidRDefault="00542BD8" w:rsidP="00542BD8">
      <w:pPr>
        <w:numPr>
          <w:ilvl w:val="2"/>
          <w:numId w:val="0"/>
        </w:numPr>
        <w:spacing w:after="0" w:line="240" w:lineRule="auto"/>
        <w:ind w:firstLine="709"/>
        <w:jc w:val="both"/>
        <w:rPr>
          <w:szCs w:val="24"/>
        </w:rPr>
      </w:pPr>
      <w:r>
        <w:rPr>
          <w:szCs w:val="24"/>
        </w:rPr>
        <w:t xml:space="preserve">16.2.1. </w:t>
      </w:r>
      <w:r w:rsidRPr="00C36497">
        <w:rPr>
          <w:szCs w:val="24"/>
        </w:rPr>
        <w:t>При обращении через МФЦ для получения услуги заявитель представляет необходимые документы, указанные в пункте 10</w:t>
      </w:r>
      <w:r>
        <w:rPr>
          <w:szCs w:val="24"/>
        </w:rPr>
        <w:t>.1</w:t>
      </w:r>
      <w:r w:rsidRPr="00C36497">
        <w:rPr>
          <w:szCs w:val="24"/>
        </w:rPr>
        <w:t xml:space="preserve"> настоящего Административного регламента, за исключением заявления. Копии документов, их изготовление и заверение обеспечивается специалистом МФЦ бесплатно.</w:t>
      </w:r>
      <w:r>
        <w:rPr>
          <w:szCs w:val="24"/>
        </w:rPr>
        <w:t xml:space="preserve"> </w:t>
      </w:r>
      <w:r w:rsidRPr="00C36497">
        <w:rPr>
          <w:szCs w:val="24"/>
        </w:rPr>
        <w:t>Специалист МФЦ выдает заявителю выписку о получении документов с указанием их перечня и даты получения.</w:t>
      </w:r>
      <w:r>
        <w:rPr>
          <w:szCs w:val="24"/>
        </w:rPr>
        <w:t xml:space="preserve"> </w:t>
      </w:r>
      <w:r w:rsidRPr="00C36497">
        <w:rPr>
          <w:szCs w:val="24"/>
        </w:rPr>
        <w:t xml:space="preserve">В МФЦ заявителю предоставляется бесплатный доступ к РПГУ для обеспечения возможности подачи документов в </w:t>
      </w:r>
      <w:r w:rsidR="000F5F49">
        <w:rPr>
          <w:szCs w:val="24"/>
        </w:rPr>
        <w:t>электронном виде</w:t>
      </w:r>
      <w:r w:rsidRPr="00C36497">
        <w:rPr>
          <w:szCs w:val="24"/>
        </w:rPr>
        <w:t>.</w:t>
      </w:r>
    </w:p>
    <w:p w:rsidR="00542BD8" w:rsidRPr="00C36497" w:rsidRDefault="00542BD8" w:rsidP="00542BD8">
      <w:pPr>
        <w:widowControl w:val="0"/>
        <w:tabs>
          <w:tab w:val="left" w:pos="1276"/>
        </w:tabs>
        <w:spacing w:after="0" w:line="240" w:lineRule="auto"/>
        <w:ind w:firstLine="709"/>
        <w:jc w:val="both"/>
        <w:rPr>
          <w:szCs w:val="24"/>
          <w:highlight w:val="green"/>
        </w:rPr>
      </w:pPr>
      <w:r>
        <w:rPr>
          <w:szCs w:val="24"/>
        </w:rPr>
        <w:t>16.2.2.</w:t>
      </w:r>
      <w:r w:rsidRPr="00C36497">
        <w:rPr>
          <w:szCs w:val="24"/>
        </w:rPr>
        <w:t xml:space="preserve"> При обращении в Администрацию</w:t>
      </w:r>
      <w:r>
        <w:rPr>
          <w:szCs w:val="24"/>
        </w:rPr>
        <w:t>, КУИЖВ</w:t>
      </w:r>
      <w:r w:rsidRPr="00C36497">
        <w:rPr>
          <w:szCs w:val="24"/>
        </w:rPr>
        <w:t xml:space="preserve"> для </w:t>
      </w:r>
      <w:r w:rsidRPr="00C36497">
        <w:rPr>
          <w:rFonts w:eastAsia="ヒラギノ角ゴ Pro W3"/>
          <w:color w:val="000000"/>
          <w:szCs w:val="24"/>
        </w:rPr>
        <w:t>предоставления</w:t>
      </w:r>
      <w:r w:rsidRPr="00C36497">
        <w:rPr>
          <w:szCs w:val="24"/>
        </w:rPr>
        <w:t xml:space="preserve"> муниципальной услуги заявитель представляет необходимые документы, указанные в пункте 10</w:t>
      </w:r>
      <w:r>
        <w:rPr>
          <w:szCs w:val="24"/>
        </w:rPr>
        <w:t>.1</w:t>
      </w:r>
      <w:r w:rsidRPr="00C36497">
        <w:rPr>
          <w:szCs w:val="24"/>
        </w:rPr>
        <w:t xml:space="preserve"> настоящего Административного регламента</w:t>
      </w:r>
      <w:r>
        <w:rPr>
          <w:szCs w:val="24"/>
        </w:rPr>
        <w:t xml:space="preserve">, </w:t>
      </w:r>
      <w:r w:rsidRPr="00C36497">
        <w:rPr>
          <w:szCs w:val="24"/>
        </w:rPr>
        <w:t>заявление</w:t>
      </w:r>
      <w:r>
        <w:rPr>
          <w:szCs w:val="24"/>
        </w:rPr>
        <w:t xml:space="preserve"> о выдаче справки </w:t>
      </w:r>
      <w:r w:rsidR="000F5F49">
        <w:rPr>
          <w:szCs w:val="24"/>
        </w:rPr>
        <w:t>п</w:t>
      </w:r>
      <w:r w:rsidRPr="00B40C46">
        <w:rPr>
          <w:szCs w:val="24"/>
        </w:rPr>
        <w:t xml:space="preserve">о форме, приведенной в Приложении </w:t>
      </w:r>
      <w:r>
        <w:rPr>
          <w:szCs w:val="24"/>
        </w:rPr>
        <w:t>6</w:t>
      </w:r>
      <w:r w:rsidRPr="00B40C46">
        <w:rPr>
          <w:szCs w:val="24"/>
        </w:rPr>
        <w:t xml:space="preserve"> к настоящему Административному регламенту</w:t>
      </w:r>
      <w:r>
        <w:rPr>
          <w:szCs w:val="24"/>
        </w:rPr>
        <w:t>,</w:t>
      </w:r>
      <w:r w:rsidRPr="00B40C46">
        <w:rPr>
          <w:szCs w:val="24"/>
        </w:rPr>
        <w:t xml:space="preserve"> </w:t>
      </w:r>
      <w:r w:rsidRPr="00C36497">
        <w:rPr>
          <w:color w:val="000000"/>
          <w:szCs w:val="24"/>
        </w:rPr>
        <w:t>предъявляет</w:t>
      </w:r>
      <w:r w:rsidRPr="00C36497">
        <w:rPr>
          <w:szCs w:val="24"/>
        </w:rPr>
        <w:t xml:space="preserve"> оригиналы документов для сверки.</w:t>
      </w:r>
    </w:p>
    <w:p w:rsidR="00DE20BB" w:rsidRPr="00542BD8" w:rsidRDefault="005E14A5" w:rsidP="0089588C">
      <w:pPr>
        <w:pStyle w:val="1"/>
        <w:numPr>
          <w:ilvl w:val="0"/>
          <w:numId w:val="21"/>
        </w:numPr>
        <w:jc w:val="center"/>
        <w:rPr>
          <w:i/>
        </w:rPr>
      </w:pPr>
      <w:r w:rsidRPr="00542BD8">
        <w:rPr>
          <w:i/>
        </w:rPr>
        <w:t>Способы получения Заявителем результатов предоставления Муниципальной услуги</w:t>
      </w:r>
      <w:bookmarkEnd w:id="177"/>
    </w:p>
    <w:p w:rsidR="00DE20BB" w:rsidRDefault="005E14A5" w:rsidP="0089588C">
      <w:pPr>
        <w:pStyle w:val="aff1"/>
        <w:numPr>
          <w:ilvl w:val="1"/>
          <w:numId w:val="21"/>
        </w:numPr>
        <w:ind w:left="0" w:firstLine="709"/>
      </w:pPr>
      <w:r>
        <w:t>Заявитель уведомляется о ходе рассмотрения и готовности результата предоставления Муниципальной услуги следующими способами:</w:t>
      </w:r>
    </w:p>
    <w:p w:rsidR="00DE20BB" w:rsidRDefault="005E14A5" w:rsidP="0089588C">
      <w:pPr>
        <w:pStyle w:val="aff1"/>
        <w:numPr>
          <w:ilvl w:val="2"/>
          <w:numId w:val="21"/>
        </w:numPr>
        <w:ind w:left="0" w:firstLine="709"/>
      </w:pPr>
      <w:r>
        <w:t xml:space="preserve">Через Личный кабинет на РПГУ. </w:t>
      </w:r>
    </w:p>
    <w:p w:rsidR="00DE20BB" w:rsidRDefault="005E14A5" w:rsidP="0089588C">
      <w:pPr>
        <w:pStyle w:val="aff1"/>
        <w:numPr>
          <w:ilvl w:val="2"/>
          <w:numId w:val="21"/>
        </w:numPr>
        <w:ind w:left="0" w:firstLine="709"/>
      </w:pPr>
      <w:r>
        <w:t>Заявитель может самостоятельно получить информацию о готовности результата предоставления Муниципальной услуги посредством:</w:t>
      </w:r>
    </w:p>
    <w:p w:rsidR="00F148C3" w:rsidRDefault="00F148C3" w:rsidP="000F5F49">
      <w:pPr>
        <w:pStyle w:val="aff1"/>
        <w:ind w:left="0" w:firstLine="709"/>
      </w:pPr>
      <w:r>
        <w:t xml:space="preserve">- </w:t>
      </w:r>
      <w:r w:rsidRPr="00F148C3">
        <w:t>личного обращения Заявителя (представителя Заявителя) в КУИЖВ, МФЦ</w:t>
      </w:r>
      <w:r>
        <w:t>;</w:t>
      </w:r>
    </w:p>
    <w:p w:rsidR="00DE20BB" w:rsidRDefault="000B743C" w:rsidP="0089588C">
      <w:pPr>
        <w:pStyle w:val="2f3"/>
        <w:numPr>
          <w:ilvl w:val="1"/>
          <w:numId w:val="10"/>
        </w:numPr>
        <w:tabs>
          <w:tab w:val="clear" w:pos="1418"/>
          <w:tab w:val="left" w:pos="1701"/>
        </w:tabs>
        <w:ind w:left="0" w:firstLine="709"/>
      </w:pPr>
      <w:r>
        <w:t>сервиса РПГУ «Узнать статус З</w:t>
      </w:r>
      <w:r w:rsidR="005E14A5">
        <w:t>аявления»;</w:t>
      </w:r>
    </w:p>
    <w:p w:rsidR="00DE20BB" w:rsidRDefault="005E14A5" w:rsidP="0089588C">
      <w:pPr>
        <w:pStyle w:val="2f3"/>
        <w:numPr>
          <w:ilvl w:val="1"/>
          <w:numId w:val="10"/>
        </w:numPr>
        <w:tabs>
          <w:tab w:val="clear" w:pos="1418"/>
        </w:tabs>
        <w:ind w:left="0" w:firstLine="709"/>
        <w:rPr>
          <w:lang w:eastAsia="ru-RU"/>
        </w:rPr>
      </w:pPr>
      <w:r>
        <w:rPr>
          <w:lang w:eastAsia="ru-RU"/>
        </w:rPr>
        <w:lastRenderedPageBreak/>
        <w:t>по бесплатному единого номеру телефона электронной приемной Правительства Московской области 8(800)550-50-30.</w:t>
      </w:r>
    </w:p>
    <w:p w:rsidR="00DE20BB" w:rsidRDefault="00937B33" w:rsidP="0089588C">
      <w:pPr>
        <w:pStyle w:val="aff1"/>
        <w:numPr>
          <w:ilvl w:val="1"/>
          <w:numId w:val="21"/>
        </w:numPr>
        <w:ind w:left="0" w:firstLine="709"/>
      </w:pPr>
      <w:r>
        <w:t xml:space="preserve"> </w:t>
      </w:r>
      <w:r w:rsidR="005F387C">
        <w:t>Р</w:t>
      </w:r>
      <w:r w:rsidR="005E14A5">
        <w:t>езультат</w:t>
      </w:r>
      <w:r w:rsidR="005F387C">
        <w:t xml:space="preserve"> получения</w:t>
      </w:r>
      <w:r w:rsidR="005E14A5">
        <w:t xml:space="preserve"> Муниципальной услуги</w:t>
      </w:r>
      <w:r w:rsidR="005F387C">
        <w:t xml:space="preserve"> направляется Заявителю в</w:t>
      </w:r>
      <w:r w:rsidR="005E14A5">
        <w:t xml:space="preserve"> форме электронного документа</w:t>
      </w:r>
      <w:r w:rsidR="005F387C">
        <w:t xml:space="preserve"> в </w:t>
      </w:r>
      <w:r w:rsidR="005E14A5">
        <w:t>Личный кабинет на РПГУ.</w:t>
      </w:r>
    </w:p>
    <w:p w:rsidR="00F148C3" w:rsidRPr="003A386D" w:rsidRDefault="00937B33" w:rsidP="0089588C">
      <w:pPr>
        <w:pStyle w:val="112"/>
        <w:numPr>
          <w:ilvl w:val="1"/>
          <w:numId w:val="21"/>
        </w:numPr>
        <w:spacing w:line="23" w:lineRule="atLeast"/>
        <w:ind w:left="0" w:firstLine="709"/>
        <w:rPr>
          <w:sz w:val="24"/>
          <w:szCs w:val="24"/>
        </w:rPr>
      </w:pPr>
      <w:bookmarkStart w:id="178" w:name="_Toc4379732951"/>
      <w:bookmarkStart w:id="179" w:name="_Toc438110038"/>
      <w:bookmarkStart w:id="180" w:name="_Toc530579165"/>
      <w:bookmarkStart w:id="181" w:name="_Toc437973296"/>
      <w:bookmarkStart w:id="182" w:name="_Toc439151966"/>
      <w:bookmarkStart w:id="183" w:name="_Toc439151302"/>
      <w:bookmarkStart w:id="184" w:name="_Toc438376243"/>
      <w:bookmarkStart w:id="185" w:name="_Toc439151380"/>
      <w:bookmarkStart w:id="186" w:name="_Toc439151457"/>
      <w:bookmarkStart w:id="187" w:name="_Toc510617008"/>
      <w:bookmarkStart w:id="188" w:name="_Toc5111988"/>
      <w:bookmarkEnd w:id="178"/>
      <w:bookmarkEnd w:id="179"/>
      <w:bookmarkEnd w:id="180"/>
      <w:bookmarkEnd w:id="181"/>
      <w:bookmarkEnd w:id="182"/>
      <w:bookmarkEnd w:id="183"/>
      <w:bookmarkEnd w:id="184"/>
      <w:bookmarkEnd w:id="185"/>
      <w:bookmarkEnd w:id="186"/>
      <w:bookmarkEnd w:id="187"/>
      <w:r>
        <w:rPr>
          <w:rFonts w:eastAsia="Times New Roman"/>
          <w:sz w:val="24"/>
          <w:szCs w:val="24"/>
          <w:lang w:eastAsia="ar-SA"/>
        </w:rPr>
        <w:t xml:space="preserve"> </w:t>
      </w:r>
      <w:r w:rsidR="00F148C3" w:rsidRPr="003A386D">
        <w:rPr>
          <w:rFonts w:eastAsia="Times New Roman"/>
          <w:sz w:val="24"/>
          <w:szCs w:val="24"/>
          <w:lang w:eastAsia="ar-SA"/>
        </w:rPr>
        <w:t xml:space="preserve">В форме электронного документа, подписанного ЭП уполномоченного должностного лица КУИЖВ через Личный кабинет на РПГУ, либо </w:t>
      </w:r>
      <w:r w:rsidR="00F148C3" w:rsidRPr="003A386D">
        <w:rPr>
          <w:sz w:val="24"/>
          <w:szCs w:val="24"/>
          <w:lang w:eastAsia="zh-CN"/>
        </w:rPr>
        <w:t xml:space="preserve">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w:t>
      </w:r>
      <w:r w:rsidR="000F5F49" w:rsidRPr="003A386D">
        <w:rPr>
          <w:sz w:val="24"/>
          <w:szCs w:val="24"/>
          <w:lang w:eastAsia="zh-CN"/>
        </w:rPr>
        <w:t>КУИЖВ</w:t>
      </w:r>
      <w:r w:rsidR="00F148C3" w:rsidRPr="003A386D">
        <w:rPr>
          <w:sz w:val="24"/>
          <w:szCs w:val="24"/>
          <w:lang w:eastAsia="zh-CN"/>
        </w:rPr>
        <w:t>, заверяется подписью уполномоченн</w:t>
      </w:r>
      <w:r w:rsidR="00F148C3">
        <w:rPr>
          <w:sz w:val="24"/>
          <w:szCs w:val="24"/>
          <w:lang w:eastAsia="zh-CN"/>
        </w:rPr>
        <w:t>ого работника МФЦ и печатью МФЦ,</w:t>
      </w:r>
      <w:r w:rsidR="00F148C3" w:rsidRPr="003A386D">
        <w:rPr>
          <w:sz w:val="24"/>
          <w:szCs w:val="24"/>
          <w:lang w:eastAsia="zh-CN"/>
        </w:rPr>
        <w:t xml:space="preserve"> если такой способ получения результата указан Заявителем в своём заявлении</w:t>
      </w:r>
      <w:r w:rsidR="00F148C3">
        <w:rPr>
          <w:sz w:val="24"/>
          <w:szCs w:val="24"/>
          <w:lang w:eastAsia="zh-CN"/>
        </w:rPr>
        <w:t>.</w:t>
      </w:r>
    </w:p>
    <w:p w:rsidR="00DE20BB" w:rsidRPr="00F148C3" w:rsidRDefault="005E14A5" w:rsidP="0089588C">
      <w:pPr>
        <w:pStyle w:val="1"/>
        <w:numPr>
          <w:ilvl w:val="0"/>
          <w:numId w:val="21"/>
        </w:numPr>
        <w:ind w:left="0" w:firstLine="0"/>
        <w:jc w:val="center"/>
        <w:rPr>
          <w:i/>
        </w:rPr>
      </w:pPr>
      <w:r w:rsidRPr="00F148C3">
        <w:rPr>
          <w:i/>
        </w:rPr>
        <w:t>Максимальный срок ожидания в очереди</w:t>
      </w:r>
      <w:bookmarkEnd w:id="188"/>
    </w:p>
    <w:p w:rsidR="00DE20BB" w:rsidRDefault="003B61C8" w:rsidP="003B61C8">
      <w:pPr>
        <w:pStyle w:val="aff1"/>
        <w:numPr>
          <w:ilvl w:val="1"/>
          <w:numId w:val="21"/>
        </w:numPr>
        <w:ind w:left="0" w:firstLine="709"/>
      </w:pPr>
      <w:r w:rsidRPr="003B61C8">
        <w:t>максимальный срок ожидания в очереди при подаче запроса о пре</w:t>
      </w:r>
      <w:r>
        <w:t>доставлении М</w:t>
      </w:r>
      <w:r w:rsidRPr="003B61C8">
        <w:t xml:space="preserve">униципальной услуги и при получении результата предоставления </w:t>
      </w:r>
      <w:r w:rsidR="001932DD">
        <w:t>Му</w:t>
      </w:r>
      <w:r w:rsidRPr="003B61C8">
        <w:t>ниципальной услуги</w:t>
      </w:r>
      <w:r>
        <w:t xml:space="preserve"> </w:t>
      </w:r>
      <w:r w:rsidR="005E14A5">
        <w:t>не дол</w:t>
      </w:r>
      <w:r w:rsidR="00D64386">
        <w:t>жен превышать 12</w:t>
      </w:r>
      <w:r w:rsidR="00937B33">
        <w:t>,5</w:t>
      </w:r>
      <w:r w:rsidR="005E14A5">
        <w:t xml:space="preserve"> минут.</w:t>
      </w:r>
    </w:p>
    <w:p w:rsidR="00DE20BB" w:rsidRPr="00F148C3" w:rsidRDefault="005E14A5" w:rsidP="0089588C">
      <w:pPr>
        <w:pStyle w:val="1"/>
        <w:numPr>
          <w:ilvl w:val="0"/>
          <w:numId w:val="21"/>
        </w:numPr>
        <w:ind w:left="0" w:firstLine="0"/>
        <w:jc w:val="center"/>
        <w:rPr>
          <w:i/>
        </w:rPr>
      </w:pPr>
      <w:bookmarkStart w:id="189" w:name="_Toc438110039"/>
      <w:bookmarkStart w:id="190" w:name="_Toc437973297"/>
      <w:bookmarkStart w:id="191" w:name="_Toc438376244"/>
      <w:bookmarkStart w:id="192" w:name="_Toc510617009"/>
      <w:bookmarkStart w:id="193" w:name="_Toc530579166"/>
      <w:bookmarkStart w:id="194" w:name="_Toc5111989"/>
      <w:r w:rsidRPr="00F148C3">
        <w:rPr>
          <w:i/>
        </w:rPr>
        <w:t xml:space="preserve">Требования к помещениям, </w:t>
      </w:r>
      <w:bookmarkEnd w:id="189"/>
      <w:bookmarkEnd w:id="190"/>
      <w:bookmarkEnd w:id="191"/>
      <w:r w:rsidRPr="00F148C3">
        <w:rPr>
          <w:i/>
        </w:rPr>
        <w:t>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92"/>
      <w:r w:rsidRPr="00F148C3">
        <w:rPr>
          <w:i/>
        </w:rPr>
        <w:t xml:space="preserve"> для инвалидов, маломобильных групп населения</w:t>
      </w:r>
      <w:bookmarkEnd w:id="193"/>
      <w:bookmarkEnd w:id="194"/>
    </w:p>
    <w:p w:rsidR="00F148C3" w:rsidRPr="000F5F49" w:rsidRDefault="00F148C3" w:rsidP="0089588C">
      <w:pPr>
        <w:pStyle w:val="affff5"/>
        <w:numPr>
          <w:ilvl w:val="1"/>
          <w:numId w:val="21"/>
        </w:numPr>
        <w:spacing w:after="0" w:line="240" w:lineRule="auto"/>
        <w:ind w:left="0" w:firstLine="709"/>
        <w:jc w:val="both"/>
        <w:rPr>
          <w:b/>
          <w:i/>
          <w:szCs w:val="24"/>
        </w:rPr>
      </w:pPr>
      <w:bookmarkStart w:id="195" w:name="_Toc437973298"/>
      <w:bookmarkStart w:id="196" w:name="_Toc530579167"/>
      <w:bookmarkStart w:id="197" w:name="_Toc438376245"/>
      <w:bookmarkStart w:id="198" w:name="_Toc438110040"/>
      <w:bookmarkStart w:id="199" w:name="_Toc5111990"/>
      <w:bookmarkEnd w:id="195"/>
      <w:bookmarkEnd w:id="196"/>
      <w:bookmarkEnd w:id="197"/>
      <w:bookmarkEnd w:id="198"/>
      <w:r w:rsidRPr="000F5F49">
        <w:rPr>
          <w:szCs w:val="24"/>
        </w:rPr>
        <w:t xml:space="preserve">Администрация, КУИЖВ,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w:t>
      </w:r>
      <w:r w:rsidR="000F5F49">
        <w:rPr>
          <w:szCs w:val="24"/>
        </w:rPr>
        <w:t>Законом</w:t>
      </w:r>
      <w:r w:rsidRPr="000F5F49">
        <w:rPr>
          <w:szCs w:val="24"/>
        </w:rPr>
        <w:t xml:space="preserve">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F148C3" w:rsidRPr="00EC767C" w:rsidRDefault="00F148C3" w:rsidP="0089588C">
      <w:pPr>
        <w:pStyle w:val="affff5"/>
        <w:numPr>
          <w:ilvl w:val="1"/>
          <w:numId w:val="21"/>
        </w:numPr>
        <w:spacing w:after="0" w:line="240" w:lineRule="auto"/>
        <w:ind w:left="0" w:firstLine="709"/>
        <w:jc w:val="both"/>
        <w:rPr>
          <w:b/>
          <w:i/>
          <w:szCs w:val="24"/>
        </w:rPr>
      </w:pPr>
      <w:r w:rsidRPr="00EC767C">
        <w:rPr>
          <w:szCs w:val="24"/>
        </w:rPr>
        <w:t xml:space="preserve">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.3.</w:t>
      </w:r>
      <w:r>
        <w:rPr>
          <w:szCs w:val="24"/>
        </w:rPr>
        <w:t xml:space="preserve">  </w:t>
      </w:r>
      <w:r w:rsidRPr="00EC767C">
        <w:rPr>
          <w:szCs w:val="24"/>
        </w:rPr>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F148C3" w:rsidRPr="00EC767C" w:rsidRDefault="00F148C3" w:rsidP="000F5F49">
      <w:pPr>
        <w:spacing w:after="0" w:line="240" w:lineRule="auto"/>
        <w:ind w:firstLine="709"/>
        <w:jc w:val="both"/>
        <w:rPr>
          <w:b/>
          <w:i/>
          <w:szCs w:val="24"/>
        </w:rPr>
      </w:pPr>
      <w:r w:rsidRPr="00EC767C">
        <w:rPr>
          <w:szCs w:val="24"/>
        </w:rPr>
        <w:t>1) средствами визуальной и звуковой информации;</w:t>
      </w:r>
    </w:p>
    <w:p w:rsidR="00F148C3" w:rsidRPr="00EC767C" w:rsidRDefault="00F148C3" w:rsidP="000F5F49">
      <w:pPr>
        <w:spacing w:after="0" w:line="240" w:lineRule="auto"/>
        <w:ind w:firstLine="709"/>
        <w:jc w:val="both"/>
        <w:rPr>
          <w:b/>
          <w:i/>
          <w:szCs w:val="24"/>
        </w:rPr>
      </w:pPr>
      <w:r w:rsidRPr="00EC767C">
        <w:rPr>
          <w:szCs w:val="24"/>
        </w:rPr>
        <w:t>2) специальными указателями около строящихся и ремонтируемых объектов;</w:t>
      </w:r>
    </w:p>
    <w:p w:rsidR="00F148C3" w:rsidRPr="00EC767C" w:rsidRDefault="00F148C3" w:rsidP="000F5F49">
      <w:pPr>
        <w:spacing w:after="0" w:line="240" w:lineRule="auto"/>
        <w:ind w:firstLine="709"/>
        <w:jc w:val="both"/>
        <w:rPr>
          <w:b/>
          <w:i/>
          <w:szCs w:val="24"/>
        </w:rPr>
      </w:pPr>
      <w:r w:rsidRPr="00EC767C">
        <w:rPr>
          <w:szCs w:val="24"/>
        </w:rPr>
        <w:t>3) звуковой сигнализацией у светофоров;</w:t>
      </w:r>
    </w:p>
    <w:p w:rsidR="00F148C3" w:rsidRPr="00EC767C" w:rsidRDefault="00F148C3" w:rsidP="000F5F49">
      <w:pPr>
        <w:spacing w:after="0" w:line="240" w:lineRule="auto"/>
        <w:ind w:firstLine="709"/>
        <w:jc w:val="both"/>
        <w:rPr>
          <w:b/>
          <w:i/>
          <w:szCs w:val="24"/>
        </w:rPr>
      </w:pPr>
      <w:r w:rsidRPr="00EC767C">
        <w:rPr>
          <w:szCs w:val="24"/>
        </w:rPr>
        <w:t>4) телефонами-автоматами или иными средствами связи, доступными для инвалидов;</w:t>
      </w:r>
    </w:p>
    <w:p w:rsidR="00F148C3" w:rsidRPr="00EC767C" w:rsidRDefault="00F148C3" w:rsidP="000F5F49">
      <w:pPr>
        <w:spacing w:after="0" w:line="240" w:lineRule="auto"/>
        <w:ind w:firstLine="709"/>
        <w:jc w:val="both"/>
        <w:rPr>
          <w:b/>
          <w:i/>
          <w:szCs w:val="24"/>
        </w:rPr>
      </w:pPr>
      <w:r w:rsidRPr="00EC767C">
        <w:rPr>
          <w:szCs w:val="24"/>
        </w:rPr>
        <w:t>5) санитарно-гигиеническими помещениями;</w:t>
      </w:r>
    </w:p>
    <w:p w:rsidR="00F148C3" w:rsidRPr="00EC767C" w:rsidRDefault="00F148C3" w:rsidP="000F5F49">
      <w:pPr>
        <w:spacing w:after="0" w:line="240" w:lineRule="auto"/>
        <w:ind w:firstLine="709"/>
        <w:jc w:val="both"/>
        <w:rPr>
          <w:b/>
          <w:i/>
          <w:szCs w:val="24"/>
        </w:rPr>
      </w:pPr>
      <w:r w:rsidRPr="00EC767C">
        <w:rPr>
          <w:szCs w:val="24"/>
        </w:rPr>
        <w:t>6) пандусами и поручнями у лестниц при входах в здание;</w:t>
      </w:r>
    </w:p>
    <w:p w:rsidR="00F148C3" w:rsidRPr="00EC767C" w:rsidRDefault="00F148C3" w:rsidP="000F5F49">
      <w:pPr>
        <w:spacing w:after="0" w:line="240" w:lineRule="auto"/>
        <w:ind w:firstLine="709"/>
        <w:jc w:val="both"/>
        <w:rPr>
          <w:b/>
          <w:i/>
          <w:szCs w:val="24"/>
        </w:rPr>
      </w:pPr>
      <w:r w:rsidRPr="00EC767C">
        <w:rPr>
          <w:szCs w:val="24"/>
        </w:rPr>
        <w:t>7) пандусам</w:t>
      </w:r>
      <w:r w:rsidR="000F5F49">
        <w:rPr>
          <w:szCs w:val="24"/>
        </w:rPr>
        <w:t>и при входах в здания или электроподъемниками.</w:t>
      </w:r>
    </w:p>
    <w:p w:rsidR="00F148C3" w:rsidRPr="00EC767C" w:rsidRDefault="00F148C3" w:rsidP="000F5F49">
      <w:pPr>
        <w:spacing w:after="0" w:line="240" w:lineRule="auto"/>
        <w:ind w:firstLine="709"/>
        <w:jc w:val="both"/>
        <w:rPr>
          <w:b/>
          <w:i/>
          <w:szCs w:val="24"/>
        </w:rPr>
      </w:pPr>
      <w:r w:rsidRPr="00EC767C">
        <w:rPr>
          <w:szCs w:val="24"/>
        </w:rPr>
        <w:t>1</w:t>
      </w:r>
      <w:r w:rsidR="001E4400">
        <w:rPr>
          <w:szCs w:val="24"/>
        </w:rPr>
        <w:t>9</w:t>
      </w:r>
      <w:r w:rsidRPr="00EC767C">
        <w:rPr>
          <w:szCs w:val="24"/>
        </w:rPr>
        <w:t>.5. На автостоянках и в местах парковки транспортных средств должно выделяться до 10 процентов мест (но не менее одного места), наибол</w:t>
      </w:r>
      <w:r w:rsidR="000F5F49">
        <w:rPr>
          <w:szCs w:val="24"/>
        </w:rPr>
        <w:t xml:space="preserve">ее удобных для въезда и выезда </w:t>
      </w:r>
      <w:r w:rsidRPr="00EC767C">
        <w:rPr>
          <w:szCs w:val="24"/>
        </w:rPr>
        <w:t xml:space="preserve">для </w:t>
      </w:r>
      <w:r w:rsidRPr="00EC767C">
        <w:rPr>
          <w:szCs w:val="24"/>
        </w:rPr>
        <w:lastRenderedPageBreak/>
        <w:t>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.6. Помещения, в которых осуществляется предоставление Муниципальной услуги</w:t>
      </w:r>
      <w:r>
        <w:rPr>
          <w:szCs w:val="24"/>
        </w:rPr>
        <w:t>,</w:t>
      </w:r>
      <w:r w:rsidRPr="00EC767C">
        <w:rPr>
          <w:szCs w:val="24"/>
        </w:rPr>
        <w:t xml:space="preserve"> должны быть оснащены следующими специальными приспособлениями и оборудованием:</w:t>
      </w:r>
    </w:p>
    <w:p w:rsidR="00F148C3" w:rsidRPr="00EC767C" w:rsidRDefault="00F148C3" w:rsidP="000F5F49">
      <w:pPr>
        <w:spacing w:after="0" w:line="240" w:lineRule="auto"/>
        <w:ind w:firstLine="709"/>
        <w:jc w:val="both"/>
        <w:rPr>
          <w:b/>
          <w:i/>
          <w:szCs w:val="24"/>
        </w:rPr>
      </w:pPr>
      <w:r w:rsidRPr="00EC767C">
        <w:rPr>
          <w:szCs w:val="24"/>
        </w:rPr>
        <w:t>а) электронной системой управления очередью (при наличии);</w:t>
      </w:r>
    </w:p>
    <w:p w:rsidR="00F148C3" w:rsidRPr="00EC767C" w:rsidRDefault="00F148C3" w:rsidP="000F5F49">
      <w:pPr>
        <w:spacing w:after="0" w:line="240" w:lineRule="auto"/>
        <w:ind w:firstLine="709"/>
        <w:jc w:val="both"/>
        <w:rPr>
          <w:b/>
          <w:i/>
          <w:szCs w:val="24"/>
        </w:rPr>
      </w:pPr>
      <w:r w:rsidRPr="00EC767C">
        <w:rPr>
          <w:szCs w:val="24"/>
        </w:rPr>
        <w:t>б) информационными стендами, содержащими визуальную и текстовую информацию.</w:t>
      </w:r>
    </w:p>
    <w:p w:rsidR="00F148C3" w:rsidRPr="00EC767C" w:rsidRDefault="00F148C3" w:rsidP="000F5F49">
      <w:pPr>
        <w:spacing w:after="0" w:line="240" w:lineRule="auto"/>
        <w:ind w:firstLine="709"/>
        <w:jc w:val="both"/>
        <w:rPr>
          <w:b/>
          <w:i/>
          <w:szCs w:val="24"/>
        </w:rPr>
      </w:pPr>
      <w:r w:rsidRPr="00EC767C">
        <w:rPr>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rsidR="00F148C3" w:rsidRPr="00EC767C" w:rsidRDefault="00F148C3" w:rsidP="000F5F49">
      <w:pPr>
        <w:spacing w:after="0" w:line="240" w:lineRule="auto"/>
        <w:ind w:firstLine="709"/>
        <w:jc w:val="both"/>
        <w:rPr>
          <w:b/>
          <w:i/>
          <w:szCs w:val="24"/>
        </w:rPr>
      </w:pPr>
      <w:r w:rsidRPr="00EC767C">
        <w:rPr>
          <w:szCs w:val="24"/>
        </w:rPr>
        <w:t>г) средствами визуальной и звуковой информации.</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.7. Количество мест ожидания определяется исходя из фактической нагрузки и возможностей для их размещения в здании.</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.8. Места ожидания должны соответствовать комфортным условиям для Заявителей и оптимальным условиям работы должностных лиц.</w:t>
      </w:r>
    </w:p>
    <w:p w:rsidR="00F148C3" w:rsidRPr="00EC767C" w:rsidRDefault="00F148C3" w:rsidP="000F5F49">
      <w:pPr>
        <w:spacing w:after="0" w:line="240" w:lineRule="auto"/>
        <w:ind w:firstLine="709"/>
        <w:jc w:val="both"/>
        <w:rPr>
          <w:b/>
          <w:i/>
          <w:szCs w:val="24"/>
        </w:rPr>
      </w:pPr>
      <w:r w:rsidRPr="00EC767C">
        <w:rPr>
          <w:szCs w:val="24"/>
        </w:rPr>
        <w:t>1</w:t>
      </w:r>
      <w:r w:rsidR="000D01FD">
        <w:rPr>
          <w:szCs w:val="24"/>
        </w:rPr>
        <w:t>9</w:t>
      </w:r>
      <w:r w:rsidRPr="00EC767C">
        <w:rPr>
          <w:szCs w:val="24"/>
        </w:rPr>
        <w:t>.9.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F148C3" w:rsidRPr="00EC767C" w:rsidRDefault="00F148C3" w:rsidP="000F5F49">
      <w:pPr>
        <w:spacing w:after="0" w:line="240" w:lineRule="auto"/>
        <w:ind w:firstLine="709"/>
        <w:jc w:val="both"/>
        <w:rPr>
          <w:b/>
          <w:i/>
          <w:szCs w:val="24"/>
        </w:rPr>
      </w:pPr>
      <w:r w:rsidRPr="00EC767C">
        <w:rPr>
          <w:szCs w:val="24"/>
        </w:rPr>
        <w:t>а) беспрепятственный доступ к помещениям Администрации, где предоставляется Муниципальная услуга;</w:t>
      </w:r>
    </w:p>
    <w:p w:rsidR="00F148C3" w:rsidRPr="00EC767C" w:rsidRDefault="00F148C3" w:rsidP="000F5F49">
      <w:pPr>
        <w:spacing w:after="0" w:line="240" w:lineRule="auto"/>
        <w:ind w:firstLine="709"/>
        <w:jc w:val="both"/>
        <w:rPr>
          <w:b/>
          <w:i/>
          <w:szCs w:val="24"/>
        </w:rPr>
      </w:pPr>
      <w:r w:rsidRPr="00EC767C">
        <w:rPr>
          <w:szCs w:val="24"/>
        </w:rPr>
        <w:t>б) возможность самостоятельного или с помощью работников Администрации или МФЦ, передвижения по территории, на которой расположены помещения;</w:t>
      </w:r>
    </w:p>
    <w:p w:rsidR="00F148C3" w:rsidRPr="00EC767C" w:rsidRDefault="00F148C3" w:rsidP="000F5F49">
      <w:pPr>
        <w:spacing w:after="0" w:line="240" w:lineRule="auto"/>
        <w:ind w:firstLine="709"/>
        <w:jc w:val="both"/>
        <w:rPr>
          <w:b/>
          <w:i/>
          <w:szCs w:val="24"/>
        </w:rPr>
      </w:pPr>
      <w:r w:rsidRPr="00EC767C">
        <w:rPr>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 или МФЦ;</w:t>
      </w:r>
    </w:p>
    <w:p w:rsidR="00F148C3" w:rsidRPr="00EC767C" w:rsidRDefault="00F148C3" w:rsidP="000F5F49">
      <w:pPr>
        <w:spacing w:after="0" w:line="240" w:lineRule="auto"/>
        <w:ind w:firstLine="709"/>
        <w:jc w:val="both"/>
        <w:rPr>
          <w:b/>
          <w:i/>
          <w:szCs w:val="24"/>
        </w:rPr>
      </w:pPr>
      <w:r w:rsidRPr="00EC767C">
        <w:rPr>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1932DD" w:rsidRDefault="00F148C3" w:rsidP="000F5F49">
      <w:pPr>
        <w:spacing w:after="0" w:line="240" w:lineRule="auto"/>
        <w:ind w:firstLine="709"/>
        <w:jc w:val="both"/>
        <w:rPr>
          <w:szCs w:val="24"/>
        </w:rPr>
      </w:pPr>
      <w:r w:rsidRPr="00EC767C">
        <w:rPr>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r w:rsidR="001932DD">
        <w:rPr>
          <w:szCs w:val="24"/>
        </w:rPr>
        <w:t>;</w:t>
      </w:r>
    </w:p>
    <w:p w:rsidR="00F148C3" w:rsidRDefault="001932DD" w:rsidP="000F5F49">
      <w:pPr>
        <w:spacing w:after="0" w:line="240" w:lineRule="auto"/>
        <w:ind w:firstLine="709"/>
        <w:jc w:val="both"/>
        <w:rPr>
          <w:szCs w:val="24"/>
        </w:rPr>
      </w:pPr>
      <w:r>
        <w:rPr>
          <w:szCs w:val="24"/>
        </w:rPr>
        <w:t>е)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1932DD" w:rsidRDefault="001932DD" w:rsidP="000F5F49">
      <w:pPr>
        <w:spacing w:after="0" w:line="240" w:lineRule="auto"/>
        <w:ind w:firstLine="709"/>
        <w:jc w:val="both"/>
        <w:rPr>
          <w:szCs w:val="24"/>
        </w:rPr>
      </w:pPr>
      <w:r>
        <w:rPr>
          <w:szCs w:val="24"/>
        </w:rPr>
        <w:t>ж) дублирование необходимой для инвалидов звуковой и зрительной информации, а также надписей, знаков и иной текстовой и графической информации допуск сурдопереводчика и тифлосудопереводчика;</w:t>
      </w:r>
    </w:p>
    <w:p w:rsidR="001932DD" w:rsidRDefault="001932DD" w:rsidP="000F5F49">
      <w:pPr>
        <w:spacing w:after="0" w:line="240" w:lineRule="auto"/>
        <w:ind w:firstLine="709"/>
        <w:jc w:val="both"/>
        <w:rPr>
          <w:szCs w:val="24"/>
        </w:rPr>
      </w:pPr>
      <w:r>
        <w:rPr>
          <w:szCs w:val="24"/>
        </w:rPr>
        <w:t>з) допуск в помещение</w:t>
      </w:r>
      <w:r w:rsidRPr="001932DD">
        <w:rPr>
          <w:szCs w:val="24"/>
        </w:rPr>
        <w:t xml:space="preserve"> </w:t>
      </w:r>
      <w:r w:rsidR="00937B33">
        <w:rPr>
          <w:szCs w:val="24"/>
        </w:rPr>
        <w:t>организации</w:t>
      </w:r>
      <w:r w:rsidRPr="00EC767C">
        <w:rPr>
          <w:szCs w:val="24"/>
        </w:rPr>
        <w:t>, где предоставляется Муниципальная услуга</w:t>
      </w:r>
      <w:r>
        <w:rPr>
          <w:szCs w:val="24"/>
        </w:rPr>
        <w:t xml:space="preserve"> собаки-проводника при наличии документа, </w:t>
      </w:r>
      <w:r w:rsidR="0059220A">
        <w:rPr>
          <w:szCs w:val="24"/>
        </w:rPr>
        <w:t>подтверждающего</w:t>
      </w:r>
      <w:r>
        <w:rPr>
          <w:szCs w:val="24"/>
        </w:rPr>
        <w:t xml:space="preserve"> ее специальное обучение и выдаваемое по форме и в порядке, которые определяются федеральными </w:t>
      </w:r>
      <w:r w:rsidR="0059220A">
        <w:rPr>
          <w:szCs w:val="24"/>
        </w:rPr>
        <w:t>органами исполнительной власти</w:t>
      </w:r>
      <w:r>
        <w:rPr>
          <w:szCs w:val="24"/>
        </w:rPr>
        <w:t xml:space="preserve">, осуществляющим </w:t>
      </w:r>
      <w:r w:rsidR="0059220A">
        <w:rPr>
          <w:szCs w:val="24"/>
        </w:rPr>
        <w:t>функции</w:t>
      </w:r>
      <w:r>
        <w:rPr>
          <w:szCs w:val="24"/>
        </w:rPr>
        <w:t xml:space="preserve"> по выработке и реализации </w:t>
      </w:r>
      <w:r w:rsidR="0059220A">
        <w:rPr>
          <w:szCs w:val="24"/>
        </w:rPr>
        <w:t>государственной политики</w:t>
      </w:r>
      <w:r>
        <w:rPr>
          <w:szCs w:val="24"/>
        </w:rPr>
        <w:t xml:space="preserve"> и нормативно-правовому регулированию</w:t>
      </w:r>
      <w:r w:rsidR="0059220A">
        <w:rPr>
          <w:szCs w:val="24"/>
        </w:rPr>
        <w:t xml:space="preserve"> в сфере социальной защиты населения;</w:t>
      </w:r>
    </w:p>
    <w:p w:rsidR="0059220A" w:rsidRPr="00EC767C" w:rsidRDefault="0059220A" w:rsidP="000F5F49">
      <w:pPr>
        <w:spacing w:after="0" w:line="240" w:lineRule="auto"/>
        <w:ind w:firstLine="709"/>
        <w:jc w:val="both"/>
        <w:rPr>
          <w:b/>
          <w:i/>
          <w:szCs w:val="24"/>
        </w:rPr>
      </w:pPr>
      <w:r>
        <w:rPr>
          <w:szCs w:val="24"/>
        </w:rPr>
        <w:t>и) оказание работниками Администрации или МФЦ помощи инвалидам в преодолении барьеров, мешающих получению ими услуг.</w:t>
      </w:r>
    </w:p>
    <w:p w:rsidR="00DE20BB" w:rsidRPr="00F148C3" w:rsidRDefault="005E14A5" w:rsidP="0089588C">
      <w:pPr>
        <w:pStyle w:val="1"/>
        <w:numPr>
          <w:ilvl w:val="0"/>
          <w:numId w:val="21"/>
        </w:numPr>
        <w:ind w:left="0" w:firstLine="850"/>
        <w:jc w:val="center"/>
        <w:rPr>
          <w:i/>
        </w:rPr>
      </w:pPr>
      <w:r w:rsidRPr="00F148C3">
        <w:rPr>
          <w:i/>
        </w:rPr>
        <w:t>Показатели доступности и качества Муниципальной услуги</w:t>
      </w:r>
      <w:bookmarkEnd w:id="199"/>
    </w:p>
    <w:p w:rsidR="00F148C3" w:rsidRPr="00C0277C" w:rsidRDefault="00F148C3" w:rsidP="0089588C">
      <w:pPr>
        <w:pStyle w:val="112"/>
        <w:numPr>
          <w:ilvl w:val="1"/>
          <w:numId w:val="21"/>
        </w:numPr>
        <w:autoSpaceDE w:val="0"/>
        <w:autoSpaceDN w:val="0"/>
        <w:adjustRightInd w:val="0"/>
        <w:spacing w:line="23" w:lineRule="atLeast"/>
        <w:ind w:left="0" w:firstLine="709"/>
        <w:rPr>
          <w:sz w:val="24"/>
          <w:szCs w:val="24"/>
        </w:rPr>
      </w:pPr>
      <w:bookmarkStart w:id="200" w:name="_Toc438376246"/>
      <w:bookmarkStart w:id="201" w:name="_Toc510617011"/>
      <w:bookmarkStart w:id="202" w:name="_Toc438110041"/>
      <w:bookmarkStart w:id="203" w:name="_Toc437973299"/>
      <w:bookmarkStart w:id="204" w:name="_Toc530579168"/>
      <w:bookmarkStart w:id="205" w:name="_Toc5111991"/>
      <w:bookmarkEnd w:id="200"/>
      <w:bookmarkEnd w:id="201"/>
      <w:bookmarkEnd w:id="202"/>
      <w:bookmarkEnd w:id="203"/>
      <w:bookmarkEnd w:id="204"/>
      <w:r w:rsidRPr="00C0277C">
        <w:rPr>
          <w:sz w:val="24"/>
          <w:szCs w:val="24"/>
        </w:rPr>
        <w:t>Оценка доступности и качества предоставления Муниципальной услуги должна осуществляться по следующим показателям:</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F148C3" w:rsidRPr="00C0277C" w:rsidRDefault="00F148C3" w:rsidP="0089588C">
      <w:pPr>
        <w:pStyle w:val="affff5"/>
        <w:numPr>
          <w:ilvl w:val="0"/>
          <w:numId w:val="11"/>
        </w:numPr>
        <w:spacing w:after="0" w:line="23" w:lineRule="atLeast"/>
        <w:ind w:left="0" w:firstLine="709"/>
        <w:jc w:val="both"/>
        <w:rPr>
          <w:szCs w:val="24"/>
        </w:rPr>
      </w:pPr>
      <w:r w:rsidRPr="00C0277C">
        <w:rPr>
          <w:szCs w:val="24"/>
        </w:rPr>
        <w:t>возможность обращения за получением Муниципальной услуги в электронной форме посредством РПГУ в любое МФЦ Московской области;</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доступность обращения за предоставлением Муниципальной услуги, в том числе для маломобильных групп населения;</w:t>
      </w:r>
      <w:r w:rsidRPr="00C0277C">
        <w:rPr>
          <w:rFonts w:ascii="Times New Roman" w:hAnsi="Times New Roman"/>
          <w:sz w:val="24"/>
          <w:szCs w:val="24"/>
        </w:rPr>
        <w:t xml:space="preserve"> </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sz w:val="24"/>
          <w:szCs w:val="24"/>
        </w:rPr>
        <w:lastRenderedPageBreak/>
        <w:t>соблюдения установленного времени ожидания в очереди при получении результата предоставления Муниципальной услуги в любом МФЦ Московской области;</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отсутствие обоснованных жалоб со стороны граждан по результатам предоставления Муниципальной услуги;</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F148C3" w:rsidRPr="00C0277C" w:rsidRDefault="00F148C3" w:rsidP="0089588C">
      <w:pPr>
        <w:pStyle w:val="ConsPlusNormal0"/>
        <w:numPr>
          <w:ilvl w:val="0"/>
          <w:numId w:val="11"/>
        </w:numPr>
        <w:autoSpaceDE w:val="0"/>
        <w:autoSpaceDN w:val="0"/>
        <w:adjustRightInd w:val="0"/>
        <w:spacing w:line="23" w:lineRule="atLeast"/>
        <w:ind w:left="0" w:firstLine="709"/>
        <w:jc w:val="both"/>
        <w:rPr>
          <w:rFonts w:ascii="Times New Roman" w:hAnsi="Times New Roman" w:cs="Times New Roman"/>
          <w:sz w:val="24"/>
          <w:szCs w:val="24"/>
        </w:rPr>
      </w:pPr>
      <w:r w:rsidRPr="00C0277C">
        <w:rPr>
          <w:rFonts w:ascii="Times New Roman" w:hAnsi="Times New Roman" w:cs="Times New Roman"/>
          <w:sz w:val="24"/>
          <w:szCs w:val="24"/>
        </w:rPr>
        <w:t xml:space="preserve">предоставление возможности получения информации о ходе предоставления Муниципальной услуги, в том числе с использованием РПГУ. </w:t>
      </w:r>
    </w:p>
    <w:p w:rsidR="00DE20BB" w:rsidRPr="00F148C3" w:rsidRDefault="005E14A5" w:rsidP="0089588C">
      <w:pPr>
        <w:pStyle w:val="1"/>
        <w:numPr>
          <w:ilvl w:val="0"/>
          <w:numId w:val="21"/>
        </w:numPr>
        <w:ind w:left="0" w:firstLine="709"/>
        <w:jc w:val="center"/>
        <w:rPr>
          <w:i/>
        </w:rPr>
      </w:pPr>
      <w:r w:rsidRPr="00F148C3">
        <w:rPr>
          <w:i/>
        </w:rPr>
        <w:t xml:space="preserve">Требования к организации предоставления Муниципальной услуги </w:t>
      </w:r>
      <w:r w:rsidR="00E72984">
        <w:rPr>
          <w:i/>
        </w:rPr>
        <w:br/>
      </w:r>
      <w:r w:rsidRPr="00F148C3">
        <w:rPr>
          <w:i/>
        </w:rPr>
        <w:t>в электронной форме</w:t>
      </w:r>
      <w:bookmarkEnd w:id="205"/>
    </w:p>
    <w:p w:rsidR="00DE20BB" w:rsidRDefault="001B062A" w:rsidP="0089588C">
      <w:pPr>
        <w:pStyle w:val="aff1"/>
        <w:numPr>
          <w:ilvl w:val="1"/>
          <w:numId w:val="21"/>
        </w:numPr>
        <w:ind w:left="0" w:firstLine="709"/>
      </w:pPr>
      <w:r>
        <w:t xml:space="preserve"> </w:t>
      </w:r>
      <w:r w:rsidR="005E14A5">
        <w:t>В целях предоставления Муниципальной услуги в электронной форме с использованием РПГУ Заявителем</w:t>
      </w:r>
      <w:r w:rsidR="00D64386">
        <w:t xml:space="preserve"> заполняется электронная форма З</w:t>
      </w:r>
      <w:r w:rsidR="005E14A5">
        <w:t>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пункте 10</w:t>
      </w:r>
      <w:r w:rsidR="00D5412B">
        <w:t>.1.</w:t>
      </w:r>
      <w:r w:rsidR="005E14A5">
        <w:t xml:space="preserve"> настоящего Административного регламента.</w:t>
      </w:r>
    </w:p>
    <w:p w:rsidR="00DE20BB" w:rsidRDefault="00272B21" w:rsidP="0089588C">
      <w:pPr>
        <w:pStyle w:val="aff1"/>
        <w:numPr>
          <w:ilvl w:val="1"/>
          <w:numId w:val="21"/>
        </w:numPr>
        <w:ind w:left="0" w:firstLine="709"/>
      </w:pPr>
      <w:r>
        <w:t xml:space="preserve"> </w:t>
      </w:r>
      <w:r w:rsidR="005E14A5">
        <w:t>При предоставлении Муниципальной услуги в электронной форме осуществляются:</w:t>
      </w:r>
    </w:p>
    <w:p w:rsidR="00DE20BB" w:rsidRDefault="0061241A" w:rsidP="00272B21">
      <w:pPr>
        <w:pStyle w:val="1fa"/>
        <w:numPr>
          <w:ilvl w:val="0"/>
          <w:numId w:val="4"/>
        </w:numPr>
        <w:ind w:left="0" w:firstLine="709"/>
      </w:pPr>
      <w:r>
        <w:t>п</w:t>
      </w:r>
      <w:r w:rsidR="005E14A5">
        <w:t>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DE20BB" w:rsidRDefault="005E14A5" w:rsidP="00272B21">
      <w:pPr>
        <w:pStyle w:val="1fa"/>
        <w:numPr>
          <w:ilvl w:val="0"/>
          <w:numId w:val="4"/>
        </w:numPr>
        <w:ind w:left="0" w:firstLine="709"/>
      </w:pPr>
      <w:r>
        <w:t>подача запроса о предоставлении Муниципальной услуги и иных документов, необходимых для предоставления Муниципальной услуги с использованием РПГУ;</w:t>
      </w:r>
    </w:p>
    <w:p w:rsidR="00DE20BB" w:rsidRDefault="00D64386" w:rsidP="00272B21">
      <w:pPr>
        <w:pStyle w:val="1fa"/>
        <w:numPr>
          <w:ilvl w:val="0"/>
          <w:numId w:val="4"/>
        </w:numPr>
        <w:ind w:left="0" w:firstLine="709"/>
      </w:pPr>
      <w:r>
        <w:t>поступление З</w:t>
      </w:r>
      <w:r w:rsidR="005E14A5">
        <w:t>аявления и документов, необходимых для предоставления Муниципальной услуги в интегрированную с РПГУ ЕИС ОУ;</w:t>
      </w:r>
    </w:p>
    <w:p w:rsidR="00DE20BB" w:rsidRDefault="005E14A5" w:rsidP="00272B21">
      <w:pPr>
        <w:pStyle w:val="1fa"/>
        <w:numPr>
          <w:ilvl w:val="0"/>
          <w:numId w:val="4"/>
        </w:numPr>
        <w:ind w:left="0" w:firstLine="709"/>
      </w:pPr>
      <w:r>
        <w:t>обработ</w:t>
      </w:r>
      <w:r w:rsidR="00D64386">
        <w:t>ка и регистрация З</w:t>
      </w:r>
      <w:r>
        <w:t>аявления и документов, необходимых для предоставления Муниципальной услуги в ЕИС ОУ;</w:t>
      </w:r>
    </w:p>
    <w:p w:rsidR="00DE20BB" w:rsidRDefault="005E14A5" w:rsidP="00937B33">
      <w:pPr>
        <w:pStyle w:val="1fa"/>
        <w:numPr>
          <w:ilvl w:val="0"/>
          <w:numId w:val="4"/>
        </w:numPr>
        <w:ind w:left="0" w:firstLine="709"/>
      </w:pPr>
      <w:r>
        <w:t xml:space="preserve">получение Заявителем </w:t>
      </w:r>
      <w:r w:rsidR="0061241A">
        <w:t xml:space="preserve">уведомлений </w:t>
      </w:r>
      <w:r>
        <w:t>о ходе предоставлени</w:t>
      </w:r>
      <w:r w:rsidR="0061241A">
        <w:t>я</w:t>
      </w:r>
      <w:r>
        <w:t xml:space="preserve"> Муниципальной услуги</w:t>
      </w:r>
      <w:r w:rsidR="0061241A">
        <w:t xml:space="preserve"> в личный кабинет на РПГУ</w:t>
      </w:r>
      <w:r>
        <w:t>;</w:t>
      </w:r>
    </w:p>
    <w:p w:rsidR="009A41C5" w:rsidRDefault="009A41C5" w:rsidP="00937B33">
      <w:pPr>
        <w:pStyle w:val="1fa"/>
        <w:numPr>
          <w:ilvl w:val="0"/>
          <w:numId w:val="4"/>
        </w:numPr>
        <w:tabs>
          <w:tab w:val="clear" w:pos="1417"/>
        </w:tabs>
        <w:ind w:left="0" w:firstLine="709"/>
      </w:pPr>
      <w:r w:rsidRPr="009A41C5">
        <w:t xml:space="preserve">получение </w:t>
      </w:r>
      <w:r w:rsidR="00CF5AD2">
        <w:t>З</w:t>
      </w:r>
      <w:r w:rsidRPr="009A41C5">
        <w:t xml:space="preserve">аявителем сведений о ходе предоставления </w:t>
      </w:r>
      <w:r>
        <w:t xml:space="preserve">Муниципальной </w:t>
      </w:r>
      <w:r w:rsidRPr="009A41C5">
        <w:t>услуги посредством информац</w:t>
      </w:r>
      <w:r w:rsidR="00D64386">
        <w:t>ионного сервиса «Узнать статус З</w:t>
      </w:r>
      <w:r w:rsidRPr="009A41C5">
        <w:t>аявления»;</w:t>
      </w:r>
    </w:p>
    <w:p w:rsidR="00DE20BB" w:rsidRDefault="005E14A5" w:rsidP="00937B33">
      <w:pPr>
        <w:pStyle w:val="1fa"/>
        <w:numPr>
          <w:ilvl w:val="0"/>
          <w:numId w:val="4"/>
        </w:numPr>
        <w:ind w:left="0" w:firstLine="709"/>
      </w:pPr>
      <w:r>
        <w:t>получение Заявителем результата предоставления Муниципальной услуги в Личный кабинет на РПГУ в форме электронного документа, подписанного ЭП уполномоченного должностного лица Администрации;</w:t>
      </w:r>
    </w:p>
    <w:p w:rsidR="00DE20BB" w:rsidRDefault="005E14A5" w:rsidP="00937B33">
      <w:pPr>
        <w:pStyle w:val="1fa"/>
        <w:numPr>
          <w:ilvl w:val="0"/>
          <w:numId w:val="4"/>
        </w:numPr>
        <w:ind w:left="0" w:firstLine="709"/>
      </w:pPr>
      <w:r>
        <w:t>направление жалобы на решения, действия (бездействия) Администрации, должностных лиц муниципальных служащих, работников Администрации, в порядке, установленном в разделе V настоящего Административного регламента.</w:t>
      </w:r>
    </w:p>
    <w:p w:rsidR="00DE20BB" w:rsidRDefault="005E14A5" w:rsidP="0089588C">
      <w:pPr>
        <w:pStyle w:val="aff1"/>
        <w:numPr>
          <w:ilvl w:val="1"/>
          <w:numId w:val="21"/>
        </w:numPr>
        <w:ind w:left="0" w:firstLine="709"/>
      </w:pPr>
      <w: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w:t>
      </w:r>
      <w:r w:rsidR="00272B21">
        <w:t>.10.</w:t>
      </w:r>
      <w:r>
        <w:t>2018 № 792/37:</w:t>
      </w:r>
    </w:p>
    <w:p w:rsidR="00DE20BB" w:rsidRDefault="005E14A5" w:rsidP="0089588C">
      <w:pPr>
        <w:pStyle w:val="aff1"/>
        <w:numPr>
          <w:ilvl w:val="2"/>
          <w:numId w:val="21"/>
        </w:numPr>
        <w:ind w:left="0" w:firstLine="850"/>
      </w:pPr>
      <w:r>
        <w:t>Электронные документы представляются в следующих форматах:</w:t>
      </w:r>
    </w:p>
    <w:p w:rsidR="00DE20BB" w:rsidRPr="002C2E86" w:rsidRDefault="005E14A5" w:rsidP="001E4400">
      <w:pPr>
        <w:pStyle w:val="1fb"/>
        <w:numPr>
          <w:ilvl w:val="0"/>
          <w:numId w:val="12"/>
        </w:numPr>
      </w:pPr>
      <w:r w:rsidRPr="002C2E86">
        <w:t>xml – для формализованных документов;</w:t>
      </w:r>
    </w:p>
    <w:p w:rsidR="00DE20BB" w:rsidRPr="002C2E86" w:rsidRDefault="005E14A5" w:rsidP="001E4400">
      <w:pPr>
        <w:pStyle w:val="1fb"/>
        <w:numPr>
          <w:ilvl w:val="0"/>
          <w:numId w:val="12"/>
        </w:numPr>
      </w:pPr>
      <w:r w:rsidRPr="002C2E86">
        <w:t>doc, docx, odt – для документов с текстовым содержанием, не включающим формулы (за исключением документов, указанных в подпункте «в» настоящего пункта);</w:t>
      </w:r>
    </w:p>
    <w:p w:rsidR="00DE20BB" w:rsidRPr="002C2E86" w:rsidRDefault="005E14A5" w:rsidP="001E4400">
      <w:pPr>
        <w:pStyle w:val="1fb"/>
        <w:numPr>
          <w:ilvl w:val="0"/>
          <w:numId w:val="12"/>
        </w:numPr>
      </w:pPr>
      <w:r w:rsidRPr="002C2E86">
        <w:t>xls, xlsx, ods – для документов, содержащих расчеты;</w:t>
      </w:r>
    </w:p>
    <w:p w:rsidR="00DE20BB" w:rsidRPr="002C2E86" w:rsidRDefault="005E14A5" w:rsidP="001E4400">
      <w:pPr>
        <w:pStyle w:val="1fb"/>
        <w:numPr>
          <w:ilvl w:val="0"/>
          <w:numId w:val="12"/>
        </w:numPr>
      </w:pPr>
      <w:r w:rsidRPr="002C2E86">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E20BB" w:rsidRDefault="005E14A5" w:rsidP="0089588C">
      <w:pPr>
        <w:pStyle w:val="aff1"/>
        <w:numPr>
          <w:ilvl w:val="2"/>
          <w:numId w:val="21"/>
        </w:numPr>
        <w:ind w:left="0" w:firstLine="850"/>
      </w:pPr>
      <w:r>
        <w:lastRenderedPageBreak/>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DE20BB" w:rsidRDefault="005E14A5" w:rsidP="00A53169">
      <w:pPr>
        <w:pStyle w:val="112"/>
        <w:spacing w:line="240" w:lineRule="auto"/>
        <w:ind w:firstLine="850"/>
        <w:rPr>
          <w:sz w:val="24"/>
          <w:szCs w:val="24"/>
        </w:rPr>
      </w:pPr>
      <w:r>
        <w:rPr>
          <w:sz w:val="24"/>
          <w:szCs w:val="24"/>
        </w:rPr>
        <w:t>- «черно-белый» (при отсутствии в документе графических изображений и (или) цветного текста);</w:t>
      </w:r>
    </w:p>
    <w:p w:rsidR="00DE20BB" w:rsidRDefault="005E14A5" w:rsidP="00A53169">
      <w:pPr>
        <w:pStyle w:val="112"/>
        <w:spacing w:line="240" w:lineRule="auto"/>
        <w:ind w:firstLine="850"/>
        <w:rPr>
          <w:sz w:val="24"/>
          <w:szCs w:val="24"/>
        </w:rPr>
      </w:pPr>
      <w:r>
        <w:rPr>
          <w:sz w:val="24"/>
          <w:szCs w:val="24"/>
        </w:rPr>
        <w:t>- «оттенки серого» (при наличии в документе графических изображений, отличных от цветного графического изображения);</w:t>
      </w:r>
    </w:p>
    <w:p w:rsidR="00DE20BB" w:rsidRDefault="005E14A5" w:rsidP="00A53169">
      <w:pPr>
        <w:pStyle w:val="112"/>
        <w:spacing w:line="240" w:lineRule="auto"/>
        <w:ind w:firstLine="850"/>
        <w:rPr>
          <w:sz w:val="24"/>
          <w:szCs w:val="24"/>
        </w:rPr>
      </w:pPr>
      <w:r>
        <w:rPr>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DE20BB" w:rsidRDefault="005E14A5">
      <w:pPr>
        <w:pStyle w:val="112"/>
        <w:spacing w:line="240" w:lineRule="auto"/>
        <w:ind w:firstLine="850"/>
        <w:rPr>
          <w:sz w:val="24"/>
          <w:szCs w:val="24"/>
        </w:rPr>
      </w:pPr>
      <w:r>
        <w:rPr>
          <w:sz w:val="24"/>
          <w:szCs w:val="24"/>
        </w:rPr>
        <w:t>- сохранением всех аутентичных признаков подлинности, а именно: графической подписи лица, печати, углового штампа бланка;</w:t>
      </w:r>
    </w:p>
    <w:p w:rsidR="00DE20BB" w:rsidRDefault="005E14A5">
      <w:pPr>
        <w:pStyle w:val="112"/>
        <w:spacing w:line="240" w:lineRule="auto"/>
        <w:ind w:firstLine="850"/>
        <w:rPr>
          <w:sz w:val="24"/>
          <w:szCs w:val="24"/>
        </w:rPr>
      </w:pPr>
      <w:r>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DE20BB" w:rsidRDefault="005E14A5" w:rsidP="0089588C">
      <w:pPr>
        <w:pStyle w:val="aff1"/>
        <w:numPr>
          <w:ilvl w:val="2"/>
          <w:numId w:val="21"/>
        </w:numPr>
        <w:ind w:left="0" w:firstLine="851"/>
      </w:pPr>
      <w:r>
        <w:t>Электронные документы должны обеспечивать:</w:t>
      </w:r>
    </w:p>
    <w:p w:rsidR="00DE20BB" w:rsidRPr="00374056" w:rsidRDefault="005E14A5" w:rsidP="001E4400">
      <w:pPr>
        <w:pStyle w:val="1fb"/>
      </w:pPr>
      <w:r w:rsidRPr="00374056">
        <w:t>возможность идентифицировать документ и количество листов в документе;</w:t>
      </w:r>
    </w:p>
    <w:p w:rsidR="00DE20BB" w:rsidRPr="00374056" w:rsidRDefault="005E14A5" w:rsidP="001E4400">
      <w:pPr>
        <w:pStyle w:val="1fb"/>
      </w:pPr>
      <w:r w:rsidRPr="00374056">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E20BB" w:rsidRPr="00374056" w:rsidRDefault="005E14A5" w:rsidP="001E4400">
      <w:pPr>
        <w:pStyle w:val="1fb"/>
      </w:pPr>
      <w:r w:rsidRPr="00374056">
        <w:t>содержать оглавление, соответствующее их смыслу и содержанию;</w:t>
      </w:r>
    </w:p>
    <w:p w:rsidR="00DE20BB" w:rsidRPr="00374056" w:rsidRDefault="005E14A5" w:rsidP="001E4400">
      <w:pPr>
        <w:pStyle w:val="1fb"/>
      </w:pPr>
      <w:r w:rsidRPr="00374056">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E20BB" w:rsidRDefault="001B062A" w:rsidP="0089588C">
      <w:pPr>
        <w:pStyle w:val="115"/>
        <w:numPr>
          <w:ilvl w:val="2"/>
          <w:numId w:val="21"/>
        </w:numPr>
        <w:ind w:left="0" w:firstLine="850"/>
      </w:pPr>
      <w:r>
        <w:t xml:space="preserve"> </w:t>
      </w:r>
      <w:r w:rsidR="005E14A5">
        <w:t>Документы, подлежащие представлению в форматах xls, xlsx или ods, формируются в виде отдельного электронного документа.</w:t>
      </w:r>
    </w:p>
    <w:p w:rsidR="00DE20BB" w:rsidRDefault="001B062A" w:rsidP="0089588C">
      <w:pPr>
        <w:pStyle w:val="1112"/>
        <w:numPr>
          <w:ilvl w:val="2"/>
          <w:numId w:val="21"/>
        </w:numPr>
        <w:ind w:left="0" w:firstLine="850"/>
      </w:pPr>
      <w:r>
        <w:t xml:space="preserve"> </w:t>
      </w:r>
      <w:r w:rsidR="005E14A5">
        <w:t>Максимально допустимый размер прикрепленного пакета документов не должен превышать 10 ГБ.</w:t>
      </w:r>
    </w:p>
    <w:p w:rsidR="00DE20BB" w:rsidRPr="00F148C3" w:rsidRDefault="005E14A5" w:rsidP="0089588C">
      <w:pPr>
        <w:pStyle w:val="1"/>
        <w:numPr>
          <w:ilvl w:val="0"/>
          <w:numId w:val="21"/>
        </w:numPr>
        <w:ind w:left="0" w:firstLine="850"/>
        <w:jc w:val="center"/>
        <w:rPr>
          <w:i/>
        </w:rPr>
      </w:pPr>
      <w:bookmarkStart w:id="206" w:name="_Toc437973300"/>
      <w:bookmarkStart w:id="207" w:name="_Toc510617012"/>
      <w:bookmarkStart w:id="208" w:name="_Toc438376247"/>
      <w:bookmarkStart w:id="209" w:name="_Toc530579169"/>
      <w:bookmarkStart w:id="210" w:name="_Toc438110042"/>
      <w:bookmarkStart w:id="211" w:name="_Toc5111992"/>
      <w:bookmarkEnd w:id="206"/>
      <w:bookmarkEnd w:id="207"/>
      <w:bookmarkEnd w:id="208"/>
      <w:bookmarkEnd w:id="209"/>
      <w:bookmarkEnd w:id="210"/>
      <w:r w:rsidRPr="00F148C3">
        <w:rPr>
          <w:i/>
        </w:rPr>
        <w:t>Требования к организации предоставления Муниципальной услуги в МФЦ</w:t>
      </w:r>
      <w:bookmarkEnd w:id="211"/>
    </w:p>
    <w:p w:rsidR="00F148C3" w:rsidRPr="00F148C3" w:rsidRDefault="001B062A" w:rsidP="0089588C">
      <w:pPr>
        <w:pStyle w:val="affff5"/>
        <w:numPr>
          <w:ilvl w:val="1"/>
          <w:numId w:val="21"/>
        </w:numPr>
        <w:autoSpaceDE w:val="0"/>
        <w:autoSpaceDN w:val="0"/>
        <w:adjustRightInd w:val="0"/>
        <w:spacing w:after="0"/>
        <w:ind w:left="0" w:firstLine="709"/>
        <w:jc w:val="both"/>
        <w:rPr>
          <w:color w:val="auto"/>
          <w:szCs w:val="24"/>
        </w:rPr>
      </w:pPr>
      <w:bookmarkStart w:id="212" w:name="_Toc438110043"/>
      <w:bookmarkStart w:id="213" w:name="_Toc437973301"/>
      <w:bookmarkStart w:id="214" w:name="_Toc438376249"/>
      <w:bookmarkStart w:id="215" w:name="_Toc510617013"/>
      <w:bookmarkStart w:id="216" w:name="_Toc530579170"/>
      <w:bookmarkStart w:id="217" w:name="_Toc1755883"/>
      <w:bookmarkStart w:id="218" w:name="_Toc5111993"/>
      <w:bookmarkEnd w:id="212"/>
      <w:bookmarkEnd w:id="213"/>
      <w:bookmarkEnd w:id="214"/>
      <w:bookmarkEnd w:id="215"/>
      <w:bookmarkEnd w:id="216"/>
      <w:r>
        <w:rPr>
          <w:color w:val="auto"/>
          <w:szCs w:val="24"/>
        </w:rPr>
        <w:t xml:space="preserve"> </w:t>
      </w:r>
      <w:r w:rsidR="00F148C3" w:rsidRPr="00F148C3">
        <w:rPr>
          <w:color w:val="auto"/>
          <w:szCs w:val="24"/>
        </w:rPr>
        <w:t>Подача запросов посредством РПГУ, документов, информации, необходимых для получения Муниципальной услуги, а также получение результатов предоставления Муниципальной услуги осуществляется в любом МФЦ по выбору Заявителя независимо от его места жительства или места пребывания.</w:t>
      </w:r>
    </w:p>
    <w:p w:rsidR="00F148C3" w:rsidRPr="00F148C3" w:rsidRDefault="00F148C3" w:rsidP="001B062A">
      <w:pPr>
        <w:numPr>
          <w:ilvl w:val="1"/>
          <w:numId w:val="21"/>
        </w:numPr>
        <w:autoSpaceDE w:val="0"/>
        <w:autoSpaceDN w:val="0"/>
        <w:adjustRightInd w:val="0"/>
        <w:spacing w:after="0"/>
        <w:ind w:left="0" w:firstLine="709"/>
        <w:contextualSpacing/>
        <w:jc w:val="both"/>
        <w:rPr>
          <w:color w:val="auto"/>
          <w:szCs w:val="24"/>
        </w:rPr>
      </w:pPr>
      <w:r w:rsidRPr="00F148C3">
        <w:rPr>
          <w:color w:val="auto"/>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Справочная информация о графике работы, месте расположения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F148C3" w:rsidRPr="00F148C3" w:rsidRDefault="00F148C3" w:rsidP="001B062A">
      <w:pPr>
        <w:numPr>
          <w:ilvl w:val="1"/>
          <w:numId w:val="21"/>
        </w:numPr>
        <w:autoSpaceDE w:val="0"/>
        <w:autoSpaceDN w:val="0"/>
        <w:adjustRightInd w:val="0"/>
        <w:spacing w:after="0" w:line="23" w:lineRule="atLeast"/>
        <w:ind w:left="0" w:firstLine="709"/>
        <w:jc w:val="both"/>
        <w:rPr>
          <w:color w:val="auto"/>
          <w:szCs w:val="24"/>
        </w:rPr>
      </w:pPr>
      <w:r w:rsidRPr="00F148C3">
        <w:rPr>
          <w:color w:val="auto"/>
          <w:szCs w:val="24"/>
        </w:rPr>
        <w:t>В МФЦ обеспечиваются:</w:t>
      </w:r>
    </w:p>
    <w:p w:rsidR="00F148C3" w:rsidRPr="00F148C3" w:rsidRDefault="00F148C3" w:rsidP="00F148C3">
      <w:pPr>
        <w:autoSpaceDE w:val="0"/>
        <w:autoSpaceDN w:val="0"/>
        <w:adjustRightInd w:val="0"/>
        <w:spacing w:after="0" w:line="23" w:lineRule="atLeast"/>
        <w:ind w:firstLine="567"/>
        <w:jc w:val="both"/>
        <w:rPr>
          <w:color w:val="auto"/>
          <w:szCs w:val="24"/>
        </w:rPr>
      </w:pPr>
      <w:r w:rsidRPr="00F148C3">
        <w:rPr>
          <w:color w:val="auto"/>
          <w:szCs w:val="24"/>
        </w:rPr>
        <w:t>а) Бесплатный доступ Заявителей к РПГУ для обеспечения возможности получения Муниципальной услуги в электронной форме;</w:t>
      </w:r>
    </w:p>
    <w:p w:rsidR="00F148C3" w:rsidRPr="00F148C3" w:rsidRDefault="00F148C3" w:rsidP="00F148C3">
      <w:pPr>
        <w:autoSpaceDE w:val="0"/>
        <w:autoSpaceDN w:val="0"/>
        <w:adjustRightInd w:val="0"/>
        <w:spacing w:after="0" w:line="23" w:lineRule="atLeast"/>
        <w:ind w:firstLine="567"/>
        <w:jc w:val="both"/>
        <w:rPr>
          <w:color w:val="auto"/>
          <w:szCs w:val="24"/>
        </w:rPr>
      </w:pPr>
      <w:r w:rsidRPr="00F148C3">
        <w:rPr>
          <w:color w:val="auto"/>
          <w:szCs w:val="24"/>
        </w:rPr>
        <w:t>б) получение результата предоставления Муниципальной услуги в виде распечатанного экземпляра электронного документа на бумажном носителе.</w:t>
      </w:r>
    </w:p>
    <w:p w:rsidR="00F148C3" w:rsidRPr="00F148C3" w:rsidRDefault="00F148C3" w:rsidP="001B062A">
      <w:pPr>
        <w:autoSpaceDE w:val="0"/>
        <w:autoSpaceDN w:val="0"/>
        <w:adjustRightInd w:val="0"/>
        <w:spacing w:after="0" w:line="23" w:lineRule="atLeast"/>
        <w:ind w:firstLine="709"/>
        <w:jc w:val="both"/>
        <w:rPr>
          <w:color w:val="auto"/>
          <w:szCs w:val="24"/>
        </w:rPr>
      </w:pPr>
      <w:r w:rsidRPr="00F148C3">
        <w:rPr>
          <w:color w:val="auto"/>
          <w:szCs w:val="24"/>
        </w:rPr>
        <w:t>2</w:t>
      </w:r>
      <w:r w:rsidR="008F20C7">
        <w:rPr>
          <w:color w:val="auto"/>
          <w:szCs w:val="24"/>
        </w:rPr>
        <w:t>2</w:t>
      </w:r>
      <w:r w:rsidRPr="00F148C3">
        <w:rPr>
          <w:color w:val="auto"/>
          <w:szCs w:val="24"/>
        </w:rPr>
        <w:t>.4. Обеспечение доступа Заявителей к РПГУ для подачи заявления в электронной форме посредством РПГУ,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rsidR="00F148C3" w:rsidRPr="00F148C3" w:rsidRDefault="00F148C3" w:rsidP="001B062A">
      <w:pPr>
        <w:autoSpaceDE w:val="0"/>
        <w:autoSpaceDN w:val="0"/>
        <w:adjustRightInd w:val="0"/>
        <w:spacing w:after="0" w:line="23" w:lineRule="atLeast"/>
        <w:ind w:firstLine="709"/>
        <w:jc w:val="both"/>
        <w:rPr>
          <w:color w:val="auto"/>
          <w:szCs w:val="24"/>
        </w:rPr>
      </w:pPr>
      <w:r w:rsidRPr="00F148C3">
        <w:rPr>
          <w:color w:val="auto"/>
          <w:szCs w:val="24"/>
        </w:rPr>
        <w:lastRenderedPageBreak/>
        <w:t>2</w:t>
      </w:r>
      <w:r w:rsidR="008F20C7">
        <w:rPr>
          <w:color w:val="auto"/>
          <w:szCs w:val="24"/>
        </w:rPr>
        <w:t>2</w:t>
      </w:r>
      <w:r w:rsidRPr="00F148C3">
        <w:rPr>
          <w:color w:val="auto"/>
          <w:szCs w:val="24"/>
        </w:rPr>
        <w:t>.5. Перечень МФЦ, в которых организуется предоставление Муниципальной услуги в соответствии с соглашением о взаимодействии размещен на сайте муниципального образования городской округ Фрязино и МФЦ городского округа Фрязино.</w:t>
      </w:r>
    </w:p>
    <w:p w:rsidR="00F148C3" w:rsidRPr="00F148C3" w:rsidRDefault="00F148C3" w:rsidP="001B062A">
      <w:pPr>
        <w:autoSpaceDE w:val="0"/>
        <w:autoSpaceDN w:val="0"/>
        <w:adjustRightInd w:val="0"/>
        <w:spacing w:after="0" w:line="23" w:lineRule="atLeast"/>
        <w:ind w:firstLine="709"/>
        <w:jc w:val="both"/>
        <w:rPr>
          <w:color w:val="auto"/>
          <w:szCs w:val="24"/>
        </w:rPr>
      </w:pPr>
      <w:r w:rsidRPr="00F148C3">
        <w:rPr>
          <w:color w:val="auto"/>
          <w:szCs w:val="24"/>
        </w:rPr>
        <w:t>2</w:t>
      </w:r>
      <w:r w:rsidR="008F20C7">
        <w:rPr>
          <w:color w:val="auto"/>
          <w:szCs w:val="24"/>
        </w:rPr>
        <w:t>2</w:t>
      </w:r>
      <w:r w:rsidRPr="00F148C3">
        <w:rPr>
          <w:color w:val="auto"/>
          <w:szCs w:val="24"/>
        </w:rPr>
        <w:t>.6. При предоставлении Муниципальной услуги в соответствии с соглашением о взаимодействии запрашивают</w:t>
      </w:r>
      <w:r w:rsidR="00AE7B56">
        <w:rPr>
          <w:color w:val="auto"/>
          <w:szCs w:val="24"/>
        </w:rPr>
        <w:t>ся документы и информация</w:t>
      </w:r>
      <w:r w:rsidRPr="00F148C3">
        <w:rPr>
          <w:color w:val="auto"/>
          <w:szCs w:val="24"/>
        </w:rPr>
        <w:t xml:space="preserve">, необходимые для предоставления Муниципальной услуги, в органах государственной власти, органах местного самоуправления и иных организациях, участвующих в предоставлении Муниципальной услуги (указывается в случае Соглашения с Администрацией). </w:t>
      </w:r>
    </w:p>
    <w:p w:rsidR="00F148C3" w:rsidRPr="00F148C3" w:rsidRDefault="00F148C3" w:rsidP="001B062A">
      <w:pPr>
        <w:autoSpaceDE w:val="0"/>
        <w:autoSpaceDN w:val="0"/>
        <w:adjustRightInd w:val="0"/>
        <w:spacing w:after="0" w:line="23" w:lineRule="atLeast"/>
        <w:ind w:firstLine="709"/>
        <w:jc w:val="both"/>
        <w:rPr>
          <w:color w:val="auto"/>
          <w:szCs w:val="24"/>
        </w:rPr>
      </w:pPr>
      <w:r w:rsidRPr="00F148C3">
        <w:rPr>
          <w:color w:val="auto"/>
          <w:szCs w:val="24"/>
        </w:rPr>
        <w:t>2</w:t>
      </w:r>
      <w:r w:rsidR="008F20C7">
        <w:rPr>
          <w:color w:val="auto"/>
          <w:szCs w:val="24"/>
        </w:rPr>
        <w:t>2</w:t>
      </w:r>
      <w:r w:rsidRPr="00F148C3">
        <w:rPr>
          <w:color w:val="auto"/>
          <w:szCs w:val="24"/>
        </w:rPr>
        <w:t>.7. При обращ</w:t>
      </w:r>
      <w:r w:rsidR="00AE7B56">
        <w:rPr>
          <w:color w:val="auto"/>
          <w:szCs w:val="24"/>
        </w:rPr>
        <w:t>ении Заявителя в МФЦ работникам</w:t>
      </w:r>
      <w:r w:rsidRPr="00F148C3">
        <w:rPr>
          <w:color w:val="auto"/>
          <w:szCs w:val="24"/>
        </w:rPr>
        <w:t xml:space="preserve"> МФЦ запрещается:  </w:t>
      </w:r>
    </w:p>
    <w:p w:rsidR="00F148C3" w:rsidRPr="00F148C3" w:rsidRDefault="00AE7B56" w:rsidP="001B062A">
      <w:pPr>
        <w:autoSpaceDE w:val="0"/>
        <w:autoSpaceDN w:val="0"/>
        <w:adjustRightInd w:val="0"/>
        <w:spacing w:after="0"/>
        <w:ind w:firstLine="709"/>
        <w:jc w:val="both"/>
        <w:rPr>
          <w:color w:val="auto"/>
          <w:szCs w:val="24"/>
        </w:rPr>
      </w:pPr>
      <w:r>
        <w:rPr>
          <w:color w:val="auto"/>
          <w:szCs w:val="24"/>
        </w:rPr>
        <w:t>1) т</w:t>
      </w:r>
      <w:r w:rsidR="00F148C3" w:rsidRPr="00F148C3">
        <w:rPr>
          <w:color w:val="auto"/>
          <w:szCs w:val="24"/>
        </w:rPr>
        <w:t>ребовать от Заявителей предоставления документов и информации или осуществления действий, предоставление или осуществление которых не предусмотрено Административным регламентом;</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2</w:t>
      </w:r>
      <w:r w:rsidR="008F20C7">
        <w:rPr>
          <w:color w:val="auto"/>
          <w:szCs w:val="24"/>
        </w:rPr>
        <w:t>2</w:t>
      </w:r>
      <w:r w:rsidRPr="00F148C3">
        <w:rPr>
          <w:color w:val="auto"/>
          <w:szCs w:val="24"/>
        </w:rPr>
        <w:t>.8. В МФЦ обязаны:</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1) Предоставлять доступ Заявителям к автоматизированному рабочему месту для получения Муниципальной услуги посредством РПГУ;</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3) при выдаче результата предоставления Муниципальной услуги устанавливать личность Заявителя на основании документа, удостоверяющ</w:t>
      </w:r>
      <w:r w:rsidR="00AE7B56">
        <w:rPr>
          <w:color w:val="auto"/>
          <w:szCs w:val="24"/>
        </w:rPr>
        <w:t>его</w:t>
      </w:r>
      <w:r w:rsidRPr="00F148C3">
        <w:rPr>
          <w:color w:val="auto"/>
          <w:szCs w:val="24"/>
        </w:rPr>
        <w:t xml:space="preserve">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4) соблюдать требования соглашений о взаимодействии;</w:t>
      </w:r>
    </w:p>
    <w:p w:rsidR="00F148C3" w:rsidRPr="008F20C7" w:rsidRDefault="00AE7B56" w:rsidP="0089588C">
      <w:pPr>
        <w:pStyle w:val="affff5"/>
        <w:numPr>
          <w:ilvl w:val="1"/>
          <w:numId w:val="22"/>
        </w:numPr>
        <w:autoSpaceDE w:val="0"/>
        <w:autoSpaceDN w:val="0"/>
        <w:adjustRightInd w:val="0"/>
        <w:spacing w:after="0"/>
        <w:ind w:left="0" w:firstLine="709"/>
        <w:jc w:val="both"/>
        <w:rPr>
          <w:color w:val="auto"/>
          <w:szCs w:val="24"/>
        </w:rPr>
      </w:pPr>
      <w:r w:rsidRPr="008F20C7">
        <w:rPr>
          <w:color w:val="auto"/>
          <w:szCs w:val="24"/>
        </w:rPr>
        <w:t xml:space="preserve"> </w:t>
      </w:r>
      <w:r w:rsidR="00F148C3" w:rsidRPr="008F20C7">
        <w:rPr>
          <w:color w:val="auto"/>
          <w:szCs w:val="24"/>
        </w:rPr>
        <w:t>МФЦ, его работники, несут ответственность, установленную законодательством Российской Федерации.</w:t>
      </w:r>
    </w:p>
    <w:p w:rsidR="00F148C3" w:rsidRPr="00F148C3" w:rsidRDefault="00F148C3" w:rsidP="006D2A8F">
      <w:pPr>
        <w:autoSpaceDE w:val="0"/>
        <w:autoSpaceDN w:val="0"/>
        <w:adjustRightInd w:val="0"/>
        <w:spacing w:after="0"/>
        <w:ind w:firstLine="709"/>
        <w:jc w:val="both"/>
        <w:rPr>
          <w:color w:val="auto"/>
          <w:szCs w:val="24"/>
        </w:rPr>
      </w:pPr>
      <w:r w:rsidRPr="00F148C3">
        <w:rPr>
          <w:color w:val="auto"/>
          <w:szCs w:val="24"/>
        </w:rPr>
        <w:t>2</w:t>
      </w:r>
      <w:r w:rsidR="008F20C7">
        <w:rPr>
          <w:color w:val="auto"/>
          <w:szCs w:val="24"/>
        </w:rPr>
        <w:t>2</w:t>
      </w:r>
      <w:r w:rsidRPr="00F148C3">
        <w:rPr>
          <w:color w:val="auto"/>
          <w:szCs w:val="24"/>
        </w:rPr>
        <w:t>.10.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w:t>
      </w:r>
      <w:r w:rsidR="00AE7B56">
        <w:rPr>
          <w:color w:val="auto"/>
          <w:szCs w:val="24"/>
        </w:rPr>
        <w:t>,</w:t>
      </w:r>
      <w:r w:rsidRPr="00F148C3">
        <w:rPr>
          <w:color w:val="auto"/>
          <w:szCs w:val="24"/>
        </w:rPr>
        <w:t xml:space="preserve">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F148C3" w:rsidRPr="00F148C3" w:rsidRDefault="00F148C3" w:rsidP="001B062A">
      <w:pPr>
        <w:autoSpaceDE w:val="0"/>
        <w:autoSpaceDN w:val="0"/>
        <w:adjustRightInd w:val="0"/>
        <w:spacing w:after="0"/>
        <w:ind w:firstLine="709"/>
        <w:jc w:val="both"/>
        <w:rPr>
          <w:color w:val="auto"/>
          <w:szCs w:val="24"/>
        </w:rPr>
      </w:pPr>
      <w:r w:rsidRPr="00F148C3">
        <w:rPr>
          <w:color w:val="auto"/>
          <w:szCs w:val="24"/>
        </w:rPr>
        <w:t>2</w:t>
      </w:r>
      <w:r w:rsidR="008F20C7">
        <w:rPr>
          <w:color w:val="auto"/>
          <w:szCs w:val="24"/>
        </w:rPr>
        <w:t>2</w:t>
      </w:r>
      <w:r w:rsidRPr="00F148C3">
        <w:rPr>
          <w:color w:val="auto"/>
          <w:szCs w:val="24"/>
        </w:rPr>
        <w:t>.11.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w:t>
      </w:r>
      <w:r w:rsidR="00AE7B56">
        <w:rPr>
          <w:color w:val="auto"/>
          <w:szCs w:val="24"/>
        </w:rPr>
        <w:t>зи Московской области от 21.07.</w:t>
      </w:r>
      <w:r w:rsidRPr="00F148C3">
        <w:rPr>
          <w:color w:val="auto"/>
          <w:szCs w:val="24"/>
        </w:rPr>
        <w:t>2016 №10-57/РВ.</w:t>
      </w:r>
    </w:p>
    <w:p w:rsidR="00DE20BB" w:rsidRPr="00AE7B56" w:rsidRDefault="005E14A5" w:rsidP="003B6AD0">
      <w:pPr>
        <w:pStyle w:val="1-"/>
        <w:numPr>
          <w:ilvl w:val="0"/>
          <w:numId w:val="5"/>
        </w:numPr>
      </w:pPr>
      <w:r w:rsidRPr="00AE7B56">
        <w:t>Состав, последовательность и сроки выполнения административных процедур, требования к порядку их выполнения</w:t>
      </w:r>
      <w:bookmarkEnd w:id="217"/>
      <w:bookmarkEnd w:id="218"/>
    </w:p>
    <w:p w:rsidR="00AE7B56" w:rsidRDefault="00AE7B56" w:rsidP="001E4400">
      <w:pPr>
        <w:pStyle w:val="1fb"/>
        <w:numPr>
          <w:ilvl w:val="0"/>
          <w:numId w:val="22"/>
        </w:numPr>
      </w:pPr>
      <w:bookmarkStart w:id="219" w:name="_Toc530579171"/>
      <w:bookmarkStart w:id="220" w:name="_Toc438110044"/>
      <w:bookmarkStart w:id="221" w:name="_Toc437973302"/>
      <w:bookmarkStart w:id="222" w:name="_Toc438376250"/>
      <w:bookmarkStart w:id="223" w:name="_Toc510617014"/>
      <w:bookmarkEnd w:id="219"/>
      <w:bookmarkEnd w:id="220"/>
      <w:bookmarkEnd w:id="221"/>
      <w:bookmarkEnd w:id="222"/>
      <w:bookmarkEnd w:id="223"/>
      <w:r w:rsidRPr="00AE7B56">
        <w:t>Состав, последовательность и сроки выполнения административных процедур (действий) при предоставлении Муниципальной услуги</w:t>
      </w:r>
    </w:p>
    <w:p w:rsidR="001E4400" w:rsidRPr="001E4400" w:rsidRDefault="001E4400" w:rsidP="001E4400">
      <w:pPr>
        <w:pStyle w:val="1fb"/>
        <w:rPr>
          <w:b w:val="0"/>
          <w:i w:val="0"/>
        </w:rPr>
      </w:pPr>
    </w:p>
    <w:p w:rsidR="00AE7B56" w:rsidRPr="001E4400" w:rsidRDefault="001E4400" w:rsidP="001E4400">
      <w:pPr>
        <w:pStyle w:val="115"/>
        <w:numPr>
          <w:ilvl w:val="1"/>
          <w:numId w:val="30"/>
        </w:numPr>
        <w:ind w:left="0" w:firstLine="709"/>
      </w:pPr>
      <w:r w:rsidRPr="001E4400">
        <w:t>П</w:t>
      </w:r>
      <w:r w:rsidR="00AE7B56" w:rsidRPr="001E4400">
        <w:t xml:space="preserve">еречень административных </w:t>
      </w:r>
      <w:r>
        <w:t>процедур:</w:t>
      </w:r>
    </w:p>
    <w:p w:rsidR="00DE20BB" w:rsidRPr="001E4400" w:rsidRDefault="001E4400" w:rsidP="001E4400">
      <w:pPr>
        <w:pStyle w:val="115"/>
        <w:ind w:left="710" w:firstLine="0"/>
      </w:pPr>
      <w:r>
        <w:t>23.1.1.</w:t>
      </w:r>
      <w:r w:rsidR="00D64386" w:rsidRPr="001E4400">
        <w:t xml:space="preserve"> прием и регистрация З</w:t>
      </w:r>
      <w:r w:rsidR="005E14A5" w:rsidRPr="001E4400">
        <w:t>аявления и документов, необходимых для предоставления Муниципальной услуги;</w:t>
      </w:r>
    </w:p>
    <w:p w:rsidR="00DE20BB" w:rsidRPr="001E4400" w:rsidRDefault="001E4400" w:rsidP="001E4400">
      <w:pPr>
        <w:pStyle w:val="115"/>
        <w:ind w:left="710" w:firstLine="0"/>
      </w:pPr>
      <w:r>
        <w:lastRenderedPageBreak/>
        <w:t>23.1.2.</w:t>
      </w:r>
      <w:r w:rsidR="005A79C7" w:rsidRPr="001E4400">
        <w:t xml:space="preserve"> </w:t>
      </w:r>
      <w:r w:rsidR="005E14A5" w:rsidRPr="001E4400">
        <w:t>рассмотрение документов и принятие решения о подготовке результата предоставления Муниципальной услуги;</w:t>
      </w:r>
    </w:p>
    <w:p w:rsidR="00DE20BB" w:rsidRPr="001E4400" w:rsidRDefault="001E4400" w:rsidP="001E4400">
      <w:pPr>
        <w:pStyle w:val="115"/>
        <w:ind w:left="710" w:firstLine="0"/>
      </w:pPr>
      <w:r>
        <w:t>23.1.3.</w:t>
      </w:r>
      <w:r w:rsidR="005A79C7" w:rsidRPr="001E4400">
        <w:t xml:space="preserve"> </w:t>
      </w:r>
      <w:r w:rsidR="005E14A5" w:rsidRPr="001E4400">
        <w:t>оформление результата предоставления Муниципальной услуги;</w:t>
      </w:r>
    </w:p>
    <w:p w:rsidR="00DE20BB" w:rsidRPr="001E4400" w:rsidRDefault="001E4400" w:rsidP="001E4400">
      <w:pPr>
        <w:pStyle w:val="115"/>
        <w:ind w:left="710" w:firstLine="0"/>
      </w:pPr>
      <w:r>
        <w:t>23.1.4.</w:t>
      </w:r>
      <w:r w:rsidR="005A79C7" w:rsidRPr="001E4400">
        <w:t xml:space="preserve"> </w:t>
      </w:r>
      <w:r w:rsidR="005E14A5" w:rsidRPr="001E4400">
        <w:t>выдача результата предоставления Муниципальной услуги Заявителю.</w:t>
      </w:r>
    </w:p>
    <w:p w:rsidR="00DE20BB" w:rsidRDefault="001E4400" w:rsidP="001E4400">
      <w:pPr>
        <w:pStyle w:val="115"/>
        <w:numPr>
          <w:ilvl w:val="1"/>
          <w:numId w:val="30"/>
        </w:numPr>
        <w:ind w:left="0" w:firstLine="709"/>
      </w:pPr>
      <w:r>
        <w:t xml:space="preserve"> </w:t>
      </w:r>
      <w:r w:rsidR="005E14A5">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w:t>
      </w:r>
      <w:r w:rsidR="005A79C7">
        <w:t xml:space="preserve">оцедуру приведен в Приложении </w:t>
      </w:r>
      <w:r w:rsidR="00FF48A4">
        <w:t>9</w:t>
      </w:r>
      <w:r w:rsidR="005E14A5">
        <w:t xml:space="preserve"> к настоящему Административному регламенту.</w:t>
      </w:r>
    </w:p>
    <w:p w:rsidR="005A79C7" w:rsidRDefault="005E14A5" w:rsidP="001E4400">
      <w:pPr>
        <w:pStyle w:val="115"/>
        <w:numPr>
          <w:ilvl w:val="1"/>
          <w:numId w:val="30"/>
        </w:numPr>
        <w:ind w:left="0" w:firstLine="709"/>
      </w:pPr>
      <w:r>
        <w:t xml:space="preserve">Блок-схема предоставления Муниципальной </w:t>
      </w:r>
      <w:r w:rsidR="0054586E">
        <w:t xml:space="preserve">услуги приведена в Приложении </w:t>
      </w:r>
      <w:r w:rsidR="00FF48A4">
        <w:t>10</w:t>
      </w:r>
      <w:r>
        <w:t xml:space="preserve"> к настоящему Административному регламенту.</w:t>
      </w:r>
      <w:bookmarkStart w:id="224" w:name="_Toc437973305"/>
      <w:bookmarkStart w:id="225" w:name="_Toc438376258"/>
      <w:bookmarkStart w:id="226" w:name="_Toc438110047"/>
      <w:bookmarkStart w:id="227" w:name="_Toc510617015"/>
      <w:bookmarkStart w:id="228" w:name="_Toc438727100"/>
      <w:bookmarkStart w:id="229" w:name="_Toc530579172"/>
      <w:bookmarkEnd w:id="224"/>
      <w:bookmarkEnd w:id="225"/>
      <w:bookmarkEnd w:id="226"/>
    </w:p>
    <w:p w:rsidR="00DE20BB" w:rsidRPr="00F87693" w:rsidRDefault="005E14A5" w:rsidP="003B6AD0">
      <w:pPr>
        <w:pStyle w:val="1-"/>
        <w:numPr>
          <w:ilvl w:val="0"/>
          <w:numId w:val="5"/>
        </w:numPr>
        <w:ind w:left="1418"/>
      </w:pPr>
      <w:bookmarkStart w:id="230" w:name="_Toc5111995"/>
      <w:r w:rsidRPr="00F87693">
        <w:t xml:space="preserve">Порядок и формы контроля за исполнением </w:t>
      </w:r>
      <w:bookmarkEnd w:id="227"/>
      <w:bookmarkEnd w:id="228"/>
      <w:bookmarkEnd w:id="229"/>
      <w:r w:rsidRPr="00F87693">
        <w:t>Административного регламента</w:t>
      </w:r>
      <w:bookmarkEnd w:id="230"/>
    </w:p>
    <w:p w:rsidR="00DE20BB" w:rsidRPr="00F148C3" w:rsidRDefault="005E14A5" w:rsidP="001E4400">
      <w:pPr>
        <w:pStyle w:val="1"/>
        <w:numPr>
          <w:ilvl w:val="0"/>
          <w:numId w:val="30"/>
        </w:numPr>
        <w:jc w:val="center"/>
        <w:rPr>
          <w:i/>
        </w:rPr>
      </w:pPr>
      <w:bookmarkStart w:id="231" w:name="_Toc530579173"/>
      <w:bookmarkStart w:id="232" w:name="_Toc5111996"/>
      <w:bookmarkEnd w:id="231"/>
      <w:r w:rsidRPr="00F148C3">
        <w:rPr>
          <w:i/>
        </w:rPr>
        <w:t>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МФЦ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232"/>
    </w:p>
    <w:p w:rsidR="00DE20BB" w:rsidRDefault="005E14A5" w:rsidP="001E4400">
      <w:pPr>
        <w:pStyle w:val="aff1"/>
        <w:numPr>
          <w:ilvl w:val="1"/>
          <w:numId w:val="30"/>
        </w:numPr>
        <w:ind w:left="0" w:firstLine="709"/>
      </w:pPr>
      <w:r>
        <w:t xml:space="preserve">Текущий контроль за соблюдением и исполнением должностными лицами, муниципальными служащими, работниками Администрации, работниками МФЦ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w:t>
      </w:r>
      <w:r w:rsidR="004870DC" w:rsidRPr="004870DC">
        <w:t xml:space="preserve">порядке, установленном организационно – распорядительным актом </w:t>
      </w:r>
      <w:r w:rsidR="004870DC">
        <w:t>Администрации</w:t>
      </w:r>
      <w:r w:rsidR="004870DC" w:rsidRPr="004870DC">
        <w:t xml:space="preserve"> и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w:t>
      </w:r>
      <w:r w:rsidR="004870DC">
        <w:t>е) должностных лиц Администрации</w:t>
      </w:r>
      <w:r>
        <w:t xml:space="preserve">. </w:t>
      </w:r>
    </w:p>
    <w:p w:rsidR="00DE20BB" w:rsidRDefault="001B062A" w:rsidP="001E4400">
      <w:pPr>
        <w:pStyle w:val="aff1"/>
        <w:numPr>
          <w:ilvl w:val="1"/>
          <w:numId w:val="30"/>
        </w:numPr>
        <w:ind w:left="0" w:firstLine="709"/>
      </w:pPr>
      <w:r>
        <w:t xml:space="preserve"> </w:t>
      </w:r>
      <w:r w:rsidR="005E14A5">
        <w:t>Контроль за соблюдением порядка предоставления Муниципальной услуги осуществляется уполномоченными должностными лицами Министерства</w:t>
      </w:r>
      <w:r w:rsidR="004870DC">
        <w:t xml:space="preserve"> </w:t>
      </w:r>
      <w:r w:rsidR="005E14A5">
        <w:t>государственного управления, информационных технологий и связи Московской области в соответствии с распоряжением Администрации государственного управления, информационных технологий и связи Московской области «Об утверждении Положения об осуществлении контроля за поряд</w:t>
      </w:r>
      <w:r w:rsidR="00D64386">
        <w:t>ком предоставления государственных</w:t>
      </w:r>
      <w:r w:rsidR="005E14A5">
        <w:t xml:space="preserve"> и муниципальных услуг на территории Московск</w:t>
      </w:r>
      <w:r w:rsidR="00F87693">
        <w:t>ой области» от 30</w:t>
      </w:r>
      <w:r w:rsidR="00AE7B56">
        <w:t>.10.</w:t>
      </w:r>
      <w:r w:rsidR="00F87693">
        <w:t>2018</w:t>
      </w:r>
      <w:r w:rsidR="005E14A5">
        <w:t xml:space="preserve"> № 10-121/РВ.</w:t>
      </w:r>
    </w:p>
    <w:p w:rsidR="00DE20BB" w:rsidRDefault="005E14A5" w:rsidP="00E72984">
      <w:pPr>
        <w:pStyle w:val="1"/>
        <w:numPr>
          <w:ilvl w:val="0"/>
          <w:numId w:val="30"/>
        </w:numPr>
        <w:spacing w:before="120" w:after="120"/>
        <w:ind w:left="0" w:firstLine="0"/>
        <w:jc w:val="center"/>
        <w:rPr>
          <w:i/>
        </w:rPr>
      </w:pPr>
      <w:bookmarkStart w:id="233" w:name="_Toc510617017"/>
      <w:bookmarkStart w:id="234" w:name="_Toc530579174"/>
      <w:bookmarkStart w:id="235" w:name="_Toc5111997"/>
      <w:bookmarkEnd w:id="233"/>
      <w:bookmarkEnd w:id="234"/>
      <w:r w:rsidRPr="00F148C3">
        <w:rPr>
          <w:i/>
        </w:rPr>
        <w:t xml:space="preserve">Порядок и периодичность осуществления плановых и внеплановых проверок полноты </w:t>
      </w:r>
      <w:r w:rsidR="00FF5FA1" w:rsidRPr="00F148C3">
        <w:rPr>
          <w:i/>
        </w:rPr>
        <w:br/>
      </w:r>
      <w:r w:rsidRPr="00F148C3">
        <w:rPr>
          <w:i/>
        </w:rPr>
        <w:t>и качества предоставления Муниципальной услуги</w:t>
      </w:r>
      <w:bookmarkEnd w:id="235"/>
    </w:p>
    <w:p w:rsidR="002D6C3F" w:rsidRPr="00F148C3" w:rsidRDefault="002D6C3F" w:rsidP="00E72984">
      <w:pPr>
        <w:pStyle w:val="1"/>
        <w:spacing w:before="0" w:after="120"/>
        <w:ind w:left="0" w:firstLine="0"/>
        <w:jc w:val="left"/>
        <w:rPr>
          <w:i/>
        </w:rPr>
      </w:pPr>
    </w:p>
    <w:p w:rsidR="00DE20BB" w:rsidRDefault="001B062A" w:rsidP="001E4400">
      <w:pPr>
        <w:pStyle w:val="aff1"/>
        <w:numPr>
          <w:ilvl w:val="1"/>
          <w:numId w:val="30"/>
        </w:numPr>
        <w:ind w:left="0" w:firstLine="709"/>
      </w:pPr>
      <w:r>
        <w:t xml:space="preserve"> </w:t>
      </w:r>
      <w:r w:rsidR="005E14A5">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r w:rsidR="00F148C3">
        <w:t>, МФЦ</w:t>
      </w:r>
      <w:r w:rsidR="005E14A5">
        <w:t>.</w:t>
      </w:r>
    </w:p>
    <w:p w:rsidR="00DE20BB" w:rsidRDefault="001B062A" w:rsidP="001E4400">
      <w:pPr>
        <w:pStyle w:val="aff1"/>
        <w:numPr>
          <w:ilvl w:val="1"/>
          <w:numId w:val="30"/>
        </w:numPr>
        <w:ind w:left="0" w:firstLine="709"/>
      </w:pPr>
      <w:r>
        <w:t xml:space="preserve"> </w:t>
      </w:r>
      <w:r w:rsidR="005E14A5">
        <w:t xml:space="preserve">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муниципальных служащих, работников Администрации, </w:t>
      </w:r>
      <w:r w:rsidR="00F148C3">
        <w:t xml:space="preserve">МФЦ </w:t>
      </w:r>
      <w:r w:rsidR="005E14A5">
        <w:t>принимаются меры по устранению таких нарушений.</w:t>
      </w:r>
    </w:p>
    <w:p w:rsidR="00DE20BB" w:rsidRPr="002D6C3F" w:rsidRDefault="001B062A" w:rsidP="001E4400">
      <w:pPr>
        <w:pStyle w:val="aff1"/>
        <w:numPr>
          <w:ilvl w:val="1"/>
          <w:numId w:val="30"/>
        </w:numPr>
        <w:ind w:left="0" w:firstLine="709"/>
      </w:pPr>
      <w:r>
        <w:t xml:space="preserve"> </w:t>
      </w:r>
      <w:r w:rsidR="005E14A5">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w:t>
      </w:r>
      <w:r w:rsidR="00962671">
        <w:t>Министерства</w:t>
      </w:r>
      <w:r w:rsidR="005E14A5">
        <w:t xml:space="preserve"> государственного управления, информационных технологий и связи Московской области «Об</w:t>
      </w:r>
      <w:r w:rsidR="000F7906">
        <w:t> </w:t>
      </w:r>
      <w:r w:rsidR="005E14A5">
        <w:t>утверждении Положения об осуществлении контроля за порядком предоставления государственных и муниципальных услуг на территории Московск</w:t>
      </w:r>
      <w:r w:rsidR="002D6C3F">
        <w:t>ой области» от 30.10.</w:t>
      </w:r>
      <w:r w:rsidR="00F87693">
        <w:t>2018</w:t>
      </w:r>
      <w:r w:rsidR="005E14A5">
        <w:t xml:space="preserve"> № 10-121/РВ в форме мониторинга на постоянной основе (еженедельно) государственных информационных систем используемых для предоставления Муниципальной</w:t>
      </w:r>
      <w:r w:rsidR="005E14A5">
        <w:rPr>
          <w:rFonts w:eastAsia="Arial Unicode MS"/>
        </w:rPr>
        <w:t xml:space="preserve"> услуги</w:t>
      </w:r>
      <w:r w:rsidR="005E14A5">
        <w:t xml:space="preserve">, а также на </w:t>
      </w:r>
      <w:r w:rsidR="005E14A5">
        <w:lastRenderedPageBreak/>
        <w:t xml:space="preserve">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w:t>
      </w:r>
      <w:r w:rsidR="005E14A5">
        <w:rPr>
          <w:rFonts w:eastAsia="Arial Unicode MS"/>
        </w:rPr>
        <w:t>Муниципальной услуги</w:t>
      </w:r>
      <w:r w:rsidR="00FF5FA1">
        <w:rPr>
          <w:rFonts w:eastAsia="Arial Unicode MS"/>
        </w:rPr>
        <w:t>.</w:t>
      </w:r>
    </w:p>
    <w:p w:rsidR="002D6C3F" w:rsidRDefault="002D6C3F" w:rsidP="002D6C3F">
      <w:pPr>
        <w:pStyle w:val="aff1"/>
        <w:ind w:left="709" w:firstLine="0"/>
      </w:pPr>
    </w:p>
    <w:p w:rsidR="00DE20BB" w:rsidRPr="00F148C3" w:rsidRDefault="005E14A5" w:rsidP="0089588C">
      <w:pPr>
        <w:pStyle w:val="1"/>
        <w:numPr>
          <w:ilvl w:val="0"/>
          <w:numId w:val="28"/>
        </w:numPr>
        <w:jc w:val="center"/>
        <w:rPr>
          <w:i/>
        </w:rPr>
      </w:pPr>
      <w:bookmarkStart w:id="236" w:name="_Toc530579175"/>
      <w:bookmarkStart w:id="237" w:name="_Toc5111998"/>
      <w:bookmarkEnd w:id="236"/>
      <w:r w:rsidRPr="00F148C3">
        <w:rPr>
          <w:i/>
        </w:rPr>
        <w:t>Ответственность должностных лиц, муниципальных служащих, работников Администрации, работников МФЦ за решения и действия (бездействие), принимаемые (осуществляемые) в ходе предоставления Муниципальной услуги</w:t>
      </w:r>
      <w:bookmarkEnd w:id="237"/>
    </w:p>
    <w:p w:rsidR="00DE20BB" w:rsidRDefault="001B062A" w:rsidP="0089588C">
      <w:pPr>
        <w:pStyle w:val="aff1"/>
        <w:numPr>
          <w:ilvl w:val="1"/>
          <w:numId w:val="29"/>
        </w:numPr>
        <w:ind w:left="0" w:firstLine="709"/>
      </w:pPr>
      <w:r>
        <w:t xml:space="preserve"> </w:t>
      </w:r>
      <w:r w:rsidR="005E14A5">
        <w:t>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Администрации, ответственных за предоставление Муниципальной услуги, работников МФЦ и фактов нарушения прав и законных интересов Заявителей должностные лица, муниципальные служащие, работники Администрации,</w:t>
      </w:r>
      <w:r w:rsidR="00F148C3">
        <w:t xml:space="preserve"> КУИЖВ,</w:t>
      </w:r>
      <w:r w:rsidR="005E14A5">
        <w:t xml:space="preserve"> МФЦ несут ответственность в соответствии с законодательством Российской Федерации и законодательством Московской области.</w:t>
      </w:r>
    </w:p>
    <w:p w:rsidR="00DE20BB" w:rsidRDefault="001B062A" w:rsidP="0089588C">
      <w:pPr>
        <w:pStyle w:val="aff1"/>
        <w:numPr>
          <w:ilvl w:val="1"/>
          <w:numId w:val="29"/>
        </w:numPr>
        <w:ind w:left="0" w:firstLine="709"/>
      </w:pPr>
      <w:r>
        <w:t xml:space="preserve"> </w:t>
      </w:r>
      <w:r w:rsidR="005E14A5">
        <w:t>В случае выявления в действиях (бездействи</w:t>
      </w:r>
      <w:r w:rsidR="004870DC">
        <w:t>е</w:t>
      </w:r>
      <w:r w:rsidR="005E14A5">
        <w:t>) должностных лиц Администрации,</w:t>
      </w:r>
      <w:r w:rsidR="00F148C3">
        <w:t xml:space="preserve"> КУИЖВ,</w:t>
      </w:r>
      <w:r w:rsidR="005E14A5">
        <w:t xml:space="preserve"> работников МФЦ признаков совершения административного правонарушения, ответственность за которое установлена Законом Московской области от </w:t>
      </w:r>
      <w:r w:rsidR="002D6C3F">
        <w:t>0</w:t>
      </w:r>
      <w:r w:rsidR="005E14A5">
        <w:t>4</w:t>
      </w:r>
      <w:r w:rsidR="002D6C3F">
        <w:t>.05.</w:t>
      </w:r>
      <w:r w:rsidR="005E14A5">
        <w:t xml:space="preserve">2016  № 37/2016-ОЗ «Кодекс Московской области об административных правонарушениях» уполномоченными должностными лицами </w:t>
      </w:r>
      <w:r w:rsidR="009F5C7C">
        <w:t>Министерства</w:t>
      </w:r>
      <w:r w:rsidR="005E14A5">
        <w:t xml:space="preserve">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w:t>
      </w:r>
      <w:r w:rsidR="002D6C3F">
        <w:t>л</w:t>
      </w:r>
      <w:r w:rsidR="005E14A5">
        <w:t>я</w:t>
      </w:r>
      <w:r w:rsidR="002D6C3F">
        <w:t>е</w:t>
      </w:r>
      <w:r w:rsidR="005E14A5">
        <w:t>тся в суд для принятия решения о привлечении виновных должностных лиц к административной ответственности.</w:t>
      </w:r>
    </w:p>
    <w:p w:rsidR="00DE20BB" w:rsidRDefault="001B062A" w:rsidP="0089588C">
      <w:pPr>
        <w:pStyle w:val="aff1"/>
        <w:numPr>
          <w:ilvl w:val="1"/>
          <w:numId w:val="29"/>
        </w:numPr>
        <w:ind w:left="0" w:firstLine="709"/>
      </w:pPr>
      <w:r>
        <w:t xml:space="preserve"> </w:t>
      </w:r>
      <w:r w:rsidR="000038A8">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непосредственно предоставляющего Муниципальную услугу</w:t>
      </w:r>
      <w:r w:rsidR="00FF5FA1">
        <w:t>.</w:t>
      </w:r>
    </w:p>
    <w:p w:rsidR="00DE20BB" w:rsidRPr="00F148C3" w:rsidRDefault="005E14A5" w:rsidP="0089588C">
      <w:pPr>
        <w:pStyle w:val="1"/>
        <w:numPr>
          <w:ilvl w:val="0"/>
          <w:numId w:val="26"/>
        </w:numPr>
        <w:jc w:val="center"/>
        <w:rPr>
          <w:i/>
        </w:rPr>
      </w:pPr>
      <w:bookmarkStart w:id="238" w:name="_Toc5111999"/>
      <w:r w:rsidRPr="00F148C3">
        <w:rPr>
          <w:i/>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r w:rsidR="00FF5FA1" w:rsidRPr="00F148C3">
        <w:rPr>
          <w:i/>
        </w:rPr>
        <w:br/>
      </w:r>
      <w:r w:rsidRPr="00F148C3">
        <w:rPr>
          <w:i/>
        </w:rPr>
        <w:t>их объединений и организаций</w:t>
      </w:r>
      <w:bookmarkEnd w:id="238"/>
    </w:p>
    <w:p w:rsidR="00DE20BB" w:rsidRDefault="001B062A" w:rsidP="0089588C">
      <w:pPr>
        <w:pStyle w:val="aff1"/>
        <w:numPr>
          <w:ilvl w:val="1"/>
          <w:numId w:val="27"/>
        </w:numPr>
        <w:tabs>
          <w:tab w:val="left" w:pos="0"/>
        </w:tabs>
        <w:ind w:left="0" w:firstLine="709"/>
      </w:pPr>
      <w:r>
        <w:t xml:space="preserve"> </w:t>
      </w:r>
      <w:r w:rsidR="005E14A5">
        <w:t>Требованиями к порядку и формам текущего контроля за предоставлением Муниципальной услуги являются:</w:t>
      </w:r>
    </w:p>
    <w:p w:rsidR="00DE20BB" w:rsidRDefault="005E14A5" w:rsidP="0042442B">
      <w:pPr>
        <w:pStyle w:val="1f6"/>
        <w:spacing w:line="240" w:lineRule="auto"/>
        <w:ind w:left="0" w:firstLine="709"/>
        <w:rPr>
          <w:sz w:val="24"/>
          <w:szCs w:val="24"/>
        </w:rPr>
      </w:pPr>
      <w:r>
        <w:rPr>
          <w:sz w:val="24"/>
          <w:szCs w:val="24"/>
        </w:rPr>
        <w:t>- независимость;</w:t>
      </w:r>
    </w:p>
    <w:p w:rsidR="00DE20BB" w:rsidRDefault="005E14A5" w:rsidP="0042442B">
      <w:pPr>
        <w:pStyle w:val="1f6"/>
        <w:spacing w:line="240" w:lineRule="auto"/>
        <w:ind w:left="0" w:firstLine="709"/>
        <w:rPr>
          <w:sz w:val="24"/>
          <w:szCs w:val="24"/>
        </w:rPr>
      </w:pPr>
      <w:r>
        <w:rPr>
          <w:sz w:val="24"/>
          <w:szCs w:val="24"/>
        </w:rPr>
        <w:t>- тщательность.</w:t>
      </w:r>
    </w:p>
    <w:p w:rsidR="00DE20BB" w:rsidRDefault="001B062A" w:rsidP="0089588C">
      <w:pPr>
        <w:pStyle w:val="aff1"/>
        <w:numPr>
          <w:ilvl w:val="1"/>
          <w:numId w:val="27"/>
        </w:numPr>
        <w:ind w:left="0" w:firstLine="709"/>
      </w:pPr>
      <w:r>
        <w:t xml:space="preserve"> </w:t>
      </w:r>
      <w:r w:rsidR="005E14A5">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муниципального служащего, </w:t>
      </w:r>
      <w:r w:rsidR="000F7906">
        <w:t xml:space="preserve">работника </w:t>
      </w:r>
      <w:r w:rsidR="005E14A5">
        <w:t>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E20BB" w:rsidRDefault="001B062A" w:rsidP="0089588C">
      <w:pPr>
        <w:pStyle w:val="aff1"/>
        <w:numPr>
          <w:ilvl w:val="1"/>
          <w:numId w:val="27"/>
        </w:numPr>
        <w:ind w:left="0" w:firstLine="709"/>
      </w:pPr>
      <w:r>
        <w:t xml:space="preserve"> </w:t>
      </w:r>
      <w:r w:rsidR="005E14A5">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DE20BB" w:rsidRDefault="001B062A" w:rsidP="0089588C">
      <w:pPr>
        <w:pStyle w:val="aff1"/>
        <w:numPr>
          <w:ilvl w:val="1"/>
          <w:numId w:val="27"/>
        </w:numPr>
        <w:ind w:left="0" w:firstLine="709"/>
      </w:pPr>
      <w:r>
        <w:t xml:space="preserve"> </w:t>
      </w:r>
      <w:r w:rsidR="005E14A5">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DE20BB" w:rsidRDefault="001B062A" w:rsidP="0089588C">
      <w:pPr>
        <w:pStyle w:val="aff1"/>
        <w:numPr>
          <w:ilvl w:val="1"/>
          <w:numId w:val="27"/>
        </w:numPr>
        <w:ind w:left="0" w:firstLine="709"/>
      </w:pPr>
      <w:r>
        <w:t xml:space="preserve"> </w:t>
      </w:r>
      <w:r w:rsidR="005E14A5">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w:t>
      </w:r>
      <w:r w:rsidR="005E14A5">
        <w:lastRenderedPageBreak/>
        <w:t>непредставление или предоставление с нарушением срока, установленного настоящим Административным регламентом.</w:t>
      </w:r>
    </w:p>
    <w:p w:rsidR="00DE20BB" w:rsidRDefault="001B062A" w:rsidP="0089588C">
      <w:pPr>
        <w:pStyle w:val="aff1"/>
        <w:numPr>
          <w:ilvl w:val="1"/>
          <w:numId w:val="27"/>
        </w:numPr>
        <w:ind w:left="0" w:firstLine="709"/>
      </w:pPr>
      <w:r>
        <w:t xml:space="preserve"> </w:t>
      </w:r>
      <w:r w:rsidR="005E14A5">
        <w:t>Граждане, их объединения и организации для осуществления контроля за предоставлением Муниципальной услуги имеют право направлять в Администрация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DE20BB" w:rsidRDefault="001B062A" w:rsidP="0089588C">
      <w:pPr>
        <w:pStyle w:val="aff1"/>
        <w:numPr>
          <w:ilvl w:val="1"/>
          <w:numId w:val="27"/>
        </w:numPr>
        <w:ind w:left="0" w:firstLine="709"/>
      </w:pPr>
      <w:r>
        <w:t xml:space="preserve"> </w:t>
      </w:r>
      <w:r w:rsidR="005E14A5">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E20BB" w:rsidRPr="002E5958" w:rsidRDefault="005E14A5" w:rsidP="0089588C">
      <w:pPr>
        <w:pStyle w:val="I"/>
        <w:numPr>
          <w:ilvl w:val="0"/>
          <w:numId w:val="6"/>
        </w:numPr>
      </w:pPr>
      <w:bookmarkStart w:id="239" w:name="_Toc530579177"/>
      <w:bookmarkStart w:id="240" w:name="_Toc510617020"/>
      <w:bookmarkStart w:id="241" w:name="_Toc5112000"/>
      <w:r w:rsidRPr="002E5958">
        <w:t xml:space="preserve">Досудебный (внесудебный) порядок обжалования решений и действий (бездействия) органа, предоставляющего Муниципальную услугу, </w:t>
      </w:r>
      <w:r w:rsidR="0042442B" w:rsidRPr="002E5958">
        <w:t>МФЦ, а</w:t>
      </w:r>
      <w:r w:rsidRPr="002E5958">
        <w:t xml:space="preserve"> также</w:t>
      </w:r>
      <w:r w:rsidR="000F5CA7" w:rsidRPr="002E5958">
        <w:t xml:space="preserve"> </w:t>
      </w:r>
      <w:r w:rsidRPr="002E5958">
        <w:t>их</w:t>
      </w:r>
      <w:r w:rsidR="00D34344" w:rsidRPr="002E5958">
        <w:t xml:space="preserve"> </w:t>
      </w:r>
      <w:r w:rsidRPr="002E5958">
        <w:t>должностных лиц, муниципальных служащих, работников</w:t>
      </w:r>
      <w:bookmarkEnd w:id="239"/>
      <w:bookmarkEnd w:id="240"/>
      <w:r w:rsidRPr="002E5958">
        <w:t xml:space="preserve"> </w:t>
      </w:r>
      <w:bookmarkEnd w:id="241"/>
    </w:p>
    <w:p w:rsidR="00DE20BB" w:rsidRPr="002E5958" w:rsidRDefault="005E14A5" w:rsidP="0089588C">
      <w:pPr>
        <w:pStyle w:val="1"/>
        <w:numPr>
          <w:ilvl w:val="0"/>
          <w:numId w:val="24"/>
        </w:numPr>
        <w:jc w:val="center"/>
        <w:rPr>
          <w:i/>
        </w:rPr>
      </w:pPr>
      <w:bookmarkStart w:id="242" w:name="_Toc465274173"/>
      <w:bookmarkStart w:id="243" w:name="_Toc465268303"/>
      <w:bookmarkStart w:id="244" w:name="_Toc465340316"/>
      <w:bookmarkStart w:id="245" w:name="_Toc465341757"/>
      <w:bookmarkStart w:id="246" w:name="_Toc465273790"/>
      <w:bookmarkStart w:id="247" w:name="_Toc530579178"/>
      <w:bookmarkStart w:id="248" w:name="_Toc510617021"/>
      <w:bookmarkStart w:id="249" w:name="_Toc5112001"/>
      <w:bookmarkEnd w:id="242"/>
      <w:bookmarkEnd w:id="243"/>
      <w:bookmarkEnd w:id="244"/>
      <w:bookmarkEnd w:id="245"/>
      <w:bookmarkEnd w:id="246"/>
      <w:r w:rsidRPr="002E5958">
        <w:rPr>
          <w:i/>
        </w:rPr>
        <w:t>Досудебный (внесудебный) порядок обжалования решений и действий (бездействия) Администрации,</w:t>
      </w:r>
      <w:r w:rsidR="00D34344" w:rsidRPr="002E5958">
        <w:rPr>
          <w:i/>
        </w:rPr>
        <w:t xml:space="preserve"> </w:t>
      </w:r>
      <w:r w:rsidRPr="002E5958">
        <w:rPr>
          <w:i/>
        </w:rPr>
        <w:t>МФЦ,</w:t>
      </w:r>
      <w:r w:rsidR="00D34344" w:rsidRPr="002E5958">
        <w:rPr>
          <w:i/>
        </w:rPr>
        <w:t xml:space="preserve"> </w:t>
      </w:r>
      <w:r w:rsidRPr="002E5958">
        <w:rPr>
          <w:i/>
        </w:rPr>
        <w:t>а также</w:t>
      </w:r>
      <w:r w:rsidR="00D34344" w:rsidRPr="002E5958">
        <w:rPr>
          <w:i/>
        </w:rPr>
        <w:t xml:space="preserve"> </w:t>
      </w:r>
      <w:r w:rsidRPr="002E5958">
        <w:rPr>
          <w:i/>
        </w:rPr>
        <w:t>их</w:t>
      </w:r>
      <w:r w:rsidR="00D34344" w:rsidRPr="002E5958">
        <w:rPr>
          <w:i/>
        </w:rPr>
        <w:t xml:space="preserve"> </w:t>
      </w:r>
      <w:r w:rsidRPr="002E5958">
        <w:rPr>
          <w:i/>
        </w:rPr>
        <w:t>должностных лиц, муниципальных служащих</w:t>
      </w:r>
      <w:bookmarkEnd w:id="247"/>
      <w:bookmarkEnd w:id="248"/>
      <w:bookmarkEnd w:id="249"/>
    </w:p>
    <w:p w:rsidR="005B704E" w:rsidRPr="0054586E" w:rsidRDefault="005B704E" w:rsidP="0089588C">
      <w:pPr>
        <w:pStyle w:val="aff1"/>
        <w:numPr>
          <w:ilvl w:val="1"/>
          <w:numId w:val="25"/>
        </w:numPr>
        <w:ind w:left="0" w:firstLine="709"/>
        <w:rPr>
          <w:b/>
          <w:i/>
        </w:rPr>
      </w:pPr>
      <w:r w:rsidRPr="0054586E">
        <w:t>Заявитель может обратиться с жалобой в следующих случаях:</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1) нарушение срока регистрации запроса о предоставлении Муниципальной услуги; </w:t>
      </w:r>
    </w:p>
    <w:p w:rsidR="005B704E" w:rsidRPr="0054586E" w:rsidRDefault="005B704E" w:rsidP="0054586E">
      <w:pPr>
        <w:spacing w:after="0" w:line="240" w:lineRule="auto"/>
        <w:ind w:firstLine="850"/>
        <w:jc w:val="both"/>
        <w:rPr>
          <w:b/>
          <w:i/>
          <w:szCs w:val="24"/>
          <w:lang w:eastAsia="ar-SA"/>
        </w:rPr>
      </w:pPr>
      <w:r w:rsidRPr="0054586E">
        <w:rPr>
          <w:szCs w:val="24"/>
          <w:lang w:eastAsia="ar-SA"/>
        </w:rPr>
        <w:t>2) нарушение срока предоставления Муниципальной услуги;</w:t>
      </w:r>
    </w:p>
    <w:p w:rsidR="005B704E" w:rsidRPr="0054586E" w:rsidRDefault="005B704E" w:rsidP="0054586E">
      <w:pPr>
        <w:spacing w:after="0" w:line="240" w:lineRule="auto"/>
        <w:ind w:firstLine="850"/>
        <w:jc w:val="both"/>
        <w:rPr>
          <w:b/>
          <w:i/>
          <w:szCs w:val="24"/>
          <w:lang w:eastAsia="ar-SA"/>
        </w:rPr>
      </w:pPr>
      <w:r w:rsidRPr="0054586E">
        <w:rPr>
          <w:szCs w:val="24"/>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5B704E" w:rsidRPr="0054586E" w:rsidRDefault="005B704E" w:rsidP="0054586E">
      <w:pPr>
        <w:spacing w:after="0" w:line="240" w:lineRule="auto"/>
        <w:ind w:firstLine="850"/>
        <w:jc w:val="both"/>
        <w:rPr>
          <w:b/>
          <w:i/>
          <w:szCs w:val="24"/>
          <w:lang w:eastAsia="ar-SA"/>
        </w:rPr>
      </w:pPr>
      <w:r w:rsidRPr="0054586E">
        <w:rPr>
          <w:szCs w:val="24"/>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rsidR="005B704E" w:rsidRPr="0054586E" w:rsidRDefault="005B704E" w:rsidP="0054586E">
      <w:pPr>
        <w:spacing w:after="0" w:line="240" w:lineRule="auto"/>
        <w:ind w:firstLine="850"/>
        <w:jc w:val="both"/>
        <w:rPr>
          <w:b/>
          <w:i/>
          <w:szCs w:val="24"/>
          <w:lang w:eastAsia="ar-SA"/>
        </w:rPr>
      </w:pPr>
      <w:r w:rsidRPr="0054586E">
        <w:rPr>
          <w:szCs w:val="24"/>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нормативными правовыми актами Московской области, настоящим Административным регламентом для предоставления Муниципальной услуги;</w:t>
      </w:r>
    </w:p>
    <w:p w:rsidR="005B704E" w:rsidRPr="0054586E" w:rsidRDefault="005B704E" w:rsidP="0054586E">
      <w:pPr>
        <w:spacing w:after="0" w:line="240" w:lineRule="auto"/>
        <w:ind w:firstLine="850"/>
        <w:jc w:val="both"/>
        <w:rPr>
          <w:b/>
          <w:i/>
          <w:szCs w:val="24"/>
          <w:lang w:eastAsia="ar-SA"/>
        </w:rPr>
      </w:pPr>
      <w:r w:rsidRPr="0054586E">
        <w:rPr>
          <w:szCs w:val="24"/>
          <w:lang w:eastAsia="ar-SA"/>
        </w:rPr>
        <w:t>6)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7) отказ Администрации, </w:t>
      </w:r>
      <w:r w:rsidR="002E5958">
        <w:rPr>
          <w:szCs w:val="24"/>
          <w:lang w:eastAsia="ar-SA"/>
        </w:rPr>
        <w:t xml:space="preserve">КУИЖВ, МФЦ </w:t>
      </w:r>
      <w:r w:rsidRPr="0054586E">
        <w:rPr>
          <w:szCs w:val="24"/>
          <w:lang w:eastAsia="ar-SA"/>
        </w:rPr>
        <w:t xml:space="preserve">должностного лица </w:t>
      </w:r>
      <w:r w:rsidR="00F36DE1" w:rsidRPr="0054586E">
        <w:rPr>
          <w:szCs w:val="24"/>
          <w:lang w:eastAsia="ar-SA"/>
        </w:rPr>
        <w:t>Администрации</w:t>
      </w:r>
      <w:r w:rsidRPr="0054586E">
        <w:rPr>
          <w:szCs w:val="24"/>
          <w:lang w:eastAsia="ar-SA"/>
        </w:rPr>
        <w:t xml:space="preserve">, </w:t>
      </w:r>
      <w:r w:rsidR="002E5958">
        <w:rPr>
          <w:szCs w:val="24"/>
          <w:lang w:eastAsia="ar-SA"/>
        </w:rPr>
        <w:t>КУИЖВ, работника МФЦ</w:t>
      </w:r>
      <w:r w:rsidR="0042442B">
        <w:rPr>
          <w:szCs w:val="24"/>
          <w:lang w:eastAsia="ar-SA"/>
        </w:rPr>
        <w:t>,</w:t>
      </w:r>
      <w:r w:rsidR="002E5958">
        <w:rPr>
          <w:szCs w:val="24"/>
          <w:lang w:eastAsia="ar-SA"/>
        </w:rPr>
        <w:t xml:space="preserve"> </w:t>
      </w:r>
      <w:r w:rsidRPr="0054586E">
        <w:rPr>
          <w:szCs w:val="24"/>
          <w:lang w:eastAsia="ar-SA"/>
        </w:rPr>
        <w:t>предоставляющего Муниципальной услугу</w:t>
      </w:r>
      <w:r w:rsidR="0042442B">
        <w:rPr>
          <w:szCs w:val="24"/>
          <w:lang w:eastAsia="ar-SA"/>
        </w:rPr>
        <w:t>,</w:t>
      </w:r>
      <w:r w:rsidRPr="0054586E">
        <w:rPr>
          <w:szCs w:val="24"/>
          <w:lang w:eastAsia="ar-SA"/>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704E" w:rsidRPr="0054586E" w:rsidRDefault="005B704E" w:rsidP="0054586E">
      <w:pPr>
        <w:spacing w:after="0" w:line="240" w:lineRule="auto"/>
        <w:ind w:firstLine="850"/>
        <w:jc w:val="both"/>
        <w:rPr>
          <w:b/>
          <w:i/>
          <w:szCs w:val="24"/>
          <w:lang w:eastAsia="ar-SA"/>
        </w:rPr>
      </w:pPr>
      <w:r w:rsidRPr="0054586E">
        <w:rPr>
          <w:szCs w:val="24"/>
          <w:lang w:eastAsia="ar-SA"/>
        </w:rPr>
        <w:t>8) нарушение срока или порядка выдачи документов по результатам предоставления Муниципальной услуги;</w:t>
      </w:r>
    </w:p>
    <w:p w:rsidR="005B704E" w:rsidRPr="0054586E" w:rsidRDefault="005B704E" w:rsidP="0054586E">
      <w:pPr>
        <w:spacing w:after="0" w:line="240" w:lineRule="auto"/>
        <w:ind w:firstLine="850"/>
        <w:jc w:val="both"/>
        <w:rPr>
          <w:b/>
          <w:i/>
          <w:szCs w:val="24"/>
          <w:lang w:eastAsia="ar-SA"/>
        </w:rPr>
      </w:pPr>
      <w:r w:rsidRPr="0054586E">
        <w:rPr>
          <w:szCs w:val="24"/>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w:t>
      </w:r>
      <w:r w:rsidR="0042442B">
        <w:rPr>
          <w:szCs w:val="24"/>
          <w:lang w:eastAsia="ar-SA"/>
        </w:rPr>
        <w:t>им Административным регламентом;</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w:t>
      </w:r>
      <w:r w:rsidRPr="0054586E">
        <w:rPr>
          <w:szCs w:val="24"/>
          <w:lang w:eastAsia="ar-SA"/>
        </w:rPr>
        <w:lastRenderedPageBreak/>
        <w:t>документов, необходимых для предоставления Муниципальной услуги, либо в предоставлении Муниципальной услуги, за исключением случаев:</w:t>
      </w:r>
    </w:p>
    <w:p w:rsidR="005B704E" w:rsidRPr="0054586E" w:rsidRDefault="005B704E" w:rsidP="0054586E">
      <w:pPr>
        <w:spacing w:after="0" w:line="240" w:lineRule="auto"/>
        <w:ind w:firstLine="850"/>
        <w:jc w:val="both"/>
        <w:rPr>
          <w:b/>
          <w:i/>
          <w:szCs w:val="24"/>
          <w:lang w:eastAsia="ar-SA"/>
        </w:rPr>
      </w:pPr>
      <w:r w:rsidRPr="0054586E">
        <w:rPr>
          <w:szCs w:val="24"/>
          <w:lang w:eastAsia="ar-SA"/>
        </w:rPr>
        <w:t>а) изменение требований нормативных правовых актов, касающихся предоставления Муниципальной услуги, после первоначальной по</w:t>
      </w:r>
      <w:r w:rsidR="009F5C7C">
        <w:rPr>
          <w:szCs w:val="24"/>
          <w:lang w:eastAsia="ar-SA"/>
        </w:rPr>
        <w:t>дачи З</w:t>
      </w:r>
      <w:r w:rsidRPr="0054586E">
        <w:rPr>
          <w:szCs w:val="24"/>
          <w:lang w:eastAsia="ar-SA"/>
        </w:rPr>
        <w:t>аявления о предоставлении Муниципальной услуги;</w:t>
      </w:r>
    </w:p>
    <w:p w:rsidR="005B704E" w:rsidRPr="0054586E" w:rsidRDefault="009F5C7C" w:rsidP="0054586E">
      <w:pPr>
        <w:spacing w:after="0" w:line="240" w:lineRule="auto"/>
        <w:ind w:firstLine="850"/>
        <w:jc w:val="both"/>
        <w:rPr>
          <w:b/>
          <w:i/>
          <w:szCs w:val="24"/>
          <w:lang w:eastAsia="ar-SA"/>
        </w:rPr>
      </w:pPr>
      <w:r>
        <w:rPr>
          <w:szCs w:val="24"/>
          <w:lang w:eastAsia="ar-SA"/>
        </w:rPr>
        <w:t>б) наличие ошибок в З</w:t>
      </w:r>
      <w:r w:rsidR="005B704E" w:rsidRPr="0054586E">
        <w:rPr>
          <w:szCs w:val="24"/>
          <w:lang w:eastAsia="ar-SA"/>
        </w:rPr>
        <w:t>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5B704E" w:rsidRPr="0054586E" w:rsidRDefault="005B704E" w:rsidP="0054586E">
      <w:pPr>
        <w:spacing w:after="0" w:line="240" w:lineRule="auto"/>
        <w:ind w:firstLine="850"/>
        <w:jc w:val="both"/>
        <w:rPr>
          <w:b/>
          <w:i/>
          <w:szCs w:val="24"/>
          <w:lang w:eastAsia="ar-SA"/>
        </w:rPr>
      </w:pPr>
      <w:r w:rsidRPr="0054586E">
        <w:rPr>
          <w:szCs w:val="24"/>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E5958" w:rsidRDefault="005B704E" w:rsidP="002E5958">
      <w:pPr>
        <w:spacing w:after="0" w:line="240" w:lineRule="auto"/>
        <w:ind w:firstLine="850"/>
        <w:jc w:val="both"/>
        <w:rPr>
          <w:szCs w:val="24"/>
          <w:lang w:eastAsia="ar-SA"/>
        </w:rPr>
      </w:pPr>
      <w:r w:rsidRPr="0054586E">
        <w:rPr>
          <w:szCs w:val="24"/>
          <w:lang w:eastAsia="ar-SA"/>
        </w:rPr>
        <w:t xml:space="preserve">г) </w:t>
      </w:r>
      <w:r w:rsidR="002E5958" w:rsidRPr="002E5958">
        <w:rPr>
          <w:szCs w:val="24"/>
          <w:lang w:eastAsia="ar-SA"/>
        </w:rPr>
        <w:t>выявления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Администрации, КУИЖВ,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КУИЖВ, руководителя МФЦ при первоначальном отказе в приеме документов, необходимых для предоставления государственной или муниципальной услуги, уведомляется заявитель, а также приносятся извинения за доставленные неудобства</w:t>
      </w:r>
      <w:r w:rsidR="0042442B">
        <w:rPr>
          <w:szCs w:val="24"/>
          <w:lang w:eastAsia="ar-SA"/>
        </w:rPr>
        <w:t>.</w:t>
      </w:r>
    </w:p>
    <w:p w:rsidR="005B704E" w:rsidRPr="0054586E" w:rsidRDefault="002E5958" w:rsidP="001B062A">
      <w:pPr>
        <w:spacing w:after="0" w:line="240" w:lineRule="auto"/>
        <w:ind w:firstLine="709"/>
        <w:jc w:val="both"/>
        <w:rPr>
          <w:b/>
          <w:i/>
          <w:szCs w:val="24"/>
          <w:lang w:eastAsia="ar-SA"/>
        </w:rPr>
      </w:pPr>
      <w:r>
        <w:rPr>
          <w:szCs w:val="24"/>
          <w:lang w:eastAsia="ar-SA"/>
        </w:rPr>
        <w:t xml:space="preserve">28.2. </w:t>
      </w:r>
      <w:r w:rsidR="005B704E" w:rsidRPr="0054586E">
        <w:rPr>
          <w:szCs w:val="24"/>
          <w:lang w:eastAsia="ar-SA"/>
        </w:rPr>
        <w:t xml:space="preserve">Жалоба подается в </w:t>
      </w:r>
      <w:r w:rsidRPr="002E5958">
        <w:rPr>
          <w:szCs w:val="24"/>
          <w:lang w:eastAsia="ar-SA"/>
        </w:rPr>
        <w:t xml:space="preserve">Администрацию, КУИЖВ, МФЦ </w:t>
      </w:r>
      <w:r w:rsidR="005B704E" w:rsidRPr="0054586E">
        <w:rPr>
          <w:szCs w:val="24"/>
          <w:lang w:eastAsia="ar-SA"/>
        </w:rPr>
        <w:t>предоставляющие Муниципальной услугу в письменной форме, в том числе при личном приеме Заявителя, или в электронном виде.</w:t>
      </w:r>
    </w:p>
    <w:p w:rsidR="002E5958" w:rsidRDefault="002E5958" w:rsidP="002E5958">
      <w:pPr>
        <w:spacing w:after="0" w:line="240" w:lineRule="auto"/>
        <w:ind w:firstLine="567"/>
        <w:jc w:val="both"/>
        <w:rPr>
          <w:szCs w:val="24"/>
          <w:lang w:eastAsia="ar-SA"/>
        </w:rPr>
      </w:pPr>
      <w:r w:rsidRPr="00EC767C">
        <w:rPr>
          <w:szCs w:val="24"/>
          <w:lang w:eastAsia="ar-SA"/>
        </w:rPr>
        <w:t>Жалобу на решения и действия (бездействие) Администрации</w:t>
      </w:r>
      <w:r>
        <w:rPr>
          <w:szCs w:val="24"/>
          <w:lang w:eastAsia="ar-SA"/>
        </w:rPr>
        <w:t>, КУИЖВ</w:t>
      </w:r>
      <w:r w:rsidRPr="00EC767C">
        <w:rPr>
          <w:szCs w:val="24"/>
          <w:lang w:eastAsia="ar-SA"/>
        </w:rPr>
        <w:t xml:space="preserve"> можно подать Губернатору Московской области в письменной форме, в том числе при личном приеме </w:t>
      </w:r>
      <w:r w:rsidR="0042442B">
        <w:rPr>
          <w:szCs w:val="24"/>
          <w:lang w:eastAsia="ar-SA"/>
        </w:rPr>
        <w:t>З</w:t>
      </w:r>
      <w:r w:rsidRPr="00EC767C">
        <w:rPr>
          <w:szCs w:val="24"/>
          <w:lang w:eastAsia="ar-SA"/>
        </w:rPr>
        <w:t>аявителя, или в электронном виде.</w:t>
      </w:r>
    </w:p>
    <w:p w:rsidR="002E5958" w:rsidRPr="00EC767C" w:rsidRDefault="002E5958" w:rsidP="002E5958">
      <w:pPr>
        <w:spacing w:after="0" w:line="240" w:lineRule="auto"/>
        <w:ind w:firstLine="567"/>
        <w:jc w:val="both"/>
        <w:rPr>
          <w:b/>
          <w:i/>
          <w:szCs w:val="24"/>
          <w:lang w:eastAsia="ar-SA"/>
        </w:rPr>
      </w:pPr>
      <w:r>
        <w:rPr>
          <w:szCs w:val="24"/>
          <w:lang w:eastAsia="ar-SA"/>
        </w:rPr>
        <w:t xml:space="preserve">Жалобу на </w:t>
      </w:r>
      <w:r w:rsidRPr="00EC767C">
        <w:rPr>
          <w:szCs w:val="24"/>
          <w:lang w:eastAsia="ar-SA"/>
        </w:rPr>
        <w:t xml:space="preserve">решения и действия (бездействие) МФЦ также можно подать </w:t>
      </w:r>
      <w:r>
        <w:rPr>
          <w:szCs w:val="24"/>
          <w:lang w:eastAsia="ar-SA"/>
        </w:rPr>
        <w:t xml:space="preserve">руководителю </w:t>
      </w:r>
      <w:r w:rsidRPr="00EC767C">
        <w:rPr>
          <w:szCs w:val="24"/>
          <w:lang w:eastAsia="ar-SA"/>
        </w:rPr>
        <w:t xml:space="preserve">МФЦ или в </w:t>
      </w:r>
      <w:r>
        <w:rPr>
          <w:szCs w:val="24"/>
          <w:lang w:eastAsia="ar-SA"/>
        </w:rPr>
        <w:t>Министерство</w:t>
      </w:r>
      <w:r w:rsidRPr="00EC767C">
        <w:rPr>
          <w:szCs w:val="24"/>
          <w:lang w:eastAsia="ar-SA"/>
        </w:rPr>
        <w:t xml:space="preserve"> государственного управления, информационных технологий и связи Московской области, в письменной форме, в том числе при личном приеме </w:t>
      </w:r>
      <w:r w:rsidR="0042442B">
        <w:rPr>
          <w:szCs w:val="24"/>
          <w:lang w:eastAsia="ar-SA"/>
        </w:rPr>
        <w:t>З</w:t>
      </w:r>
      <w:r w:rsidRPr="00EC767C">
        <w:rPr>
          <w:szCs w:val="24"/>
          <w:lang w:eastAsia="ar-SA"/>
        </w:rPr>
        <w:t>аявителя, или в электронном виде.</w:t>
      </w:r>
    </w:p>
    <w:p w:rsidR="005B704E" w:rsidRPr="0042442B" w:rsidRDefault="001B062A" w:rsidP="001B062A">
      <w:pPr>
        <w:pStyle w:val="affff5"/>
        <w:numPr>
          <w:ilvl w:val="1"/>
          <w:numId w:val="16"/>
        </w:numPr>
        <w:spacing w:after="0" w:line="240" w:lineRule="auto"/>
        <w:ind w:left="0" w:firstLine="709"/>
        <w:jc w:val="both"/>
        <w:rPr>
          <w:b/>
          <w:i/>
          <w:szCs w:val="24"/>
          <w:lang w:eastAsia="ar-SA"/>
        </w:rPr>
      </w:pPr>
      <w:r>
        <w:rPr>
          <w:szCs w:val="24"/>
          <w:lang w:eastAsia="ar-SA"/>
        </w:rPr>
        <w:t xml:space="preserve"> </w:t>
      </w:r>
      <w:r w:rsidR="005B704E" w:rsidRPr="0042442B">
        <w:rPr>
          <w:szCs w:val="24"/>
          <w:lang w:eastAsia="ar-SA"/>
        </w:rPr>
        <w:t>Жалоба должна содержать:</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а) наименование </w:t>
      </w:r>
      <w:r w:rsidR="00F36DE1" w:rsidRPr="0054586E">
        <w:rPr>
          <w:szCs w:val="24"/>
          <w:lang w:eastAsia="ar-SA"/>
        </w:rPr>
        <w:t>Администрации</w:t>
      </w:r>
      <w:r w:rsidRPr="0054586E">
        <w:rPr>
          <w:szCs w:val="24"/>
          <w:lang w:eastAsia="ar-SA"/>
        </w:rPr>
        <w:t xml:space="preserve">, должностного лица, предоставляющего Муниципальной услугу, либо работника </w:t>
      </w:r>
      <w:r w:rsidR="00F36DE1" w:rsidRPr="0054586E">
        <w:rPr>
          <w:szCs w:val="24"/>
          <w:lang w:eastAsia="ar-SA"/>
        </w:rPr>
        <w:t>Администрации</w:t>
      </w:r>
      <w:r w:rsidRPr="0054586E">
        <w:rPr>
          <w:szCs w:val="24"/>
          <w:lang w:eastAsia="ar-SA"/>
        </w:rPr>
        <w:t xml:space="preserve">, МФЦ, его руководителя и (или) работника, решения и действия (бездействие) которых обжалуются; </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б)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 28.6 настоящего Административного регламента); </w:t>
      </w:r>
    </w:p>
    <w:p w:rsidR="005B704E" w:rsidRPr="0054586E" w:rsidRDefault="005B704E" w:rsidP="0054586E">
      <w:pPr>
        <w:spacing w:after="0" w:line="240" w:lineRule="auto"/>
        <w:ind w:firstLine="850"/>
        <w:jc w:val="both"/>
        <w:rPr>
          <w:b/>
          <w:i/>
          <w:szCs w:val="24"/>
          <w:lang w:eastAsia="ar-SA"/>
        </w:rPr>
      </w:pPr>
      <w:r w:rsidRPr="0054586E">
        <w:rPr>
          <w:szCs w:val="24"/>
          <w:lang w:eastAsia="ar-SA"/>
        </w:rPr>
        <w:t>в) сведения об обжалуемых решениях и действиях (бездействи</w:t>
      </w:r>
      <w:r w:rsidR="0042442B">
        <w:rPr>
          <w:szCs w:val="24"/>
          <w:lang w:eastAsia="ar-SA"/>
        </w:rPr>
        <w:t>и</w:t>
      </w:r>
      <w:r w:rsidRPr="0054586E">
        <w:rPr>
          <w:szCs w:val="24"/>
          <w:lang w:eastAsia="ar-SA"/>
        </w:rPr>
        <w:t xml:space="preserve">) </w:t>
      </w:r>
      <w:r w:rsidR="00714E62" w:rsidRPr="0054586E">
        <w:rPr>
          <w:szCs w:val="24"/>
          <w:lang w:eastAsia="ar-SA"/>
        </w:rPr>
        <w:t>Администрации</w:t>
      </w:r>
      <w:r w:rsidRPr="0054586E">
        <w:rPr>
          <w:szCs w:val="24"/>
          <w:lang w:eastAsia="ar-SA"/>
        </w:rPr>
        <w:t xml:space="preserve">, должностного лица, работника </w:t>
      </w:r>
      <w:r w:rsidR="00714E62" w:rsidRPr="0054586E">
        <w:rPr>
          <w:szCs w:val="24"/>
          <w:lang w:eastAsia="ar-SA"/>
        </w:rPr>
        <w:t>Администрации</w:t>
      </w:r>
      <w:r w:rsidRPr="0054586E">
        <w:rPr>
          <w:szCs w:val="24"/>
          <w:lang w:eastAsia="ar-SA"/>
        </w:rPr>
        <w:t>, предоставляющ</w:t>
      </w:r>
      <w:r w:rsidR="00714E62" w:rsidRPr="0054586E">
        <w:rPr>
          <w:szCs w:val="24"/>
          <w:lang w:eastAsia="ar-SA"/>
        </w:rPr>
        <w:t>ей</w:t>
      </w:r>
      <w:r w:rsidRPr="0054586E">
        <w:rPr>
          <w:szCs w:val="24"/>
          <w:lang w:eastAsia="ar-SA"/>
        </w:rPr>
        <w:t xml:space="preserve"> </w:t>
      </w:r>
      <w:r w:rsidR="00714E62" w:rsidRPr="0054586E">
        <w:rPr>
          <w:szCs w:val="24"/>
          <w:lang w:eastAsia="ar-SA"/>
        </w:rPr>
        <w:t>Муниципальной</w:t>
      </w:r>
      <w:r w:rsidRPr="0054586E">
        <w:rPr>
          <w:szCs w:val="24"/>
          <w:lang w:eastAsia="ar-SA"/>
        </w:rPr>
        <w:t xml:space="preserve"> услугу, должностного лица, работника МФЦ;</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г) доводы, на основании которых Заявитель не согласен с решением и действиями (бездействием) </w:t>
      </w:r>
      <w:r w:rsidR="00714E62" w:rsidRPr="0054586E">
        <w:rPr>
          <w:szCs w:val="24"/>
          <w:lang w:eastAsia="ar-SA"/>
        </w:rPr>
        <w:t>Администрации</w:t>
      </w:r>
      <w:r w:rsidRPr="0054586E">
        <w:rPr>
          <w:szCs w:val="24"/>
          <w:lang w:eastAsia="ar-SA"/>
        </w:rPr>
        <w:t xml:space="preserve">, должностного лица, работника </w:t>
      </w:r>
      <w:r w:rsidR="00714E62" w:rsidRPr="0054586E">
        <w:rPr>
          <w:szCs w:val="24"/>
          <w:lang w:eastAsia="ar-SA"/>
        </w:rPr>
        <w:t>Администрации</w:t>
      </w:r>
      <w:r w:rsidRPr="0054586E">
        <w:rPr>
          <w:szCs w:val="24"/>
          <w:lang w:eastAsia="ar-SA"/>
        </w:rPr>
        <w:t xml:space="preserve">, МФЦ, работника МФЦ. Заявителем могут быть представлены документы (при наличии), подтверждающие доводы Заявителя, либо их копии. </w:t>
      </w:r>
    </w:p>
    <w:p w:rsidR="005B704E" w:rsidRPr="0054586E" w:rsidRDefault="001B062A" w:rsidP="0089588C">
      <w:pPr>
        <w:pStyle w:val="affff5"/>
        <w:numPr>
          <w:ilvl w:val="1"/>
          <w:numId w:val="16"/>
        </w:numPr>
        <w:spacing w:after="0" w:line="240" w:lineRule="auto"/>
        <w:ind w:left="0" w:firstLine="709"/>
        <w:jc w:val="both"/>
        <w:rPr>
          <w:szCs w:val="24"/>
          <w:lang w:eastAsia="ar-SA"/>
        </w:rPr>
      </w:pPr>
      <w:r>
        <w:rPr>
          <w:szCs w:val="24"/>
          <w:lang w:eastAsia="ar-SA"/>
        </w:rPr>
        <w:t xml:space="preserve"> </w:t>
      </w:r>
      <w:r w:rsidR="005B704E" w:rsidRPr="0054586E">
        <w:rPr>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5B704E" w:rsidRPr="0054586E" w:rsidRDefault="005B704E" w:rsidP="0042442B">
      <w:pPr>
        <w:spacing w:after="0" w:line="240" w:lineRule="auto"/>
        <w:ind w:firstLine="850"/>
        <w:jc w:val="both"/>
        <w:rPr>
          <w:b/>
          <w:i/>
          <w:szCs w:val="24"/>
          <w:lang w:eastAsia="ar-SA"/>
        </w:rPr>
      </w:pPr>
      <w:r w:rsidRPr="0054586E">
        <w:rPr>
          <w:szCs w:val="24"/>
          <w:lang w:eastAsia="ar-SA"/>
        </w:rPr>
        <w:t>В качестве документа, подтверждающего полномочия на осуществление действий от имени Заявителя, може</w:t>
      </w:r>
      <w:r w:rsidR="0042442B">
        <w:rPr>
          <w:szCs w:val="24"/>
          <w:lang w:eastAsia="ar-SA"/>
        </w:rPr>
        <w:t>т быть представлена</w:t>
      </w:r>
      <w:r w:rsidRPr="0054586E">
        <w:rPr>
          <w:szCs w:val="24"/>
          <w:lang w:eastAsia="ar-SA"/>
        </w:rPr>
        <w:t xml:space="preserve"> оформленная в соответствии с законодательством Российской Федерации до</w:t>
      </w:r>
      <w:r w:rsidR="0042442B">
        <w:rPr>
          <w:szCs w:val="24"/>
          <w:lang w:eastAsia="ar-SA"/>
        </w:rPr>
        <w:t>веренность.</w:t>
      </w:r>
    </w:p>
    <w:p w:rsidR="002E5958" w:rsidRPr="002E5958" w:rsidRDefault="002E5958" w:rsidP="001B062A">
      <w:pPr>
        <w:spacing w:after="0" w:line="240" w:lineRule="auto"/>
        <w:ind w:firstLine="709"/>
        <w:jc w:val="both"/>
        <w:rPr>
          <w:b/>
          <w:i/>
          <w:szCs w:val="24"/>
          <w:lang w:eastAsia="ar-SA"/>
        </w:rPr>
      </w:pPr>
      <w:r>
        <w:rPr>
          <w:szCs w:val="24"/>
          <w:lang w:eastAsia="ar-SA"/>
        </w:rPr>
        <w:t>2</w:t>
      </w:r>
      <w:r w:rsidR="0042442B">
        <w:rPr>
          <w:szCs w:val="24"/>
          <w:lang w:eastAsia="ar-SA"/>
        </w:rPr>
        <w:t>8</w:t>
      </w:r>
      <w:r>
        <w:rPr>
          <w:szCs w:val="24"/>
          <w:lang w:eastAsia="ar-SA"/>
        </w:rPr>
        <w:t>.</w:t>
      </w:r>
      <w:r w:rsidR="0042442B">
        <w:rPr>
          <w:szCs w:val="24"/>
          <w:lang w:eastAsia="ar-SA"/>
        </w:rPr>
        <w:t>5</w:t>
      </w:r>
      <w:r>
        <w:rPr>
          <w:szCs w:val="24"/>
          <w:lang w:eastAsia="ar-SA"/>
        </w:rPr>
        <w:t xml:space="preserve">. </w:t>
      </w:r>
      <w:r w:rsidRPr="002E5958">
        <w:rPr>
          <w:szCs w:val="24"/>
          <w:lang w:eastAsia="ar-SA"/>
        </w:rPr>
        <w:t xml:space="preserve">Прием жалоб в письменной форме осуществляется Администрацией, КУИЖВ, МФЦ в месте, где Заявитель подавал запрос на получение Муниципальной услуги, нарушение порядка </w:t>
      </w:r>
      <w:r w:rsidRPr="002E5958">
        <w:rPr>
          <w:szCs w:val="24"/>
          <w:lang w:eastAsia="ar-SA"/>
        </w:rPr>
        <w:lastRenderedPageBreak/>
        <w:t>которой обжалуется, либо в месте, где Заявителем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МФЦ. </w:t>
      </w:r>
    </w:p>
    <w:p w:rsidR="005B704E" w:rsidRPr="0042442B" w:rsidRDefault="005B704E" w:rsidP="0089588C">
      <w:pPr>
        <w:pStyle w:val="affff5"/>
        <w:numPr>
          <w:ilvl w:val="1"/>
          <w:numId w:val="17"/>
        </w:numPr>
        <w:spacing w:after="0" w:line="240" w:lineRule="auto"/>
        <w:ind w:left="0" w:firstLine="851"/>
        <w:jc w:val="both"/>
        <w:rPr>
          <w:b/>
          <w:i/>
          <w:szCs w:val="24"/>
          <w:lang w:eastAsia="ar-SA"/>
        </w:rPr>
      </w:pPr>
      <w:r w:rsidRPr="0042442B">
        <w:rPr>
          <w:szCs w:val="24"/>
          <w:lang w:eastAsia="ar-SA"/>
        </w:rPr>
        <w:t>В электронном виде жалоба может быть подана Заявителем посредством:</w:t>
      </w:r>
    </w:p>
    <w:p w:rsidR="005B704E" w:rsidRPr="002E5958" w:rsidRDefault="005B704E" w:rsidP="002E5958">
      <w:pPr>
        <w:spacing w:after="0" w:line="240" w:lineRule="auto"/>
        <w:ind w:firstLine="850"/>
        <w:jc w:val="both"/>
        <w:rPr>
          <w:szCs w:val="24"/>
          <w:lang w:eastAsia="ar-SA"/>
        </w:rPr>
      </w:pPr>
      <w:r w:rsidRPr="0054586E">
        <w:rPr>
          <w:szCs w:val="24"/>
          <w:lang w:eastAsia="ar-SA"/>
        </w:rPr>
        <w:t xml:space="preserve">а) </w:t>
      </w:r>
      <w:r w:rsidR="002E5958" w:rsidRPr="002E5958">
        <w:rPr>
          <w:szCs w:val="24"/>
          <w:lang w:eastAsia="ar-SA"/>
        </w:rPr>
        <w:t>Официального сайта Администрации, КУИЖВ, МФЦ, руководителя МФЦ в информационно-телекоммуникационной сети «Интернет»;</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б)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 </w:t>
      </w:r>
    </w:p>
    <w:p w:rsidR="005B704E" w:rsidRDefault="005B704E" w:rsidP="0054586E">
      <w:pPr>
        <w:spacing w:after="0" w:line="240" w:lineRule="auto"/>
        <w:ind w:firstLine="850"/>
        <w:jc w:val="both"/>
        <w:rPr>
          <w:szCs w:val="24"/>
          <w:lang w:eastAsia="ar-SA"/>
        </w:rPr>
      </w:pPr>
      <w:r w:rsidRPr="0054586E">
        <w:rPr>
          <w:szCs w:val="24"/>
          <w:lang w:eastAsia="ar-SA"/>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B704E" w:rsidRPr="0054586E" w:rsidRDefault="00460EC1" w:rsidP="0089588C">
      <w:pPr>
        <w:pStyle w:val="affff5"/>
        <w:numPr>
          <w:ilvl w:val="1"/>
          <w:numId w:val="17"/>
        </w:numPr>
        <w:spacing w:after="0" w:line="240" w:lineRule="auto"/>
        <w:ind w:left="0" w:firstLine="709"/>
        <w:jc w:val="both"/>
        <w:rPr>
          <w:b/>
          <w:i/>
          <w:szCs w:val="24"/>
          <w:lang w:eastAsia="ar-SA"/>
        </w:rPr>
      </w:pPr>
      <w:r>
        <w:rPr>
          <w:szCs w:val="24"/>
          <w:lang w:eastAsia="ar-SA"/>
        </w:rPr>
        <w:t xml:space="preserve"> </w:t>
      </w:r>
      <w:r w:rsidR="005B704E" w:rsidRPr="0054586E">
        <w:rPr>
          <w:szCs w:val="24"/>
          <w:lang w:eastAsia="ar-SA"/>
        </w:rPr>
        <w:t>При подаче жалобы в электронном виде документы, указанные в пункте 2</w:t>
      </w:r>
      <w:r>
        <w:rPr>
          <w:szCs w:val="24"/>
          <w:lang w:eastAsia="ar-SA"/>
        </w:rPr>
        <w:t>8</w:t>
      </w:r>
      <w:r w:rsidR="005B704E" w:rsidRPr="0054586E">
        <w:rPr>
          <w:szCs w:val="24"/>
          <w:lang w:eastAsia="ar-SA"/>
        </w:rPr>
        <w:t>.4</w:t>
      </w:r>
      <w:r>
        <w:rPr>
          <w:szCs w:val="24"/>
          <w:lang w:eastAsia="ar-SA"/>
        </w:rPr>
        <w:t>.</w:t>
      </w:r>
      <w:r w:rsidR="005B704E" w:rsidRPr="0054586E">
        <w:rPr>
          <w:szCs w:val="24"/>
          <w:lang w:eastAsia="ar-SA"/>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E5958" w:rsidRPr="002E5958" w:rsidRDefault="00460EC1" w:rsidP="0089588C">
      <w:pPr>
        <w:pStyle w:val="affff5"/>
        <w:numPr>
          <w:ilvl w:val="1"/>
          <w:numId w:val="17"/>
        </w:numPr>
        <w:spacing w:after="0" w:line="240" w:lineRule="auto"/>
        <w:ind w:left="0" w:firstLine="709"/>
        <w:jc w:val="both"/>
        <w:rPr>
          <w:szCs w:val="24"/>
          <w:lang w:eastAsia="ar-SA"/>
        </w:rPr>
      </w:pPr>
      <w:r>
        <w:rPr>
          <w:szCs w:val="24"/>
          <w:lang w:eastAsia="ar-SA"/>
        </w:rPr>
        <w:t xml:space="preserve"> </w:t>
      </w:r>
      <w:r w:rsidR="002E5958" w:rsidRPr="002E5958">
        <w:rPr>
          <w:szCs w:val="24"/>
          <w:lang w:eastAsia="ar-SA"/>
        </w:rPr>
        <w:t>Жалоба рассматривается должностными лицами, муниципальными служащими, работниками Администрации, КУИЖВ, МФЦ</w:t>
      </w:r>
      <w:r>
        <w:rPr>
          <w:szCs w:val="24"/>
          <w:lang w:eastAsia="ar-SA"/>
        </w:rPr>
        <w:t>.</w:t>
      </w:r>
      <w:r w:rsidR="002E5958" w:rsidRPr="002E5958">
        <w:rPr>
          <w:szCs w:val="24"/>
          <w:lang w:eastAsia="ar-SA"/>
        </w:rPr>
        <w:t xml:space="preserve"> </w:t>
      </w:r>
    </w:p>
    <w:p w:rsidR="005B704E" w:rsidRPr="0054586E" w:rsidRDefault="005B704E" w:rsidP="0054586E">
      <w:pPr>
        <w:spacing w:after="0" w:line="240" w:lineRule="auto"/>
        <w:ind w:firstLine="850"/>
        <w:jc w:val="both"/>
        <w:rPr>
          <w:b/>
          <w:i/>
          <w:szCs w:val="24"/>
          <w:lang w:eastAsia="ar-SA"/>
        </w:rPr>
      </w:pPr>
      <w:r w:rsidRPr="0054586E">
        <w:rPr>
          <w:szCs w:val="24"/>
          <w:lang w:eastAsia="ar-SA"/>
        </w:rPr>
        <w:t>В случае</w:t>
      </w:r>
      <w:r w:rsidR="00460EC1">
        <w:rPr>
          <w:szCs w:val="24"/>
          <w:lang w:eastAsia="ar-SA"/>
        </w:rPr>
        <w:t>,</w:t>
      </w:r>
      <w:r w:rsidRPr="0054586E">
        <w:rPr>
          <w:szCs w:val="24"/>
          <w:lang w:eastAsia="ar-SA"/>
        </w:rPr>
        <w:t xml:space="preserve"> если обжалуются решения руководителя </w:t>
      </w:r>
      <w:r w:rsidR="00714E62" w:rsidRPr="0054586E">
        <w:rPr>
          <w:szCs w:val="24"/>
          <w:lang w:eastAsia="ar-SA"/>
        </w:rPr>
        <w:t>Администрации</w:t>
      </w:r>
      <w:r w:rsidRPr="0054586E">
        <w:rPr>
          <w:szCs w:val="24"/>
          <w:lang w:eastAsia="ar-SA"/>
        </w:rPr>
        <w:t>, жалоба подается вышестоящий орган (в порядке подчиненности), а также Губернатору Московской области и рассматривается ими в порядке, предусмотренного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w:t>
      </w:r>
      <w:r w:rsidR="009F5C7C">
        <w:rPr>
          <w:szCs w:val="24"/>
          <w:lang w:eastAsia="ar-SA"/>
        </w:rPr>
        <w:t xml:space="preserve"> и муниципальные</w:t>
      </w:r>
      <w:r w:rsidRPr="0054586E">
        <w:rPr>
          <w:szCs w:val="24"/>
          <w:lang w:eastAsia="ar-SA"/>
        </w:rPr>
        <w:t xml:space="preserve"> услуги, и их должностных </w:t>
      </w:r>
      <w:r w:rsidR="009F5C7C">
        <w:rPr>
          <w:szCs w:val="24"/>
          <w:lang w:eastAsia="ar-SA"/>
        </w:rPr>
        <w:t>лиц, муниципальных</w:t>
      </w:r>
      <w:r w:rsidRPr="0054586E">
        <w:rPr>
          <w:szCs w:val="24"/>
          <w:lang w:eastAsia="ar-SA"/>
        </w:rPr>
        <w:t xml:space="preserve"> служащих исполнительных органов государственной власти Московской области» (далее – Постановление № 601/33).</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При отсутствии вышестоящего органа жалоба подается непосредственно руководителю </w:t>
      </w:r>
      <w:r w:rsidR="00714E62" w:rsidRPr="0054586E">
        <w:rPr>
          <w:szCs w:val="24"/>
          <w:lang w:eastAsia="ar-SA"/>
        </w:rPr>
        <w:t>Администрации</w:t>
      </w:r>
      <w:r w:rsidRPr="0054586E">
        <w:rPr>
          <w:szCs w:val="24"/>
          <w:lang w:eastAsia="ar-SA"/>
        </w:rPr>
        <w:t xml:space="preserve"> и рассматривается им в соответствии с порядком, утвержденным Постановлением № 601/33.</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Жалоба рассматривается МФЦ, предоставившим </w:t>
      </w:r>
      <w:r w:rsidR="00714E62" w:rsidRPr="0054586E">
        <w:rPr>
          <w:szCs w:val="24"/>
          <w:lang w:eastAsia="ar-SA"/>
        </w:rPr>
        <w:t>Муниципальной</w:t>
      </w:r>
      <w:r w:rsidRPr="0054586E">
        <w:rPr>
          <w:szCs w:val="24"/>
          <w:lang w:eastAsia="ar-SA"/>
        </w:rPr>
        <w:t xml:space="preserve">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 601/33. </w:t>
      </w:r>
    </w:p>
    <w:p w:rsidR="005B704E" w:rsidRPr="0054586E" w:rsidRDefault="002E5958" w:rsidP="0089588C">
      <w:pPr>
        <w:pStyle w:val="affff5"/>
        <w:numPr>
          <w:ilvl w:val="1"/>
          <w:numId w:val="17"/>
        </w:numPr>
        <w:spacing w:after="0" w:line="240" w:lineRule="auto"/>
        <w:ind w:left="0" w:firstLine="709"/>
        <w:jc w:val="both"/>
        <w:rPr>
          <w:b/>
          <w:i/>
          <w:szCs w:val="24"/>
          <w:lang w:eastAsia="ar-SA"/>
        </w:rPr>
      </w:pPr>
      <w:r w:rsidRPr="002E5958">
        <w:rPr>
          <w:szCs w:val="24"/>
          <w:lang w:eastAsia="ar-SA"/>
        </w:rPr>
        <w:t>Жалоба, поступившая в Администрацию, КУИЖВ, МФЦ подлежит рассмотрению в течение пятнадцати рабочих дней со дня ее регистрации,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00460EC1">
        <w:rPr>
          <w:szCs w:val="24"/>
          <w:lang w:eastAsia="ar-SA"/>
        </w:rPr>
        <w:t>.</w:t>
      </w:r>
    </w:p>
    <w:p w:rsidR="005B704E" w:rsidRPr="0054586E" w:rsidRDefault="005B704E" w:rsidP="0089588C">
      <w:pPr>
        <w:pStyle w:val="affff5"/>
        <w:numPr>
          <w:ilvl w:val="1"/>
          <w:numId w:val="17"/>
        </w:numPr>
        <w:spacing w:after="0" w:line="240" w:lineRule="auto"/>
        <w:ind w:left="0" w:firstLine="709"/>
        <w:jc w:val="both"/>
        <w:rPr>
          <w:b/>
          <w:i/>
          <w:szCs w:val="24"/>
          <w:lang w:eastAsia="ar-SA"/>
        </w:rPr>
      </w:pPr>
      <w:r w:rsidRPr="0054586E">
        <w:rPr>
          <w:szCs w:val="24"/>
          <w:lang w:eastAsia="ar-SA"/>
        </w:rPr>
        <w:t xml:space="preserve">Жалоба на решения и действия (бездействие) </w:t>
      </w:r>
      <w:r w:rsidR="00714E62" w:rsidRPr="0054586E">
        <w:rPr>
          <w:szCs w:val="24"/>
          <w:lang w:eastAsia="ar-SA"/>
        </w:rPr>
        <w:t>Администрации</w:t>
      </w:r>
      <w:r w:rsidR="002E5958">
        <w:rPr>
          <w:szCs w:val="24"/>
          <w:lang w:eastAsia="ar-SA"/>
        </w:rPr>
        <w:t>, КУИЖВ</w:t>
      </w:r>
      <w:r w:rsidRPr="0054586E">
        <w:rPr>
          <w:szCs w:val="24"/>
          <w:lang w:eastAsia="ar-SA"/>
        </w:rPr>
        <w:t xml:space="preserve"> и его должностных лиц, работников </w:t>
      </w:r>
      <w:r w:rsidR="00714E62" w:rsidRPr="0054586E">
        <w:rPr>
          <w:szCs w:val="24"/>
          <w:lang w:eastAsia="ar-SA"/>
        </w:rPr>
        <w:t>Администрации</w:t>
      </w:r>
      <w:r w:rsidRPr="0054586E">
        <w:rPr>
          <w:szCs w:val="24"/>
          <w:lang w:eastAsia="ar-SA"/>
        </w:rPr>
        <w:t xml:space="preserve"> может быть подана Заявителем через МФЦ. При </w:t>
      </w:r>
      <w:r w:rsidRPr="0054586E">
        <w:rPr>
          <w:szCs w:val="24"/>
          <w:lang w:eastAsia="ar-SA"/>
        </w:rPr>
        <w:lastRenderedPageBreak/>
        <w:t>поступлении такой жалобы МФЦ обеспечивает ее передачу в уполномоченн</w:t>
      </w:r>
      <w:r w:rsidR="00460EC1">
        <w:rPr>
          <w:szCs w:val="24"/>
          <w:lang w:eastAsia="ar-SA"/>
        </w:rPr>
        <w:t>ую</w:t>
      </w:r>
      <w:r w:rsidRPr="0054586E">
        <w:rPr>
          <w:szCs w:val="24"/>
          <w:lang w:eastAsia="ar-SA"/>
        </w:rPr>
        <w:t xml:space="preserve"> на ее рассмотрение </w:t>
      </w:r>
      <w:r w:rsidR="00714E62" w:rsidRPr="0054586E">
        <w:rPr>
          <w:szCs w:val="24"/>
          <w:lang w:eastAsia="ar-SA"/>
        </w:rPr>
        <w:t>Администраци</w:t>
      </w:r>
      <w:r w:rsidR="00460EC1">
        <w:rPr>
          <w:szCs w:val="24"/>
          <w:lang w:eastAsia="ar-SA"/>
        </w:rPr>
        <w:t>ю</w:t>
      </w:r>
      <w:r w:rsidRPr="0054586E">
        <w:rPr>
          <w:szCs w:val="24"/>
          <w:lang w:eastAsia="ar-SA"/>
        </w:rPr>
        <w:t xml:space="preserve"> в порядке, установленном соглашением о взаимодействии между МФЦ и </w:t>
      </w:r>
      <w:r w:rsidR="00714E62" w:rsidRPr="0054586E">
        <w:rPr>
          <w:szCs w:val="24"/>
          <w:lang w:eastAsia="ar-SA"/>
        </w:rPr>
        <w:t>Администрацией</w:t>
      </w:r>
      <w:r w:rsidRPr="0054586E">
        <w:rPr>
          <w:szCs w:val="24"/>
          <w:lang w:eastAsia="ar-SA"/>
        </w:rPr>
        <w:t>.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w:t>
      </w:r>
      <w:r w:rsidR="00714E62" w:rsidRPr="0054586E">
        <w:rPr>
          <w:szCs w:val="24"/>
          <w:lang w:eastAsia="ar-SA"/>
        </w:rPr>
        <w:t>ы в уполномоченной</w:t>
      </w:r>
      <w:r w:rsidRPr="0054586E">
        <w:rPr>
          <w:szCs w:val="24"/>
          <w:lang w:eastAsia="ar-SA"/>
        </w:rPr>
        <w:t xml:space="preserve"> на ее рассмотрение </w:t>
      </w:r>
      <w:r w:rsidR="00714E62" w:rsidRPr="0054586E">
        <w:rPr>
          <w:szCs w:val="24"/>
          <w:lang w:eastAsia="ar-SA"/>
        </w:rPr>
        <w:t>Администраци</w:t>
      </w:r>
      <w:r w:rsidR="00460EC1">
        <w:rPr>
          <w:szCs w:val="24"/>
          <w:lang w:eastAsia="ar-SA"/>
        </w:rPr>
        <w:t>и</w:t>
      </w:r>
      <w:r w:rsidRPr="0054586E">
        <w:rPr>
          <w:szCs w:val="24"/>
          <w:lang w:eastAsia="ar-SA"/>
        </w:rPr>
        <w:t>.</w:t>
      </w:r>
    </w:p>
    <w:p w:rsidR="00C813BD" w:rsidRDefault="002E5958" w:rsidP="00C027CC">
      <w:pPr>
        <w:spacing w:after="0" w:line="240" w:lineRule="auto"/>
        <w:ind w:firstLine="709"/>
        <w:jc w:val="both"/>
        <w:rPr>
          <w:szCs w:val="24"/>
          <w:lang w:eastAsia="ar-SA"/>
        </w:rPr>
      </w:pPr>
      <w:r>
        <w:rPr>
          <w:szCs w:val="24"/>
          <w:lang w:eastAsia="ar-SA"/>
        </w:rPr>
        <w:t>2</w:t>
      </w:r>
      <w:r w:rsidR="00460EC1">
        <w:rPr>
          <w:szCs w:val="24"/>
          <w:lang w:eastAsia="ar-SA"/>
        </w:rPr>
        <w:t>8.11</w:t>
      </w:r>
      <w:r>
        <w:rPr>
          <w:szCs w:val="24"/>
          <w:lang w:eastAsia="ar-SA"/>
        </w:rPr>
        <w:t xml:space="preserve">. </w:t>
      </w:r>
      <w:r w:rsidRPr="002E5958">
        <w:rPr>
          <w:szCs w:val="24"/>
          <w:lang w:eastAsia="ar-SA"/>
        </w:rPr>
        <w:t xml:space="preserve">Администрация, КУИЖВ, МФЦ, руководитель МФЦ определяют уполномоченных на рассмотрение жалоб должностных лиц и (или) работников, которые обеспечивают: </w:t>
      </w:r>
    </w:p>
    <w:p w:rsidR="005B704E" w:rsidRPr="0054586E" w:rsidRDefault="005B704E" w:rsidP="0054586E">
      <w:pPr>
        <w:spacing w:after="0" w:line="240" w:lineRule="auto"/>
        <w:ind w:firstLine="850"/>
        <w:jc w:val="both"/>
        <w:rPr>
          <w:b/>
          <w:i/>
          <w:szCs w:val="24"/>
          <w:lang w:eastAsia="ar-SA"/>
        </w:rPr>
      </w:pPr>
      <w:r w:rsidRPr="0054586E">
        <w:rPr>
          <w:szCs w:val="24"/>
          <w:lang w:eastAsia="ar-SA"/>
        </w:rPr>
        <w:t>а) прием и рассмотрение жалоб в соответствии с требованиями, установленными Постановлением № 601/33;</w:t>
      </w:r>
    </w:p>
    <w:p w:rsidR="005B704E" w:rsidRPr="0054586E" w:rsidRDefault="005B704E" w:rsidP="0054586E">
      <w:pPr>
        <w:spacing w:after="0" w:line="240" w:lineRule="auto"/>
        <w:ind w:firstLine="850"/>
        <w:jc w:val="both"/>
        <w:rPr>
          <w:b/>
          <w:i/>
          <w:szCs w:val="24"/>
          <w:lang w:eastAsia="ar-SA"/>
        </w:rPr>
      </w:pPr>
      <w:r w:rsidRPr="0054586E">
        <w:rPr>
          <w:szCs w:val="24"/>
          <w:lang w:eastAsia="ar-SA"/>
        </w:rPr>
        <w:t>б) направление жалоб в уполномоченные н</w:t>
      </w:r>
      <w:r w:rsidR="00460EC1">
        <w:rPr>
          <w:szCs w:val="24"/>
          <w:lang w:eastAsia="ar-SA"/>
        </w:rPr>
        <w:t>а их рассмотрение орган.</w:t>
      </w:r>
    </w:p>
    <w:p w:rsidR="005B704E" w:rsidRPr="00460EC1" w:rsidRDefault="005B704E" w:rsidP="0089588C">
      <w:pPr>
        <w:pStyle w:val="affff5"/>
        <w:numPr>
          <w:ilvl w:val="1"/>
          <w:numId w:val="18"/>
        </w:numPr>
        <w:spacing w:after="0" w:line="240" w:lineRule="auto"/>
        <w:ind w:left="0" w:firstLine="709"/>
        <w:jc w:val="both"/>
        <w:rPr>
          <w:b/>
          <w:i/>
          <w:szCs w:val="24"/>
          <w:lang w:eastAsia="ar-SA"/>
        </w:rPr>
      </w:pPr>
      <w:r w:rsidRPr="00460EC1">
        <w:rPr>
          <w:szCs w:val="24"/>
          <w:lang w:eastAsia="ar-SA"/>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714E62" w:rsidRPr="00460EC1">
        <w:rPr>
          <w:szCs w:val="24"/>
          <w:lang w:eastAsia="ar-SA"/>
        </w:rPr>
        <w:t>Администрации</w:t>
      </w:r>
      <w:r w:rsidRPr="00460EC1">
        <w:rPr>
          <w:szCs w:val="24"/>
          <w:lang w:eastAsia="ar-SA"/>
        </w:rPr>
        <w:t>, МФЦ, учредителя МФЦ наделенные полномочиями по рассмотрению жалоб</w:t>
      </w:r>
      <w:r w:rsidR="00460EC1">
        <w:rPr>
          <w:szCs w:val="24"/>
          <w:lang w:eastAsia="ar-SA"/>
        </w:rPr>
        <w:t>,</w:t>
      </w:r>
      <w:r w:rsidRPr="00460EC1">
        <w:rPr>
          <w:szCs w:val="24"/>
          <w:lang w:eastAsia="ar-SA"/>
        </w:rPr>
        <w:t xml:space="preserve"> незамедлительно направляют имеющиеся материалы в органы прокуратуры.</w:t>
      </w:r>
    </w:p>
    <w:p w:rsidR="005B704E" w:rsidRPr="00C813BD" w:rsidRDefault="00460EC1" w:rsidP="00C813BD">
      <w:pPr>
        <w:pStyle w:val="affff5"/>
        <w:spacing w:after="0" w:line="240" w:lineRule="auto"/>
        <w:ind w:left="710"/>
        <w:jc w:val="both"/>
        <w:rPr>
          <w:szCs w:val="24"/>
          <w:lang w:eastAsia="ar-SA"/>
        </w:rPr>
      </w:pPr>
      <w:r>
        <w:rPr>
          <w:szCs w:val="24"/>
          <w:lang w:eastAsia="ar-SA"/>
        </w:rPr>
        <w:t>28.13</w:t>
      </w:r>
      <w:r w:rsidR="00C813BD">
        <w:rPr>
          <w:szCs w:val="24"/>
          <w:lang w:eastAsia="ar-SA"/>
        </w:rPr>
        <w:t xml:space="preserve">. </w:t>
      </w:r>
      <w:r w:rsidR="00C813BD" w:rsidRPr="00C813BD">
        <w:rPr>
          <w:szCs w:val="24"/>
          <w:lang w:eastAsia="ar-SA"/>
        </w:rPr>
        <w:t>Администрация, КУИЖВ, МФЦ, руководитель МФЦ обеспечивают:</w:t>
      </w:r>
    </w:p>
    <w:p w:rsidR="005B704E" w:rsidRPr="0054586E" w:rsidRDefault="005B704E" w:rsidP="0054586E">
      <w:pPr>
        <w:spacing w:after="0" w:line="240" w:lineRule="auto"/>
        <w:ind w:firstLine="850"/>
        <w:jc w:val="both"/>
        <w:rPr>
          <w:b/>
          <w:i/>
          <w:szCs w:val="24"/>
          <w:lang w:eastAsia="ar-SA"/>
        </w:rPr>
      </w:pPr>
      <w:r w:rsidRPr="0054586E">
        <w:rPr>
          <w:szCs w:val="24"/>
          <w:lang w:eastAsia="ar-SA"/>
        </w:rPr>
        <w:t>а) оснащение мест приема жалоб;</w:t>
      </w:r>
    </w:p>
    <w:p w:rsidR="00C813BD" w:rsidRDefault="005B704E" w:rsidP="0054586E">
      <w:pPr>
        <w:spacing w:after="0" w:line="240" w:lineRule="auto"/>
        <w:ind w:firstLine="850"/>
        <w:jc w:val="both"/>
        <w:rPr>
          <w:szCs w:val="24"/>
          <w:lang w:eastAsia="ar-SA"/>
        </w:rPr>
      </w:pPr>
      <w:r w:rsidRPr="0054586E">
        <w:rPr>
          <w:szCs w:val="24"/>
          <w:lang w:eastAsia="ar-SA"/>
        </w:rPr>
        <w:t xml:space="preserve">б) </w:t>
      </w:r>
      <w:r w:rsidR="00C813BD" w:rsidRPr="00C813BD">
        <w:rPr>
          <w:szCs w:val="24"/>
          <w:lang w:eastAsia="ar-SA"/>
        </w:rPr>
        <w:t>информирование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КУИЖВ, МФЦ, посредством размещения информации на стендах в местах предоставления Муниципальных услуг, на их официальных сайтах, на Едином портале, РПГУ;</w:t>
      </w:r>
    </w:p>
    <w:p w:rsidR="005B704E" w:rsidRPr="0054586E" w:rsidRDefault="005B704E" w:rsidP="0054586E">
      <w:pPr>
        <w:spacing w:after="0" w:line="240" w:lineRule="auto"/>
        <w:ind w:firstLine="850"/>
        <w:jc w:val="both"/>
        <w:rPr>
          <w:b/>
          <w:i/>
          <w:szCs w:val="24"/>
          <w:lang w:eastAsia="ar-SA"/>
        </w:rPr>
      </w:pPr>
      <w:r w:rsidRPr="0054586E">
        <w:rPr>
          <w:szCs w:val="24"/>
          <w:lang w:eastAsia="ar-SA"/>
        </w:rPr>
        <w:t xml:space="preserve">в) </w:t>
      </w:r>
      <w:r w:rsidR="00C813BD" w:rsidRPr="00C813BD">
        <w:rPr>
          <w:szCs w:val="24"/>
          <w:lang w:eastAsia="ar-SA"/>
        </w:rPr>
        <w:t>консультирование Заявителей о порядке обжалования решений и действий (бездействия) должностных лиц и муниципальных служащих, предоставляющих Муниципальную услугу, Администрации, КУИЖВ, МФЦ, по телефону, электронной почте, при личном приеме;</w:t>
      </w:r>
    </w:p>
    <w:p w:rsidR="005B704E" w:rsidRPr="0054586E" w:rsidRDefault="005B704E" w:rsidP="0054586E">
      <w:pPr>
        <w:spacing w:after="0" w:line="240" w:lineRule="auto"/>
        <w:ind w:firstLine="850"/>
        <w:jc w:val="both"/>
        <w:rPr>
          <w:b/>
          <w:i/>
          <w:szCs w:val="24"/>
          <w:lang w:eastAsia="ar-SA"/>
        </w:rPr>
      </w:pPr>
      <w:r w:rsidRPr="0054586E">
        <w:rPr>
          <w:szCs w:val="24"/>
          <w:lang w:eastAsia="ar-SA"/>
        </w:rPr>
        <w:t>г) заключение соглашений о взаимодействии в части осуществления МФЦ приема жалоб и выдачи Заявителям результатов рассмотрения жалоб;</w:t>
      </w:r>
    </w:p>
    <w:p w:rsidR="005B704E" w:rsidRPr="0054586E" w:rsidRDefault="005B704E" w:rsidP="0054586E">
      <w:pPr>
        <w:spacing w:after="0" w:line="240" w:lineRule="auto"/>
        <w:ind w:firstLine="850"/>
        <w:jc w:val="both"/>
        <w:rPr>
          <w:b/>
          <w:i/>
          <w:szCs w:val="24"/>
          <w:lang w:eastAsia="ar-SA"/>
        </w:rPr>
      </w:pPr>
      <w:r w:rsidRPr="0054586E">
        <w:rPr>
          <w:szCs w:val="24"/>
          <w:lang w:eastAsia="ar-SA"/>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244688" w:rsidRDefault="00460EC1" w:rsidP="001B062A">
      <w:pPr>
        <w:autoSpaceDE w:val="0"/>
        <w:autoSpaceDN w:val="0"/>
        <w:adjustRightInd w:val="0"/>
        <w:spacing w:after="0" w:line="240" w:lineRule="auto"/>
        <w:ind w:firstLine="709"/>
        <w:jc w:val="both"/>
        <w:rPr>
          <w:szCs w:val="24"/>
          <w:lang w:eastAsia="ar-SA"/>
        </w:rPr>
      </w:pPr>
      <w:bookmarkStart w:id="250" w:name="_Toc4381100471"/>
      <w:bookmarkStart w:id="251" w:name="_Toc4379733051"/>
      <w:bookmarkStart w:id="252" w:name="_Toc4383762581"/>
      <w:bookmarkStart w:id="253" w:name="_Toc530579179"/>
      <w:bookmarkStart w:id="254" w:name="%D0%9F%D1%80%D0%B8%D0%BB%D0%BE%D0%B6%D0%"/>
      <w:bookmarkStart w:id="255" w:name="_Toc510617022"/>
      <w:bookmarkEnd w:id="250"/>
      <w:bookmarkEnd w:id="251"/>
      <w:bookmarkEnd w:id="252"/>
      <w:r>
        <w:rPr>
          <w:szCs w:val="24"/>
          <w:lang w:eastAsia="ar-SA"/>
        </w:rPr>
        <w:t>2</w:t>
      </w:r>
      <w:r w:rsidR="001B062A">
        <w:rPr>
          <w:szCs w:val="24"/>
          <w:lang w:eastAsia="ar-SA"/>
        </w:rPr>
        <w:t>8</w:t>
      </w:r>
      <w:r>
        <w:rPr>
          <w:szCs w:val="24"/>
          <w:lang w:eastAsia="ar-SA"/>
        </w:rPr>
        <w:t>.14</w:t>
      </w:r>
      <w:r w:rsidR="00C813BD">
        <w:rPr>
          <w:szCs w:val="24"/>
          <w:lang w:eastAsia="ar-SA"/>
        </w:rPr>
        <w:t xml:space="preserve">. </w:t>
      </w:r>
      <w:r w:rsidR="00C813BD" w:rsidRPr="00C813BD">
        <w:rPr>
          <w:szCs w:val="24"/>
          <w:lang w:eastAsia="ar-SA"/>
        </w:rPr>
        <w:t>По результатам рассмотрения жалобы в соотве</w:t>
      </w:r>
      <w:r w:rsidR="00C813BD">
        <w:rPr>
          <w:szCs w:val="24"/>
          <w:lang w:eastAsia="ar-SA"/>
        </w:rPr>
        <w:t xml:space="preserve">тствии с пунктом 7 статьи 11.2 </w:t>
      </w:r>
      <w:r w:rsidR="00C813BD" w:rsidRPr="00C813BD">
        <w:rPr>
          <w:szCs w:val="24"/>
          <w:lang w:eastAsia="ar-SA"/>
        </w:rPr>
        <w:t>Федерального закона от 27.07.2010 № 210-ФЗ «Об организации предоставления государственных и муниципальных услуг» уполномоченное на ее рассмотрение должностное лицо Администрации, КУИЖВ, МФЦ, руководитель МФЦ принимают решение об удовлетворении жалобы</w:t>
      </w:r>
      <w:r w:rsidR="00CE24EA">
        <w:rPr>
          <w:color w:val="auto"/>
          <w:szCs w:val="24"/>
          <w:lang w:eastAsia="ru-RU"/>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w:t>
      </w:r>
      <w:r w:rsidR="00C813BD" w:rsidRPr="00C813BD">
        <w:rPr>
          <w:szCs w:val="24"/>
          <w:lang w:eastAsia="ar-SA"/>
        </w:rPr>
        <w:t xml:space="preserve"> либо об отказе в ее удовлетворении. </w:t>
      </w:r>
    </w:p>
    <w:p w:rsidR="00CE24EA" w:rsidRDefault="00244688" w:rsidP="00CE24EA">
      <w:pPr>
        <w:autoSpaceDE w:val="0"/>
        <w:autoSpaceDN w:val="0"/>
        <w:adjustRightInd w:val="0"/>
        <w:spacing w:after="0" w:line="240" w:lineRule="auto"/>
        <w:ind w:firstLine="709"/>
        <w:jc w:val="both"/>
        <w:rPr>
          <w:color w:val="auto"/>
          <w:szCs w:val="24"/>
          <w:lang w:eastAsia="ru-RU"/>
        </w:rPr>
      </w:pPr>
      <w:r>
        <w:rPr>
          <w:color w:val="auto"/>
          <w:szCs w:val="24"/>
          <w:lang w:eastAsia="ru-RU"/>
        </w:rPr>
        <w:t>2</w:t>
      </w:r>
      <w:r w:rsidR="001B062A">
        <w:rPr>
          <w:color w:val="auto"/>
          <w:szCs w:val="24"/>
          <w:lang w:eastAsia="ru-RU"/>
        </w:rPr>
        <w:t>8</w:t>
      </w:r>
      <w:r>
        <w:rPr>
          <w:color w:val="auto"/>
          <w:szCs w:val="24"/>
          <w:lang w:eastAsia="ru-RU"/>
        </w:rPr>
        <w:t xml:space="preserve">.14.1. </w:t>
      </w:r>
      <w:r w:rsidR="00CE24EA">
        <w:rPr>
          <w:color w:val="auto"/>
          <w:szCs w:val="24"/>
          <w:lang w:eastAsia="ru-RU"/>
        </w:rPr>
        <w:t xml:space="preserve">Не позднее дня, следующего за днем принятия решения, указанного в </w:t>
      </w:r>
      <w:hyperlink r:id="rId9" w:history="1">
        <w:r w:rsidR="00CE24EA" w:rsidRPr="00CE24EA">
          <w:rPr>
            <w:color w:val="auto"/>
            <w:szCs w:val="24"/>
            <w:lang w:eastAsia="ru-RU"/>
          </w:rPr>
          <w:t>пункте</w:t>
        </w:r>
      </w:hyperlink>
      <w:r w:rsidR="00CE24EA" w:rsidRPr="00CE24EA">
        <w:rPr>
          <w:color w:val="auto"/>
          <w:szCs w:val="24"/>
          <w:lang w:eastAsia="ru-RU"/>
        </w:rPr>
        <w:t xml:space="preserve"> </w:t>
      </w:r>
      <w:r w:rsidR="00CE24EA">
        <w:rPr>
          <w:color w:val="auto"/>
          <w:szCs w:val="24"/>
          <w:lang w:eastAsia="ru-RU"/>
        </w:rPr>
        <w:t>29.14.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13BD" w:rsidRPr="00C813BD" w:rsidRDefault="00460EC1" w:rsidP="00CE24EA">
      <w:pPr>
        <w:autoSpaceDE w:val="0"/>
        <w:autoSpaceDN w:val="0"/>
        <w:adjustRightInd w:val="0"/>
        <w:spacing w:after="0" w:line="240" w:lineRule="auto"/>
        <w:ind w:firstLine="709"/>
        <w:jc w:val="both"/>
        <w:rPr>
          <w:szCs w:val="24"/>
          <w:lang w:eastAsia="ar-SA"/>
        </w:rPr>
      </w:pPr>
      <w:r>
        <w:rPr>
          <w:szCs w:val="24"/>
          <w:lang w:eastAsia="ar-SA"/>
        </w:rPr>
        <w:t>28.15.</w:t>
      </w:r>
      <w:r w:rsidR="00C813BD">
        <w:rPr>
          <w:szCs w:val="24"/>
          <w:lang w:eastAsia="ar-SA"/>
        </w:rPr>
        <w:t xml:space="preserve"> </w:t>
      </w:r>
      <w:r w:rsidR="00C813BD" w:rsidRPr="00C813BD">
        <w:rPr>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и по желанию </w:t>
      </w:r>
      <w:r>
        <w:rPr>
          <w:szCs w:val="24"/>
          <w:lang w:eastAsia="ar-SA"/>
        </w:rPr>
        <w:t>З</w:t>
      </w:r>
      <w:r w:rsidR="00C813BD" w:rsidRPr="00C813BD">
        <w:rPr>
          <w:szCs w:val="24"/>
          <w:lang w:eastAsia="ar-SA"/>
        </w:rPr>
        <w:t>аявителя в электронной форме.</w:t>
      </w:r>
    </w:p>
    <w:p w:rsidR="00CE24EA" w:rsidRPr="00CE24EA" w:rsidRDefault="00C813BD" w:rsidP="00CE24EA">
      <w:pPr>
        <w:spacing w:after="0" w:line="240" w:lineRule="auto"/>
        <w:ind w:firstLine="709"/>
        <w:jc w:val="both"/>
        <w:rPr>
          <w:szCs w:val="24"/>
          <w:lang w:eastAsia="ar-SA"/>
        </w:rPr>
      </w:pPr>
      <w:r w:rsidRPr="00C813BD">
        <w:rPr>
          <w:szCs w:val="24"/>
          <w:lang w:eastAsia="ar-SA"/>
        </w:rPr>
        <w:t>2</w:t>
      </w:r>
      <w:r w:rsidR="00460EC1">
        <w:rPr>
          <w:szCs w:val="24"/>
          <w:lang w:eastAsia="ar-SA"/>
        </w:rPr>
        <w:t>8.16</w:t>
      </w:r>
      <w:r>
        <w:rPr>
          <w:szCs w:val="24"/>
          <w:lang w:eastAsia="ar-SA"/>
        </w:rPr>
        <w:t>.</w:t>
      </w:r>
      <w:r w:rsidRPr="00C813BD">
        <w:rPr>
          <w:szCs w:val="24"/>
          <w:lang w:eastAsia="ar-SA"/>
        </w:rPr>
        <w:t xml:space="preserve"> </w:t>
      </w:r>
      <w:r w:rsidR="00CE24EA" w:rsidRPr="00CE24EA">
        <w:rPr>
          <w:szCs w:val="24"/>
          <w:lang w:eastAsia="ar-SA"/>
        </w:rPr>
        <w:t xml:space="preserve">В случае признания жалобы подлежащей удовлетворению в ответе заявителю, указанном </w:t>
      </w:r>
      <w:r w:rsidR="00CE24EA">
        <w:rPr>
          <w:szCs w:val="24"/>
          <w:lang w:eastAsia="ar-SA"/>
        </w:rPr>
        <w:t>в пункте 28.15 настоящего Административного регламента</w:t>
      </w:r>
      <w:r w:rsidR="00CE24EA" w:rsidRPr="00CE24EA">
        <w:rPr>
          <w:szCs w:val="24"/>
          <w:lang w:eastAsia="ar-SA"/>
        </w:rPr>
        <w:t xml:space="preserve">, дается информация о действиях, осуществляемых </w:t>
      </w:r>
      <w:r w:rsidR="00CE24EA">
        <w:rPr>
          <w:szCs w:val="24"/>
          <w:lang w:eastAsia="ar-SA"/>
        </w:rPr>
        <w:t>Администрацией, КУИЖВ</w:t>
      </w:r>
      <w:r w:rsidR="00CE24EA" w:rsidRPr="00CE24EA">
        <w:rPr>
          <w:szCs w:val="24"/>
          <w:lang w:eastAsia="ar-SA"/>
        </w:rPr>
        <w:t xml:space="preserve">, </w:t>
      </w:r>
      <w:r w:rsidR="00CE24EA">
        <w:rPr>
          <w:szCs w:val="24"/>
          <w:lang w:eastAsia="ar-SA"/>
        </w:rPr>
        <w:t>МФЦ</w:t>
      </w:r>
      <w:r w:rsidR="00CE24EA" w:rsidRPr="00CE24EA">
        <w:rPr>
          <w:szCs w:val="24"/>
          <w:lang w:eastAsia="ar-SA"/>
        </w:rPr>
        <w:t xml:space="preserve">, в целях незамедлительного устранения выявленных нарушений при оказании </w:t>
      </w:r>
      <w:r w:rsidR="00CE24EA">
        <w:rPr>
          <w:szCs w:val="24"/>
          <w:lang w:eastAsia="ar-SA"/>
        </w:rPr>
        <w:t>Муниципальной</w:t>
      </w:r>
      <w:r w:rsidR="00CE24EA" w:rsidRPr="00CE24EA">
        <w:rPr>
          <w:szCs w:val="24"/>
          <w:lang w:eastAsia="ar-SA"/>
        </w:rPr>
        <w:t xml:space="preserve"> услуги, а также приносятся извинения за доставленные неудобства</w:t>
      </w:r>
      <w:r w:rsidR="00071F18">
        <w:rPr>
          <w:szCs w:val="24"/>
          <w:lang w:eastAsia="ar-SA"/>
        </w:rPr>
        <w:t>,</w:t>
      </w:r>
      <w:r w:rsidR="00CE24EA" w:rsidRPr="00CE24EA">
        <w:rPr>
          <w:szCs w:val="24"/>
          <w:lang w:eastAsia="ar-SA"/>
        </w:rPr>
        <w:t xml:space="preserve"> и указывается информация о дальнейших действиях, которые необходимо совершить заявителю в целях получения </w:t>
      </w:r>
      <w:r w:rsidR="00CE24EA">
        <w:rPr>
          <w:szCs w:val="24"/>
          <w:lang w:eastAsia="ar-SA"/>
        </w:rPr>
        <w:t>М</w:t>
      </w:r>
      <w:r w:rsidR="00CE24EA" w:rsidRPr="00CE24EA">
        <w:rPr>
          <w:szCs w:val="24"/>
          <w:lang w:eastAsia="ar-SA"/>
        </w:rPr>
        <w:t>униципальной услуги.</w:t>
      </w:r>
    </w:p>
    <w:p w:rsidR="00CE24EA" w:rsidRDefault="00CE24EA" w:rsidP="001B062A">
      <w:pPr>
        <w:spacing w:after="0" w:line="240" w:lineRule="auto"/>
        <w:ind w:firstLine="709"/>
        <w:jc w:val="both"/>
        <w:rPr>
          <w:szCs w:val="24"/>
          <w:lang w:eastAsia="ar-SA"/>
        </w:rPr>
      </w:pPr>
      <w:r>
        <w:rPr>
          <w:szCs w:val="24"/>
          <w:lang w:eastAsia="ar-SA"/>
        </w:rPr>
        <w:t>2</w:t>
      </w:r>
      <w:r w:rsidRPr="00CE24EA">
        <w:rPr>
          <w:szCs w:val="24"/>
          <w:lang w:eastAsia="ar-SA"/>
        </w:rPr>
        <w:t>8.</w:t>
      </w:r>
      <w:r>
        <w:rPr>
          <w:szCs w:val="24"/>
          <w:lang w:eastAsia="ar-SA"/>
        </w:rPr>
        <w:t>17</w:t>
      </w:r>
      <w:r w:rsidRPr="00CE24EA">
        <w:rPr>
          <w:szCs w:val="24"/>
          <w:lang w:eastAsia="ar-SA"/>
        </w:rPr>
        <w:t>. В случае признания жалобы</w:t>
      </w:r>
      <w:r w:rsidR="00071F18">
        <w:rPr>
          <w:szCs w:val="24"/>
          <w:lang w:eastAsia="ar-SA"/>
        </w:rPr>
        <w:t>,</w:t>
      </w:r>
      <w:r w:rsidRPr="00CE24EA">
        <w:rPr>
          <w:szCs w:val="24"/>
          <w:lang w:eastAsia="ar-SA"/>
        </w:rPr>
        <w:t xml:space="preserve"> не подлежащей удовлетворению в ответе заявителю, указанном в </w:t>
      </w:r>
      <w:r>
        <w:rPr>
          <w:szCs w:val="24"/>
          <w:lang w:eastAsia="ar-SA"/>
        </w:rPr>
        <w:t>пункте 28.15 настоящего Административного регламента</w:t>
      </w:r>
      <w:r w:rsidRPr="00CE24EA">
        <w:rPr>
          <w:szCs w:val="24"/>
          <w:lang w:eastAsia="ar-SA"/>
        </w:rPr>
        <w:t>, даются аргументированные разъяснения о причинах принятого решения, а также информация о порядке обжалования принятого решения</w:t>
      </w:r>
      <w:r>
        <w:rPr>
          <w:szCs w:val="24"/>
          <w:lang w:eastAsia="ar-SA"/>
        </w:rPr>
        <w:t xml:space="preserve">. </w:t>
      </w:r>
    </w:p>
    <w:p w:rsidR="00C813BD" w:rsidRPr="00C813BD" w:rsidRDefault="00CE24EA" w:rsidP="001B062A">
      <w:pPr>
        <w:spacing w:after="0" w:line="240" w:lineRule="auto"/>
        <w:ind w:firstLine="709"/>
        <w:jc w:val="both"/>
        <w:rPr>
          <w:szCs w:val="24"/>
          <w:lang w:eastAsia="ar-SA"/>
        </w:rPr>
      </w:pPr>
      <w:r>
        <w:rPr>
          <w:szCs w:val="24"/>
          <w:lang w:eastAsia="ar-SA"/>
        </w:rPr>
        <w:t xml:space="preserve">28.18. </w:t>
      </w:r>
      <w:r w:rsidR="00C813BD" w:rsidRPr="00C813BD">
        <w:rPr>
          <w:szCs w:val="24"/>
          <w:lang w:eastAsia="ar-SA"/>
        </w:rPr>
        <w:t xml:space="preserve">Ответ по результатам рассмотрения жалобы подписывается уполномоченным на рассмотрение жалобы должностным лицом Администрации, КУИЖВ, МФЦ, руководителя МФЦ. </w:t>
      </w:r>
      <w:r w:rsidR="00C813BD" w:rsidRPr="00C813BD">
        <w:rPr>
          <w:szCs w:val="24"/>
          <w:lang w:eastAsia="ar-SA"/>
        </w:rPr>
        <w:lastRenderedPageBreak/>
        <w:t>По желанию Заявителя ответ по результатам рассмотрения жалоб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КУИЖВ, МФЦ, руководителя МФЦ.</w:t>
      </w:r>
    </w:p>
    <w:p w:rsidR="00C813BD" w:rsidRPr="00C813BD" w:rsidRDefault="00C813BD" w:rsidP="001B062A">
      <w:pPr>
        <w:spacing w:after="0" w:line="240" w:lineRule="auto"/>
        <w:ind w:firstLine="709"/>
        <w:jc w:val="both"/>
        <w:rPr>
          <w:szCs w:val="24"/>
          <w:lang w:eastAsia="ar-SA"/>
        </w:rPr>
      </w:pPr>
      <w:r>
        <w:rPr>
          <w:szCs w:val="24"/>
          <w:lang w:eastAsia="ar-SA"/>
        </w:rPr>
        <w:t>2</w:t>
      </w:r>
      <w:r w:rsidR="00460EC1">
        <w:rPr>
          <w:szCs w:val="24"/>
          <w:lang w:eastAsia="ar-SA"/>
        </w:rPr>
        <w:t>8</w:t>
      </w:r>
      <w:r>
        <w:rPr>
          <w:szCs w:val="24"/>
          <w:lang w:eastAsia="ar-SA"/>
        </w:rPr>
        <w:t>.1</w:t>
      </w:r>
      <w:r w:rsidR="00CE24EA">
        <w:rPr>
          <w:szCs w:val="24"/>
          <w:lang w:eastAsia="ar-SA"/>
        </w:rPr>
        <w:t>9</w:t>
      </w:r>
      <w:r w:rsidRPr="00C813BD">
        <w:rPr>
          <w:szCs w:val="24"/>
          <w:lang w:eastAsia="ar-SA"/>
        </w:rPr>
        <w:t xml:space="preserve">. Администрация, КУИЖВ, МФЦ, МФЦ вправе оставить жалобу без ответа в следующих случаях: </w:t>
      </w:r>
    </w:p>
    <w:p w:rsidR="00C813BD" w:rsidRPr="00C813BD" w:rsidRDefault="00C813BD" w:rsidP="00C813BD">
      <w:pPr>
        <w:spacing w:after="0" w:line="240" w:lineRule="auto"/>
        <w:jc w:val="both"/>
        <w:rPr>
          <w:szCs w:val="24"/>
          <w:lang w:eastAsia="ar-SA"/>
        </w:rPr>
      </w:pPr>
      <w:r w:rsidRPr="00C813BD">
        <w:rPr>
          <w:szCs w:val="24"/>
          <w:lang w:eastAsia="ar-SA"/>
        </w:rPr>
        <w:t>1) отсутствия в жалобе фамилии Заявителя или почтового адреса (адреса электронной почты), по которому должен быть направлен ответ;</w:t>
      </w:r>
    </w:p>
    <w:p w:rsidR="00C813BD" w:rsidRPr="00C813BD" w:rsidRDefault="00C813BD" w:rsidP="00C813BD">
      <w:pPr>
        <w:spacing w:after="0" w:line="240" w:lineRule="auto"/>
        <w:jc w:val="both"/>
        <w:rPr>
          <w:szCs w:val="24"/>
          <w:lang w:eastAsia="ar-SA"/>
        </w:rPr>
      </w:pPr>
      <w:r w:rsidRPr="00C813BD">
        <w:rPr>
          <w:szCs w:val="24"/>
          <w:lang w:eastAsia="ar-SA"/>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C813BD" w:rsidRPr="00C813BD" w:rsidRDefault="00C813BD" w:rsidP="00C813BD">
      <w:pPr>
        <w:spacing w:after="0" w:line="240" w:lineRule="auto"/>
        <w:jc w:val="both"/>
        <w:rPr>
          <w:szCs w:val="24"/>
          <w:lang w:eastAsia="ar-SA"/>
        </w:rPr>
      </w:pPr>
      <w:r w:rsidRPr="00C813BD">
        <w:rPr>
          <w:szCs w:val="24"/>
          <w:lang w:eastAsia="ar-SA"/>
        </w:rPr>
        <w:t>3) 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rsidR="00C813BD" w:rsidRPr="00C813BD" w:rsidRDefault="00460EC1" w:rsidP="001B062A">
      <w:pPr>
        <w:spacing w:after="0" w:line="240" w:lineRule="auto"/>
        <w:ind w:firstLine="709"/>
        <w:jc w:val="both"/>
        <w:rPr>
          <w:szCs w:val="24"/>
          <w:lang w:eastAsia="ar-SA"/>
        </w:rPr>
      </w:pPr>
      <w:r>
        <w:rPr>
          <w:szCs w:val="24"/>
          <w:lang w:eastAsia="ar-SA"/>
        </w:rPr>
        <w:t>28.</w:t>
      </w:r>
      <w:r w:rsidR="00CE24EA">
        <w:rPr>
          <w:szCs w:val="24"/>
          <w:lang w:eastAsia="ar-SA"/>
        </w:rPr>
        <w:t>20</w:t>
      </w:r>
      <w:r w:rsidR="00C813BD" w:rsidRPr="00C813BD">
        <w:rPr>
          <w:szCs w:val="24"/>
          <w:lang w:eastAsia="ar-SA"/>
        </w:rPr>
        <w:t>.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C813BD" w:rsidRPr="00C813BD" w:rsidRDefault="00C813BD" w:rsidP="001B062A">
      <w:pPr>
        <w:spacing w:after="0" w:line="240" w:lineRule="auto"/>
        <w:ind w:firstLine="709"/>
        <w:jc w:val="both"/>
        <w:rPr>
          <w:szCs w:val="24"/>
          <w:lang w:eastAsia="ar-SA"/>
        </w:rPr>
      </w:pPr>
      <w:r>
        <w:rPr>
          <w:szCs w:val="24"/>
          <w:lang w:eastAsia="ar-SA"/>
        </w:rPr>
        <w:t>2</w:t>
      </w:r>
      <w:r w:rsidR="00460EC1">
        <w:rPr>
          <w:szCs w:val="24"/>
          <w:lang w:eastAsia="ar-SA"/>
        </w:rPr>
        <w:t>8</w:t>
      </w:r>
      <w:r>
        <w:rPr>
          <w:szCs w:val="24"/>
          <w:lang w:eastAsia="ar-SA"/>
        </w:rPr>
        <w:t>.</w:t>
      </w:r>
      <w:r w:rsidR="00460EC1">
        <w:rPr>
          <w:szCs w:val="24"/>
          <w:lang w:eastAsia="ar-SA"/>
        </w:rPr>
        <w:t>2</w:t>
      </w:r>
      <w:r w:rsidR="00CE24EA">
        <w:rPr>
          <w:szCs w:val="24"/>
          <w:lang w:eastAsia="ar-SA"/>
        </w:rPr>
        <w:t>1</w:t>
      </w:r>
      <w:r w:rsidRPr="00C813BD">
        <w:rPr>
          <w:szCs w:val="24"/>
          <w:lang w:eastAsia="ar-SA"/>
        </w:rPr>
        <w:t>.</w:t>
      </w:r>
      <w:r w:rsidRPr="00C813BD">
        <w:rPr>
          <w:szCs w:val="24"/>
          <w:lang w:eastAsia="ar-SA"/>
        </w:rPr>
        <w:tab/>
        <w:t>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w:t>
      </w:r>
      <w:r w:rsidR="00460EC1">
        <w:rPr>
          <w:szCs w:val="24"/>
          <w:lang w:eastAsia="ar-SA"/>
        </w:rPr>
        <w:t>.04.</w:t>
      </w:r>
      <w:r w:rsidRPr="00C813BD">
        <w:rPr>
          <w:szCs w:val="24"/>
          <w:lang w:eastAsia="ar-SA"/>
        </w:rPr>
        <w:t>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0038A8" w:rsidRPr="0054586E" w:rsidRDefault="00C813BD" w:rsidP="00C813BD">
      <w:pPr>
        <w:spacing w:after="0" w:line="240" w:lineRule="auto"/>
        <w:jc w:val="both"/>
        <w:rPr>
          <w:szCs w:val="24"/>
        </w:rPr>
      </w:pPr>
      <w:r w:rsidRPr="00C813BD">
        <w:rPr>
          <w:szCs w:val="24"/>
          <w:lang w:eastAsia="ar-SA"/>
        </w:rPr>
        <w:tab/>
      </w:r>
      <w:r w:rsidR="000038A8" w:rsidRPr="0054586E">
        <w:rPr>
          <w:b/>
          <w:bCs/>
          <w:szCs w:val="24"/>
        </w:rPr>
        <w:br w:type="page"/>
      </w:r>
    </w:p>
    <w:p w:rsidR="00DE20BB" w:rsidRDefault="005E14A5" w:rsidP="00200DAE">
      <w:pPr>
        <w:pStyle w:val="1"/>
        <w:ind w:left="0" w:firstLine="851"/>
        <w:contextualSpacing/>
      </w:pPr>
      <w:bookmarkStart w:id="256" w:name="_Toc5112002"/>
      <w:r>
        <w:lastRenderedPageBreak/>
        <w:t xml:space="preserve">Приложение </w:t>
      </w:r>
      <w:bookmarkEnd w:id="253"/>
      <w:bookmarkEnd w:id="254"/>
      <w:bookmarkEnd w:id="255"/>
      <w:r>
        <w:t>1</w:t>
      </w:r>
      <w:r w:rsidR="00CF5AD2">
        <w:t xml:space="preserve"> </w:t>
      </w:r>
      <w:bookmarkEnd w:id="256"/>
    </w:p>
    <w:p w:rsidR="00137143" w:rsidRDefault="005F5C10" w:rsidP="00200DAE">
      <w:pPr>
        <w:pStyle w:val="1"/>
        <w:ind w:left="0" w:firstLine="851"/>
        <w:contextualSpacing/>
      </w:pPr>
      <w:r>
        <w:t>к</w:t>
      </w:r>
      <w:r w:rsidR="00137143">
        <w:t xml:space="preserve"> Административному регламенту</w:t>
      </w:r>
    </w:p>
    <w:p w:rsidR="00DE20BB" w:rsidRPr="000C0F9F" w:rsidRDefault="00DE20BB" w:rsidP="000C0F9F">
      <w:pPr>
        <w:spacing w:line="240" w:lineRule="auto"/>
        <w:ind w:firstLine="850"/>
        <w:jc w:val="both"/>
        <w:outlineLvl w:val="0"/>
        <w:rPr>
          <w:szCs w:val="24"/>
        </w:rPr>
      </w:pPr>
    </w:p>
    <w:p w:rsidR="00DE20BB" w:rsidRPr="000C0F9F" w:rsidRDefault="005E14A5" w:rsidP="000C0F9F">
      <w:pPr>
        <w:pStyle w:val="aff1"/>
        <w:ind w:left="0" w:firstLine="850"/>
        <w:jc w:val="center"/>
        <w:outlineLvl w:val="0"/>
      </w:pPr>
      <w:bookmarkStart w:id="257" w:name="_Toc510617023"/>
      <w:r w:rsidRPr="000C0F9F">
        <w:rPr>
          <w:b/>
          <w:bCs/>
        </w:rPr>
        <w:t>Термины и определения</w:t>
      </w:r>
      <w:bookmarkEnd w:id="257"/>
    </w:p>
    <w:p w:rsidR="00DE20BB" w:rsidRPr="000C0F9F" w:rsidRDefault="005E14A5" w:rsidP="000C0F9F">
      <w:pPr>
        <w:pStyle w:val="affff6"/>
        <w:spacing w:line="240" w:lineRule="auto"/>
        <w:ind w:firstLine="850"/>
        <w:jc w:val="center"/>
        <w:outlineLvl w:val="0"/>
        <w:rPr>
          <w:sz w:val="24"/>
          <w:szCs w:val="24"/>
        </w:rPr>
      </w:pPr>
      <w:r w:rsidRPr="000C0F9F">
        <w:rPr>
          <w:sz w:val="24"/>
          <w:szCs w:val="24"/>
        </w:rPr>
        <w:t>В Административном регламенте используются следующие термины и определения:</w:t>
      </w:r>
    </w:p>
    <w:p w:rsidR="00DE20BB" w:rsidRPr="000C0F9F" w:rsidRDefault="00DE20BB" w:rsidP="000C0F9F">
      <w:pPr>
        <w:pStyle w:val="affff6"/>
        <w:spacing w:line="240" w:lineRule="auto"/>
        <w:ind w:firstLine="850"/>
        <w:outlineLvl w:val="0"/>
        <w:rPr>
          <w:sz w:val="24"/>
          <w:szCs w:val="24"/>
        </w:rPr>
      </w:pPr>
    </w:p>
    <w:tbl>
      <w:tblPr>
        <w:tblW w:w="10207" w:type="dxa"/>
        <w:tblLook w:val="04A0" w:firstRow="1" w:lastRow="0" w:firstColumn="1" w:lastColumn="0" w:noHBand="0" w:noVBand="1"/>
      </w:tblPr>
      <w:tblGrid>
        <w:gridCol w:w="3911"/>
        <w:gridCol w:w="592"/>
        <w:gridCol w:w="5704"/>
      </w:tblGrid>
      <w:tr w:rsidR="00E72984" w:rsidRPr="000C0F9F" w:rsidTr="00E72984">
        <w:tc>
          <w:tcPr>
            <w:tcW w:w="3911" w:type="dxa"/>
            <w:shd w:val="clear" w:color="auto" w:fill="FFFFFF"/>
          </w:tcPr>
          <w:p w:rsidR="00E72984" w:rsidRPr="000C0F9F" w:rsidRDefault="00E72984" w:rsidP="00E72984">
            <w:pPr>
              <w:pStyle w:val="affff6"/>
              <w:spacing w:line="240" w:lineRule="auto"/>
              <w:ind w:firstLine="0"/>
              <w:outlineLvl w:val="0"/>
              <w:rPr>
                <w:sz w:val="24"/>
                <w:szCs w:val="24"/>
              </w:rPr>
            </w:pP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p>
        </w:tc>
        <w:tc>
          <w:tcPr>
            <w:tcW w:w="5704" w:type="dxa"/>
            <w:shd w:val="clear" w:color="auto" w:fill="FFFFFF"/>
          </w:tcPr>
          <w:p w:rsidR="00E72984" w:rsidRPr="000C0F9F" w:rsidRDefault="00E72984" w:rsidP="000C0F9F">
            <w:pPr>
              <w:pStyle w:val="affff6"/>
              <w:spacing w:line="240" w:lineRule="auto"/>
              <w:ind w:firstLine="0"/>
              <w:outlineLvl w:val="0"/>
              <w:rPr>
                <w:sz w:val="24"/>
                <w:szCs w:val="24"/>
              </w:rPr>
            </w:pPr>
          </w:p>
        </w:tc>
      </w:tr>
      <w:tr w:rsidR="00E72984" w:rsidRPr="00EC767C" w:rsidTr="00E72984">
        <w:tc>
          <w:tcPr>
            <w:tcW w:w="3911" w:type="dxa"/>
            <w:shd w:val="clear" w:color="auto" w:fill="FFFFFF"/>
          </w:tcPr>
          <w:p w:rsidR="00E72984" w:rsidRPr="00EC767C" w:rsidRDefault="00E72984" w:rsidP="00C813BD">
            <w:pPr>
              <w:pStyle w:val="affff6"/>
              <w:spacing w:line="23" w:lineRule="atLeast"/>
              <w:ind w:firstLine="0"/>
              <w:jc w:val="left"/>
              <w:rPr>
                <w:sz w:val="24"/>
                <w:szCs w:val="24"/>
              </w:rPr>
            </w:pPr>
            <w:r w:rsidRPr="00EC767C">
              <w:rPr>
                <w:sz w:val="24"/>
                <w:szCs w:val="24"/>
              </w:rPr>
              <w:t xml:space="preserve">Муниципальная услуга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C813BD">
            <w:pPr>
              <w:pStyle w:val="affff6"/>
              <w:spacing w:line="23" w:lineRule="atLeast"/>
              <w:ind w:firstLine="0"/>
              <w:jc w:val="left"/>
              <w:rPr>
                <w:sz w:val="24"/>
                <w:szCs w:val="24"/>
              </w:rPr>
            </w:pPr>
            <w:r w:rsidRPr="00EC767C">
              <w:rPr>
                <w:sz w:val="24"/>
                <w:szCs w:val="24"/>
              </w:rPr>
              <w:t>Муниципальная услуга «</w:t>
            </w:r>
            <w:r w:rsidRPr="00137143">
              <w:rPr>
                <w:sz w:val="24"/>
                <w:szCs w:val="24"/>
              </w:rPr>
              <w:t>Оформление справки об участии (неучастии) в приватизации жилых муниципальных помещений</w:t>
            </w:r>
            <w:r w:rsidRPr="00EC767C">
              <w:rPr>
                <w:sz w:val="24"/>
                <w:szCs w:val="24"/>
              </w:rPr>
              <w:t>»</w:t>
            </w:r>
          </w:p>
        </w:tc>
      </w:tr>
      <w:tr w:rsidR="00E72984" w:rsidRPr="000C0F9F" w:rsidTr="00E72984">
        <w:tc>
          <w:tcPr>
            <w:tcW w:w="3911" w:type="dxa"/>
            <w:shd w:val="clear" w:color="auto" w:fill="FFFFFF"/>
          </w:tcPr>
          <w:p w:rsidR="00E72984" w:rsidRPr="000C0F9F" w:rsidRDefault="00E72984" w:rsidP="00C813BD">
            <w:pPr>
              <w:pStyle w:val="affff6"/>
              <w:spacing w:line="240" w:lineRule="auto"/>
              <w:ind w:firstLine="0"/>
              <w:outlineLvl w:val="0"/>
              <w:rPr>
                <w:sz w:val="24"/>
                <w:szCs w:val="24"/>
              </w:rPr>
            </w:pPr>
            <w:r w:rsidRPr="000C0F9F">
              <w:rPr>
                <w:sz w:val="24"/>
                <w:szCs w:val="24"/>
              </w:rPr>
              <w:t xml:space="preserve">Заявление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0C0F9F" w:rsidRDefault="00E72984" w:rsidP="00C813BD">
            <w:pPr>
              <w:pStyle w:val="affff6"/>
              <w:spacing w:line="240" w:lineRule="auto"/>
              <w:ind w:firstLine="0"/>
              <w:outlineLvl w:val="0"/>
              <w:rPr>
                <w:sz w:val="24"/>
                <w:szCs w:val="24"/>
              </w:rPr>
            </w:pPr>
            <w:r w:rsidRPr="000C0F9F">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E72984" w:rsidRPr="000C0F9F" w:rsidTr="00E72984">
        <w:tc>
          <w:tcPr>
            <w:tcW w:w="3911" w:type="dxa"/>
            <w:shd w:val="clear" w:color="auto" w:fill="FFFFFF"/>
          </w:tcPr>
          <w:p w:rsidR="00E72984" w:rsidRPr="00EC767C" w:rsidRDefault="00E72984" w:rsidP="00C813BD">
            <w:pPr>
              <w:pStyle w:val="affff6"/>
              <w:spacing w:line="23" w:lineRule="atLeast"/>
              <w:ind w:firstLine="0"/>
              <w:jc w:val="left"/>
              <w:rPr>
                <w:sz w:val="24"/>
                <w:szCs w:val="24"/>
              </w:rPr>
            </w:pPr>
            <w:r w:rsidRPr="00EC767C">
              <w:rPr>
                <w:sz w:val="24"/>
                <w:szCs w:val="24"/>
              </w:rPr>
              <w:t>Заявитель</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C767C">
              <w:rPr>
                <w:sz w:val="24"/>
                <w:szCs w:val="24"/>
              </w:rPr>
              <w:t>лицо, обращающееся с заявлением о предоставлении Муниципальной услуги;</w:t>
            </w:r>
          </w:p>
        </w:tc>
      </w:tr>
      <w:tr w:rsidR="00E72984" w:rsidRPr="000C0F9F" w:rsidTr="00E72984">
        <w:tc>
          <w:tcPr>
            <w:tcW w:w="3911" w:type="dxa"/>
            <w:shd w:val="clear" w:color="auto" w:fill="FFFFFF"/>
          </w:tcPr>
          <w:p w:rsidR="00E72984" w:rsidRPr="00EC767C" w:rsidRDefault="00E72984" w:rsidP="00C813BD">
            <w:pPr>
              <w:pStyle w:val="affff6"/>
              <w:spacing w:line="23" w:lineRule="atLeast"/>
              <w:ind w:firstLine="709"/>
              <w:jc w:val="left"/>
              <w:rPr>
                <w:sz w:val="24"/>
                <w:szCs w:val="24"/>
              </w:rPr>
            </w:pPr>
          </w:p>
          <w:p w:rsidR="00E72984" w:rsidRPr="00EC767C" w:rsidRDefault="00E72984" w:rsidP="00C813BD">
            <w:pPr>
              <w:pStyle w:val="affff6"/>
              <w:spacing w:line="23" w:lineRule="atLeast"/>
              <w:ind w:firstLine="0"/>
              <w:jc w:val="left"/>
              <w:rPr>
                <w:sz w:val="24"/>
                <w:szCs w:val="24"/>
              </w:rPr>
            </w:pPr>
            <w:r w:rsidRPr="00EC767C">
              <w:rPr>
                <w:sz w:val="24"/>
                <w:szCs w:val="24"/>
              </w:rPr>
              <w:t xml:space="preserve">ЕСИА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C767C">
              <w:rPr>
                <w:sz w:val="24"/>
                <w:szCs w:val="24"/>
              </w:rPr>
              <w:t>федеральная Муниципальная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и муниципальных услуг в электронной форме»;</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 xml:space="preserve">Заявитель, зарегистрированный в ЕСИА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C767C">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 xml:space="preserve">Заявитель, незарегистрированный в ЕСИА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E72984" w:rsidRPr="000C0F9F" w:rsidTr="00E72984">
        <w:tc>
          <w:tcPr>
            <w:tcW w:w="3911" w:type="dxa"/>
            <w:shd w:val="clear" w:color="auto" w:fill="FFFFFF"/>
          </w:tcPr>
          <w:p w:rsidR="00E72984" w:rsidRDefault="00E72984" w:rsidP="00496D8C">
            <w:pPr>
              <w:pStyle w:val="affff6"/>
              <w:spacing w:line="23" w:lineRule="atLeast"/>
              <w:ind w:firstLine="37"/>
              <w:jc w:val="left"/>
              <w:rPr>
                <w:sz w:val="24"/>
                <w:szCs w:val="24"/>
              </w:rPr>
            </w:pPr>
            <w:r w:rsidRPr="00EC767C">
              <w:rPr>
                <w:sz w:val="24"/>
                <w:szCs w:val="24"/>
              </w:rPr>
              <w:t>Личный кабинет</w:t>
            </w:r>
          </w:p>
          <w:p w:rsidR="00E72984" w:rsidRDefault="00E72984" w:rsidP="00A37FA9">
            <w:pPr>
              <w:pStyle w:val="affff6"/>
              <w:spacing w:line="23" w:lineRule="atLeast"/>
              <w:ind w:firstLine="709"/>
              <w:jc w:val="left"/>
              <w:rPr>
                <w:sz w:val="24"/>
                <w:szCs w:val="24"/>
              </w:rPr>
            </w:pPr>
          </w:p>
          <w:p w:rsidR="00E72984" w:rsidRPr="00EC767C" w:rsidRDefault="00E72984" w:rsidP="00E72984">
            <w:pPr>
              <w:pStyle w:val="affff6"/>
              <w:spacing w:line="23" w:lineRule="atLeast"/>
              <w:ind w:firstLine="709"/>
              <w:jc w:val="left"/>
              <w:rPr>
                <w:sz w:val="24"/>
                <w:szCs w:val="24"/>
              </w:rPr>
            </w:pP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C767C">
              <w:rPr>
                <w:sz w:val="24"/>
                <w:szCs w:val="24"/>
              </w:rPr>
              <w:t>сервис РПГУ, позволяющий Заявителю получать информацию о ходе обработки заявлений, поданных посредством РПГУ;</w:t>
            </w:r>
          </w:p>
        </w:tc>
      </w:tr>
      <w:tr w:rsidR="00E72984" w:rsidRPr="000C0F9F" w:rsidTr="00E72984">
        <w:tc>
          <w:tcPr>
            <w:tcW w:w="3911" w:type="dxa"/>
            <w:shd w:val="clear" w:color="auto" w:fill="FFFFFF"/>
          </w:tcPr>
          <w:p w:rsidR="00E72984" w:rsidRPr="00EC767C" w:rsidRDefault="00E72984" w:rsidP="00496D8C">
            <w:pPr>
              <w:pStyle w:val="affff6"/>
              <w:spacing w:line="23" w:lineRule="atLeast"/>
              <w:ind w:firstLine="37"/>
              <w:jc w:val="left"/>
              <w:rPr>
                <w:sz w:val="24"/>
                <w:szCs w:val="24"/>
              </w:rPr>
            </w:pPr>
            <w:r w:rsidRPr="00EC767C">
              <w:rPr>
                <w:sz w:val="24"/>
                <w:szCs w:val="24"/>
              </w:rPr>
              <w:t>МФЦ</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10213">
              <w:rPr>
                <w:sz w:val="24"/>
                <w:szCs w:val="24"/>
              </w:rPr>
              <w:t>Многофункциональный центр предоставления государственных и муниципальных услуг</w:t>
            </w:r>
            <w:r w:rsidRPr="00EC767C">
              <w:rPr>
                <w:sz w:val="24"/>
                <w:szCs w:val="24"/>
              </w:rPr>
              <w:t>;</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Модуль МФЦ ЕИСОУ</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 xml:space="preserve">Модуль МФЦ Единой информационной системы оказания </w:t>
            </w:r>
            <w:r w:rsidRPr="00E10213">
              <w:rPr>
                <w:sz w:val="24"/>
                <w:szCs w:val="24"/>
              </w:rPr>
              <w:t xml:space="preserve">государственных и муниципальных услуг </w:t>
            </w:r>
            <w:r w:rsidRPr="00EC767C">
              <w:rPr>
                <w:sz w:val="24"/>
                <w:szCs w:val="24"/>
              </w:rPr>
              <w:t>Московской области;</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РПГУ</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A37FA9" w:rsidRDefault="00E72984" w:rsidP="00A37FA9">
            <w:pPr>
              <w:pStyle w:val="affff6"/>
              <w:spacing w:line="23" w:lineRule="atLeast"/>
              <w:ind w:firstLine="0"/>
              <w:jc w:val="left"/>
              <w:rPr>
                <w:sz w:val="24"/>
                <w:szCs w:val="24"/>
              </w:rPr>
            </w:pPr>
            <w:r w:rsidRPr="00EC767C">
              <w:rPr>
                <w:sz w:val="24"/>
                <w:szCs w:val="24"/>
              </w:rPr>
              <w:t xml:space="preserve">Муниципальная информационная система Московской области «Портал </w:t>
            </w:r>
            <w:r w:rsidRPr="00E10213">
              <w:rPr>
                <w:sz w:val="24"/>
                <w:szCs w:val="24"/>
              </w:rPr>
              <w:t xml:space="preserve">государственных и муниципальных услуг </w:t>
            </w:r>
            <w:r w:rsidRPr="00EC767C">
              <w:rPr>
                <w:sz w:val="24"/>
                <w:szCs w:val="24"/>
              </w:rPr>
              <w:t xml:space="preserve">Московской области», расположенная в сети Интернет по адресу </w:t>
            </w:r>
            <w:hyperlink r:id="rId10" w:history="1">
              <w:r w:rsidRPr="00EC767C">
                <w:rPr>
                  <w:rStyle w:val="afffff5"/>
                  <w:color w:val="auto"/>
                  <w:sz w:val="24"/>
                  <w:szCs w:val="24"/>
                  <w:lang w:val="en-US"/>
                </w:rPr>
                <w:t>http</w:t>
              </w:r>
              <w:r w:rsidRPr="00EC767C">
                <w:rPr>
                  <w:rStyle w:val="afffff5"/>
                  <w:color w:val="auto"/>
                  <w:sz w:val="24"/>
                  <w:szCs w:val="24"/>
                </w:rPr>
                <w:t>://</w:t>
              </w:r>
              <w:r w:rsidRPr="00EC767C">
                <w:rPr>
                  <w:rStyle w:val="afffff5"/>
                  <w:color w:val="auto"/>
                  <w:sz w:val="24"/>
                  <w:szCs w:val="24"/>
                  <w:lang w:val="en-US"/>
                </w:rPr>
                <w:t>uslugi</w:t>
              </w:r>
              <w:r w:rsidRPr="00EC767C">
                <w:rPr>
                  <w:rStyle w:val="afffff5"/>
                  <w:color w:val="auto"/>
                  <w:sz w:val="24"/>
                  <w:szCs w:val="24"/>
                </w:rPr>
                <w:t>.</w:t>
              </w:r>
              <w:r w:rsidRPr="00EC767C">
                <w:rPr>
                  <w:rStyle w:val="afffff5"/>
                  <w:color w:val="auto"/>
                  <w:sz w:val="24"/>
                  <w:szCs w:val="24"/>
                  <w:lang w:val="en-US"/>
                </w:rPr>
                <w:t>mosreg</w:t>
              </w:r>
              <w:r w:rsidRPr="00EC767C">
                <w:rPr>
                  <w:rStyle w:val="afffff5"/>
                  <w:color w:val="auto"/>
                  <w:sz w:val="24"/>
                  <w:szCs w:val="24"/>
                </w:rPr>
                <w:t>.</w:t>
              </w:r>
              <w:r w:rsidRPr="00EC767C">
                <w:rPr>
                  <w:rStyle w:val="afffff5"/>
                  <w:color w:val="auto"/>
                  <w:sz w:val="24"/>
                  <w:szCs w:val="24"/>
                  <w:lang w:val="en-US"/>
                </w:rPr>
                <w:t>ru</w:t>
              </w:r>
            </w:hyperlink>
            <w:r>
              <w:rPr>
                <w:rStyle w:val="afffff5"/>
                <w:color w:val="auto"/>
                <w:sz w:val="24"/>
                <w:szCs w:val="24"/>
              </w:rPr>
              <w:t>;</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 xml:space="preserve">Органы власти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государственные органы, участвующие в предоставлении Муниципальных услуг;</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Органы местного самоуправления</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органы местного самоуправления Московской области, участвующие в предоставлении Муниципальных услуг;</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lastRenderedPageBreak/>
              <w:t xml:space="preserve">Файл документа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электронный образ документа, полученный путем сканиров</w:t>
            </w:r>
            <w:r>
              <w:rPr>
                <w:sz w:val="24"/>
                <w:szCs w:val="24"/>
              </w:rPr>
              <w:t>ания документа в бумажной форме;</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 xml:space="preserve">ЭП </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E72984">
            <w:pPr>
              <w:pStyle w:val="affff6"/>
              <w:spacing w:line="23" w:lineRule="atLeast"/>
              <w:ind w:firstLine="0"/>
              <w:jc w:val="left"/>
              <w:rPr>
                <w:sz w:val="24"/>
                <w:szCs w:val="24"/>
              </w:rPr>
            </w:pPr>
            <w:r w:rsidRPr="00EC767C">
              <w:rPr>
                <w:sz w:val="24"/>
                <w:szCs w:val="24"/>
              </w:rPr>
              <w:t>электронная цифровая подпись, выданная Удостоверяющим центром;</w:t>
            </w:r>
          </w:p>
        </w:tc>
      </w:tr>
      <w:tr w:rsidR="00E72984" w:rsidRPr="000C0F9F" w:rsidTr="00E72984">
        <w:tc>
          <w:tcPr>
            <w:tcW w:w="3911"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Электронный образ документа</w:t>
            </w:r>
          </w:p>
        </w:tc>
        <w:tc>
          <w:tcPr>
            <w:tcW w:w="592" w:type="dxa"/>
            <w:shd w:val="clear" w:color="auto" w:fill="FFFFFF"/>
          </w:tcPr>
          <w:p w:rsidR="00E72984" w:rsidRPr="00EC767C" w:rsidRDefault="00E72984" w:rsidP="00140763">
            <w:pPr>
              <w:pStyle w:val="affff6"/>
              <w:spacing w:line="23" w:lineRule="atLeast"/>
              <w:ind w:firstLine="0"/>
              <w:jc w:val="left"/>
              <w:rPr>
                <w:sz w:val="24"/>
                <w:szCs w:val="24"/>
              </w:rPr>
            </w:pPr>
            <w:r>
              <w:rPr>
                <w:sz w:val="24"/>
                <w:szCs w:val="24"/>
              </w:rPr>
              <w:t>–</w:t>
            </w:r>
          </w:p>
        </w:tc>
        <w:tc>
          <w:tcPr>
            <w:tcW w:w="5704" w:type="dxa"/>
            <w:shd w:val="clear" w:color="auto" w:fill="FFFFFF"/>
          </w:tcPr>
          <w:p w:rsidR="00E72984" w:rsidRPr="00EC767C" w:rsidRDefault="00E72984" w:rsidP="00A37FA9">
            <w:pPr>
              <w:pStyle w:val="affff6"/>
              <w:spacing w:line="23" w:lineRule="atLeast"/>
              <w:ind w:firstLine="0"/>
              <w:jc w:val="left"/>
              <w:rPr>
                <w:sz w:val="24"/>
                <w:szCs w:val="24"/>
              </w:rPr>
            </w:pPr>
            <w:r w:rsidRPr="00EC767C">
              <w:rPr>
                <w:sz w:val="24"/>
                <w:szCs w:val="24"/>
              </w:rPr>
              <w:t>электронная версия документа, полученная путем сканирования бумажного носителя.</w:t>
            </w:r>
          </w:p>
          <w:p w:rsidR="00E72984" w:rsidRPr="00EC767C" w:rsidRDefault="00E72984" w:rsidP="00A37FA9">
            <w:pPr>
              <w:pStyle w:val="affff6"/>
              <w:spacing w:line="23" w:lineRule="atLeast"/>
              <w:ind w:firstLine="0"/>
              <w:jc w:val="left"/>
              <w:rPr>
                <w:sz w:val="24"/>
                <w:szCs w:val="24"/>
              </w:rPr>
            </w:pPr>
          </w:p>
        </w:tc>
      </w:tr>
    </w:tbl>
    <w:p w:rsidR="00DE20BB" w:rsidRDefault="00DE20BB">
      <w:pPr>
        <w:sectPr w:rsidR="00DE20BB">
          <w:headerReference w:type="default" r:id="rId11"/>
          <w:footerReference w:type="default" r:id="rId12"/>
          <w:pgSz w:w="11906" w:h="16838"/>
          <w:pgMar w:top="777" w:right="566" w:bottom="851" w:left="1134" w:header="720" w:footer="720" w:gutter="0"/>
          <w:cols w:space="720"/>
          <w:formProt w:val="0"/>
          <w:docGrid w:linePitch="299" w:charSpace="-6350"/>
        </w:sectPr>
      </w:pPr>
    </w:p>
    <w:p w:rsidR="00DE20BB" w:rsidRDefault="005E14A5" w:rsidP="00200DAE">
      <w:pPr>
        <w:pStyle w:val="1"/>
        <w:ind w:left="363"/>
        <w:contextualSpacing/>
      </w:pPr>
      <w:bookmarkStart w:id="258" w:name="_Toc438110048"/>
      <w:bookmarkStart w:id="259" w:name="_Toc438376260"/>
      <w:bookmarkStart w:id="260" w:name="_Ref437561441"/>
      <w:bookmarkStart w:id="261" w:name="_Toc530579180"/>
      <w:bookmarkStart w:id="262" w:name="_Toc437973306"/>
      <w:bookmarkStart w:id="263" w:name="_Ref437561208"/>
      <w:bookmarkStart w:id="264" w:name="_Ref437561184"/>
      <w:bookmarkStart w:id="265" w:name="_Toc5112003"/>
      <w:bookmarkStart w:id="266" w:name="_Toc510617025"/>
      <w:bookmarkEnd w:id="258"/>
      <w:bookmarkEnd w:id="259"/>
      <w:bookmarkEnd w:id="260"/>
      <w:bookmarkEnd w:id="261"/>
      <w:bookmarkEnd w:id="262"/>
      <w:bookmarkEnd w:id="263"/>
      <w:bookmarkEnd w:id="264"/>
      <w:r>
        <w:lastRenderedPageBreak/>
        <w:t>Приложение 2</w:t>
      </w:r>
      <w:r w:rsidR="00CF5AD2" w:rsidRPr="00CF5AD2">
        <w:t xml:space="preserve"> </w:t>
      </w:r>
      <w:bookmarkEnd w:id="265"/>
    </w:p>
    <w:p w:rsidR="00827025" w:rsidRPr="00200DAE" w:rsidRDefault="00827025" w:rsidP="00200DAE">
      <w:pPr>
        <w:pStyle w:val="1"/>
        <w:ind w:left="363"/>
        <w:contextualSpacing/>
      </w:pPr>
      <w:r w:rsidRPr="00827025">
        <w:t>к Административному регламенту</w:t>
      </w:r>
    </w:p>
    <w:p w:rsidR="00A37FA9" w:rsidRPr="00A37FA9" w:rsidRDefault="00A37FA9" w:rsidP="00A37FA9">
      <w:pPr>
        <w:jc w:val="center"/>
        <w:rPr>
          <w:b/>
          <w:color w:val="auto"/>
          <w:szCs w:val="24"/>
        </w:rPr>
      </w:pPr>
      <w:bookmarkStart w:id="267" w:name="_Toc530579181"/>
      <w:bookmarkStart w:id="268" w:name="_Toc5112004"/>
      <w:bookmarkEnd w:id="266"/>
      <w:r w:rsidRPr="00A37FA9">
        <w:rPr>
          <w:b/>
          <w:color w:val="auto"/>
        </w:rPr>
        <w:t xml:space="preserve">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организаций, участвующих в предоставлении и информировании о порядке предоставления Муниципальной услуги </w:t>
      </w:r>
    </w:p>
    <w:p w:rsidR="00A37FA9" w:rsidRPr="00A37FA9" w:rsidRDefault="00A37FA9" w:rsidP="0089588C">
      <w:pPr>
        <w:numPr>
          <w:ilvl w:val="0"/>
          <w:numId w:val="13"/>
        </w:numPr>
        <w:suppressAutoHyphens/>
        <w:spacing w:after="0" w:line="23" w:lineRule="atLeast"/>
        <w:contextualSpacing/>
        <w:rPr>
          <w:rFonts w:eastAsia="Times New Roman"/>
          <w:color w:val="auto"/>
          <w:szCs w:val="24"/>
          <w:lang w:eastAsia="ar-SA"/>
        </w:rPr>
      </w:pPr>
      <w:r w:rsidRPr="00A37FA9">
        <w:rPr>
          <w:rFonts w:eastAsia="Times New Roman"/>
          <w:color w:val="auto"/>
          <w:szCs w:val="24"/>
          <w:lang w:eastAsia="ar-SA"/>
        </w:rPr>
        <w:t>Администрация городского округа Фрязино.</w:t>
      </w:r>
    </w:p>
    <w:p w:rsidR="00A37FA9" w:rsidRPr="00A37FA9" w:rsidRDefault="00A37FA9" w:rsidP="00A37FA9">
      <w:pPr>
        <w:suppressAutoHyphens/>
        <w:spacing w:after="0" w:line="23" w:lineRule="atLeast"/>
        <w:ind w:left="709"/>
        <w:rPr>
          <w:rFonts w:eastAsia="Times New Roman"/>
          <w:color w:val="auto"/>
          <w:szCs w:val="24"/>
          <w:lang w:eastAsia="ar-SA"/>
        </w:rPr>
      </w:pPr>
      <w:r w:rsidRPr="00A37FA9">
        <w:rPr>
          <w:rFonts w:eastAsia="Times New Roman"/>
          <w:color w:val="auto"/>
          <w:szCs w:val="24"/>
          <w:lang w:eastAsia="ar-SA"/>
        </w:rPr>
        <w:t>Место нахождения администрации городского округа Фрязино: 141195, Московская область, г. Фрязино, пр. Мира, д. 15 а.</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График работы администрации городского округа Фрязино:</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Понедельник</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Вторник</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Среда</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Четверг</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Пятница</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Суббота</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Воскресенье</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График приема заявителей в администрации городского округа Фрязино:</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Понедельник</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Вторник</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Среда</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Четверг</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Пятница</w:t>
      </w:r>
      <w:r w:rsidRPr="00A37FA9">
        <w:rPr>
          <w:rFonts w:eastAsia="Times New Roman"/>
          <w:color w:val="auto"/>
          <w:szCs w:val="24"/>
          <w:lang w:eastAsia="ar-SA"/>
        </w:rPr>
        <w:tab/>
        <w:t>9.00- 18.00;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Суббота</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Воскресенье</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 xml:space="preserve"> </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Почтовый адрес администрации городского округа Фрязино: Московская обл., г. Фрязино, проспект Мира, д. 15а</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Контактный телефон: 8 (496) 566-90-60.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Официальный сайт муниципального образования городской округ Фрязино Московской области: www.fryazino.org.</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Адрес электронной почты администрации городского округа Фрязино в сети Интернет: fryazino@mosreg.ru.</w:t>
      </w:r>
    </w:p>
    <w:p w:rsidR="00A37FA9" w:rsidRPr="00A37FA9" w:rsidRDefault="00A37FA9" w:rsidP="00A37FA9">
      <w:pPr>
        <w:spacing w:after="0" w:line="23" w:lineRule="atLeast"/>
        <w:ind w:firstLine="709"/>
        <w:jc w:val="both"/>
        <w:rPr>
          <w:rFonts w:eastAsia="Times New Roman"/>
          <w:b/>
          <w:color w:val="auto"/>
          <w:szCs w:val="24"/>
          <w:lang w:eastAsia="ar-SA"/>
        </w:rPr>
      </w:pPr>
      <w:r w:rsidRPr="00A37FA9">
        <w:rPr>
          <w:rFonts w:eastAsia="Times New Roman"/>
          <w:b/>
          <w:color w:val="auto"/>
          <w:szCs w:val="24"/>
          <w:lang w:eastAsia="ar-SA"/>
        </w:rPr>
        <w:t>2. Комитет по управлению имуществом и жилищным вопросам администрации городского округа Фрязино</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Место нахождения КУИЖВ: Московская обл., г. Фрязино, ул. Октябрьская, д.7.</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График работы КУИЖВ:</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Понедельник</w:t>
      </w:r>
      <w:r w:rsidRPr="00A37FA9">
        <w:rPr>
          <w:rFonts w:eastAsia="Times New Roman"/>
          <w:color w:val="auto"/>
          <w:szCs w:val="24"/>
          <w:lang w:eastAsia="ar-SA"/>
        </w:rPr>
        <w:tab/>
        <w:t>9.00-18.00,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Вторник</w:t>
      </w:r>
      <w:r w:rsidRPr="00A37FA9">
        <w:rPr>
          <w:rFonts w:eastAsia="Times New Roman"/>
          <w:color w:val="auto"/>
          <w:szCs w:val="24"/>
          <w:lang w:eastAsia="ar-SA"/>
        </w:rPr>
        <w:tab/>
        <w:t>9.00-18.00,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Среда</w:t>
      </w:r>
      <w:r w:rsidRPr="00A37FA9">
        <w:rPr>
          <w:rFonts w:eastAsia="Times New Roman"/>
          <w:color w:val="auto"/>
          <w:szCs w:val="24"/>
          <w:lang w:eastAsia="ar-SA"/>
        </w:rPr>
        <w:tab/>
        <w:t>9.00-18.00,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Четверг</w:t>
      </w:r>
      <w:r w:rsidRPr="00A37FA9">
        <w:rPr>
          <w:rFonts w:eastAsia="Times New Roman"/>
          <w:color w:val="auto"/>
          <w:szCs w:val="24"/>
          <w:lang w:eastAsia="ar-SA"/>
        </w:rPr>
        <w:tab/>
        <w:t>9.00-18.00,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Пятница</w:t>
      </w:r>
      <w:r w:rsidRPr="00A37FA9">
        <w:rPr>
          <w:rFonts w:eastAsia="Times New Roman"/>
          <w:color w:val="auto"/>
          <w:szCs w:val="24"/>
          <w:lang w:eastAsia="ar-SA"/>
        </w:rPr>
        <w:tab/>
        <w:t>9.00-18.00, обед 13.00-14.00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Суббота</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Воскресенье</w:t>
      </w:r>
      <w:r w:rsidRPr="00A37FA9">
        <w:rPr>
          <w:rFonts w:eastAsia="Times New Roman"/>
          <w:color w:val="auto"/>
          <w:szCs w:val="24"/>
          <w:lang w:eastAsia="ar-SA"/>
        </w:rPr>
        <w:tab/>
        <w:t>выходной день.</w:t>
      </w:r>
    </w:p>
    <w:p w:rsidR="00A37FA9" w:rsidRDefault="00A37FA9" w:rsidP="00A37FA9">
      <w:pPr>
        <w:spacing w:after="0" w:line="23" w:lineRule="atLeast"/>
        <w:ind w:firstLine="709"/>
        <w:jc w:val="both"/>
        <w:rPr>
          <w:rFonts w:eastAsia="Times New Roman"/>
          <w:color w:val="auto"/>
          <w:szCs w:val="24"/>
          <w:lang w:eastAsia="ar-SA"/>
        </w:rPr>
      </w:pPr>
    </w:p>
    <w:p w:rsidR="00E72984" w:rsidRPr="00A37FA9" w:rsidRDefault="00E72984"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lastRenderedPageBreak/>
        <w:t>График приема заявителей в КУИЖВ:</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Понедельник</w:t>
      </w:r>
      <w:r w:rsidRPr="00A37FA9">
        <w:rPr>
          <w:rFonts w:eastAsia="Times New Roman"/>
          <w:color w:val="auto"/>
          <w:szCs w:val="24"/>
          <w:lang w:eastAsia="ar-SA"/>
        </w:rPr>
        <w:tab/>
        <w:t>с 10.00 – 13.00 14.00-17.00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Вторник</w:t>
      </w:r>
      <w:r w:rsidRPr="00A37FA9">
        <w:rPr>
          <w:rFonts w:eastAsia="Times New Roman"/>
          <w:color w:val="auto"/>
          <w:szCs w:val="24"/>
          <w:lang w:eastAsia="ar-SA"/>
        </w:rPr>
        <w:tab/>
        <w:t>-</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Среда</w:t>
      </w:r>
      <w:r w:rsidRPr="00A37FA9">
        <w:rPr>
          <w:rFonts w:eastAsia="Times New Roman"/>
          <w:color w:val="auto"/>
          <w:szCs w:val="24"/>
          <w:lang w:eastAsia="ar-SA"/>
        </w:rPr>
        <w:tab/>
        <w:t>-</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Четверг</w:t>
      </w:r>
      <w:r w:rsidRPr="00A37FA9">
        <w:rPr>
          <w:rFonts w:eastAsia="Times New Roman"/>
          <w:color w:val="auto"/>
          <w:szCs w:val="24"/>
          <w:lang w:eastAsia="ar-SA"/>
        </w:rPr>
        <w:tab/>
        <w:t>с 10.00 – 13.00 14.00-17.00</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Пятница</w:t>
      </w:r>
      <w:r w:rsidRPr="00A37FA9">
        <w:rPr>
          <w:rFonts w:eastAsia="Times New Roman"/>
          <w:color w:val="auto"/>
          <w:szCs w:val="24"/>
          <w:lang w:eastAsia="ar-SA"/>
        </w:rPr>
        <w:tab/>
        <w:t>-</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Суббота</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Воскресенье</w:t>
      </w:r>
      <w:r w:rsidRPr="00A37FA9">
        <w:rPr>
          <w:rFonts w:eastAsia="Times New Roman"/>
          <w:color w:val="auto"/>
          <w:szCs w:val="24"/>
          <w:lang w:eastAsia="ar-SA"/>
        </w:rPr>
        <w:tab/>
        <w:t>выходной день.</w:t>
      </w:r>
    </w:p>
    <w:p w:rsidR="00A37FA9" w:rsidRPr="00A37FA9" w:rsidRDefault="00A37FA9" w:rsidP="00A37FA9">
      <w:pPr>
        <w:spacing w:after="0" w:line="23" w:lineRule="atLeast"/>
        <w:ind w:firstLine="709"/>
        <w:jc w:val="both"/>
        <w:rPr>
          <w:rFonts w:eastAsia="Times New Roman"/>
          <w:color w:val="auto"/>
          <w:szCs w:val="24"/>
          <w:lang w:eastAsia="ar-SA"/>
        </w:rPr>
      </w:pP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Почтовый адрес: 141195, Московская обл., г. Фрязино, ул. Октябрьская, д. 7</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Контактный телефон: 8(496) 25 5-51-25.</w:t>
      </w:r>
    </w:p>
    <w:p w:rsidR="00A37FA9" w:rsidRPr="00A37FA9" w:rsidRDefault="00A37FA9" w:rsidP="00A37FA9">
      <w:pPr>
        <w:spacing w:after="0" w:line="23" w:lineRule="atLeast"/>
        <w:ind w:firstLine="709"/>
        <w:jc w:val="both"/>
        <w:rPr>
          <w:rFonts w:eastAsia="Times New Roman"/>
          <w:color w:val="auto"/>
          <w:szCs w:val="24"/>
          <w:lang w:eastAsia="ar-SA"/>
        </w:rPr>
      </w:pPr>
      <w:r w:rsidRPr="00A37FA9">
        <w:rPr>
          <w:rFonts w:eastAsia="Times New Roman"/>
          <w:color w:val="auto"/>
          <w:szCs w:val="24"/>
          <w:lang w:eastAsia="ar-SA"/>
        </w:rPr>
        <w:t xml:space="preserve">Адрес электронной почты  КУИЖВ </w:t>
      </w:r>
      <w:hyperlink r:id="rId13" w:history="1">
        <w:r w:rsidRPr="00A37FA9">
          <w:rPr>
            <w:rFonts w:eastAsia="Times New Roman"/>
            <w:color w:val="0000FF"/>
            <w:szCs w:val="24"/>
            <w:u w:val="single"/>
            <w:lang w:eastAsia="ar-SA"/>
          </w:rPr>
          <w:t>kui@fryazino.org</w:t>
        </w:r>
      </w:hyperlink>
      <w:r w:rsidRPr="00A37FA9">
        <w:rPr>
          <w:rFonts w:eastAsia="Times New Roman"/>
          <w:color w:val="auto"/>
          <w:szCs w:val="24"/>
          <w:lang w:eastAsia="ar-SA"/>
        </w:rPr>
        <w:t>.</w:t>
      </w:r>
    </w:p>
    <w:p w:rsidR="00A37FA9" w:rsidRPr="00A37FA9" w:rsidRDefault="00A37FA9" w:rsidP="00A37FA9">
      <w:pPr>
        <w:spacing w:after="0" w:line="23" w:lineRule="atLeast"/>
        <w:ind w:firstLine="709"/>
        <w:rPr>
          <w:color w:val="auto"/>
          <w:szCs w:val="24"/>
        </w:rPr>
      </w:pPr>
    </w:p>
    <w:p w:rsidR="00A37FA9" w:rsidRPr="00A37FA9" w:rsidRDefault="00A37FA9" w:rsidP="00A37FA9">
      <w:pPr>
        <w:spacing w:after="0" w:line="23" w:lineRule="atLeast"/>
        <w:ind w:firstLine="709"/>
        <w:contextualSpacing/>
        <w:jc w:val="center"/>
        <w:rPr>
          <w:rFonts w:eastAsia="Times New Roman"/>
          <w:b/>
          <w:color w:val="auto"/>
          <w:szCs w:val="24"/>
          <w:lang w:eastAsia="ru-RU"/>
        </w:rPr>
      </w:pPr>
    </w:p>
    <w:p w:rsidR="00A37FA9" w:rsidRPr="00A37FA9" w:rsidRDefault="00A37FA9" w:rsidP="00A37FA9">
      <w:pPr>
        <w:spacing w:after="0" w:line="23" w:lineRule="atLeast"/>
        <w:ind w:firstLine="709"/>
        <w:jc w:val="both"/>
        <w:rPr>
          <w:b/>
          <w:color w:val="auto"/>
          <w:szCs w:val="24"/>
        </w:rPr>
      </w:pPr>
      <w:r w:rsidRPr="00A37FA9">
        <w:rPr>
          <w:b/>
          <w:color w:val="auto"/>
          <w:szCs w:val="24"/>
        </w:rPr>
        <w:t>3. Справочная информация о месте нахождения МФЦ, графике работы, контактных телефонах, адресах электронной почты</w:t>
      </w:r>
    </w:p>
    <w:p w:rsidR="00A37FA9" w:rsidRPr="00A37FA9" w:rsidRDefault="00A37FA9" w:rsidP="00A37FA9">
      <w:pPr>
        <w:spacing w:after="0" w:line="23" w:lineRule="atLeast"/>
        <w:ind w:firstLine="709"/>
        <w:rPr>
          <w:color w:val="auto"/>
          <w:szCs w:val="24"/>
        </w:rPr>
      </w:pPr>
      <w:r w:rsidRPr="00A37FA9">
        <w:rPr>
          <w:color w:val="auto"/>
          <w:szCs w:val="24"/>
        </w:rPr>
        <w:t>Информация приведена на сайтах:</w:t>
      </w:r>
    </w:p>
    <w:p w:rsidR="00A37FA9" w:rsidRPr="00A37FA9" w:rsidRDefault="00A37FA9" w:rsidP="00A37FA9">
      <w:pPr>
        <w:spacing w:after="0" w:line="23" w:lineRule="atLeast"/>
        <w:ind w:firstLine="709"/>
        <w:rPr>
          <w:color w:val="auto"/>
          <w:szCs w:val="24"/>
        </w:rPr>
      </w:pPr>
      <w:r w:rsidRPr="00A37FA9">
        <w:rPr>
          <w:color w:val="auto"/>
          <w:szCs w:val="24"/>
        </w:rPr>
        <w:t>- РПГУ: uslugi.mosreg.ru</w:t>
      </w:r>
    </w:p>
    <w:p w:rsidR="00A37FA9" w:rsidRPr="00A37FA9" w:rsidRDefault="00A37FA9" w:rsidP="00A37FA9">
      <w:pPr>
        <w:spacing w:after="0" w:line="23" w:lineRule="atLeast"/>
        <w:ind w:firstLine="709"/>
        <w:rPr>
          <w:color w:val="auto"/>
          <w:szCs w:val="24"/>
        </w:rPr>
      </w:pPr>
      <w:r w:rsidRPr="00A37FA9">
        <w:rPr>
          <w:color w:val="auto"/>
          <w:szCs w:val="24"/>
        </w:rPr>
        <w:t xml:space="preserve">- МФЦ: mfc.mosreg.ru </w:t>
      </w:r>
    </w:p>
    <w:p w:rsidR="00A37FA9" w:rsidRPr="00A37FA9" w:rsidRDefault="00A37FA9" w:rsidP="00A37FA9">
      <w:pPr>
        <w:spacing w:after="0" w:line="23" w:lineRule="atLeast"/>
        <w:ind w:firstLine="709"/>
        <w:rPr>
          <w:color w:val="auto"/>
          <w:szCs w:val="24"/>
        </w:rPr>
      </w:pPr>
    </w:p>
    <w:p w:rsidR="00A37FA9" w:rsidRPr="00A37FA9" w:rsidRDefault="00A37FA9" w:rsidP="00A37FA9">
      <w:pPr>
        <w:spacing w:after="0" w:line="23" w:lineRule="atLeast"/>
        <w:ind w:firstLine="709"/>
        <w:rPr>
          <w:color w:val="auto"/>
          <w:szCs w:val="24"/>
        </w:rPr>
      </w:pPr>
    </w:p>
    <w:p w:rsidR="00A37FA9" w:rsidRPr="00A37FA9" w:rsidRDefault="00A37FA9" w:rsidP="00A37FA9">
      <w:pPr>
        <w:spacing w:after="0" w:line="23" w:lineRule="atLeast"/>
        <w:ind w:firstLine="709"/>
        <w:rPr>
          <w:b/>
          <w:color w:val="auto"/>
          <w:szCs w:val="24"/>
        </w:rPr>
      </w:pPr>
      <w:r w:rsidRPr="00A37FA9">
        <w:rPr>
          <w:b/>
          <w:color w:val="auto"/>
          <w:szCs w:val="24"/>
        </w:rPr>
        <w:t>4.</w:t>
      </w:r>
      <w:r w:rsidRPr="00A37FA9">
        <w:rPr>
          <w:rFonts w:ascii="Calibri" w:hAnsi="Calibri"/>
          <w:color w:val="auto"/>
          <w:sz w:val="22"/>
        </w:rPr>
        <w:t xml:space="preserve"> </w:t>
      </w:r>
      <w:r w:rsidRPr="00A37FA9">
        <w:rPr>
          <w:b/>
          <w:color w:val="auto"/>
          <w:szCs w:val="24"/>
        </w:rPr>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p w:rsidR="00A37FA9" w:rsidRPr="00A37FA9" w:rsidRDefault="00A37FA9" w:rsidP="00A37FA9">
      <w:pPr>
        <w:spacing w:after="0" w:line="23" w:lineRule="atLeast"/>
        <w:ind w:firstLine="709"/>
        <w:rPr>
          <w:color w:val="auto"/>
          <w:szCs w:val="24"/>
        </w:rPr>
      </w:pPr>
      <w:r w:rsidRPr="00A37FA9">
        <w:rPr>
          <w:color w:val="auto"/>
          <w:szCs w:val="24"/>
        </w:rPr>
        <w:t>Режим работы:</w:t>
      </w:r>
    </w:p>
    <w:p w:rsidR="00A37FA9" w:rsidRPr="00A37FA9" w:rsidRDefault="00A37FA9" w:rsidP="00A37FA9">
      <w:pPr>
        <w:spacing w:after="0" w:line="23" w:lineRule="atLeast"/>
        <w:ind w:firstLine="709"/>
        <w:rPr>
          <w:color w:val="auto"/>
          <w:szCs w:val="24"/>
        </w:rPr>
      </w:pPr>
    </w:p>
    <w:p w:rsidR="00A37FA9" w:rsidRPr="00A37FA9" w:rsidRDefault="00A37FA9" w:rsidP="00A37FA9">
      <w:pPr>
        <w:spacing w:after="0" w:line="23" w:lineRule="atLeast"/>
        <w:ind w:firstLine="709"/>
        <w:rPr>
          <w:color w:val="auto"/>
          <w:szCs w:val="24"/>
        </w:rPr>
      </w:pPr>
      <w:r w:rsidRPr="00A37FA9">
        <w:rPr>
          <w:color w:val="auto"/>
          <w:szCs w:val="24"/>
        </w:rPr>
        <w:t>Понедельник</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Вторник</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Среда</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Четверг</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Пятница</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Суббота</w:t>
      </w:r>
      <w:r w:rsidRPr="00A37FA9">
        <w:rPr>
          <w:color w:val="auto"/>
          <w:szCs w:val="24"/>
        </w:rPr>
        <w:tab/>
        <w:t>08:00 - 20:00</w:t>
      </w:r>
    </w:p>
    <w:p w:rsidR="00A37FA9" w:rsidRPr="00A37FA9" w:rsidRDefault="00A37FA9" w:rsidP="00A37FA9">
      <w:pPr>
        <w:spacing w:after="0" w:line="23" w:lineRule="atLeast"/>
        <w:ind w:firstLine="709"/>
        <w:rPr>
          <w:color w:val="auto"/>
          <w:szCs w:val="24"/>
        </w:rPr>
      </w:pPr>
      <w:r w:rsidRPr="00A37FA9">
        <w:rPr>
          <w:color w:val="auto"/>
          <w:szCs w:val="24"/>
        </w:rPr>
        <w:t>Воскресенье</w:t>
      </w:r>
      <w:r w:rsidRPr="00A37FA9">
        <w:rPr>
          <w:color w:val="auto"/>
          <w:szCs w:val="24"/>
        </w:rPr>
        <w:tab/>
        <w:t>Выходной</w:t>
      </w:r>
    </w:p>
    <w:p w:rsidR="00A37FA9" w:rsidRPr="00A37FA9" w:rsidRDefault="00A37FA9" w:rsidP="00A37FA9">
      <w:pPr>
        <w:spacing w:after="0" w:line="23" w:lineRule="atLeast"/>
        <w:ind w:firstLine="709"/>
        <w:rPr>
          <w:color w:val="auto"/>
          <w:szCs w:val="24"/>
        </w:rPr>
      </w:pPr>
      <w:r w:rsidRPr="00A37FA9">
        <w:rPr>
          <w:color w:val="auto"/>
          <w:szCs w:val="24"/>
        </w:rPr>
        <w:t xml:space="preserve">Без перерыва на обед </w:t>
      </w:r>
    </w:p>
    <w:p w:rsidR="00A37FA9" w:rsidRPr="00A37FA9" w:rsidRDefault="00A37FA9" w:rsidP="00A37FA9">
      <w:pPr>
        <w:spacing w:after="0" w:line="23" w:lineRule="atLeast"/>
        <w:ind w:firstLine="709"/>
        <w:rPr>
          <w:color w:val="auto"/>
          <w:szCs w:val="24"/>
        </w:rPr>
      </w:pPr>
    </w:p>
    <w:p w:rsidR="00A37FA9" w:rsidRPr="00A37FA9" w:rsidRDefault="00A37FA9" w:rsidP="00A37FA9">
      <w:pPr>
        <w:spacing w:after="0" w:line="23" w:lineRule="atLeast"/>
        <w:ind w:firstLine="709"/>
        <w:rPr>
          <w:color w:val="auto"/>
          <w:szCs w:val="24"/>
        </w:rPr>
      </w:pPr>
      <w:r w:rsidRPr="00A37FA9">
        <w:rPr>
          <w:color w:val="auto"/>
          <w:szCs w:val="24"/>
        </w:rPr>
        <w:t>Центральный офис  - 141190 Московская область, г. Фрязино, ул. Центральная, д. 12</w:t>
      </w:r>
    </w:p>
    <w:p w:rsidR="00A37FA9" w:rsidRPr="00A37FA9" w:rsidRDefault="00A37FA9" w:rsidP="00A37FA9">
      <w:pPr>
        <w:spacing w:after="0" w:line="23" w:lineRule="atLeast"/>
        <w:ind w:firstLine="709"/>
        <w:rPr>
          <w:color w:val="auto"/>
          <w:szCs w:val="24"/>
        </w:rPr>
      </w:pPr>
      <w:r w:rsidRPr="00A37FA9">
        <w:rPr>
          <w:color w:val="auto"/>
          <w:szCs w:val="24"/>
        </w:rPr>
        <w:t>Дополнительный офис - 141195, Московская область, город Фрязино, ул. Нахимова, д. 23</w:t>
      </w:r>
    </w:p>
    <w:p w:rsidR="00A37FA9" w:rsidRPr="00A37FA9" w:rsidRDefault="00A37FA9" w:rsidP="00A37FA9">
      <w:pPr>
        <w:spacing w:after="0" w:line="23" w:lineRule="atLeast"/>
        <w:ind w:firstLine="709"/>
        <w:rPr>
          <w:color w:val="auto"/>
          <w:szCs w:val="24"/>
        </w:rPr>
      </w:pPr>
      <w:r w:rsidRPr="00A37FA9">
        <w:rPr>
          <w:color w:val="auto"/>
          <w:szCs w:val="24"/>
        </w:rPr>
        <w:t>Телефон - 8(496)255-44-26; 8(496)255-44-27</w:t>
      </w:r>
    </w:p>
    <w:p w:rsidR="00A37FA9" w:rsidRPr="00A37FA9" w:rsidRDefault="00A37FA9" w:rsidP="00A37FA9">
      <w:pPr>
        <w:spacing w:after="0" w:line="23" w:lineRule="atLeast"/>
        <w:ind w:firstLine="709"/>
        <w:rPr>
          <w:color w:val="auto"/>
          <w:szCs w:val="24"/>
        </w:rPr>
        <w:sectPr w:rsidR="00A37FA9" w:rsidRPr="00A37FA9" w:rsidSect="00FC7F22">
          <w:pgSz w:w="11906" w:h="16838" w:code="9"/>
          <w:pgMar w:top="709" w:right="707" w:bottom="851" w:left="1134" w:header="720" w:footer="720" w:gutter="0"/>
          <w:cols w:space="720"/>
          <w:noEndnote/>
          <w:docGrid w:linePitch="299"/>
        </w:sectPr>
      </w:pPr>
      <w:r w:rsidRPr="00A37FA9">
        <w:rPr>
          <w:color w:val="auto"/>
          <w:szCs w:val="24"/>
        </w:rPr>
        <w:t>Единый номер колл-центра МФЦ Московской области - 8-800-550-50-30.</w:t>
      </w:r>
    </w:p>
    <w:p w:rsidR="00827025" w:rsidRDefault="005E14A5" w:rsidP="00200DAE">
      <w:pPr>
        <w:pStyle w:val="1"/>
        <w:ind w:left="1214"/>
        <w:contextualSpacing/>
      </w:pPr>
      <w:r>
        <w:lastRenderedPageBreak/>
        <w:t>Приложение 3</w:t>
      </w:r>
      <w:bookmarkEnd w:id="267"/>
    </w:p>
    <w:p w:rsidR="00DE20BB" w:rsidRPr="00827025" w:rsidRDefault="00827025" w:rsidP="00200DAE">
      <w:pPr>
        <w:pStyle w:val="1"/>
        <w:ind w:left="1214"/>
        <w:contextualSpacing/>
      </w:pPr>
      <w:r w:rsidRPr="00827025">
        <w:rPr>
          <w:rFonts w:eastAsia="Calibri"/>
        </w:rPr>
        <w:t>к Административному регламенту</w:t>
      </w:r>
      <w:r w:rsidR="005E14A5" w:rsidRPr="00827025">
        <w:rPr>
          <w:rFonts w:eastAsia="Calibri"/>
        </w:rPr>
        <w:t xml:space="preserve"> </w:t>
      </w:r>
      <w:bookmarkEnd w:id="268"/>
    </w:p>
    <w:p w:rsidR="00DE20BB" w:rsidRDefault="005E14A5" w:rsidP="005968EF">
      <w:pPr>
        <w:pStyle w:val="afff2"/>
      </w:pPr>
      <w:bookmarkStart w:id="269" w:name="_Toc510617031"/>
      <w:bookmarkEnd w:id="269"/>
      <w:r>
        <w:t xml:space="preserve">Форма результата предоставления Муниципальной услуги </w:t>
      </w:r>
    </w:p>
    <w:p w:rsidR="00DE20BB" w:rsidRDefault="005E14A5" w:rsidP="005968EF">
      <w:pPr>
        <w:pStyle w:val="afff2"/>
        <w:tabs>
          <w:tab w:val="left" w:pos="1455"/>
        </w:tabs>
        <w:jc w:val="left"/>
      </w:pPr>
      <w:r>
        <w:rPr>
          <w:i/>
        </w:rPr>
        <w:tab/>
      </w:r>
      <w:r>
        <w:rPr>
          <w:b w:val="0"/>
        </w:rPr>
        <w:t xml:space="preserve">                          (</w:t>
      </w:r>
      <w:r>
        <w:rPr>
          <w:b w:val="0"/>
          <w:sz w:val="18"/>
          <w:szCs w:val="18"/>
        </w:rPr>
        <w:t>Оформляется на официальном бланке Администрации</w:t>
      </w:r>
      <w:r>
        <w:rPr>
          <w:b w:val="0"/>
        </w:rPr>
        <w:t>)</w:t>
      </w:r>
    </w:p>
    <w:p w:rsidR="00DE20BB" w:rsidRDefault="000F5CA7" w:rsidP="005968EF">
      <w:pPr>
        <w:pStyle w:val="afff2"/>
        <w:tabs>
          <w:tab w:val="left" w:pos="1455"/>
        </w:tabs>
        <w:jc w:val="left"/>
        <w:rPr>
          <w:b w:val="0"/>
        </w:rPr>
      </w:pPr>
      <w:r>
        <w:rPr>
          <w:b w:val="0"/>
        </w:rPr>
        <w:t>«____» ____________ 20___г.</w:t>
      </w:r>
      <w:r w:rsidR="000038A8">
        <w:rPr>
          <w:b w:val="0"/>
        </w:rPr>
        <w:tab/>
      </w:r>
      <w:r w:rsidR="000038A8">
        <w:rPr>
          <w:b w:val="0"/>
        </w:rPr>
        <w:tab/>
      </w:r>
      <w:r w:rsidR="000038A8">
        <w:rPr>
          <w:b w:val="0"/>
        </w:rPr>
        <w:tab/>
      </w:r>
      <w:r w:rsidR="00F310DE">
        <w:rPr>
          <w:b w:val="0"/>
        </w:rPr>
        <w:tab/>
      </w:r>
      <w:r w:rsidR="00F310DE">
        <w:rPr>
          <w:b w:val="0"/>
        </w:rPr>
        <w:tab/>
      </w:r>
      <w:r w:rsidR="005E14A5">
        <w:rPr>
          <w:b w:val="0"/>
        </w:rPr>
        <w:t>№ _______________________________</w:t>
      </w:r>
    </w:p>
    <w:p w:rsidR="00DE20BB" w:rsidRDefault="00DE20BB" w:rsidP="005968EF">
      <w:pPr>
        <w:pStyle w:val="afff2"/>
      </w:pPr>
    </w:p>
    <w:p w:rsidR="00DE20BB" w:rsidRDefault="005E14A5" w:rsidP="005968EF">
      <w:pPr>
        <w:pStyle w:val="afff2"/>
      </w:pPr>
      <w:r>
        <w:t>СПРАВКА</w:t>
      </w:r>
    </w:p>
    <w:p w:rsidR="00DE20BB" w:rsidRDefault="00DE20BB" w:rsidP="005968EF">
      <w:pPr>
        <w:pStyle w:val="afff2"/>
      </w:pPr>
    </w:p>
    <w:p w:rsidR="00DE20BB" w:rsidRDefault="005E14A5" w:rsidP="005968EF">
      <w:pPr>
        <w:pStyle w:val="afff2"/>
        <w:tabs>
          <w:tab w:val="left" w:pos="630"/>
        </w:tabs>
        <w:spacing w:after="0"/>
        <w:jc w:val="left"/>
      </w:pPr>
      <w:r>
        <w:tab/>
      </w:r>
      <w:r>
        <w:rPr>
          <w:b w:val="0"/>
        </w:rPr>
        <w:t xml:space="preserve">Дана </w:t>
      </w:r>
      <w:r w:rsidRPr="005F288B">
        <w:rPr>
          <w:b w:val="0"/>
        </w:rPr>
        <w:t>_____________________________________</w:t>
      </w:r>
      <w:r w:rsidR="001E1212" w:rsidRPr="005F288B">
        <w:rPr>
          <w:b w:val="0"/>
        </w:rPr>
        <w:t>______________________</w:t>
      </w:r>
      <w:r w:rsidRPr="005F288B">
        <w:rPr>
          <w:b w:val="0"/>
        </w:rPr>
        <w:t>___________</w:t>
      </w:r>
      <w:r>
        <w:t xml:space="preserve">      </w:t>
      </w:r>
    </w:p>
    <w:p w:rsidR="00DE20BB" w:rsidRPr="005F288B" w:rsidRDefault="005E14A5" w:rsidP="005968EF">
      <w:pPr>
        <w:pStyle w:val="afff2"/>
        <w:tabs>
          <w:tab w:val="left" w:pos="630"/>
        </w:tabs>
        <w:jc w:val="left"/>
        <w:rPr>
          <w:b w:val="0"/>
          <w:i/>
          <w:szCs w:val="24"/>
        </w:rPr>
      </w:pPr>
      <w:r w:rsidRPr="005F288B">
        <w:rPr>
          <w:b w:val="0"/>
          <w:i/>
          <w:szCs w:val="24"/>
        </w:rPr>
        <w:t xml:space="preserve">                                          (указать </w:t>
      </w:r>
      <w:r w:rsidR="005F288B">
        <w:rPr>
          <w:b w:val="0"/>
          <w:i/>
          <w:szCs w:val="24"/>
        </w:rPr>
        <w:t>фамилию, имя, отчество</w:t>
      </w:r>
      <w:r w:rsidR="00270FBA">
        <w:rPr>
          <w:b w:val="0"/>
          <w:i/>
          <w:szCs w:val="24"/>
        </w:rPr>
        <w:t xml:space="preserve"> (при наличии)</w:t>
      </w:r>
      <w:r w:rsidR="005F288B">
        <w:rPr>
          <w:b w:val="0"/>
          <w:i/>
          <w:szCs w:val="24"/>
        </w:rPr>
        <w:t xml:space="preserve"> Заявителя</w:t>
      </w:r>
      <w:r w:rsidRPr="005F288B">
        <w:rPr>
          <w:b w:val="0"/>
          <w:i/>
          <w:szCs w:val="24"/>
        </w:rPr>
        <w:t xml:space="preserve">)                                                    </w:t>
      </w:r>
    </w:p>
    <w:p w:rsidR="00B76054" w:rsidRDefault="005E14A5" w:rsidP="005968EF">
      <w:pPr>
        <w:pStyle w:val="afff2"/>
        <w:tabs>
          <w:tab w:val="left" w:pos="645"/>
        </w:tabs>
        <w:spacing w:after="0" w:line="240" w:lineRule="auto"/>
        <w:jc w:val="left"/>
        <w:rPr>
          <w:b w:val="0"/>
        </w:rPr>
      </w:pPr>
      <w:r>
        <w:tab/>
      </w:r>
      <w:r w:rsidR="000038A8">
        <w:rPr>
          <w:b w:val="0"/>
        </w:rPr>
        <w:t xml:space="preserve">Проживающего </w:t>
      </w:r>
      <w:r>
        <w:rPr>
          <w:b w:val="0"/>
        </w:rPr>
        <w:t>по адресу:</w:t>
      </w:r>
      <w:r w:rsidR="000038A8">
        <w:rPr>
          <w:b w:val="0"/>
        </w:rPr>
        <w:t xml:space="preserve"> </w:t>
      </w:r>
      <w:r>
        <w:rPr>
          <w:b w:val="0"/>
        </w:rPr>
        <w:t>_____________________________________________</w:t>
      </w:r>
      <w:r w:rsidR="000038A8">
        <w:rPr>
          <w:b w:val="0"/>
        </w:rPr>
        <w:t>_________</w:t>
      </w:r>
      <w:r>
        <w:rPr>
          <w:b w:val="0"/>
        </w:rPr>
        <w:t xml:space="preserve"> в</w:t>
      </w:r>
      <w:r w:rsidR="000038A8">
        <w:rPr>
          <w:b w:val="0"/>
        </w:rPr>
        <w:br/>
      </w:r>
      <w:r>
        <w:rPr>
          <w:b w:val="0"/>
        </w:rPr>
        <w:t xml:space="preserve">                                                 </w:t>
      </w:r>
      <w:r w:rsidR="000038A8">
        <w:rPr>
          <w:b w:val="0"/>
        </w:rPr>
        <w:tab/>
      </w:r>
      <w:r w:rsidR="000038A8">
        <w:rPr>
          <w:b w:val="0"/>
        </w:rPr>
        <w:tab/>
      </w:r>
      <w:r w:rsidR="000038A8">
        <w:rPr>
          <w:b w:val="0"/>
        </w:rPr>
        <w:tab/>
      </w:r>
      <w:r>
        <w:rPr>
          <w:b w:val="0"/>
        </w:rPr>
        <w:t xml:space="preserve"> </w:t>
      </w:r>
      <w:r w:rsidRPr="003D69F4">
        <w:rPr>
          <w:b w:val="0"/>
          <w:i/>
        </w:rPr>
        <w:t xml:space="preserve">(указать адрес </w:t>
      </w:r>
      <w:r w:rsidR="003D69F4" w:rsidRPr="003D69F4">
        <w:rPr>
          <w:b w:val="0"/>
          <w:i/>
        </w:rPr>
        <w:t>места жительства</w:t>
      </w:r>
      <w:r w:rsidRPr="003D69F4">
        <w:rPr>
          <w:b w:val="0"/>
          <w:i/>
        </w:rPr>
        <w:t xml:space="preserve"> заявителя)</w:t>
      </w:r>
      <w:r w:rsidR="000038A8">
        <w:rPr>
          <w:b w:val="0"/>
        </w:rPr>
        <w:br/>
      </w:r>
      <w:r w:rsidR="000038A8">
        <w:rPr>
          <w:b w:val="0"/>
        </w:rPr>
        <w:br/>
      </w:r>
      <w:r>
        <w:rPr>
          <w:b w:val="0"/>
        </w:rPr>
        <w:t>том, что он/она</w:t>
      </w:r>
      <w:r w:rsidR="00125746">
        <w:rPr>
          <w:b w:val="0"/>
        </w:rPr>
        <w:t xml:space="preserve">/несовершеннолетний </w:t>
      </w:r>
      <w:r w:rsidR="00B76054">
        <w:rPr>
          <w:b w:val="0"/>
        </w:rPr>
        <w:t>_________________________________</w:t>
      </w:r>
      <w:r w:rsidR="00101477">
        <w:rPr>
          <w:b w:val="0"/>
        </w:rPr>
        <w:t>_______</w:t>
      </w:r>
      <w:r w:rsidR="00B76054">
        <w:rPr>
          <w:b w:val="0"/>
        </w:rPr>
        <w:t>__________</w:t>
      </w:r>
    </w:p>
    <w:p w:rsidR="00B76054" w:rsidRPr="00B76054" w:rsidRDefault="00B76054" w:rsidP="005968EF">
      <w:pPr>
        <w:pStyle w:val="afff2"/>
        <w:tabs>
          <w:tab w:val="left" w:pos="645"/>
        </w:tabs>
        <w:spacing w:after="0" w:line="240" w:lineRule="auto"/>
        <w:jc w:val="right"/>
        <w:rPr>
          <w:b w:val="0"/>
          <w:i/>
        </w:rPr>
      </w:pPr>
      <w:r w:rsidRPr="00B76054">
        <w:rPr>
          <w:b w:val="0"/>
          <w:i/>
        </w:rPr>
        <w:t>(фамилия, имя, отчество</w:t>
      </w:r>
      <w:r w:rsidR="00270FBA">
        <w:rPr>
          <w:b w:val="0"/>
          <w:i/>
        </w:rPr>
        <w:t xml:space="preserve"> (при наличии)</w:t>
      </w:r>
      <w:r w:rsidRPr="00B76054">
        <w:rPr>
          <w:b w:val="0"/>
          <w:i/>
        </w:rPr>
        <w:t xml:space="preserve"> несовершеннолетнего ребенка</w:t>
      </w:r>
      <w:r w:rsidR="00101477">
        <w:rPr>
          <w:b w:val="0"/>
          <w:i/>
        </w:rPr>
        <w:t xml:space="preserve"> Заявителя</w:t>
      </w:r>
      <w:r w:rsidRPr="00B76054">
        <w:rPr>
          <w:b w:val="0"/>
          <w:i/>
        </w:rPr>
        <w:t>)</w:t>
      </w:r>
    </w:p>
    <w:p w:rsidR="00101477" w:rsidRDefault="00101477" w:rsidP="005968EF">
      <w:pPr>
        <w:pStyle w:val="afff2"/>
        <w:tabs>
          <w:tab w:val="left" w:pos="645"/>
        </w:tabs>
        <w:spacing w:after="0" w:line="240" w:lineRule="auto"/>
        <w:jc w:val="left"/>
        <w:rPr>
          <w:b w:val="0"/>
        </w:rPr>
      </w:pPr>
    </w:p>
    <w:p w:rsidR="005A44B0" w:rsidRDefault="005E14A5" w:rsidP="005968EF">
      <w:pPr>
        <w:pStyle w:val="afff2"/>
        <w:tabs>
          <w:tab w:val="left" w:pos="645"/>
        </w:tabs>
        <w:spacing w:after="0" w:line="240" w:lineRule="auto"/>
        <w:jc w:val="left"/>
        <w:rPr>
          <w:b w:val="0"/>
        </w:rPr>
      </w:pPr>
      <w:r>
        <w:rPr>
          <w:b w:val="0"/>
        </w:rPr>
        <w:t xml:space="preserve"> </w:t>
      </w:r>
      <w:r w:rsidR="008F37B9">
        <w:rPr>
          <w:b w:val="0"/>
        </w:rPr>
        <w:t>_____________________</w:t>
      </w:r>
      <w:r w:rsidR="00446352">
        <w:rPr>
          <w:b w:val="0"/>
        </w:rPr>
        <w:t>_</w:t>
      </w:r>
      <w:r>
        <w:rPr>
          <w:b w:val="0"/>
        </w:rPr>
        <w:t xml:space="preserve"> участи</w:t>
      </w:r>
      <w:r w:rsidR="005A44B0">
        <w:rPr>
          <w:b w:val="0"/>
        </w:rPr>
        <w:t>е</w:t>
      </w:r>
      <w:r>
        <w:rPr>
          <w:b w:val="0"/>
        </w:rPr>
        <w:t xml:space="preserve"> в приватизации жилого</w:t>
      </w:r>
      <w:r w:rsidR="005A44B0">
        <w:rPr>
          <w:b w:val="0"/>
        </w:rPr>
        <w:t xml:space="preserve"> муниципального </w:t>
      </w:r>
      <w:r>
        <w:rPr>
          <w:b w:val="0"/>
        </w:rPr>
        <w:t xml:space="preserve"> </w:t>
      </w:r>
    </w:p>
    <w:p w:rsidR="005A44B0" w:rsidRDefault="00AA7E46" w:rsidP="005968EF">
      <w:pPr>
        <w:pStyle w:val="afff2"/>
        <w:tabs>
          <w:tab w:val="left" w:pos="645"/>
        </w:tabs>
        <w:spacing w:after="0" w:line="240" w:lineRule="auto"/>
        <w:jc w:val="both"/>
        <w:rPr>
          <w:b w:val="0"/>
        </w:rPr>
      </w:pPr>
      <w:r w:rsidRPr="008F37B9">
        <w:rPr>
          <w:b w:val="0"/>
          <w:i/>
        </w:rPr>
        <w:t>(принимал</w:t>
      </w:r>
      <w:r w:rsidR="00270FBA">
        <w:rPr>
          <w:b w:val="0"/>
          <w:i/>
        </w:rPr>
        <w:t xml:space="preserve"> (-а)</w:t>
      </w:r>
      <w:r w:rsidRPr="008F37B9">
        <w:rPr>
          <w:b w:val="0"/>
          <w:i/>
        </w:rPr>
        <w:t>/не принимал</w:t>
      </w:r>
      <w:r w:rsidR="00270FBA">
        <w:rPr>
          <w:b w:val="0"/>
          <w:i/>
        </w:rPr>
        <w:t xml:space="preserve"> (-а)</w:t>
      </w:r>
      <w:r w:rsidRPr="008F37B9">
        <w:rPr>
          <w:b w:val="0"/>
          <w:i/>
        </w:rPr>
        <w:t>)</w:t>
      </w:r>
    </w:p>
    <w:p w:rsidR="00DE20BB" w:rsidRPr="00101477" w:rsidRDefault="005E14A5" w:rsidP="005968EF">
      <w:pPr>
        <w:pStyle w:val="afff2"/>
        <w:tabs>
          <w:tab w:val="left" w:pos="645"/>
        </w:tabs>
        <w:spacing w:after="0" w:line="240" w:lineRule="auto"/>
        <w:jc w:val="left"/>
        <w:rPr>
          <w:b w:val="0"/>
        </w:rPr>
      </w:pPr>
      <w:r>
        <w:rPr>
          <w:b w:val="0"/>
        </w:rPr>
        <w:t>помещения, по адресу :</w:t>
      </w:r>
      <w:r w:rsidR="00101477">
        <w:rPr>
          <w:b w:val="0"/>
        </w:rPr>
        <w:t>___________________________________</w:t>
      </w:r>
      <w:r>
        <w:rPr>
          <w:b w:val="0"/>
        </w:rPr>
        <w:t>_____________________________</w:t>
      </w:r>
    </w:p>
    <w:p w:rsidR="00DE20BB" w:rsidRPr="00B44C35" w:rsidRDefault="005E14A5" w:rsidP="005968EF">
      <w:pPr>
        <w:pStyle w:val="afff2"/>
        <w:tabs>
          <w:tab w:val="left" w:pos="2955"/>
          <w:tab w:val="center" w:pos="5032"/>
        </w:tabs>
        <w:jc w:val="left"/>
        <w:rPr>
          <w:i/>
          <w:szCs w:val="24"/>
        </w:rPr>
      </w:pPr>
      <w:r>
        <w:rPr>
          <w:b w:val="0"/>
        </w:rPr>
        <w:tab/>
      </w:r>
      <w:r w:rsidRPr="00B44C35">
        <w:rPr>
          <w:b w:val="0"/>
          <w:i/>
          <w:szCs w:val="24"/>
        </w:rPr>
        <w:t xml:space="preserve">                                    (указать адрес жилого помещения)</w:t>
      </w:r>
      <w:r w:rsidRPr="00B44C35">
        <w:rPr>
          <w:b w:val="0"/>
          <w:i/>
          <w:szCs w:val="24"/>
        </w:rPr>
        <w:tab/>
      </w:r>
    </w:p>
    <w:p w:rsidR="00DE20BB" w:rsidRDefault="00DE20BB" w:rsidP="005968EF">
      <w:pPr>
        <w:spacing w:after="0" w:line="240" w:lineRule="auto"/>
        <w:rPr>
          <w:szCs w:val="24"/>
        </w:rPr>
      </w:pPr>
    </w:p>
    <w:p w:rsidR="00DE20BB" w:rsidRDefault="00DE20BB" w:rsidP="005968EF">
      <w:pPr>
        <w:spacing w:after="0" w:line="240" w:lineRule="auto"/>
        <w:rPr>
          <w:szCs w:val="24"/>
        </w:rPr>
      </w:pPr>
    </w:p>
    <w:p w:rsidR="00DE20BB" w:rsidRDefault="00DE20BB" w:rsidP="005968EF">
      <w:pPr>
        <w:spacing w:after="0" w:line="240" w:lineRule="auto"/>
        <w:rPr>
          <w:szCs w:val="24"/>
        </w:rPr>
      </w:pPr>
    </w:p>
    <w:p w:rsidR="00DE20BB" w:rsidRDefault="00DE20BB" w:rsidP="005968EF">
      <w:pPr>
        <w:spacing w:after="0" w:line="240" w:lineRule="auto"/>
        <w:rPr>
          <w:szCs w:val="24"/>
        </w:rPr>
      </w:pPr>
    </w:p>
    <w:p w:rsidR="00DE20BB" w:rsidRDefault="00DE20BB" w:rsidP="005968EF">
      <w:pPr>
        <w:spacing w:after="0" w:line="240" w:lineRule="auto"/>
        <w:rPr>
          <w:szCs w:val="24"/>
        </w:rPr>
      </w:pPr>
    </w:p>
    <w:p w:rsidR="00DE20BB" w:rsidRDefault="00DE20BB" w:rsidP="005968EF">
      <w:pPr>
        <w:spacing w:after="0" w:line="240" w:lineRule="auto"/>
        <w:rPr>
          <w:szCs w:val="24"/>
        </w:rPr>
      </w:pPr>
    </w:p>
    <w:p w:rsidR="00DE20BB" w:rsidRDefault="005E14A5" w:rsidP="005968EF">
      <w:pPr>
        <w:spacing w:after="0" w:line="240" w:lineRule="auto"/>
        <w:rPr>
          <w:szCs w:val="24"/>
        </w:rPr>
      </w:pPr>
      <w:r>
        <w:rPr>
          <w:szCs w:val="24"/>
        </w:rPr>
        <w:t>_____________________________________________  ______________    _____________________</w:t>
      </w:r>
    </w:p>
    <w:p w:rsidR="00DE20BB" w:rsidRDefault="005E14A5" w:rsidP="005968EF">
      <w:pPr>
        <w:spacing w:after="0" w:line="240" w:lineRule="auto"/>
        <w:rPr>
          <w:sz w:val="18"/>
          <w:szCs w:val="18"/>
        </w:rPr>
      </w:pPr>
      <w:r>
        <w:rPr>
          <w:sz w:val="18"/>
          <w:szCs w:val="18"/>
        </w:rPr>
        <w:t xml:space="preserve">              (</w:t>
      </w:r>
      <w:r w:rsidR="00A37FA9" w:rsidRPr="00A37FA9">
        <w:rPr>
          <w:sz w:val="18"/>
          <w:szCs w:val="18"/>
        </w:rPr>
        <w:t>должность уполномоченного лица КУИЖВ</w:t>
      </w:r>
      <w:r w:rsidR="00E6144E">
        <w:rPr>
          <w:sz w:val="18"/>
          <w:szCs w:val="18"/>
        </w:rPr>
        <w:t xml:space="preserve">)  </w:t>
      </w:r>
      <w:r>
        <w:rPr>
          <w:sz w:val="18"/>
          <w:szCs w:val="18"/>
        </w:rPr>
        <w:t xml:space="preserve">                       (подпись)                             (расшифровка подписи)</w:t>
      </w:r>
    </w:p>
    <w:p w:rsidR="00DE20BB" w:rsidRDefault="005E14A5" w:rsidP="005968EF">
      <w:pPr>
        <w:spacing w:after="0" w:line="240" w:lineRule="auto"/>
        <w:rPr>
          <w:szCs w:val="24"/>
        </w:rPr>
      </w:pPr>
      <w:r>
        <w:rPr>
          <w:szCs w:val="24"/>
        </w:rPr>
        <w:t xml:space="preserve">                                                                                                                                      </w:t>
      </w:r>
    </w:p>
    <w:p w:rsidR="00DE20BB" w:rsidRDefault="00DE20BB" w:rsidP="005968EF">
      <w:pPr>
        <w:spacing w:after="0" w:line="240" w:lineRule="auto"/>
        <w:rPr>
          <w:szCs w:val="24"/>
        </w:rPr>
      </w:pPr>
    </w:p>
    <w:p w:rsidR="00DE20BB" w:rsidRDefault="005E14A5" w:rsidP="005968EF">
      <w:pPr>
        <w:pStyle w:val="afff2"/>
      </w:pPr>
      <w:r>
        <w:rPr>
          <w:b w:val="0"/>
          <w:szCs w:val="24"/>
        </w:rPr>
        <w:t xml:space="preserve">                                                                                                        «______»_____________20______г</w:t>
      </w:r>
      <w:r w:rsidR="005968EF">
        <w:rPr>
          <w:b w:val="0"/>
          <w:szCs w:val="24"/>
        </w:rPr>
        <w:t>.</w:t>
      </w:r>
      <w:r>
        <w:br/>
      </w:r>
    </w:p>
    <w:p w:rsidR="00DE20BB" w:rsidRDefault="005E14A5">
      <w:pPr>
        <w:spacing w:after="0" w:line="240" w:lineRule="auto"/>
        <w:rPr>
          <w:b/>
        </w:rPr>
      </w:pPr>
      <w:r>
        <w:br w:type="page"/>
      </w:r>
    </w:p>
    <w:p w:rsidR="00DE20BB" w:rsidRDefault="005E14A5" w:rsidP="00200DAE">
      <w:pPr>
        <w:pStyle w:val="1"/>
        <w:ind w:left="1214"/>
        <w:contextualSpacing/>
      </w:pPr>
      <w:bookmarkStart w:id="270" w:name="_Toc530579182"/>
      <w:bookmarkStart w:id="271" w:name="_Toc5112005"/>
      <w:r>
        <w:lastRenderedPageBreak/>
        <w:t xml:space="preserve">Приложение </w:t>
      </w:r>
      <w:bookmarkEnd w:id="270"/>
      <w:r w:rsidR="00CF5AD2">
        <w:t xml:space="preserve">4 </w:t>
      </w:r>
      <w:bookmarkEnd w:id="271"/>
    </w:p>
    <w:p w:rsidR="00827025" w:rsidRDefault="00827025" w:rsidP="00200DAE">
      <w:pPr>
        <w:pStyle w:val="1"/>
        <w:ind w:left="1214"/>
        <w:contextualSpacing/>
      </w:pPr>
      <w:r w:rsidRPr="00827025">
        <w:t>к Административному регламенту</w:t>
      </w:r>
    </w:p>
    <w:p w:rsidR="00DE20BB" w:rsidRDefault="005E14A5" w:rsidP="005242E6">
      <w:pPr>
        <w:pStyle w:val="afff2"/>
      </w:pPr>
      <w:r>
        <w:t>Форма решения об отказе в предоставлении Муниципальной услуги</w:t>
      </w:r>
    </w:p>
    <w:p w:rsidR="00DE20BB" w:rsidRDefault="005E14A5" w:rsidP="005242E6">
      <w:pPr>
        <w:jc w:val="center"/>
        <w:rPr>
          <w:sz w:val="18"/>
          <w:szCs w:val="18"/>
        </w:rPr>
      </w:pPr>
      <w:r>
        <w:rPr>
          <w:sz w:val="18"/>
          <w:szCs w:val="18"/>
        </w:rPr>
        <w:t>(Оформляется на официальном бланке Администрации)</w:t>
      </w:r>
    </w:p>
    <w:p w:rsidR="00DE20BB" w:rsidRDefault="005E14A5" w:rsidP="005242E6">
      <w:pPr>
        <w:spacing w:after="0" w:line="240" w:lineRule="auto"/>
        <w:ind w:left="5529"/>
        <w:jc w:val="both"/>
        <w:rPr>
          <w:szCs w:val="24"/>
          <w:lang w:eastAsia="ru-RU"/>
        </w:rPr>
      </w:pPr>
      <w:r>
        <w:rPr>
          <w:szCs w:val="24"/>
          <w:lang w:eastAsia="ru-RU"/>
        </w:rPr>
        <w:t>Кому: ____________________________________________________________________________</w:t>
      </w:r>
    </w:p>
    <w:p w:rsidR="00DE20BB" w:rsidRDefault="005E14A5" w:rsidP="005242E6">
      <w:pPr>
        <w:spacing w:after="0" w:line="240" w:lineRule="auto"/>
        <w:ind w:left="5529"/>
        <w:jc w:val="both"/>
        <w:rPr>
          <w:sz w:val="20"/>
          <w:szCs w:val="20"/>
          <w:lang w:eastAsia="ru-RU"/>
        </w:rPr>
      </w:pPr>
      <w:r>
        <w:rPr>
          <w:sz w:val="20"/>
          <w:szCs w:val="20"/>
          <w:lang w:eastAsia="ru-RU"/>
        </w:rPr>
        <w:t xml:space="preserve">   (фамилия, имя, отчество</w:t>
      </w:r>
      <w:r w:rsidR="00270FBA">
        <w:rPr>
          <w:sz w:val="20"/>
          <w:szCs w:val="20"/>
          <w:lang w:eastAsia="ru-RU"/>
        </w:rPr>
        <w:t xml:space="preserve"> (при наличии)</w:t>
      </w:r>
      <w:r>
        <w:rPr>
          <w:sz w:val="20"/>
          <w:szCs w:val="20"/>
          <w:lang w:eastAsia="ru-RU"/>
        </w:rPr>
        <w:t xml:space="preserve"> Заявителя) </w:t>
      </w:r>
    </w:p>
    <w:p w:rsidR="00DE20BB" w:rsidRDefault="00DE20BB" w:rsidP="005242E6">
      <w:pPr>
        <w:spacing w:after="0"/>
        <w:jc w:val="center"/>
        <w:rPr>
          <w:b/>
          <w:sz w:val="20"/>
          <w:szCs w:val="20"/>
          <w:lang w:eastAsia="ru-RU"/>
        </w:rPr>
      </w:pPr>
    </w:p>
    <w:p w:rsidR="00DE20BB" w:rsidRDefault="005E14A5" w:rsidP="005242E6">
      <w:pPr>
        <w:spacing w:after="0"/>
        <w:jc w:val="center"/>
        <w:rPr>
          <w:b/>
          <w:szCs w:val="24"/>
          <w:lang w:eastAsia="ru-RU"/>
        </w:rPr>
      </w:pPr>
      <w:r>
        <w:rPr>
          <w:b/>
          <w:szCs w:val="24"/>
          <w:lang w:eastAsia="ru-RU"/>
        </w:rPr>
        <w:t xml:space="preserve">РЕШЕНИЕ </w:t>
      </w:r>
    </w:p>
    <w:p w:rsidR="00DE20BB" w:rsidRDefault="005E14A5" w:rsidP="005242E6">
      <w:pPr>
        <w:spacing w:after="0" w:line="240" w:lineRule="auto"/>
        <w:jc w:val="center"/>
        <w:rPr>
          <w:szCs w:val="24"/>
          <w:lang w:eastAsia="ru-RU"/>
        </w:rPr>
      </w:pPr>
      <w:r>
        <w:rPr>
          <w:szCs w:val="24"/>
          <w:lang w:eastAsia="ru-RU"/>
        </w:rPr>
        <w:t>об отказе в выдаче справки об участии (неучастии) в приватизации жилых муниципальных помещений</w:t>
      </w:r>
    </w:p>
    <w:p w:rsidR="00DE20BB" w:rsidRDefault="00DE20BB" w:rsidP="005242E6">
      <w:pPr>
        <w:spacing w:after="0" w:line="240" w:lineRule="auto"/>
        <w:jc w:val="center"/>
        <w:rPr>
          <w:szCs w:val="24"/>
          <w:lang w:eastAsia="ru-RU"/>
        </w:rPr>
      </w:pPr>
    </w:p>
    <w:p w:rsidR="00DE20BB" w:rsidRDefault="005E14A5" w:rsidP="005242E6">
      <w:pPr>
        <w:widowControl w:val="0"/>
        <w:spacing w:after="0"/>
        <w:jc w:val="both"/>
        <w:rPr>
          <w:rFonts w:eastAsia="Times New Roman"/>
          <w:color w:val="000000"/>
          <w:sz w:val="27"/>
          <w:szCs w:val="27"/>
          <w:lang w:eastAsia="ru-RU"/>
        </w:rPr>
      </w:pPr>
      <w:r>
        <w:rPr>
          <w:rFonts w:eastAsia="Times New Roman"/>
          <w:color w:val="000000"/>
          <w:sz w:val="27"/>
          <w:szCs w:val="27"/>
          <w:lang w:eastAsia="ru-RU"/>
        </w:rPr>
        <w:t>от «__»</w:t>
      </w:r>
      <w:r w:rsidR="006537E8">
        <w:rPr>
          <w:rFonts w:eastAsia="Times New Roman"/>
          <w:color w:val="000000"/>
          <w:sz w:val="27"/>
          <w:szCs w:val="27"/>
          <w:lang w:eastAsia="ru-RU"/>
        </w:rPr>
        <w:t>_____________</w:t>
      </w:r>
      <w:r>
        <w:rPr>
          <w:rFonts w:eastAsia="Times New Roman"/>
          <w:color w:val="000000"/>
          <w:sz w:val="27"/>
          <w:szCs w:val="27"/>
          <w:lang w:eastAsia="ru-RU"/>
        </w:rPr>
        <w:t>20__</w:t>
      </w:r>
      <w:r w:rsidR="006537E8">
        <w:rPr>
          <w:rFonts w:eastAsia="Times New Roman"/>
          <w:color w:val="000000"/>
          <w:sz w:val="27"/>
          <w:szCs w:val="27"/>
          <w:lang w:eastAsia="ru-RU"/>
        </w:rPr>
        <w:t>г.</w:t>
      </w:r>
      <w:r w:rsidR="005242E6">
        <w:rPr>
          <w:rFonts w:eastAsia="Times New Roman"/>
          <w:color w:val="000000"/>
          <w:sz w:val="27"/>
          <w:szCs w:val="27"/>
          <w:lang w:eastAsia="ru-RU"/>
        </w:rPr>
        <w:t xml:space="preserve">         </w:t>
      </w:r>
      <w:r>
        <w:rPr>
          <w:rFonts w:eastAsia="Times New Roman"/>
          <w:color w:val="000000"/>
          <w:sz w:val="27"/>
          <w:szCs w:val="27"/>
          <w:lang w:eastAsia="ru-RU"/>
        </w:rPr>
        <w:t xml:space="preserve"> №______</w:t>
      </w:r>
      <w:r w:rsidR="006537E8">
        <w:rPr>
          <w:rFonts w:eastAsia="Times New Roman"/>
          <w:color w:val="000000"/>
          <w:sz w:val="27"/>
          <w:szCs w:val="27"/>
          <w:lang w:eastAsia="ru-RU"/>
        </w:rPr>
        <w:t>______</w:t>
      </w:r>
      <w:r>
        <w:rPr>
          <w:rFonts w:eastAsia="Times New Roman"/>
          <w:color w:val="000000"/>
          <w:sz w:val="27"/>
          <w:szCs w:val="27"/>
          <w:lang w:eastAsia="ru-RU"/>
        </w:rPr>
        <w:t>_____________</w:t>
      </w:r>
    </w:p>
    <w:p w:rsidR="00DE20BB" w:rsidRPr="00A37FA9" w:rsidRDefault="00A37FA9" w:rsidP="005242E6">
      <w:pPr>
        <w:widowControl w:val="0"/>
        <w:spacing w:after="0"/>
        <w:ind w:firstLine="708"/>
        <w:jc w:val="both"/>
        <w:rPr>
          <w:rFonts w:eastAsia="Times New Roman"/>
          <w:szCs w:val="27"/>
          <w:lang w:eastAsia="ru-RU"/>
        </w:rPr>
      </w:pPr>
      <w:r w:rsidRPr="00A37FA9">
        <w:rPr>
          <w:rFonts w:eastAsia="Times New Roman"/>
          <w:szCs w:val="27"/>
          <w:lang w:eastAsia="ru-RU"/>
        </w:rPr>
        <w:t>КУИЖВ администрации городского округа Фрязино</w:t>
      </w:r>
      <w:r w:rsidR="00E01776" w:rsidRPr="00A37FA9">
        <w:rPr>
          <w:rFonts w:eastAsia="Times New Roman"/>
          <w:szCs w:val="27"/>
          <w:lang w:eastAsia="ru-RU"/>
        </w:rPr>
        <w:t xml:space="preserve"> </w:t>
      </w:r>
      <w:r w:rsidR="005E14A5" w:rsidRPr="00A37FA9">
        <w:rPr>
          <w:rFonts w:eastAsia="Times New Roman"/>
          <w:szCs w:val="27"/>
          <w:lang w:eastAsia="ru-RU"/>
        </w:rPr>
        <w:t xml:space="preserve"> принято решение об отказе в выдаче Вам справки об участии(неучастии) в приватизации жилых муниципальных помещений </w:t>
      </w:r>
    </w:p>
    <w:p w:rsidR="00DE20BB" w:rsidRDefault="005E14A5" w:rsidP="005242E6">
      <w:pPr>
        <w:widowControl w:val="0"/>
        <w:spacing w:after="0"/>
        <w:rPr>
          <w:rFonts w:eastAsia="Times New Roman"/>
          <w:szCs w:val="27"/>
          <w:lang w:eastAsia="ru-RU"/>
        </w:rPr>
      </w:pPr>
      <w:r w:rsidRPr="00A37FA9">
        <w:rPr>
          <w:rFonts w:eastAsia="Times New Roman"/>
          <w:szCs w:val="27"/>
          <w:lang w:eastAsia="ru-RU"/>
        </w:rPr>
        <w:t>по следующей (-им) причине (</w:t>
      </w:r>
      <w:r w:rsidR="00270FBA" w:rsidRPr="00A37FA9">
        <w:rPr>
          <w:rFonts w:eastAsia="Times New Roman"/>
          <w:szCs w:val="27"/>
          <w:lang w:eastAsia="ru-RU"/>
        </w:rPr>
        <w:t>-</w:t>
      </w:r>
      <w:r w:rsidRPr="00A37FA9">
        <w:rPr>
          <w:rFonts w:eastAsia="Times New Roman"/>
          <w:szCs w:val="27"/>
          <w:lang w:eastAsia="ru-RU"/>
        </w:rPr>
        <w:t>ам):</w:t>
      </w:r>
      <w:r>
        <w:rPr>
          <w:rFonts w:eastAsia="Times New Roman"/>
          <w:szCs w:val="27"/>
          <w:lang w:eastAsia="ru-RU"/>
        </w:rPr>
        <w:t xml:space="preserve"> </w:t>
      </w:r>
    </w:p>
    <w:p w:rsidR="00DE20BB" w:rsidRDefault="00DE20BB" w:rsidP="005242E6">
      <w:pPr>
        <w:spacing w:after="0"/>
        <w:jc w:val="center"/>
        <w:rPr>
          <w:color w:val="000000"/>
          <w:sz w:val="20"/>
          <w:szCs w:val="20"/>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00"/>
        <w:gridCol w:w="5075"/>
        <w:gridCol w:w="4337"/>
      </w:tblGrid>
      <w:tr w:rsidR="00DE20BB" w:rsidTr="00F12B21">
        <w:trPr>
          <w:trHeight w:val="802"/>
        </w:trPr>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suppressAutoHyphens/>
              <w:spacing w:after="0" w:line="240" w:lineRule="auto"/>
              <w:jc w:val="center"/>
              <w:rPr>
                <w:b/>
                <w:szCs w:val="24"/>
              </w:rPr>
            </w:pPr>
            <w:r>
              <w:rPr>
                <w:b/>
                <w:szCs w:val="24"/>
              </w:rPr>
              <w:t>№ пункта</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center"/>
              <w:rPr>
                <w:b/>
                <w:szCs w:val="24"/>
              </w:rPr>
            </w:pPr>
            <w:r>
              <w:rPr>
                <w:b/>
                <w:szCs w:val="24"/>
              </w:rPr>
              <w:t>Наименование основания для отказа в соответствии с Административным регламентом</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center"/>
              <w:rPr>
                <w:b/>
                <w:szCs w:val="24"/>
              </w:rPr>
            </w:pPr>
            <w:r>
              <w:rPr>
                <w:b/>
                <w:szCs w:val="24"/>
              </w:rPr>
              <w:t xml:space="preserve">Разъяснение причин отказа в предоставлении муниципальной услуги </w:t>
            </w:r>
          </w:p>
        </w:tc>
      </w:tr>
      <w:tr w:rsidR="00DE20BB" w:rsidTr="00F12B21">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both"/>
              <w:rPr>
                <w:szCs w:val="24"/>
              </w:rPr>
            </w:pPr>
            <w:r>
              <w:rPr>
                <w:szCs w:val="24"/>
              </w:rPr>
              <w:t>13.2.1.</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Наличие противоречивых сведений в Заявлении и приложенных к нему документах</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827025">
            <w:pPr>
              <w:tabs>
                <w:tab w:val="left" w:pos="1496"/>
              </w:tabs>
              <w:suppressAutoHyphens/>
              <w:spacing w:after="0" w:line="240" w:lineRule="auto"/>
              <w:rPr>
                <w:szCs w:val="24"/>
              </w:rPr>
            </w:pPr>
            <w:r>
              <w:rPr>
                <w:szCs w:val="24"/>
              </w:rPr>
              <w:t>Указать исчерпывающий перечень противоречий между заявлением и приложенным</w:t>
            </w:r>
            <w:r w:rsidR="00827025">
              <w:rPr>
                <w:szCs w:val="24"/>
              </w:rPr>
              <w:t>и</w:t>
            </w:r>
            <w:r>
              <w:rPr>
                <w:szCs w:val="24"/>
              </w:rPr>
              <w:t xml:space="preserve"> к нему докумен</w:t>
            </w:r>
            <w:r w:rsidR="00827025">
              <w:rPr>
                <w:szCs w:val="24"/>
              </w:rPr>
              <w:t>тами</w:t>
            </w:r>
            <w:r>
              <w:rPr>
                <w:szCs w:val="24"/>
              </w:rPr>
              <w:t xml:space="preserve"> </w:t>
            </w:r>
          </w:p>
        </w:tc>
      </w:tr>
      <w:tr w:rsidR="00DE20BB" w:rsidTr="00F12B21">
        <w:trPr>
          <w:trHeight w:val="808"/>
        </w:trPr>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both"/>
              <w:rPr>
                <w:szCs w:val="24"/>
              </w:rPr>
            </w:pPr>
            <w:r>
              <w:rPr>
                <w:szCs w:val="24"/>
              </w:rPr>
              <w:t>13.2.2.</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 xml:space="preserve">Несоответствие Заявителя, </w:t>
            </w:r>
            <w:r w:rsidR="000038A8">
              <w:rPr>
                <w:szCs w:val="24"/>
              </w:rPr>
              <w:t xml:space="preserve">категории </w:t>
            </w:r>
            <w:r>
              <w:rPr>
                <w:szCs w:val="24"/>
              </w:rPr>
              <w:t>указанн</w:t>
            </w:r>
            <w:r w:rsidR="000038A8">
              <w:rPr>
                <w:szCs w:val="24"/>
              </w:rPr>
              <w:t>ой</w:t>
            </w:r>
            <w:r>
              <w:rPr>
                <w:szCs w:val="24"/>
              </w:rPr>
              <w:t xml:space="preserve"> в пункте 2</w:t>
            </w:r>
            <w:r w:rsidR="000038A8">
              <w:rPr>
                <w:szCs w:val="24"/>
              </w:rPr>
              <w:t>.1</w:t>
            </w:r>
            <w:r w:rsidR="00F12B21">
              <w:rPr>
                <w:szCs w:val="24"/>
              </w:rPr>
              <w:t xml:space="preserve"> </w:t>
            </w:r>
            <w:r>
              <w:rPr>
                <w:szCs w:val="24"/>
              </w:rPr>
              <w:t>Административного регламента.</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 xml:space="preserve">Указать основания такого вывода </w:t>
            </w:r>
          </w:p>
        </w:tc>
      </w:tr>
      <w:tr w:rsidR="00DE20BB" w:rsidTr="00F12B21">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both"/>
              <w:rPr>
                <w:szCs w:val="24"/>
              </w:rPr>
            </w:pPr>
            <w:r>
              <w:rPr>
                <w:szCs w:val="24"/>
              </w:rPr>
              <w:t>13.2.3.</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Несоответствие документов, указанных в пункте 10</w:t>
            </w:r>
            <w:r w:rsidR="000038A8">
              <w:rPr>
                <w:szCs w:val="24"/>
              </w:rPr>
              <w:t>.1.</w:t>
            </w:r>
            <w:r>
              <w:rPr>
                <w:szCs w:val="24"/>
              </w:rPr>
              <w:t xml:space="preserve"> Административного регламента, по форме или содержанию требованиям законодательства Российской Федерации.</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 xml:space="preserve">Указать исчерпывающий перечень документов и нарушений применительно к каждому документу со ссылкой на соответствующие нормативные правовые акты. </w:t>
            </w:r>
          </w:p>
        </w:tc>
      </w:tr>
      <w:tr w:rsidR="00DE20BB" w:rsidTr="00F12B21">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5242E6">
            <w:pPr>
              <w:tabs>
                <w:tab w:val="left" w:pos="1496"/>
              </w:tabs>
              <w:suppressAutoHyphens/>
              <w:spacing w:after="0" w:line="240" w:lineRule="auto"/>
              <w:jc w:val="both"/>
              <w:rPr>
                <w:szCs w:val="24"/>
              </w:rPr>
            </w:pPr>
            <w:r>
              <w:rPr>
                <w:szCs w:val="24"/>
              </w:rPr>
              <w:t>13.2.4.</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Заявление подано лицом, не имеющим полномочий представлять интересы Заявителя.</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C0F9F">
            <w:pPr>
              <w:tabs>
                <w:tab w:val="left" w:pos="1496"/>
              </w:tabs>
              <w:suppressAutoHyphens/>
              <w:spacing w:after="0" w:line="240" w:lineRule="auto"/>
              <w:rPr>
                <w:szCs w:val="24"/>
              </w:rPr>
            </w:pPr>
            <w:r>
              <w:rPr>
                <w:szCs w:val="24"/>
              </w:rPr>
              <w:t>Указать основания такого вывода</w:t>
            </w:r>
          </w:p>
        </w:tc>
      </w:tr>
      <w:tr w:rsidR="00A90639" w:rsidTr="00F12B21">
        <w:tc>
          <w:tcPr>
            <w:tcW w:w="979" w:type="dxa"/>
            <w:tcBorders>
              <w:top w:val="single" w:sz="4" w:space="0" w:color="00000A"/>
              <w:left w:val="single" w:sz="4" w:space="0" w:color="00000A"/>
              <w:bottom w:val="single" w:sz="4" w:space="0" w:color="00000A"/>
              <w:right w:val="single" w:sz="4" w:space="0" w:color="00000A"/>
            </w:tcBorders>
            <w:shd w:val="clear" w:color="auto" w:fill="FFFFFF"/>
          </w:tcPr>
          <w:p w:rsidR="00A90639" w:rsidRDefault="00A90639" w:rsidP="005242E6">
            <w:pPr>
              <w:tabs>
                <w:tab w:val="left" w:pos="1496"/>
              </w:tabs>
              <w:suppressAutoHyphens/>
              <w:spacing w:after="0" w:line="240" w:lineRule="auto"/>
              <w:jc w:val="both"/>
              <w:rPr>
                <w:szCs w:val="24"/>
              </w:rPr>
            </w:pPr>
            <w:r>
              <w:rPr>
                <w:szCs w:val="24"/>
              </w:rPr>
              <w:t>13.3.</w:t>
            </w:r>
          </w:p>
        </w:tc>
        <w:tc>
          <w:tcPr>
            <w:tcW w:w="4970" w:type="dxa"/>
            <w:tcBorders>
              <w:top w:val="single" w:sz="4" w:space="0" w:color="00000A"/>
              <w:left w:val="single" w:sz="4" w:space="0" w:color="00000A"/>
              <w:bottom w:val="single" w:sz="4" w:space="0" w:color="00000A"/>
              <w:right w:val="single" w:sz="4" w:space="0" w:color="00000A"/>
            </w:tcBorders>
            <w:shd w:val="clear" w:color="auto" w:fill="FFFFFF"/>
          </w:tcPr>
          <w:p w:rsidR="00A90639" w:rsidRDefault="003A09A6" w:rsidP="000C0F9F">
            <w:pPr>
              <w:tabs>
                <w:tab w:val="left" w:pos="1496"/>
              </w:tabs>
              <w:suppressAutoHyphens/>
              <w:spacing w:after="0" w:line="240" w:lineRule="auto"/>
              <w:rPr>
                <w:szCs w:val="24"/>
              </w:rPr>
            </w:pPr>
            <w:r>
              <w:rPr>
                <w:szCs w:val="24"/>
              </w:rPr>
              <w:t>Отзыв заявления на предоставление услуги по инициативе Заявителя.</w:t>
            </w:r>
          </w:p>
        </w:tc>
        <w:tc>
          <w:tcPr>
            <w:tcW w:w="4247" w:type="dxa"/>
            <w:tcBorders>
              <w:top w:val="single" w:sz="4" w:space="0" w:color="00000A"/>
              <w:left w:val="single" w:sz="4" w:space="0" w:color="00000A"/>
              <w:bottom w:val="single" w:sz="4" w:space="0" w:color="00000A"/>
              <w:right w:val="single" w:sz="4" w:space="0" w:color="00000A"/>
            </w:tcBorders>
            <w:shd w:val="clear" w:color="auto" w:fill="FFFFFF"/>
          </w:tcPr>
          <w:p w:rsidR="00A90639" w:rsidRDefault="00ED0D08" w:rsidP="000C0F9F">
            <w:pPr>
              <w:tabs>
                <w:tab w:val="left" w:pos="1496"/>
              </w:tabs>
              <w:suppressAutoHyphens/>
              <w:spacing w:after="0" w:line="240" w:lineRule="auto"/>
              <w:rPr>
                <w:szCs w:val="24"/>
              </w:rPr>
            </w:pPr>
            <w:r>
              <w:rPr>
                <w:szCs w:val="24"/>
              </w:rPr>
              <w:t>Не требуется</w:t>
            </w:r>
          </w:p>
        </w:tc>
      </w:tr>
    </w:tbl>
    <w:p w:rsidR="00DE20BB" w:rsidRDefault="005E14A5" w:rsidP="005242E6">
      <w:pPr>
        <w:spacing w:after="0" w:line="240" w:lineRule="auto"/>
        <w:ind w:firstLine="850"/>
        <w:jc w:val="both"/>
        <w:rPr>
          <w:color w:val="000000"/>
          <w:szCs w:val="24"/>
        </w:rPr>
      </w:pPr>
      <w:r>
        <w:rPr>
          <w:color w:val="000000"/>
          <w:szCs w:val="24"/>
        </w:rPr>
        <w:t>Вы вправе повторн</w:t>
      </w:r>
      <w:r w:rsidR="00E01776">
        <w:rPr>
          <w:color w:val="000000"/>
          <w:szCs w:val="24"/>
        </w:rPr>
        <w:t>о обратиться в Администрацию с з</w:t>
      </w:r>
      <w:r>
        <w:rPr>
          <w:color w:val="000000"/>
          <w:szCs w:val="24"/>
        </w:rPr>
        <w:t>аявлением о предоставлении Муниципальной услуги после устранения указанных нарушений.</w:t>
      </w:r>
    </w:p>
    <w:p w:rsidR="00DE20BB" w:rsidRDefault="005E14A5" w:rsidP="005242E6">
      <w:pPr>
        <w:spacing w:after="0" w:line="240" w:lineRule="auto"/>
        <w:ind w:firstLine="708"/>
        <w:jc w:val="both"/>
      </w:pPr>
      <w:r>
        <w:rPr>
          <w:color w:val="000000"/>
          <w:szCs w:val="24"/>
        </w:rPr>
        <w:t xml:space="preserve">Данный отказ может быть обжалован в досудебном порядке путем направления жалобы в Администрация в соответствии с разделом </w:t>
      </w:r>
      <w:r>
        <w:rPr>
          <w:color w:val="000000"/>
          <w:szCs w:val="24"/>
          <w:lang w:val="en-US"/>
        </w:rPr>
        <w:t>V</w:t>
      </w:r>
      <w:r>
        <w:rPr>
          <w:color w:val="000000"/>
          <w:szCs w:val="24"/>
        </w:rPr>
        <w:t xml:space="preserve"> Административного регламента, а также в судебном порядке.</w:t>
      </w:r>
    </w:p>
    <w:p w:rsidR="00DE20BB" w:rsidRDefault="008C4536" w:rsidP="005242E6">
      <w:pPr>
        <w:spacing w:after="0" w:line="240" w:lineRule="auto"/>
        <w:rPr>
          <w:szCs w:val="24"/>
        </w:rPr>
      </w:pPr>
      <w:r>
        <w:rPr>
          <w:szCs w:val="24"/>
        </w:rPr>
        <w:t>______________________</w:t>
      </w:r>
      <w:r w:rsidR="005E14A5">
        <w:rPr>
          <w:szCs w:val="24"/>
        </w:rPr>
        <w:t>_________________</w:t>
      </w:r>
      <w:r>
        <w:rPr>
          <w:szCs w:val="24"/>
        </w:rPr>
        <w:t>__</w:t>
      </w:r>
      <w:r w:rsidR="005E14A5">
        <w:rPr>
          <w:szCs w:val="24"/>
        </w:rPr>
        <w:t>____________________________</w:t>
      </w:r>
      <w:r>
        <w:rPr>
          <w:szCs w:val="24"/>
        </w:rPr>
        <w:t>_</w:t>
      </w:r>
      <w:r w:rsidR="005242E6">
        <w:rPr>
          <w:szCs w:val="24"/>
        </w:rPr>
        <w:t>______________</w:t>
      </w:r>
    </w:p>
    <w:p w:rsidR="00DE20BB" w:rsidRDefault="005E14A5" w:rsidP="005242E6">
      <w:pPr>
        <w:spacing w:after="0" w:line="240" w:lineRule="auto"/>
        <w:rPr>
          <w:sz w:val="18"/>
          <w:szCs w:val="18"/>
        </w:rPr>
      </w:pPr>
      <w:r>
        <w:rPr>
          <w:sz w:val="18"/>
          <w:szCs w:val="18"/>
        </w:rPr>
        <w:t xml:space="preserve">              (должность уполномоченного лица </w:t>
      </w:r>
      <w:r w:rsidR="00A37FA9">
        <w:rPr>
          <w:sz w:val="18"/>
          <w:szCs w:val="18"/>
        </w:rPr>
        <w:t>КУИЖВ</w:t>
      </w:r>
      <w:r>
        <w:rPr>
          <w:sz w:val="18"/>
          <w:szCs w:val="18"/>
        </w:rPr>
        <w:t>)                           (подпись)                             (расшифровка подписи)</w:t>
      </w:r>
    </w:p>
    <w:p w:rsidR="00DE20BB" w:rsidRDefault="00DE20BB" w:rsidP="005242E6">
      <w:pPr>
        <w:spacing w:after="0" w:line="240" w:lineRule="auto"/>
        <w:rPr>
          <w:sz w:val="18"/>
          <w:szCs w:val="18"/>
        </w:rPr>
      </w:pPr>
    </w:p>
    <w:p w:rsidR="000038A8" w:rsidRDefault="005E14A5" w:rsidP="005242E6">
      <w:pPr>
        <w:tabs>
          <w:tab w:val="left" w:pos="1496"/>
        </w:tabs>
        <w:ind w:left="-142" w:hanging="142"/>
        <w:jc w:val="both"/>
        <w:rPr>
          <w:szCs w:val="24"/>
          <w:lang w:eastAsia="ru-RU"/>
        </w:rPr>
      </w:pPr>
      <w:r>
        <w:rPr>
          <w:szCs w:val="24"/>
          <w:lang w:eastAsia="ru-RU"/>
        </w:rPr>
        <w:t xml:space="preserve">                                                                                                             «______» _____________20____г.</w:t>
      </w:r>
    </w:p>
    <w:p w:rsidR="000038A8" w:rsidRDefault="000038A8">
      <w:pPr>
        <w:spacing w:after="0" w:line="240" w:lineRule="auto"/>
        <w:rPr>
          <w:szCs w:val="24"/>
          <w:lang w:eastAsia="ru-RU"/>
        </w:rPr>
      </w:pPr>
      <w:r>
        <w:rPr>
          <w:szCs w:val="24"/>
          <w:lang w:eastAsia="ru-RU"/>
        </w:rPr>
        <w:br w:type="page"/>
      </w:r>
    </w:p>
    <w:p w:rsidR="00DE20BB" w:rsidRDefault="005E14A5" w:rsidP="00200DAE">
      <w:pPr>
        <w:pStyle w:val="1"/>
        <w:ind w:left="1214"/>
        <w:contextualSpacing/>
      </w:pPr>
      <w:bookmarkStart w:id="272" w:name="_Toc510617030"/>
      <w:bookmarkStart w:id="273" w:name="_Toc530579183"/>
      <w:bookmarkStart w:id="274" w:name="_Toc5112006"/>
      <w:r>
        <w:lastRenderedPageBreak/>
        <w:t xml:space="preserve">Приложение </w:t>
      </w:r>
      <w:bookmarkEnd w:id="272"/>
      <w:r>
        <w:t>5</w:t>
      </w:r>
      <w:bookmarkEnd w:id="273"/>
      <w:r>
        <w:t xml:space="preserve"> </w:t>
      </w:r>
      <w:bookmarkEnd w:id="274"/>
    </w:p>
    <w:p w:rsidR="00827025" w:rsidRDefault="00827025" w:rsidP="00200DAE">
      <w:pPr>
        <w:pStyle w:val="1"/>
        <w:ind w:left="1214"/>
        <w:contextualSpacing/>
      </w:pPr>
      <w:r w:rsidRPr="00827025">
        <w:t>к Административному регламенту</w:t>
      </w:r>
    </w:p>
    <w:p w:rsidR="00DE20BB" w:rsidRPr="005242E6" w:rsidRDefault="005E14A5" w:rsidP="005242E6">
      <w:pPr>
        <w:pStyle w:val="afff2"/>
        <w:rPr>
          <w:szCs w:val="24"/>
        </w:rPr>
      </w:pPr>
      <w:r w:rsidRPr="005242E6">
        <w:rPr>
          <w:szCs w:val="24"/>
        </w:rPr>
        <w:t>Список нормативных актов, в соответствии с которыми осуществляется предоставление Муниципальной услуги</w:t>
      </w:r>
    </w:p>
    <w:p w:rsidR="00DE20BB" w:rsidRPr="005242E6" w:rsidRDefault="005E14A5" w:rsidP="0089588C">
      <w:pPr>
        <w:pStyle w:val="ConsPlusNormal0"/>
        <w:numPr>
          <w:ilvl w:val="0"/>
          <w:numId w:val="8"/>
        </w:numPr>
        <w:ind w:left="0" w:firstLine="850"/>
        <w:jc w:val="both"/>
        <w:rPr>
          <w:rFonts w:ascii="Times New Roman" w:hAnsi="Times New Roman" w:cs="Times New Roman"/>
          <w:sz w:val="24"/>
          <w:szCs w:val="24"/>
        </w:rPr>
      </w:pPr>
      <w:r w:rsidRPr="005242E6">
        <w:rPr>
          <w:rFonts w:ascii="Times New Roman" w:hAnsi="Times New Roman" w:cs="Times New Roman"/>
          <w:sz w:val="24"/>
          <w:szCs w:val="24"/>
        </w:rPr>
        <w:t>К</w:t>
      </w:r>
      <w:r w:rsidR="00846AE1">
        <w:rPr>
          <w:rFonts w:ascii="Times New Roman" w:hAnsi="Times New Roman" w:cs="Times New Roman"/>
          <w:sz w:val="24"/>
          <w:szCs w:val="24"/>
        </w:rPr>
        <w:t>онституция Российской Федерации</w:t>
      </w:r>
      <w:r w:rsidR="00FF48A4">
        <w:rPr>
          <w:rFonts w:ascii="Times New Roman" w:hAnsi="Times New Roman" w:cs="Times New Roman"/>
          <w:sz w:val="24"/>
          <w:szCs w:val="24"/>
        </w:rPr>
        <w:t>;</w:t>
      </w:r>
    </w:p>
    <w:p w:rsidR="00DE20BB" w:rsidRPr="005242E6" w:rsidRDefault="005E14A5" w:rsidP="0089588C">
      <w:pPr>
        <w:pStyle w:val="ConsPlusNormal0"/>
        <w:numPr>
          <w:ilvl w:val="0"/>
          <w:numId w:val="8"/>
        </w:numPr>
        <w:ind w:left="0" w:firstLine="850"/>
        <w:jc w:val="both"/>
        <w:rPr>
          <w:rFonts w:ascii="Times New Roman" w:hAnsi="Times New Roman" w:cs="Times New Roman"/>
          <w:sz w:val="24"/>
          <w:szCs w:val="24"/>
        </w:rPr>
      </w:pPr>
      <w:r w:rsidRPr="005242E6">
        <w:rPr>
          <w:rFonts w:ascii="Times New Roman" w:hAnsi="Times New Roman" w:cs="Times New Roman"/>
          <w:sz w:val="24"/>
          <w:szCs w:val="24"/>
        </w:rPr>
        <w:t>Кодекс Российской Федерации об административных правонарушениях от 30.12.2001 № 195-ФЗ</w:t>
      </w:r>
      <w:r w:rsidR="00FF48A4">
        <w:rPr>
          <w:rFonts w:ascii="Times New Roman" w:hAnsi="Times New Roman" w:cs="Times New Roman"/>
          <w:sz w:val="24"/>
          <w:szCs w:val="24"/>
        </w:rPr>
        <w:t>;</w:t>
      </w:r>
    </w:p>
    <w:p w:rsidR="00FF48A4" w:rsidRPr="00FF48A4" w:rsidRDefault="005E14A5" w:rsidP="0089588C">
      <w:pPr>
        <w:pStyle w:val="ConsPlusNormal0"/>
        <w:numPr>
          <w:ilvl w:val="0"/>
          <w:numId w:val="8"/>
        </w:numPr>
        <w:ind w:left="0" w:firstLine="850"/>
        <w:jc w:val="both"/>
        <w:rPr>
          <w:rFonts w:ascii="Times New Roman" w:hAnsi="Times New Roman" w:cs="Times New Roman"/>
          <w:sz w:val="24"/>
          <w:szCs w:val="24"/>
        </w:rPr>
      </w:pPr>
      <w:r w:rsidRPr="00FF48A4">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r w:rsidR="00FF48A4">
        <w:rPr>
          <w:rFonts w:ascii="Times New Roman" w:eastAsia="Times New Roman" w:hAnsi="Times New Roman" w:cs="Times New Roman"/>
          <w:sz w:val="24"/>
          <w:szCs w:val="24"/>
          <w:lang w:eastAsia="ru-RU"/>
        </w:rPr>
        <w:t>;</w:t>
      </w:r>
    </w:p>
    <w:p w:rsidR="00DE20BB" w:rsidRPr="00FF48A4" w:rsidRDefault="005E14A5" w:rsidP="0089588C">
      <w:pPr>
        <w:pStyle w:val="ConsPlusNormal0"/>
        <w:numPr>
          <w:ilvl w:val="0"/>
          <w:numId w:val="8"/>
        </w:numPr>
        <w:ind w:left="0" w:firstLine="850"/>
        <w:jc w:val="both"/>
        <w:rPr>
          <w:rFonts w:ascii="Times New Roman" w:hAnsi="Times New Roman" w:cs="Times New Roman"/>
          <w:sz w:val="24"/>
          <w:szCs w:val="24"/>
        </w:rPr>
      </w:pPr>
      <w:r w:rsidRPr="00FF48A4">
        <w:rPr>
          <w:rFonts w:ascii="Times New Roman" w:hAnsi="Times New Roman" w:cs="Times New Roman"/>
          <w:sz w:val="24"/>
          <w:szCs w:val="24"/>
        </w:rPr>
        <w:t>Федеральный закон от 27.07.2006 № 152-ФЗ «О персональных данных»</w:t>
      </w:r>
      <w:r w:rsidR="00FF48A4">
        <w:rPr>
          <w:rFonts w:ascii="Times New Roman" w:eastAsia="Times New Roman" w:hAnsi="Times New Roman" w:cs="Times New Roman"/>
          <w:sz w:val="24"/>
          <w:szCs w:val="24"/>
          <w:lang w:eastAsia="ru-RU"/>
        </w:rPr>
        <w:t>;</w:t>
      </w:r>
    </w:p>
    <w:p w:rsidR="00FF48A4" w:rsidRPr="00FF48A4" w:rsidRDefault="005E14A5" w:rsidP="0089588C">
      <w:pPr>
        <w:pStyle w:val="ConsPlusNormal0"/>
        <w:numPr>
          <w:ilvl w:val="0"/>
          <w:numId w:val="8"/>
        </w:numPr>
        <w:tabs>
          <w:tab w:val="left" w:pos="1276"/>
        </w:tabs>
        <w:ind w:left="0" w:firstLine="850"/>
        <w:jc w:val="both"/>
        <w:rPr>
          <w:szCs w:val="24"/>
        </w:rPr>
      </w:pPr>
      <w:r w:rsidRPr="00FF48A4">
        <w:rPr>
          <w:rFonts w:ascii="Times New Roman" w:hAnsi="Times New Roman" w:cs="Times New Roman"/>
          <w:sz w:val="24"/>
          <w:szCs w:val="24"/>
        </w:rPr>
        <w:t>Федеральный закон от 06.04.2011 №</w:t>
      </w:r>
      <w:r w:rsidR="00FF48A4">
        <w:rPr>
          <w:rFonts w:ascii="Times New Roman" w:hAnsi="Times New Roman" w:cs="Times New Roman"/>
          <w:sz w:val="24"/>
          <w:szCs w:val="24"/>
        </w:rPr>
        <w:t xml:space="preserve"> 63-ФЗ «Об электронной подписи»;</w:t>
      </w:r>
    </w:p>
    <w:p w:rsidR="00DE20BB" w:rsidRPr="00FF48A4" w:rsidRDefault="00FF48A4" w:rsidP="0089588C">
      <w:pPr>
        <w:pStyle w:val="ConsPlusNormal0"/>
        <w:numPr>
          <w:ilvl w:val="0"/>
          <w:numId w:val="8"/>
        </w:numPr>
        <w:tabs>
          <w:tab w:val="left" w:pos="1276"/>
        </w:tabs>
        <w:ind w:left="0" w:firstLine="850"/>
        <w:jc w:val="both"/>
        <w:rPr>
          <w:rFonts w:ascii="Times New Roman" w:hAnsi="Times New Roman" w:cs="Times New Roman"/>
          <w:sz w:val="24"/>
          <w:szCs w:val="24"/>
        </w:rPr>
      </w:pPr>
      <w:r>
        <w:rPr>
          <w:rFonts w:ascii="Times New Roman" w:hAnsi="Times New Roman" w:cs="Times New Roman"/>
          <w:sz w:val="24"/>
          <w:szCs w:val="24"/>
        </w:rPr>
        <w:t>Жилищный</w:t>
      </w:r>
      <w:r w:rsidR="005E14A5" w:rsidRPr="00FF48A4">
        <w:rPr>
          <w:rFonts w:ascii="Times New Roman" w:hAnsi="Times New Roman" w:cs="Times New Roman"/>
          <w:sz w:val="24"/>
          <w:szCs w:val="24"/>
        </w:rPr>
        <w:t xml:space="preserve"> кодекс Российской Федерации;</w:t>
      </w:r>
    </w:p>
    <w:p w:rsidR="00DE20BB" w:rsidRPr="005242E6" w:rsidRDefault="005E14A5" w:rsidP="005242E6">
      <w:pPr>
        <w:tabs>
          <w:tab w:val="left" w:pos="1276"/>
        </w:tabs>
        <w:spacing w:after="0" w:line="240" w:lineRule="auto"/>
        <w:ind w:firstLine="850"/>
        <w:jc w:val="both"/>
        <w:rPr>
          <w:rFonts w:eastAsia="Times New Roman"/>
          <w:szCs w:val="24"/>
        </w:rPr>
      </w:pPr>
      <w:r w:rsidRPr="005242E6">
        <w:rPr>
          <w:rFonts w:eastAsia="Times New Roman"/>
          <w:szCs w:val="24"/>
        </w:rPr>
        <w:t>7. Федеральны</w:t>
      </w:r>
      <w:r w:rsidR="00FF48A4">
        <w:rPr>
          <w:rFonts w:eastAsia="Times New Roman"/>
          <w:szCs w:val="24"/>
        </w:rPr>
        <w:t>й закон</w:t>
      </w:r>
      <w:r w:rsidRPr="005242E6">
        <w:rPr>
          <w:rFonts w:eastAsia="Times New Roman"/>
          <w:szCs w:val="24"/>
        </w:rPr>
        <w:t xml:space="preserve"> от 02.05.2006 № 59-ФЗ «О порядке рассмотрения обращени</w:t>
      </w:r>
      <w:r w:rsidR="00FF48A4">
        <w:rPr>
          <w:rFonts w:eastAsia="Times New Roman"/>
          <w:szCs w:val="24"/>
        </w:rPr>
        <w:t>й граждан Российской Федерации»;</w:t>
      </w:r>
    </w:p>
    <w:p w:rsidR="00DE20BB" w:rsidRPr="005242E6" w:rsidRDefault="005E14A5" w:rsidP="005242E6">
      <w:pPr>
        <w:tabs>
          <w:tab w:val="left" w:pos="1276"/>
        </w:tabs>
        <w:spacing w:after="0" w:line="240" w:lineRule="auto"/>
        <w:ind w:firstLine="850"/>
        <w:jc w:val="both"/>
        <w:rPr>
          <w:rFonts w:eastAsia="Times New Roman"/>
          <w:szCs w:val="24"/>
        </w:rPr>
      </w:pPr>
      <w:r w:rsidRPr="005242E6">
        <w:rPr>
          <w:rFonts w:eastAsia="Times New Roman"/>
          <w:szCs w:val="24"/>
        </w:rPr>
        <w:t>8. Федеральны</w:t>
      </w:r>
      <w:r w:rsidR="00FF48A4">
        <w:rPr>
          <w:rFonts w:eastAsia="Times New Roman"/>
          <w:szCs w:val="24"/>
        </w:rPr>
        <w:t>й</w:t>
      </w:r>
      <w:r w:rsidRPr="005242E6">
        <w:rPr>
          <w:rFonts w:eastAsia="Times New Roman"/>
          <w:szCs w:val="24"/>
        </w:rPr>
        <w:t xml:space="preserve"> закон от 06.10.2003 № 131-ФЗ «Об общих принципах организации местного самоуп</w:t>
      </w:r>
      <w:r w:rsidR="00FF48A4">
        <w:rPr>
          <w:rFonts w:eastAsia="Times New Roman"/>
          <w:szCs w:val="24"/>
        </w:rPr>
        <w:t>равления в Российской Федерации»</w:t>
      </w:r>
      <w:r w:rsidRPr="005242E6">
        <w:rPr>
          <w:rFonts w:eastAsia="Times New Roman"/>
          <w:szCs w:val="24"/>
        </w:rPr>
        <w:t>;</w:t>
      </w:r>
    </w:p>
    <w:p w:rsidR="00DE20BB" w:rsidRPr="005242E6" w:rsidRDefault="005E14A5" w:rsidP="005242E6">
      <w:pPr>
        <w:tabs>
          <w:tab w:val="left" w:pos="1276"/>
        </w:tabs>
        <w:spacing w:after="0" w:line="240" w:lineRule="auto"/>
        <w:ind w:firstLine="850"/>
        <w:jc w:val="both"/>
        <w:rPr>
          <w:rFonts w:eastAsia="Times New Roman"/>
          <w:szCs w:val="24"/>
        </w:rPr>
      </w:pPr>
      <w:r w:rsidRPr="005242E6">
        <w:rPr>
          <w:rFonts w:eastAsia="Times New Roman"/>
          <w:szCs w:val="24"/>
        </w:rPr>
        <w:t>9. Постановление Правительства Российской Федерации от 16.05.2011 № 373 «О</w:t>
      </w:r>
      <w:r w:rsidR="00026DB4" w:rsidRPr="005242E6">
        <w:rPr>
          <w:rFonts w:eastAsia="Times New Roman"/>
          <w:szCs w:val="24"/>
        </w:rPr>
        <w:t> </w:t>
      </w:r>
      <w:r w:rsidRPr="005242E6">
        <w:rPr>
          <w:rFonts w:eastAsia="Times New Roman"/>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E20BB" w:rsidRPr="005242E6" w:rsidRDefault="005E14A5" w:rsidP="005242E6">
      <w:pPr>
        <w:tabs>
          <w:tab w:val="left" w:pos="1276"/>
        </w:tabs>
        <w:spacing w:after="0" w:line="240" w:lineRule="auto"/>
        <w:ind w:firstLine="850"/>
        <w:jc w:val="both"/>
        <w:rPr>
          <w:rFonts w:eastAsia="Times New Roman"/>
          <w:szCs w:val="24"/>
        </w:rPr>
      </w:pPr>
      <w:r w:rsidRPr="005242E6">
        <w:rPr>
          <w:rFonts w:eastAsia="Times New Roman"/>
          <w:szCs w:val="24"/>
        </w:rPr>
        <w:t>10. Постановлением Правительства Московской области от 25.04.2011 № 365/15 «Об</w:t>
      </w:r>
      <w:r w:rsidR="00026DB4" w:rsidRPr="005242E6">
        <w:rPr>
          <w:rFonts w:eastAsia="Times New Roman"/>
          <w:szCs w:val="24"/>
        </w:rPr>
        <w:t> </w:t>
      </w:r>
      <w:r w:rsidRPr="005242E6">
        <w:rPr>
          <w:rFonts w:eastAsia="Times New Roman"/>
          <w:szCs w:val="24"/>
        </w:rPr>
        <w:t>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DE20BB" w:rsidRPr="005242E6" w:rsidRDefault="005E14A5" w:rsidP="005242E6">
      <w:pPr>
        <w:spacing w:after="0" w:line="240" w:lineRule="auto"/>
        <w:ind w:firstLine="850"/>
        <w:jc w:val="both"/>
        <w:rPr>
          <w:szCs w:val="24"/>
        </w:rPr>
      </w:pPr>
      <w:r w:rsidRPr="005242E6">
        <w:rPr>
          <w:szCs w:val="24"/>
        </w:rPr>
        <w:t>11. Закон Российской Федерации от 04.07.1991 № 1541-1 «О приватизации жилищного фонда в Российской Федерации»;</w:t>
      </w:r>
    </w:p>
    <w:p w:rsidR="00DE20BB" w:rsidRPr="005242E6" w:rsidRDefault="00833CE0" w:rsidP="005242E6">
      <w:pPr>
        <w:tabs>
          <w:tab w:val="left" w:pos="1276"/>
        </w:tabs>
        <w:spacing w:after="0" w:line="240" w:lineRule="auto"/>
        <w:ind w:firstLine="850"/>
        <w:jc w:val="both"/>
        <w:rPr>
          <w:rFonts w:eastAsia="Times New Roman"/>
          <w:szCs w:val="24"/>
        </w:rPr>
      </w:pPr>
      <w:r>
        <w:rPr>
          <w:rFonts w:eastAsia="Times New Roman"/>
          <w:szCs w:val="24"/>
        </w:rPr>
        <w:t>12. Постановление</w:t>
      </w:r>
      <w:r w:rsidR="005E14A5" w:rsidRPr="005242E6">
        <w:rPr>
          <w:rFonts w:eastAsia="Times New Roman"/>
          <w:szCs w:val="24"/>
        </w:rPr>
        <w:t xml:space="preserve"> Правительства Московской области от 27.09.2013 № 777/42 «Об</w:t>
      </w:r>
      <w:r w:rsidR="00026DB4" w:rsidRPr="005242E6">
        <w:rPr>
          <w:rFonts w:eastAsia="Times New Roman"/>
          <w:szCs w:val="24"/>
        </w:rPr>
        <w:t> </w:t>
      </w:r>
      <w:r w:rsidR="005E14A5" w:rsidRPr="005242E6">
        <w:rPr>
          <w:rFonts w:eastAsia="Times New Roman"/>
          <w:szCs w:val="24"/>
        </w:rPr>
        <w:t>организаци</w:t>
      </w:r>
      <w:r w:rsidR="009F1D1B">
        <w:rPr>
          <w:rFonts w:eastAsia="Times New Roman"/>
          <w:szCs w:val="24"/>
        </w:rPr>
        <w:t>и предоставления государственных</w:t>
      </w:r>
      <w:r w:rsidR="005E14A5" w:rsidRPr="005242E6">
        <w:rPr>
          <w:rFonts w:eastAsia="Times New Roman"/>
          <w:szCs w:val="24"/>
        </w:rPr>
        <w:t xml:space="preserve">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w:t>
      </w:r>
      <w:r>
        <w:rPr>
          <w:rFonts w:eastAsia="Times New Roman"/>
          <w:szCs w:val="24"/>
        </w:rPr>
        <w:t>ственных и муниципальных услуг».</w:t>
      </w:r>
    </w:p>
    <w:p w:rsidR="00DE20BB" w:rsidRDefault="005E14A5">
      <w:pPr>
        <w:tabs>
          <w:tab w:val="left" w:pos="1276"/>
        </w:tabs>
        <w:spacing w:after="0" w:line="240" w:lineRule="auto"/>
        <w:ind w:left="360"/>
        <w:jc w:val="both"/>
        <w:rPr>
          <w:rFonts w:eastAsia="Times New Roman"/>
          <w:szCs w:val="24"/>
        </w:rPr>
      </w:pPr>
      <w:r>
        <w:br w:type="page"/>
      </w:r>
    </w:p>
    <w:p w:rsidR="00DE20BB" w:rsidRDefault="005E14A5" w:rsidP="00200DAE">
      <w:pPr>
        <w:pStyle w:val="1"/>
        <w:ind w:left="1214"/>
        <w:contextualSpacing/>
      </w:pPr>
      <w:bookmarkStart w:id="275" w:name="_Toc530579184"/>
      <w:bookmarkStart w:id="276" w:name="_Toc510617032"/>
      <w:bookmarkStart w:id="277" w:name="_Toc5112007"/>
      <w:r>
        <w:lastRenderedPageBreak/>
        <w:t>Приложение 6</w:t>
      </w:r>
      <w:bookmarkEnd w:id="275"/>
      <w:bookmarkEnd w:id="276"/>
      <w:bookmarkEnd w:id="277"/>
    </w:p>
    <w:p w:rsidR="00833CE0" w:rsidRDefault="00833CE0" w:rsidP="00200DAE">
      <w:pPr>
        <w:pStyle w:val="1"/>
        <w:ind w:left="1214"/>
        <w:contextualSpacing/>
      </w:pPr>
      <w:r w:rsidRPr="00833CE0">
        <w:t>к Административному регламенту</w:t>
      </w:r>
    </w:p>
    <w:p w:rsidR="00DE20BB" w:rsidRDefault="005E14A5" w:rsidP="005242E6">
      <w:pPr>
        <w:pStyle w:val="afff2"/>
      </w:pPr>
      <w:bookmarkStart w:id="278" w:name="_Toc510617029"/>
      <w:bookmarkStart w:id="279" w:name="_Toc510617033"/>
      <w:bookmarkEnd w:id="278"/>
      <w:r>
        <w:t>Форма заявления о предоставлении Муниципальной услуги</w:t>
      </w:r>
      <w:bookmarkEnd w:id="279"/>
      <w:r>
        <w:br/>
      </w:r>
    </w:p>
    <w:p w:rsidR="00DE20BB" w:rsidRDefault="005E14A5" w:rsidP="005242E6">
      <w:pPr>
        <w:spacing w:line="240" w:lineRule="auto"/>
        <w:jc w:val="right"/>
      </w:pPr>
      <w:r>
        <w:rPr>
          <w:rFonts w:ascii="Courier New" w:hAnsi="Courier New" w:cs="Courier New"/>
          <w:sz w:val="20"/>
          <w:szCs w:val="20"/>
        </w:rPr>
        <w:t xml:space="preserve"> </w:t>
      </w:r>
      <w:r>
        <w:rPr>
          <w:szCs w:val="24"/>
        </w:rPr>
        <w:t>_______________________</w:t>
      </w:r>
    </w:p>
    <w:p w:rsidR="00DE20BB" w:rsidRDefault="005E14A5" w:rsidP="005242E6">
      <w:pPr>
        <w:spacing w:line="240" w:lineRule="auto"/>
        <w:jc w:val="right"/>
        <w:rPr>
          <w:sz w:val="20"/>
          <w:szCs w:val="20"/>
        </w:rPr>
      </w:pPr>
      <w:r>
        <w:rPr>
          <w:sz w:val="20"/>
          <w:szCs w:val="20"/>
        </w:rPr>
        <w:t>(указать наименование Администрации)</w:t>
      </w:r>
    </w:p>
    <w:p w:rsidR="00294016" w:rsidRDefault="00294016" w:rsidP="005242E6">
      <w:pPr>
        <w:spacing w:line="240" w:lineRule="auto"/>
        <w:jc w:val="right"/>
      </w:pPr>
    </w:p>
    <w:p w:rsidR="00DE20BB" w:rsidRPr="00AA7E46" w:rsidRDefault="00AA7E46" w:rsidP="005242E6">
      <w:pPr>
        <w:pBdr>
          <w:top w:val="single" w:sz="4" w:space="1" w:color="00000A"/>
        </w:pBdr>
        <w:spacing w:line="240" w:lineRule="auto"/>
        <w:ind w:left="5103"/>
        <w:jc w:val="right"/>
        <w:rPr>
          <w:i/>
          <w:szCs w:val="24"/>
        </w:rPr>
      </w:pPr>
      <w:r>
        <w:rPr>
          <w:i/>
          <w:szCs w:val="24"/>
        </w:rPr>
        <w:t>(фамилия, имя, отчество</w:t>
      </w:r>
      <w:r w:rsidR="00DF06C9">
        <w:rPr>
          <w:i/>
          <w:szCs w:val="24"/>
        </w:rPr>
        <w:t xml:space="preserve"> (при наличии)</w:t>
      </w:r>
      <w:r>
        <w:rPr>
          <w:i/>
          <w:szCs w:val="24"/>
        </w:rPr>
        <w:t>)</w:t>
      </w:r>
    </w:p>
    <w:p w:rsidR="00DE20BB" w:rsidRDefault="00294016" w:rsidP="005242E6">
      <w:pPr>
        <w:pBdr>
          <w:top w:val="single" w:sz="4" w:space="1" w:color="00000A"/>
        </w:pBdr>
        <w:spacing w:line="240" w:lineRule="auto"/>
        <w:ind w:left="5103"/>
        <w:jc w:val="right"/>
      </w:pPr>
      <w:r>
        <w:rPr>
          <w:szCs w:val="24"/>
        </w:rPr>
        <w:t>Т</w:t>
      </w:r>
      <w:r w:rsidR="005E14A5">
        <w:rPr>
          <w:szCs w:val="24"/>
        </w:rPr>
        <w:t>ел</w:t>
      </w:r>
      <w:r>
        <w:rPr>
          <w:szCs w:val="24"/>
        </w:rPr>
        <w:t>ефон</w:t>
      </w:r>
      <w:r w:rsidR="005E14A5">
        <w:rPr>
          <w:szCs w:val="24"/>
        </w:rPr>
        <w:t>:</w:t>
      </w:r>
      <w:r>
        <w:rPr>
          <w:szCs w:val="24"/>
        </w:rPr>
        <w:t xml:space="preserve"> </w:t>
      </w:r>
      <w:r w:rsidR="005E14A5">
        <w:rPr>
          <w:sz w:val="20"/>
          <w:szCs w:val="20"/>
        </w:rPr>
        <w:t>______________________________________</w:t>
      </w:r>
    </w:p>
    <w:p w:rsidR="00DE20BB" w:rsidRDefault="00DE20BB" w:rsidP="005242E6">
      <w:pPr>
        <w:pBdr>
          <w:top w:val="single" w:sz="4" w:space="1" w:color="00000A"/>
        </w:pBdr>
        <w:spacing w:line="240" w:lineRule="auto"/>
        <w:ind w:left="5103"/>
        <w:jc w:val="right"/>
        <w:rPr>
          <w:sz w:val="20"/>
          <w:szCs w:val="20"/>
        </w:rPr>
      </w:pPr>
    </w:p>
    <w:p w:rsidR="00DE20BB" w:rsidRDefault="005E14A5" w:rsidP="005242E6">
      <w:pPr>
        <w:pBdr>
          <w:top w:val="single" w:sz="4" w:space="1" w:color="00000A"/>
        </w:pBdr>
        <w:spacing w:line="240" w:lineRule="auto"/>
        <w:ind w:left="5103"/>
        <w:jc w:val="right"/>
        <w:rPr>
          <w:szCs w:val="24"/>
        </w:rPr>
      </w:pPr>
      <w:r>
        <w:rPr>
          <w:szCs w:val="24"/>
        </w:rPr>
        <w:t>Электронная почта: _________________________</w:t>
      </w:r>
    </w:p>
    <w:p w:rsidR="00DE20BB" w:rsidRDefault="00DE20BB" w:rsidP="005242E6">
      <w:pPr>
        <w:pBdr>
          <w:top w:val="single" w:sz="4" w:space="1" w:color="00000A"/>
        </w:pBdr>
        <w:spacing w:line="240" w:lineRule="auto"/>
        <w:ind w:left="5103"/>
        <w:rPr>
          <w:szCs w:val="24"/>
        </w:rPr>
      </w:pPr>
    </w:p>
    <w:p w:rsidR="00DE20BB" w:rsidRDefault="005E14A5" w:rsidP="005242E6">
      <w:pPr>
        <w:pStyle w:val="ConsPlusNonformat"/>
        <w:jc w:val="center"/>
      </w:pPr>
      <w:r>
        <w:rPr>
          <w:rFonts w:ascii="Times New Roman" w:hAnsi="Times New Roman" w:cs="Times New Roman"/>
          <w:b/>
        </w:rPr>
        <w:t>ЗАЯВЛЕНИЕ</w:t>
      </w:r>
    </w:p>
    <w:p w:rsidR="00DE20BB" w:rsidRDefault="00DE20BB" w:rsidP="005242E6">
      <w:pPr>
        <w:pStyle w:val="ConsPlusNonformat"/>
        <w:jc w:val="both"/>
        <w:rPr>
          <w:rFonts w:ascii="Times New Roman" w:hAnsi="Times New Roman" w:cs="Times New Roman"/>
        </w:rPr>
      </w:pPr>
    </w:p>
    <w:p w:rsidR="000038A8" w:rsidRDefault="005E14A5" w:rsidP="005242E6">
      <w:pPr>
        <w:pStyle w:val="ConsPlusNonformat"/>
        <w:ind w:firstLine="709"/>
        <w:jc w:val="both"/>
        <w:rPr>
          <w:rFonts w:ascii="Times New Roman" w:hAnsi="Times New Roman" w:cs="Times New Roman"/>
        </w:rPr>
      </w:pPr>
      <w:r>
        <w:rPr>
          <w:rFonts w:ascii="Times New Roman" w:hAnsi="Times New Roman" w:cs="Times New Roman"/>
        </w:rPr>
        <w:t>Прошу предоставить справку об участии (неучастии)</w:t>
      </w:r>
      <w:r w:rsidR="000038A8">
        <w:rPr>
          <w:rFonts w:ascii="Times New Roman" w:hAnsi="Times New Roman" w:cs="Times New Roman"/>
        </w:rPr>
        <w:t xml:space="preserve"> </w:t>
      </w:r>
      <w:r w:rsidR="0056635D">
        <w:rPr>
          <w:rFonts w:ascii="Times New Roman" w:hAnsi="Times New Roman" w:cs="Times New Roman"/>
        </w:rPr>
        <w:t>________________________________________</w:t>
      </w:r>
      <w:r w:rsidR="000038A8">
        <w:rPr>
          <w:rFonts w:ascii="Times New Roman" w:hAnsi="Times New Roman" w:cs="Times New Roman"/>
        </w:rPr>
        <w:t xml:space="preserve"> _______________________________________________________________</w:t>
      </w:r>
      <w:r w:rsidR="00C433DA">
        <w:rPr>
          <w:rFonts w:ascii="Times New Roman" w:hAnsi="Times New Roman" w:cs="Times New Roman"/>
        </w:rPr>
        <w:t>____</w:t>
      </w:r>
      <w:r>
        <w:rPr>
          <w:rFonts w:ascii="Times New Roman" w:hAnsi="Times New Roman" w:cs="Times New Roman"/>
        </w:rPr>
        <w:t xml:space="preserve"> в приватизации жил</w:t>
      </w:r>
      <w:r w:rsidR="000038A8">
        <w:rPr>
          <w:rFonts w:ascii="Times New Roman" w:hAnsi="Times New Roman" w:cs="Times New Roman"/>
        </w:rPr>
        <w:t>ого</w:t>
      </w:r>
    </w:p>
    <w:p w:rsidR="000038A8" w:rsidRPr="000038A8" w:rsidRDefault="000038A8" w:rsidP="005242E6">
      <w:pPr>
        <w:pStyle w:val="ConsPlusNonformat"/>
        <w:jc w:val="both"/>
        <w:rPr>
          <w:rFonts w:ascii="Times New Roman" w:hAnsi="Times New Roman" w:cs="Times New Roman"/>
          <w:i/>
        </w:rPr>
      </w:pPr>
      <w:r w:rsidRPr="000038A8">
        <w:rPr>
          <w:rFonts w:ascii="Times New Roman" w:hAnsi="Times New Roman" w:cs="Times New Roman"/>
          <w:i/>
        </w:rPr>
        <w:t>(фамилия, имя, отчество</w:t>
      </w:r>
      <w:r w:rsidR="00DF06C9">
        <w:rPr>
          <w:rFonts w:ascii="Times New Roman" w:hAnsi="Times New Roman" w:cs="Times New Roman"/>
          <w:i/>
        </w:rPr>
        <w:t xml:space="preserve"> (при наличии)</w:t>
      </w:r>
      <w:r w:rsidR="0056635D">
        <w:rPr>
          <w:rFonts w:ascii="Times New Roman" w:hAnsi="Times New Roman" w:cs="Times New Roman"/>
          <w:i/>
        </w:rPr>
        <w:t xml:space="preserve"> </w:t>
      </w:r>
      <w:r w:rsidR="00C433DA">
        <w:rPr>
          <w:rFonts w:ascii="Times New Roman" w:hAnsi="Times New Roman" w:cs="Times New Roman"/>
          <w:i/>
        </w:rPr>
        <w:t>лица в отношении которого запрашивается справка</w:t>
      </w:r>
      <w:r w:rsidR="0056635D">
        <w:rPr>
          <w:rFonts w:ascii="Times New Roman" w:hAnsi="Times New Roman" w:cs="Times New Roman"/>
          <w:i/>
        </w:rPr>
        <w:t>,</w:t>
      </w:r>
      <w:r w:rsidR="00C433DA">
        <w:rPr>
          <w:rFonts w:ascii="Times New Roman" w:hAnsi="Times New Roman" w:cs="Times New Roman"/>
          <w:i/>
        </w:rPr>
        <w:t xml:space="preserve"> либо</w:t>
      </w:r>
      <w:r w:rsidR="0056635D">
        <w:rPr>
          <w:rFonts w:ascii="Times New Roman" w:hAnsi="Times New Roman" w:cs="Times New Roman"/>
          <w:i/>
        </w:rPr>
        <w:t xml:space="preserve"> несовершеннолетнего ребенка</w:t>
      </w:r>
      <w:r w:rsidR="005242E6">
        <w:rPr>
          <w:rFonts w:ascii="Times New Roman" w:hAnsi="Times New Roman" w:cs="Times New Roman"/>
          <w:i/>
        </w:rPr>
        <w:t>,</w:t>
      </w:r>
      <w:r w:rsidR="00DF06C9">
        <w:rPr>
          <w:rFonts w:ascii="Times New Roman" w:hAnsi="Times New Roman" w:cs="Times New Roman"/>
          <w:i/>
        </w:rPr>
        <w:t xml:space="preserve"> </w:t>
      </w:r>
      <w:r w:rsidR="0056635D">
        <w:rPr>
          <w:rFonts w:ascii="Times New Roman" w:hAnsi="Times New Roman" w:cs="Times New Roman"/>
          <w:i/>
        </w:rPr>
        <w:t>в случае если справка запра</w:t>
      </w:r>
      <w:r w:rsidR="00C433DA">
        <w:rPr>
          <w:rFonts w:ascii="Times New Roman" w:hAnsi="Times New Roman" w:cs="Times New Roman"/>
          <w:i/>
        </w:rPr>
        <w:t>шивается на ребенка</w:t>
      </w:r>
      <w:r w:rsidRPr="000038A8">
        <w:rPr>
          <w:rFonts w:ascii="Times New Roman" w:hAnsi="Times New Roman" w:cs="Times New Roman"/>
          <w:i/>
        </w:rPr>
        <w:t>)</w:t>
      </w:r>
    </w:p>
    <w:p w:rsidR="00DE20BB" w:rsidRDefault="000038A8" w:rsidP="005242E6">
      <w:pPr>
        <w:pStyle w:val="ConsPlusNonformat"/>
        <w:ind w:firstLine="709"/>
        <w:jc w:val="both"/>
        <w:rPr>
          <w:rFonts w:ascii="Times New Roman" w:hAnsi="Times New Roman" w:cs="Times New Roman"/>
        </w:rPr>
      </w:pPr>
      <w:r>
        <w:rPr>
          <w:rFonts w:ascii="Times New Roman" w:hAnsi="Times New Roman" w:cs="Times New Roman"/>
        </w:rPr>
        <w:br/>
      </w:r>
      <w:r w:rsidR="005E14A5">
        <w:rPr>
          <w:rFonts w:ascii="Times New Roman" w:hAnsi="Times New Roman" w:cs="Times New Roman"/>
        </w:rPr>
        <w:t>муниципальн</w:t>
      </w:r>
      <w:r>
        <w:rPr>
          <w:rFonts w:ascii="Times New Roman" w:hAnsi="Times New Roman" w:cs="Times New Roman"/>
        </w:rPr>
        <w:t>ого</w:t>
      </w:r>
      <w:r w:rsidR="005E14A5">
        <w:rPr>
          <w:rFonts w:ascii="Times New Roman" w:hAnsi="Times New Roman" w:cs="Times New Roman"/>
        </w:rPr>
        <w:t xml:space="preserve"> помещени</w:t>
      </w:r>
      <w:r>
        <w:rPr>
          <w:rFonts w:ascii="Times New Roman" w:hAnsi="Times New Roman" w:cs="Times New Roman"/>
        </w:rPr>
        <w:t>я по адресу:___________________________________________________________</w:t>
      </w:r>
    </w:p>
    <w:p w:rsidR="000038A8" w:rsidRDefault="000038A8" w:rsidP="005242E6">
      <w:pPr>
        <w:pStyle w:val="ConsPlusNonformat"/>
        <w:ind w:firstLine="709"/>
        <w:jc w:val="both"/>
      </w:pPr>
      <w:r>
        <w:t xml:space="preserve"> </w:t>
      </w:r>
    </w:p>
    <w:p w:rsidR="00175CE4" w:rsidRDefault="005E14A5" w:rsidP="005242E6">
      <w:pPr>
        <w:pStyle w:val="ConsPlusNonformat"/>
        <w:jc w:val="both"/>
        <w:rPr>
          <w:rFonts w:ascii="Times New Roman" w:hAnsi="Times New Roman" w:cs="Times New Roman"/>
        </w:rPr>
      </w:pPr>
      <w:r>
        <w:rPr>
          <w:rFonts w:ascii="Times New Roman" w:hAnsi="Times New Roman" w:cs="Times New Roman"/>
        </w:rPr>
        <w:t xml:space="preserve">         </w:t>
      </w:r>
      <w:r w:rsidR="000038A8">
        <w:rPr>
          <w:rFonts w:ascii="Times New Roman" w:hAnsi="Times New Roman" w:cs="Times New Roman"/>
        </w:rPr>
        <w:t xml:space="preserve">Фамилию, имя, отчество </w:t>
      </w:r>
      <w:r w:rsidR="00175CE4">
        <w:rPr>
          <w:rFonts w:ascii="Times New Roman" w:hAnsi="Times New Roman" w:cs="Times New Roman"/>
        </w:rPr>
        <w:t>____________________________________________</w:t>
      </w:r>
    </w:p>
    <w:p w:rsidR="000038A8" w:rsidRPr="00AC621D" w:rsidRDefault="00175CE4" w:rsidP="005242E6">
      <w:pPr>
        <w:pStyle w:val="ConsPlusNonformat"/>
        <w:jc w:val="center"/>
        <w:rPr>
          <w:rFonts w:ascii="Times New Roman" w:hAnsi="Times New Roman" w:cs="Times New Roman"/>
          <w:i/>
        </w:rPr>
      </w:pPr>
      <w:r w:rsidRPr="00AC621D">
        <w:rPr>
          <w:rFonts w:ascii="Times New Roman" w:hAnsi="Times New Roman" w:cs="Times New Roman"/>
          <w:i/>
        </w:rPr>
        <w:t>(</w:t>
      </w:r>
      <w:r w:rsidR="000038A8" w:rsidRPr="00AC621D">
        <w:rPr>
          <w:rFonts w:ascii="Times New Roman" w:hAnsi="Times New Roman" w:cs="Times New Roman"/>
          <w:i/>
        </w:rPr>
        <w:t>изменял</w:t>
      </w:r>
      <w:r w:rsidR="00DF06C9">
        <w:rPr>
          <w:rFonts w:ascii="Times New Roman" w:hAnsi="Times New Roman" w:cs="Times New Roman"/>
          <w:i/>
        </w:rPr>
        <w:t xml:space="preserve"> (-а)</w:t>
      </w:r>
      <w:r w:rsidR="000038A8" w:rsidRPr="00AC621D">
        <w:rPr>
          <w:rFonts w:ascii="Times New Roman" w:hAnsi="Times New Roman" w:cs="Times New Roman"/>
          <w:i/>
        </w:rPr>
        <w:t>/не изменял</w:t>
      </w:r>
      <w:r w:rsidR="00DF06C9">
        <w:rPr>
          <w:rFonts w:ascii="Times New Roman" w:hAnsi="Times New Roman" w:cs="Times New Roman"/>
          <w:i/>
        </w:rPr>
        <w:t xml:space="preserve"> (-а)</w:t>
      </w:r>
      <w:r w:rsidR="00AC621D" w:rsidRPr="00AC621D">
        <w:rPr>
          <w:rFonts w:ascii="Times New Roman" w:hAnsi="Times New Roman" w:cs="Times New Roman"/>
          <w:i/>
        </w:rPr>
        <w:t>)</w:t>
      </w:r>
    </w:p>
    <w:p w:rsidR="000038A8" w:rsidRDefault="000038A8" w:rsidP="005242E6">
      <w:pPr>
        <w:pStyle w:val="ConsPlusNonformat"/>
        <w:jc w:val="both"/>
        <w:rPr>
          <w:rFonts w:ascii="Times New Roman" w:hAnsi="Times New Roman" w:cs="Times New Roman"/>
        </w:rPr>
      </w:pPr>
      <w:r>
        <w:rPr>
          <w:rFonts w:ascii="Times New Roman" w:hAnsi="Times New Roman" w:cs="Times New Roman"/>
        </w:rPr>
        <w:t xml:space="preserve">В случае изменения фамилии, имени, отчества указать сведения о фамилии, имени и отчестве ранее </w:t>
      </w:r>
      <w:r w:rsidR="00705545">
        <w:rPr>
          <w:rFonts w:ascii="Times New Roman" w:hAnsi="Times New Roman" w:cs="Times New Roman"/>
        </w:rPr>
        <w:t>носивших</w:t>
      </w:r>
      <w:r>
        <w:rPr>
          <w:rFonts w:ascii="Times New Roman" w:hAnsi="Times New Roman" w:cs="Times New Roman"/>
        </w:rPr>
        <w:t xml:space="preserve"> </w:t>
      </w:r>
      <w:r w:rsidR="00310603">
        <w:rPr>
          <w:rFonts w:ascii="Times New Roman" w:hAnsi="Times New Roman" w:cs="Times New Roman"/>
        </w:rPr>
        <w:t>лицом в отношении которого запрашивается справка</w:t>
      </w:r>
      <w:r>
        <w:rPr>
          <w:rFonts w:ascii="Times New Roman" w:hAnsi="Times New Roman" w:cs="Times New Roman"/>
        </w:rPr>
        <w:t>.</w:t>
      </w:r>
    </w:p>
    <w:p w:rsidR="000038A8" w:rsidRDefault="000038A8" w:rsidP="005242E6">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w:t>
      </w:r>
    </w:p>
    <w:p w:rsidR="000038A8" w:rsidRDefault="000038A8" w:rsidP="005242E6">
      <w:pPr>
        <w:pStyle w:val="ConsPlusNonformat"/>
        <w:jc w:val="both"/>
        <w:rPr>
          <w:rFonts w:ascii="Times New Roman" w:hAnsi="Times New Roman" w:cs="Times New Roman"/>
        </w:rPr>
      </w:pPr>
    </w:p>
    <w:p w:rsidR="000038A8" w:rsidRDefault="000038A8" w:rsidP="005242E6">
      <w:pPr>
        <w:pStyle w:val="ConsPlusNonformat"/>
        <w:jc w:val="both"/>
        <w:rPr>
          <w:rFonts w:ascii="Times New Roman" w:hAnsi="Times New Roman" w:cs="Times New Roman"/>
        </w:rPr>
      </w:pPr>
    </w:p>
    <w:p w:rsidR="00DE20BB" w:rsidRDefault="005E14A5" w:rsidP="005242E6">
      <w:pPr>
        <w:pStyle w:val="ConsPlusNonformat"/>
        <w:jc w:val="both"/>
        <w:rPr>
          <w:rFonts w:ascii="Times New Roman" w:hAnsi="Times New Roman" w:cs="Times New Roman"/>
        </w:rPr>
      </w:pPr>
      <w:r>
        <w:rPr>
          <w:rFonts w:ascii="Times New Roman" w:hAnsi="Times New Roman" w:cs="Times New Roman"/>
        </w:rPr>
        <w:t xml:space="preserve"> К заявлению прилагаю документы:</w:t>
      </w:r>
    </w:p>
    <w:p w:rsidR="000038A8" w:rsidRDefault="000038A8" w:rsidP="005242E6">
      <w:pPr>
        <w:pStyle w:val="ConsPlusNonformat"/>
        <w:jc w:val="both"/>
      </w:pPr>
    </w:p>
    <w:p w:rsidR="00DE20BB" w:rsidRDefault="005E14A5" w:rsidP="005242E6">
      <w:pPr>
        <w:pStyle w:val="ConsPlusNonformat"/>
        <w:jc w:val="both"/>
        <w:rPr>
          <w:rFonts w:ascii="Times New Roman" w:hAnsi="Times New Roman" w:cs="Times New Roman"/>
        </w:rPr>
      </w:pPr>
      <w:r>
        <w:rPr>
          <w:rFonts w:ascii="Times New Roman" w:hAnsi="Times New Roman" w:cs="Times New Roman"/>
        </w:rPr>
        <w:t>1) _________________________________________________________________________________;</w:t>
      </w:r>
    </w:p>
    <w:p w:rsidR="00DE20BB" w:rsidRDefault="005E14A5" w:rsidP="005242E6">
      <w:pPr>
        <w:pStyle w:val="ConsPlusNonformat"/>
        <w:jc w:val="both"/>
        <w:rPr>
          <w:rFonts w:ascii="Times New Roman" w:hAnsi="Times New Roman" w:cs="Times New Roman"/>
        </w:rPr>
      </w:pPr>
      <w:r>
        <w:rPr>
          <w:rFonts w:ascii="Times New Roman" w:hAnsi="Times New Roman" w:cs="Times New Roman"/>
        </w:rPr>
        <w:t>2) _________________________________________________________________________________;</w:t>
      </w:r>
    </w:p>
    <w:p w:rsidR="00DE20BB" w:rsidRDefault="005E14A5" w:rsidP="005242E6">
      <w:pPr>
        <w:pStyle w:val="ConsPlusNonformat"/>
        <w:jc w:val="both"/>
        <w:rPr>
          <w:rFonts w:ascii="Times New Roman" w:hAnsi="Times New Roman" w:cs="Times New Roman"/>
        </w:rPr>
      </w:pPr>
      <w:r>
        <w:rPr>
          <w:rFonts w:ascii="Times New Roman" w:hAnsi="Times New Roman" w:cs="Times New Roman"/>
        </w:rPr>
        <w:t>3) _________________________________________________________________________________;</w:t>
      </w:r>
    </w:p>
    <w:p w:rsidR="00DE20BB" w:rsidRPr="009C0DF9" w:rsidRDefault="00DE20BB" w:rsidP="005242E6">
      <w:pPr>
        <w:pStyle w:val="ConsPlusNonformat"/>
        <w:jc w:val="both"/>
        <w:rPr>
          <w:rFonts w:ascii="Times New Roman" w:hAnsi="Times New Roman" w:cs="Times New Roman"/>
        </w:rPr>
      </w:pPr>
    </w:p>
    <w:p w:rsidR="00DE20BB" w:rsidRDefault="005E14A5" w:rsidP="005242E6">
      <w:pPr>
        <w:pStyle w:val="ConsPlusNonformat"/>
        <w:jc w:val="both"/>
      </w:pPr>
      <w:r>
        <w:rPr>
          <w:rFonts w:ascii="Times New Roman" w:hAnsi="Times New Roman" w:cs="Times New Roman"/>
        </w:rPr>
        <w:t xml:space="preserve">         На обработку моих персональных данных, содержащихся в заявлении и прилагаемых к нему документах, в соответствии с Федеральным законом от 27.07.2006 № 152-ФЗ «О персональных данных» </w:t>
      </w:r>
      <w:r w:rsidR="00DF06C9">
        <w:rPr>
          <w:rFonts w:ascii="Times New Roman" w:hAnsi="Times New Roman" w:cs="Times New Roman"/>
        </w:rPr>
        <w:br/>
      </w:r>
      <w:r>
        <w:rPr>
          <w:rFonts w:ascii="Times New Roman" w:hAnsi="Times New Roman" w:cs="Times New Roman"/>
        </w:rPr>
        <w:t xml:space="preserve">(с последующими изменениями) автоматизированной, а </w:t>
      </w:r>
      <w:r w:rsidR="00DF06C9">
        <w:rPr>
          <w:rFonts w:ascii="Times New Roman" w:hAnsi="Times New Roman" w:cs="Times New Roman"/>
        </w:rPr>
        <w:t>также</w:t>
      </w:r>
      <w:r>
        <w:rPr>
          <w:rFonts w:ascii="Times New Roman" w:hAnsi="Times New Roman" w:cs="Times New Roman"/>
        </w:rPr>
        <w:t xml:space="preserve"> без использования средств автоматизированной обработки, согласен (согласна).</w:t>
      </w:r>
    </w:p>
    <w:p w:rsidR="00DE20BB" w:rsidRDefault="00DE20BB" w:rsidP="005242E6">
      <w:pPr>
        <w:pStyle w:val="ConsPlusNonformat"/>
        <w:jc w:val="both"/>
        <w:rPr>
          <w:rFonts w:ascii="Times New Roman" w:hAnsi="Times New Roman" w:cs="Times New Roman"/>
        </w:rPr>
      </w:pPr>
    </w:p>
    <w:p w:rsidR="00DE20BB" w:rsidRDefault="005E14A5" w:rsidP="005242E6">
      <w:pPr>
        <w:jc w:val="both"/>
        <w:rPr>
          <w:szCs w:val="24"/>
        </w:rPr>
      </w:pPr>
      <w:r>
        <w:rPr>
          <w:szCs w:val="24"/>
        </w:rPr>
        <w:t xml:space="preserve">    «______»___________20___г.              ______________________     ____________________       </w:t>
      </w:r>
    </w:p>
    <w:p w:rsidR="002F679E" w:rsidRDefault="005E14A5" w:rsidP="005242E6">
      <w:pPr>
        <w:pStyle w:val="ConsPlusNonformat"/>
        <w:jc w:val="both"/>
        <w:rPr>
          <w:rFonts w:ascii="Times New Roman" w:hAnsi="Times New Roman" w:cs="Times New Roman"/>
          <w:sz w:val="20"/>
          <w:szCs w:val="20"/>
        </w:rPr>
      </w:pPr>
      <w:r>
        <w:rPr>
          <w:rFonts w:ascii="Times New Roman" w:hAnsi="Times New Roman" w:cs="Times New Roman"/>
        </w:rPr>
        <w:t xml:space="preserve">     </w:t>
      </w:r>
      <w:r>
        <w:rPr>
          <w:rFonts w:ascii="Times New Roman" w:hAnsi="Times New Roman" w:cs="Times New Roman"/>
          <w:sz w:val="20"/>
          <w:szCs w:val="20"/>
        </w:rPr>
        <w:t xml:space="preserve">                                                                                 (Ф.И.О. заявителя полностью)      </w:t>
      </w:r>
      <w:r w:rsidR="00DF06C9">
        <w:rPr>
          <w:rFonts w:ascii="Times New Roman" w:hAnsi="Times New Roman" w:cs="Times New Roman"/>
          <w:sz w:val="20"/>
          <w:szCs w:val="20"/>
        </w:rPr>
        <w:t xml:space="preserve">                  </w:t>
      </w:r>
      <w:r>
        <w:rPr>
          <w:rFonts w:ascii="Times New Roman" w:hAnsi="Times New Roman" w:cs="Times New Roman"/>
          <w:sz w:val="20"/>
          <w:szCs w:val="20"/>
        </w:rPr>
        <w:t xml:space="preserve">  (подпись заявителя)</w:t>
      </w:r>
    </w:p>
    <w:p w:rsidR="002F679E" w:rsidRDefault="002F679E">
      <w:pPr>
        <w:spacing w:after="0" w:line="240" w:lineRule="auto"/>
        <w:rPr>
          <w:rFonts w:eastAsia="Times New Roman"/>
          <w:sz w:val="20"/>
          <w:szCs w:val="20"/>
          <w:lang w:eastAsia="ru-RU"/>
        </w:rPr>
      </w:pPr>
      <w:r>
        <w:rPr>
          <w:sz w:val="20"/>
          <w:szCs w:val="20"/>
        </w:rPr>
        <w:br w:type="page"/>
      </w:r>
    </w:p>
    <w:p w:rsidR="00DE20BB" w:rsidRDefault="00DE20BB">
      <w:pPr>
        <w:pStyle w:val="ConsPlusNonformat"/>
        <w:jc w:val="both"/>
        <w:sectPr w:rsidR="00DE20BB">
          <w:headerReference w:type="default" r:id="rId14"/>
          <w:footerReference w:type="default" r:id="rId15"/>
          <w:pgSz w:w="11906" w:h="16838"/>
          <w:pgMar w:top="0" w:right="566" w:bottom="994" w:left="1134" w:header="0" w:footer="720" w:gutter="0"/>
          <w:cols w:space="720"/>
          <w:formProt w:val="0"/>
          <w:docGrid w:linePitch="299" w:charSpace="-6350"/>
        </w:sectPr>
      </w:pPr>
    </w:p>
    <w:p w:rsidR="00833CE0" w:rsidRDefault="005E14A5" w:rsidP="00200DAE">
      <w:pPr>
        <w:pStyle w:val="1"/>
        <w:ind w:left="1214"/>
        <w:contextualSpacing/>
      </w:pPr>
      <w:bookmarkStart w:id="280" w:name="_Toc530579185"/>
      <w:bookmarkStart w:id="281" w:name="_Toc510617040"/>
      <w:bookmarkStart w:id="282" w:name="_Toc5112008"/>
      <w:r>
        <w:lastRenderedPageBreak/>
        <w:t>Приложение 7</w:t>
      </w:r>
      <w:bookmarkEnd w:id="280"/>
      <w:bookmarkEnd w:id="281"/>
    </w:p>
    <w:p w:rsidR="00DE20BB" w:rsidRDefault="005E14A5" w:rsidP="00200DAE">
      <w:pPr>
        <w:pStyle w:val="1"/>
        <w:ind w:left="1214"/>
        <w:contextualSpacing/>
      </w:pPr>
      <w:r>
        <w:t xml:space="preserve"> </w:t>
      </w:r>
      <w:bookmarkEnd w:id="282"/>
      <w:r w:rsidR="00833CE0" w:rsidRPr="00833CE0">
        <w:t>к Административному регламенту</w:t>
      </w:r>
    </w:p>
    <w:p w:rsidR="00DE20BB" w:rsidRDefault="005E14A5" w:rsidP="00386BBC">
      <w:pPr>
        <w:pStyle w:val="afff2"/>
      </w:pPr>
      <w:bookmarkStart w:id="283" w:name="_Toc510617041"/>
      <w:bookmarkEnd w:id="283"/>
      <w:r>
        <w:t>Описание документов, необходимых для предоставления Муниципальной услуги</w:t>
      </w:r>
    </w:p>
    <w:p w:rsidR="00DE20BB" w:rsidRDefault="00DE20BB">
      <w:pPr>
        <w:pStyle w:val="affff6"/>
        <w:rPr>
          <w:sz w:val="24"/>
        </w:rPr>
      </w:pPr>
    </w:p>
    <w:tbl>
      <w:tblPr>
        <w:tblW w:w="5321" w:type="pct"/>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372"/>
        <w:gridCol w:w="2441"/>
        <w:gridCol w:w="7200"/>
        <w:gridCol w:w="3117"/>
      </w:tblGrid>
      <w:tr w:rsidR="001D4DF7" w:rsidTr="00E72984">
        <w:trPr>
          <w:trHeight w:val="309"/>
          <w:tblHeader/>
        </w:trPr>
        <w:tc>
          <w:tcPr>
            <w:tcW w:w="237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rPr>
                <w:rFonts w:eastAsia="Times New Roman"/>
                <w:szCs w:val="24"/>
                <w:lang w:eastAsia="ru-RU"/>
              </w:rPr>
            </w:pPr>
            <w:r>
              <w:rPr>
                <w:rFonts w:eastAsia="Times New Roman"/>
                <w:szCs w:val="24"/>
                <w:lang w:eastAsia="ru-RU"/>
              </w:rPr>
              <w:t>Класс документа</w:t>
            </w: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rPr>
                <w:rFonts w:eastAsia="Times New Roman"/>
                <w:szCs w:val="24"/>
                <w:lang w:eastAsia="ru-RU"/>
              </w:rPr>
            </w:pPr>
            <w:r>
              <w:rPr>
                <w:rFonts w:eastAsia="Times New Roman"/>
                <w:szCs w:val="24"/>
                <w:lang w:eastAsia="ru-RU"/>
              </w:rPr>
              <w:t>Виды документа</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ind w:firstLine="709"/>
              <w:jc w:val="center"/>
              <w:rPr>
                <w:rFonts w:eastAsia="Times New Roman"/>
                <w:szCs w:val="24"/>
                <w:lang w:eastAsia="ru-RU"/>
              </w:rPr>
            </w:pPr>
            <w:r>
              <w:rPr>
                <w:rFonts w:eastAsia="Times New Roman"/>
                <w:szCs w:val="24"/>
                <w:lang w:eastAsia="ru-RU"/>
              </w:rPr>
              <w:t>Общие описания документов</w:t>
            </w:r>
          </w:p>
          <w:p w:rsidR="00DE20BB" w:rsidRDefault="00DE20BB">
            <w:pPr>
              <w:suppressAutoHyphens/>
              <w:spacing w:after="0" w:line="23" w:lineRule="atLeast"/>
              <w:ind w:firstLine="709"/>
              <w:jc w:val="center"/>
              <w:rPr>
                <w:rFonts w:eastAsia="Times New Roman"/>
                <w:szCs w:val="24"/>
                <w:lang w:eastAsia="ru-RU"/>
              </w:rPr>
            </w:pP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E72984">
            <w:pPr>
              <w:suppressAutoHyphens/>
              <w:spacing w:after="0" w:line="23" w:lineRule="atLeast"/>
              <w:ind w:left="71"/>
              <w:jc w:val="center"/>
            </w:pPr>
            <w:r>
              <w:rPr>
                <w:rFonts w:eastAsia="Times New Roman"/>
                <w:szCs w:val="24"/>
                <w:lang w:eastAsia="ru-RU"/>
              </w:rPr>
              <w:t>При подаче через РПГУ</w:t>
            </w:r>
          </w:p>
        </w:tc>
      </w:tr>
      <w:tr w:rsidR="001D4DF7" w:rsidTr="00E72984">
        <w:trPr>
          <w:trHeight w:val="310"/>
        </w:trPr>
        <w:tc>
          <w:tcPr>
            <w:tcW w:w="4812" w:type="dxa"/>
            <w:gridSpan w:val="2"/>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rPr>
                <w:rFonts w:eastAsia="Times New Roman"/>
                <w:szCs w:val="24"/>
                <w:lang w:eastAsia="ru-RU"/>
              </w:rPr>
            </w:pPr>
            <w:r>
              <w:rPr>
                <w:rFonts w:eastAsia="Times New Roman"/>
                <w:szCs w:val="24"/>
                <w:lang w:eastAsia="ru-RU"/>
              </w:rPr>
              <w:t>Заявление</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Заявление должно быть оформлено по форме, указанной в Приложении 6 к Административному регламенту.</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При подаче заполняется интерактивная форма заявления.</w:t>
            </w:r>
          </w:p>
        </w:tc>
      </w:tr>
      <w:tr w:rsidR="001D4DF7" w:rsidTr="00E72984">
        <w:trPr>
          <w:trHeight w:val="310"/>
        </w:trPr>
        <w:tc>
          <w:tcPr>
            <w:tcW w:w="237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tabs>
                <w:tab w:val="left" w:pos="760"/>
              </w:tabs>
              <w:suppressAutoHyphens/>
              <w:spacing w:after="0" w:line="23" w:lineRule="atLeast"/>
              <w:rPr>
                <w:rFonts w:eastAsia="Times New Roman"/>
                <w:szCs w:val="24"/>
                <w:lang w:eastAsia="ru-RU"/>
              </w:rPr>
            </w:pPr>
            <w:r>
              <w:rPr>
                <w:rFonts w:eastAsia="Times New Roman"/>
                <w:szCs w:val="24"/>
                <w:lang w:eastAsia="ru-RU"/>
              </w:rPr>
              <w:t>Документ, удостоверяющий личность</w:t>
            </w: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 xml:space="preserve">Паспорт гражданина Российской Федерации </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При подаче предоставляется электронный образ документа</w:t>
            </w:r>
          </w:p>
        </w:tc>
      </w:tr>
      <w:tr w:rsidR="001D4DF7" w:rsidTr="00E72984">
        <w:trPr>
          <w:trHeight w:val="302"/>
        </w:trPr>
        <w:tc>
          <w:tcPr>
            <w:tcW w:w="2371" w:type="dxa"/>
            <w:vMerge/>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 xml:space="preserve">Паспорт гражданина СССР </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Предоставляется электронный образ документа</w:t>
            </w:r>
          </w:p>
        </w:tc>
      </w:tr>
      <w:tr w:rsidR="00432492" w:rsidTr="00E72984">
        <w:trPr>
          <w:trHeight w:val="302"/>
        </w:trPr>
        <w:tc>
          <w:tcPr>
            <w:tcW w:w="2371" w:type="dxa"/>
            <w:vMerge/>
            <w:tcBorders>
              <w:top w:val="single" w:sz="4" w:space="0" w:color="00000A"/>
              <w:left w:val="single" w:sz="4" w:space="0" w:color="00000A"/>
              <w:bottom w:val="single" w:sz="4" w:space="0" w:color="00000A"/>
              <w:right w:val="single" w:sz="4" w:space="0" w:color="00000A"/>
            </w:tcBorders>
            <w:shd w:val="clear" w:color="auto" w:fill="FFFFFF"/>
          </w:tcPr>
          <w:p w:rsidR="00432492" w:rsidRDefault="00432492"/>
        </w:tc>
        <w:tc>
          <w:tcPr>
            <w:tcW w:w="2441" w:type="dxa"/>
            <w:tcBorders>
              <w:top w:val="single" w:sz="4" w:space="0" w:color="00000A"/>
              <w:left w:val="single" w:sz="4" w:space="0" w:color="00000A"/>
              <w:bottom w:val="single" w:sz="4" w:space="0" w:color="00000A"/>
              <w:right w:val="single" w:sz="4" w:space="0" w:color="00000A"/>
            </w:tcBorders>
            <w:shd w:val="clear" w:color="auto" w:fill="auto"/>
          </w:tcPr>
          <w:p w:rsidR="00432492" w:rsidRPr="00FF48A4" w:rsidRDefault="00432492">
            <w:pPr>
              <w:suppressAutoHyphens/>
              <w:spacing w:after="0" w:line="23" w:lineRule="atLeast"/>
              <w:jc w:val="both"/>
              <w:rPr>
                <w:rFonts w:eastAsia="Times New Roman"/>
                <w:szCs w:val="24"/>
                <w:lang w:eastAsia="ru-RU"/>
              </w:rPr>
            </w:pPr>
            <w:r w:rsidRPr="00FF48A4">
              <w:rPr>
                <w:rFonts w:eastAsia="Times New Roman"/>
                <w:szCs w:val="24"/>
                <w:lang w:eastAsia="ru-RU"/>
              </w:rPr>
              <w:t>Свидетельство о рождении ребёнка (в случае получения справки на детей)</w:t>
            </w:r>
          </w:p>
        </w:tc>
        <w:tc>
          <w:tcPr>
            <w:tcW w:w="7200" w:type="dxa"/>
            <w:tcBorders>
              <w:top w:val="single" w:sz="4" w:space="0" w:color="00000A"/>
              <w:left w:val="single" w:sz="4" w:space="0" w:color="00000A"/>
              <w:bottom w:val="single" w:sz="4" w:space="0" w:color="00000A"/>
              <w:right w:val="single" w:sz="4" w:space="0" w:color="00000A"/>
            </w:tcBorders>
            <w:shd w:val="clear" w:color="auto" w:fill="auto"/>
          </w:tcPr>
          <w:p w:rsidR="00432492" w:rsidRPr="00FF48A4" w:rsidRDefault="00432492">
            <w:pPr>
              <w:suppressAutoHyphens/>
              <w:spacing w:after="0" w:line="23" w:lineRule="atLeast"/>
              <w:jc w:val="both"/>
              <w:rPr>
                <w:rFonts w:eastAsia="Times New Roman"/>
                <w:szCs w:val="24"/>
                <w:lang w:eastAsia="ru-RU"/>
              </w:rPr>
            </w:pPr>
            <w:r w:rsidRPr="00FF48A4">
              <w:rPr>
                <w:rFonts w:eastAsia="Times New Roman"/>
                <w:szCs w:val="24"/>
                <w:lang w:eastAsia="ru-RU"/>
              </w:rPr>
              <w:t xml:space="preserve">Свидетельство о рождении </w:t>
            </w:r>
            <w:r w:rsidR="00DF06C9" w:rsidRPr="00FF48A4">
              <w:rPr>
                <w:rFonts w:eastAsia="Times New Roman"/>
                <w:szCs w:val="24"/>
                <w:lang w:eastAsia="ru-RU"/>
              </w:rPr>
              <w:t>–</w:t>
            </w:r>
            <w:r w:rsidRPr="00FF48A4">
              <w:rPr>
                <w:rFonts w:eastAsia="Times New Roman"/>
                <w:szCs w:val="24"/>
                <w:lang w:eastAsia="ru-RU"/>
              </w:rPr>
              <w:t xml:space="preserve"> свидетельство о государственной регистрации акта гражданского состояния </w:t>
            </w:r>
            <w:r w:rsidR="00DF06C9" w:rsidRPr="00FF48A4">
              <w:rPr>
                <w:rFonts w:eastAsia="Times New Roman"/>
                <w:szCs w:val="24"/>
                <w:lang w:eastAsia="ru-RU"/>
              </w:rPr>
              <w:t>–</w:t>
            </w:r>
            <w:r w:rsidRPr="00FF48A4">
              <w:rPr>
                <w:rFonts w:eastAsia="Times New Roman"/>
                <w:szCs w:val="24"/>
                <w:lang w:eastAsia="ru-RU"/>
              </w:rPr>
              <w:t xml:space="preserve"> факта рождения ребёнка. В этом документе содержится информация об имени ребёнка, дате его рождения, а также именах его родителей.</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432492" w:rsidRPr="00FF48A4" w:rsidRDefault="00432492">
            <w:pPr>
              <w:suppressAutoHyphens/>
              <w:spacing w:after="0" w:line="23" w:lineRule="atLeast"/>
              <w:jc w:val="both"/>
              <w:rPr>
                <w:rFonts w:eastAsia="Times New Roman"/>
                <w:szCs w:val="24"/>
                <w:lang w:eastAsia="ru-RU"/>
              </w:rPr>
            </w:pPr>
            <w:r w:rsidRPr="00FF48A4">
              <w:rPr>
                <w:rFonts w:eastAsia="Times New Roman"/>
                <w:szCs w:val="24"/>
                <w:lang w:eastAsia="ru-RU"/>
              </w:rPr>
              <w:t>Предоставляется электронный образ документа</w:t>
            </w:r>
          </w:p>
        </w:tc>
      </w:tr>
      <w:tr w:rsidR="001D4DF7" w:rsidTr="00E72984">
        <w:trPr>
          <w:trHeight w:val="302"/>
        </w:trPr>
        <w:tc>
          <w:tcPr>
            <w:tcW w:w="2371" w:type="dxa"/>
            <w:vMerge/>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 xml:space="preserve">Временное удостоверение личности гражданина </w:t>
            </w:r>
            <w:r>
              <w:rPr>
                <w:rFonts w:eastAsia="Times New Roman"/>
                <w:szCs w:val="24"/>
                <w:lang w:eastAsia="ru-RU"/>
              </w:rPr>
              <w:lastRenderedPageBreak/>
              <w:t xml:space="preserve">Российской Федерации </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026DB4">
            <w:pPr>
              <w:suppressAutoHyphens/>
              <w:spacing w:after="0" w:line="23" w:lineRule="atLeast"/>
              <w:jc w:val="both"/>
            </w:pPr>
            <w:r>
              <w:rPr>
                <w:rFonts w:eastAsia="Times New Roman"/>
                <w:szCs w:val="24"/>
                <w:lang w:eastAsia="ru-RU"/>
              </w:rPr>
              <w:lastRenderedPageBreak/>
              <w:t>Форма утверждена приказом МВД России от 13.11.2017 № 851 «Об утверждении Административного регламента Министерства</w:t>
            </w:r>
            <w:r w:rsidR="00026DB4">
              <w:rPr>
                <w:rFonts w:eastAsia="Times New Roman"/>
                <w:szCs w:val="24"/>
                <w:lang w:eastAsia="ru-RU"/>
              </w:rPr>
              <w:t xml:space="preserve"> </w:t>
            </w:r>
            <w:r>
              <w:rPr>
                <w:rFonts w:eastAsia="Times New Roman"/>
                <w:szCs w:val="24"/>
                <w:lang w:eastAsia="ru-RU"/>
              </w:rPr>
              <w:t xml:space="preserve">внутренних дел Российской Федерации по предоставлению </w:t>
            </w:r>
            <w:r>
              <w:rPr>
                <w:rFonts w:eastAsia="Times New Roman"/>
                <w:szCs w:val="24"/>
                <w:lang w:eastAsia="ru-RU"/>
              </w:rPr>
              <w:lastRenderedPageBreak/>
              <w:t>государственной услуги по выдаче, замене паспортов гражданина Российской Федерации, удостоверяющих личность гражданина Российской Федерации».</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lastRenderedPageBreak/>
              <w:t>Предоставляется электронный образ документа</w:t>
            </w:r>
          </w:p>
        </w:tc>
      </w:tr>
      <w:tr w:rsidR="001D4DF7" w:rsidTr="00E72984">
        <w:trPr>
          <w:trHeight w:val="280"/>
        </w:trPr>
        <w:tc>
          <w:tcPr>
            <w:tcW w:w="2371" w:type="dxa"/>
            <w:vMerge/>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Военный билет</w:t>
            </w:r>
          </w:p>
          <w:p w:rsidR="00DE20BB" w:rsidRDefault="00DE20BB" w:rsidP="000C05D0">
            <w:pPr>
              <w:suppressAutoHyphens/>
              <w:spacing w:after="0" w:line="23" w:lineRule="atLeast"/>
              <w:ind w:left="-399"/>
              <w:jc w:val="both"/>
              <w:rPr>
                <w:rFonts w:eastAsia="Times New Roman"/>
                <w:szCs w:val="24"/>
                <w:lang w:eastAsia="ru-RU"/>
              </w:rPr>
            </w:pP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p w:rsidR="00DE20BB" w:rsidRDefault="00DE20BB">
            <w:pPr>
              <w:suppressAutoHyphens/>
              <w:spacing w:after="0" w:line="23" w:lineRule="atLeast"/>
              <w:jc w:val="both"/>
              <w:rPr>
                <w:rFonts w:eastAsia="Times New Roman"/>
                <w:szCs w:val="24"/>
                <w:lang w:eastAsia="ru-RU"/>
              </w:rPr>
            </w:pP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suppressAutoHyphens/>
              <w:spacing w:after="0" w:line="23" w:lineRule="atLeast"/>
              <w:jc w:val="both"/>
              <w:rPr>
                <w:rFonts w:eastAsia="Times New Roman"/>
                <w:szCs w:val="24"/>
                <w:lang w:eastAsia="ru-RU"/>
              </w:rPr>
            </w:pPr>
            <w:r>
              <w:rPr>
                <w:rFonts w:eastAsia="Times New Roman"/>
                <w:szCs w:val="24"/>
                <w:lang w:eastAsia="ru-RU"/>
              </w:rPr>
              <w:t>Предоставляется электронный образ документа</w:t>
            </w:r>
          </w:p>
          <w:p w:rsidR="00DE20BB" w:rsidRDefault="00DE20BB">
            <w:pPr>
              <w:suppressAutoHyphens/>
              <w:spacing w:after="0" w:line="23" w:lineRule="atLeast"/>
              <w:jc w:val="both"/>
              <w:rPr>
                <w:rFonts w:eastAsia="Times New Roman"/>
                <w:szCs w:val="24"/>
                <w:lang w:eastAsia="ru-RU"/>
              </w:rPr>
            </w:pPr>
          </w:p>
        </w:tc>
      </w:tr>
      <w:tr w:rsidR="00432492" w:rsidTr="00E72984">
        <w:trPr>
          <w:trHeight w:val="705"/>
        </w:trPr>
        <w:tc>
          <w:tcPr>
            <w:tcW w:w="2371" w:type="dxa"/>
            <w:vMerge w:val="restart"/>
            <w:tcBorders>
              <w:top w:val="single" w:sz="4" w:space="0" w:color="00000A"/>
              <w:left w:val="single" w:sz="4" w:space="0" w:color="00000A"/>
              <w:right w:val="single" w:sz="4" w:space="0" w:color="00000A"/>
            </w:tcBorders>
            <w:shd w:val="clear" w:color="auto" w:fill="FFFFFF"/>
          </w:tcPr>
          <w:p w:rsidR="00432492" w:rsidRDefault="00432492">
            <w:pPr>
              <w:suppressAutoHyphens/>
              <w:spacing w:after="0" w:line="23" w:lineRule="atLeast"/>
              <w:rPr>
                <w:rFonts w:eastAsia="Times New Roman"/>
                <w:szCs w:val="24"/>
                <w:lang w:eastAsia="ru-RU"/>
              </w:rPr>
            </w:pPr>
            <w:r>
              <w:rPr>
                <w:rFonts w:eastAsia="Times New Roman"/>
                <w:szCs w:val="24"/>
                <w:lang w:eastAsia="ru-RU"/>
              </w:rPr>
              <w:t>Документ, удостоверяющий полномочия представителя</w:t>
            </w: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432492" w:rsidRDefault="00432492">
            <w:pPr>
              <w:suppressAutoHyphens/>
              <w:spacing w:after="0" w:line="23" w:lineRule="atLeast"/>
              <w:rPr>
                <w:rFonts w:eastAsia="Times New Roman"/>
                <w:szCs w:val="24"/>
                <w:lang w:eastAsia="ru-RU"/>
              </w:rPr>
            </w:pPr>
            <w:r>
              <w:rPr>
                <w:rFonts w:eastAsia="Times New Roman"/>
                <w:szCs w:val="24"/>
                <w:lang w:eastAsia="ru-RU"/>
              </w:rPr>
              <w:t>Доверенность</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Доверенность должна быть оформлена в соответствии с требованиями законодательства и содержать следующие сведения:</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 ФИО лица, выдавшего доверенность;</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 ФИО лица, уполномоченного по доверенности;</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 Данные документов, удостоверяющих личность этих лиц;</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 Объем полномочий представителя, включающий право на подачу заявления о предоставлении Муниципальной услуги;</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-Дата выдачи доверенности;</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 Подпись лица, выдавшего доверенность.</w:t>
            </w:r>
          </w:p>
          <w:p w:rsidR="00432492" w:rsidRDefault="00432492" w:rsidP="000038A8">
            <w:pPr>
              <w:suppressAutoHyphens/>
              <w:spacing w:after="0" w:line="23" w:lineRule="atLeast"/>
              <w:rPr>
                <w:rFonts w:eastAsia="Times New Roman"/>
                <w:szCs w:val="24"/>
                <w:lang w:eastAsia="ru-RU"/>
              </w:rPr>
            </w:pPr>
            <w:r>
              <w:rPr>
                <w:rFonts w:eastAsia="Times New Roman"/>
                <w:szCs w:val="24"/>
                <w:lang w:eastAsia="ru-RU"/>
              </w:rPr>
              <w:t>Доверенность должна быть нотариально заверена.</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432492" w:rsidRDefault="00432492">
            <w:pPr>
              <w:suppressAutoHyphens/>
              <w:spacing w:after="0" w:line="23" w:lineRule="atLeast"/>
              <w:jc w:val="both"/>
              <w:rPr>
                <w:rFonts w:eastAsia="Times New Roman"/>
                <w:szCs w:val="24"/>
                <w:lang w:eastAsia="ru-RU"/>
              </w:rPr>
            </w:pPr>
            <w:r>
              <w:rPr>
                <w:rFonts w:eastAsia="Times New Roman"/>
                <w:szCs w:val="24"/>
                <w:lang w:eastAsia="ru-RU"/>
              </w:rPr>
              <w:t>Предоставляется электронный образ документа</w:t>
            </w:r>
          </w:p>
        </w:tc>
      </w:tr>
      <w:tr w:rsidR="00432492" w:rsidTr="00E72984">
        <w:trPr>
          <w:trHeight w:val="705"/>
        </w:trPr>
        <w:tc>
          <w:tcPr>
            <w:tcW w:w="2371" w:type="dxa"/>
            <w:vMerge/>
            <w:tcBorders>
              <w:top w:val="single" w:sz="4" w:space="0" w:color="00000A"/>
              <w:left w:val="single" w:sz="4" w:space="0" w:color="00000A"/>
              <w:right w:val="single" w:sz="4" w:space="0" w:color="00000A"/>
            </w:tcBorders>
            <w:shd w:val="clear" w:color="auto" w:fill="FFFFFF"/>
          </w:tcPr>
          <w:p w:rsidR="00432492" w:rsidRDefault="00432492">
            <w:pPr>
              <w:suppressAutoHyphens/>
              <w:spacing w:after="0" w:line="23" w:lineRule="atLeast"/>
              <w:rPr>
                <w:rFonts w:eastAsia="Times New Roman"/>
                <w:szCs w:val="24"/>
                <w:lang w:eastAsia="ru-RU"/>
              </w:rPr>
            </w:pP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432492" w:rsidRPr="00FF48A4" w:rsidRDefault="00432492">
            <w:pPr>
              <w:suppressAutoHyphens/>
              <w:spacing w:after="0" w:line="23" w:lineRule="atLeast"/>
              <w:rPr>
                <w:rFonts w:eastAsia="Times New Roman"/>
                <w:szCs w:val="24"/>
                <w:lang w:eastAsia="ru-RU"/>
              </w:rPr>
            </w:pPr>
            <w:r w:rsidRPr="00FF48A4">
              <w:rPr>
                <w:rFonts w:eastAsia="Times New Roman"/>
                <w:szCs w:val="24"/>
                <w:lang w:eastAsia="ru-RU"/>
              </w:rPr>
              <w:t>Распорядительный акт (</w:t>
            </w:r>
            <w:r w:rsidR="003A1C79" w:rsidRPr="00FF48A4">
              <w:rPr>
                <w:rFonts w:eastAsia="Times New Roman"/>
                <w:szCs w:val="24"/>
                <w:lang w:eastAsia="ru-RU"/>
              </w:rPr>
              <w:t>распоряжение, приказ, решение, постановление) уполномоченного органа опеки и попечительства о назначении опекуна (попечителя)</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432492"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Распорядительный акт должен содержать:</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наименование уполномоченного органа опеки и попечительства;</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реквизиты распорядительного акта (дата, номер);</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фамилию, имя, отчество лица, назначенного опекуном (попечителем);</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фамилия, имя, отчество лица, которому назначен опекун (попечитель);</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подпись руководителя уполномоченного органа.</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432492" w:rsidRPr="00FF48A4" w:rsidRDefault="003A1C79">
            <w:pPr>
              <w:suppressAutoHyphens/>
              <w:spacing w:after="0" w:line="23" w:lineRule="atLeast"/>
              <w:jc w:val="both"/>
              <w:rPr>
                <w:rFonts w:eastAsia="Times New Roman"/>
                <w:szCs w:val="24"/>
                <w:lang w:eastAsia="ru-RU"/>
              </w:rPr>
            </w:pPr>
            <w:r w:rsidRPr="00FF48A4">
              <w:rPr>
                <w:rFonts w:eastAsia="Times New Roman"/>
                <w:szCs w:val="24"/>
                <w:lang w:eastAsia="ru-RU"/>
              </w:rPr>
              <w:t>Предоставляется электронный образ документа</w:t>
            </w:r>
          </w:p>
        </w:tc>
      </w:tr>
      <w:tr w:rsidR="003A1C79" w:rsidTr="00E72984">
        <w:trPr>
          <w:trHeight w:val="705"/>
        </w:trPr>
        <w:tc>
          <w:tcPr>
            <w:tcW w:w="2371" w:type="dxa"/>
            <w:vMerge/>
            <w:tcBorders>
              <w:left w:val="single" w:sz="4" w:space="0" w:color="00000A"/>
              <w:right w:val="single" w:sz="4" w:space="0" w:color="00000A"/>
            </w:tcBorders>
            <w:shd w:val="clear" w:color="auto" w:fill="FFFFFF"/>
          </w:tcPr>
          <w:p w:rsidR="003A1C79" w:rsidRDefault="003A1C79">
            <w:pPr>
              <w:suppressAutoHyphens/>
              <w:spacing w:after="0" w:line="23" w:lineRule="atLeast"/>
              <w:rPr>
                <w:rFonts w:eastAsia="Times New Roman"/>
                <w:szCs w:val="24"/>
                <w:lang w:eastAsia="ru-RU"/>
              </w:rPr>
            </w:pP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3A1C79" w:rsidRPr="00FF48A4" w:rsidRDefault="003A1C79">
            <w:pPr>
              <w:suppressAutoHyphens/>
              <w:spacing w:after="0" w:line="23" w:lineRule="atLeast"/>
              <w:rPr>
                <w:rFonts w:eastAsia="Times New Roman"/>
                <w:szCs w:val="24"/>
                <w:lang w:eastAsia="ru-RU"/>
              </w:rPr>
            </w:pPr>
            <w:r w:rsidRPr="00FF48A4">
              <w:rPr>
                <w:rFonts w:eastAsia="Times New Roman"/>
                <w:szCs w:val="24"/>
                <w:lang w:eastAsia="ru-RU"/>
              </w:rPr>
              <w:t xml:space="preserve">Опекунское удостоверение (для опекунов </w:t>
            </w:r>
            <w:r w:rsidRPr="00FF48A4">
              <w:rPr>
                <w:rFonts w:eastAsia="Times New Roman"/>
                <w:szCs w:val="24"/>
                <w:lang w:eastAsia="ru-RU"/>
              </w:rPr>
              <w:lastRenderedPageBreak/>
              <w:t xml:space="preserve">несовершеннолетнего и недееспособного лица) </w:t>
            </w:r>
          </w:p>
        </w:tc>
        <w:tc>
          <w:tcPr>
            <w:tcW w:w="7200" w:type="dxa"/>
            <w:vMerge w:val="restart"/>
            <w:tcBorders>
              <w:top w:val="single" w:sz="4" w:space="0" w:color="00000A"/>
              <w:left w:val="single" w:sz="4" w:space="0" w:color="00000A"/>
              <w:right w:val="single" w:sz="4" w:space="0" w:color="00000A"/>
            </w:tcBorders>
            <w:shd w:val="clear" w:color="auto" w:fill="FFFFFF"/>
          </w:tcPr>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lastRenderedPageBreak/>
              <w:t>Документ должен содержать:</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наименование уполномоченного органа, выдавшего доверенность (удостоверение);</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lastRenderedPageBreak/>
              <w:t>- серию и (или) номер документа;</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фамилию, имя, отчество лица, которому выдан документ;</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фамилию, имя, отчество опекаемого (подопечного);</w:t>
            </w:r>
          </w:p>
          <w:p w:rsidR="003A1C79" w:rsidRPr="00FF48A4" w:rsidRDefault="003A1C79" w:rsidP="000038A8">
            <w:pPr>
              <w:suppressAutoHyphens/>
              <w:spacing w:after="0" w:line="23" w:lineRule="atLeast"/>
              <w:rPr>
                <w:rFonts w:eastAsia="Times New Roman"/>
                <w:szCs w:val="24"/>
                <w:lang w:eastAsia="ru-RU"/>
              </w:rPr>
            </w:pPr>
            <w:r w:rsidRPr="00FF48A4">
              <w:rPr>
                <w:rFonts w:eastAsia="Times New Roman"/>
                <w:szCs w:val="24"/>
                <w:lang w:eastAsia="ru-RU"/>
              </w:rPr>
              <w:t>- дату выдачи, подпись уполномоченного лица, выдавшего документ, печать;</w:t>
            </w:r>
          </w:p>
        </w:tc>
        <w:tc>
          <w:tcPr>
            <w:tcW w:w="3117" w:type="dxa"/>
            <w:vMerge w:val="restart"/>
            <w:tcBorders>
              <w:top w:val="single" w:sz="4" w:space="0" w:color="00000A"/>
              <w:left w:val="single" w:sz="4" w:space="0" w:color="00000A"/>
              <w:right w:val="single" w:sz="4" w:space="0" w:color="00000A"/>
            </w:tcBorders>
            <w:shd w:val="clear" w:color="auto" w:fill="FFFFFF"/>
          </w:tcPr>
          <w:p w:rsidR="003A1C79" w:rsidRPr="00FF48A4" w:rsidRDefault="003A1C79">
            <w:pPr>
              <w:suppressAutoHyphens/>
              <w:spacing w:after="0" w:line="23" w:lineRule="atLeast"/>
              <w:jc w:val="both"/>
              <w:rPr>
                <w:rFonts w:eastAsia="Times New Roman"/>
                <w:szCs w:val="24"/>
                <w:lang w:eastAsia="ru-RU"/>
              </w:rPr>
            </w:pPr>
            <w:r w:rsidRPr="00FF48A4">
              <w:rPr>
                <w:rFonts w:eastAsia="Times New Roman"/>
                <w:szCs w:val="24"/>
                <w:lang w:eastAsia="ru-RU"/>
              </w:rPr>
              <w:lastRenderedPageBreak/>
              <w:t>Предоставляется электронный образ документа</w:t>
            </w:r>
          </w:p>
        </w:tc>
      </w:tr>
      <w:tr w:rsidR="003A1C79" w:rsidTr="00E72984">
        <w:trPr>
          <w:trHeight w:val="705"/>
        </w:trPr>
        <w:tc>
          <w:tcPr>
            <w:tcW w:w="2371" w:type="dxa"/>
            <w:vMerge/>
            <w:tcBorders>
              <w:left w:val="single" w:sz="4" w:space="0" w:color="00000A"/>
              <w:right w:val="single" w:sz="4" w:space="0" w:color="00000A"/>
            </w:tcBorders>
            <w:shd w:val="clear" w:color="auto" w:fill="FFFFFF"/>
          </w:tcPr>
          <w:p w:rsidR="003A1C79" w:rsidRDefault="003A1C79">
            <w:pPr>
              <w:suppressAutoHyphens/>
              <w:spacing w:after="0" w:line="23" w:lineRule="atLeast"/>
              <w:rPr>
                <w:rFonts w:eastAsia="Times New Roman"/>
                <w:szCs w:val="24"/>
                <w:lang w:eastAsia="ru-RU"/>
              </w:rPr>
            </w:pP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3A1C79" w:rsidRDefault="003A1C79">
            <w:pPr>
              <w:suppressAutoHyphens/>
              <w:spacing w:after="0" w:line="23" w:lineRule="atLeast"/>
              <w:rPr>
                <w:rFonts w:eastAsia="Times New Roman"/>
                <w:szCs w:val="24"/>
                <w:lang w:eastAsia="ru-RU"/>
              </w:rPr>
            </w:pPr>
            <w:r w:rsidRPr="00FF48A4">
              <w:rPr>
                <w:rFonts w:eastAsia="Times New Roman"/>
                <w:szCs w:val="24"/>
                <w:lang w:eastAsia="ru-RU"/>
              </w:rPr>
              <w:t>Попечительское удостоверение (для попечителей несовершеннолетнего или ограниченно дееспособного лица)</w:t>
            </w:r>
          </w:p>
        </w:tc>
        <w:tc>
          <w:tcPr>
            <w:tcW w:w="7200" w:type="dxa"/>
            <w:vMerge/>
            <w:tcBorders>
              <w:left w:val="single" w:sz="4" w:space="0" w:color="00000A"/>
              <w:bottom w:val="single" w:sz="4" w:space="0" w:color="00000A"/>
              <w:right w:val="single" w:sz="4" w:space="0" w:color="00000A"/>
            </w:tcBorders>
            <w:shd w:val="clear" w:color="auto" w:fill="FFFFFF"/>
          </w:tcPr>
          <w:p w:rsidR="003A1C79" w:rsidRDefault="003A1C79" w:rsidP="000038A8">
            <w:pPr>
              <w:suppressAutoHyphens/>
              <w:spacing w:after="0" w:line="23" w:lineRule="atLeast"/>
              <w:rPr>
                <w:rFonts w:eastAsia="Times New Roman"/>
                <w:szCs w:val="24"/>
                <w:lang w:eastAsia="ru-RU"/>
              </w:rPr>
            </w:pPr>
          </w:p>
        </w:tc>
        <w:tc>
          <w:tcPr>
            <w:tcW w:w="3117" w:type="dxa"/>
            <w:vMerge/>
            <w:tcBorders>
              <w:left w:val="single" w:sz="4" w:space="0" w:color="00000A"/>
              <w:bottom w:val="single" w:sz="4" w:space="0" w:color="00000A"/>
              <w:right w:val="single" w:sz="4" w:space="0" w:color="00000A"/>
            </w:tcBorders>
            <w:shd w:val="clear" w:color="auto" w:fill="FFFFFF"/>
          </w:tcPr>
          <w:p w:rsidR="003A1C79" w:rsidRDefault="003A1C79">
            <w:pPr>
              <w:suppressAutoHyphens/>
              <w:spacing w:after="0" w:line="23" w:lineRule="atLeast"/>
              <w:jc w:val="both"/>
              <w:rPr>
                <w:rFonts w:eastAsia="Times New Roman"/>
                <w:szCs w:val="24"/>
                <w:lang w:eastAsia="ru-RU"/>
              </w:rPr>
            </w:pPr>
          </w:p>
        </w:tc>
      </w:tr>
      <w:tr w:rsidR="000038A8" w:rsidTr="00E72984">
        <w:trPr>
          <w:trHeight w:val="705"/>
        </w:trPr>
        <w:tc>
          <w:tcPr>
            <w:tcW w:w="2371" w:type="dxa"/>
            <w:vMerge w:val="restart"/>
            <w:tcBorders>
              <w:top w:val="single" w:sz="4" w:space="0" w:color="00000A"/>
              <w:left w:val="single" w:sz="4" w:space="0" w:color="00000A"/>
              <w:right w:val="single" w:sz="4" w:space="0" w:color="00000A"/>
            </w:tcBorders>
            <w:shd w:val="clear" w:color="auto" w:fill="FFFFFF"/>
          </w:tcPr>
          <w:p w:rsidR="000038A8" w:rsidRDefault="000038A8" w:rsidP="000038A8">
            <w:pPr>
              <w:suppressAutoHyphens/>
              <w:spacing w:after="0" w:line="23" w:lineRule="atLeast"/>
              <w:rPr>
                <w:rFonts w:eastAsia="Times New Roman"/>
                <w:szCs w:val="24"/>
                <w:lang w:eastAsia="ru-RU"/>
              </w:rPr>
            </w:pPr>
            <w:r>
              <w:rPr>
                <w:rFonts w:eastAsia="Times New Roman"/>
                <w:szCs w:val="24"/>
                <w:lang w:eastAsia="ru-RU"/>
              </w:rPr>
              <w:t>Документ</w:t>
            </w:r>
            <w:r w:rsidR="003A1C79">
              <w:rPr>
                <w:rFonts w:eastAsia="Times New Roman"/>
                <w:szCs w:val="24"/>
                <w:lang w:eastAsia="ru-RU"/>
              </w:rPr>
              <w:t>,</w:t>
            </w:r>
            <w:r>
              <w:rPr>
                <w:rFonts w:eastAsia="Times New Roman"/>
                <w:szCs w:val="24"/>
                <w:lang w:eastAsia="ru-RU"/>
              </w:rPr>
              <w:t xml:space="preserve"> подтверждающий изменение фамилии, имени, отчества</w:t>
            </w: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0038A8" w:rsidRDefault="000038A8" w:rsidP="000038A8">
            <w:pPr>
              <w:suppressAutoHyphens/>
              <w:spacing w:after="0" w:line="23" w:lineRule="atLeast"/>
              <w:rPr>
                <w:rFonts w:eastAsia="Times New Roman"/>
                <w:szCs w:val="24"/>
                <w:lang w:eastAsia="ru-RU"/>
              </w:rPr>
            </w:pPr>
            <w:r>
              <w:rPr>
                <w:szCs w:val="24"/>
              </w:rPr>
              <w:t>Свидетельство о заключении брака</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0038A8" w:rsidRPr="003A1C79" w:rsidRDefault="000038A8" w:rsidP="000038A8">
            <w:pPr>
              <w:spacing w:after="0" w:line="240" w:lineRule="auto"/>
              <w:jc w:val="both"/>
              <w:rPr>
                <w:rFonts w:ascii="Verdana" w:eastAsia="Times New Roman" w:hAnsi="Verdana"/>
                <w:sz w:val="21"/>
                <w:szCs w:val="21"/>
                <w:lang w:eastAsia="ru-RU"/>
              </w:rPr>
            </w:pPr>
            <w:r>
              <w:rPr>
                <w:rFonts w:eastAsia="Times New Roman"/>
                <w:szCs w:val="24"/>
                <w:lang w:eastAsia="ru-RU"/>
              </w:rPr>
              <w:t xml:space="preserve">Документ установленной формы содержащий </w:t>
            </w:r>
            <w:r w:rsidRPr="00B15D61">
              <w:rPr>
                <w:rFonts w:eastAsia="Times New Roman"/>
                <w:szCs w:val="24"/>
                <w:lang w:eastAsia="ru-RU"/>
              </w:rPr>
              <w:t>фамили</w:t>
            </w:r>
            <w:r>
              <w:rPr>
                <w:rFonts w:eastAsia="Times New Roman"/>
                <w:szCs w:val="24"/>
                <w:lang w:eastAsia="ru-RU"/>
              </w:rPr>
              <w:t>ю</w:t>
            </w:r>
            <w:r w:rsidRPr="00B15D61">
              <w:rPr>
                <w:rFonts w:eastAsia="Times New Roman"/>
                <w:szCs w:val="24"/>
                <w:lang w:eastAsia="ru-RU"/>
              </w:rPr>
              <w:t xml:space="preserve"> (до и после заключения брака), имя, отчество, дат</w:t>
            </w:r>
            <w:r>
              <w:rPr>
                <w:rFonts w:eastAsia="Times New Roman"/>
                <w:szCs w:val="24"/>
                <w:lang w:eastAsia="ru-RU"/>
              </w:rPr>
              <w:t>у</w:t>
            </w:r>
            <w:r w:rsidRPr="00B15D61">
              <w:rPr>
                <w:rFonts w:eastAsia="Times New Roman"/>
                <w:szCs w:val="24"/>
                <w:lang w:eastAsia="ru-RU"/>
              </w:rPr>
              <w:t xml:space="preserve"> и место рождения, гражданство и национальность (если это указано в записи акта о заключении брака) каждого из лиц, заключивших брак</w:t>
            </w:r>
            <w:r>
              <w:rPr>
                <w:rFonts w:eastAsia="Times New Roman"/>
                <w:szCs w:val="24"/>
                <w:lang w:eastAsia="ru-RU"/>
              </w:rPr>
              <w:t xml:space="preserve">, </w:t>
            </w:r>
            <w:r w:rsidRPr="00B15D61">
              <w:rPr>
                <w:rFonts w:eastAsia="Times New Roman"/>
                <w:szCs w:val="24"/>
                <w:lang w:eastAsia="ru-RU"/>
              </w:rPr>
              <w:t>дат</w:t>
            </w:r>
            <w:r>
              <w:rPr>
                <w:rFonts w:eastAsia="Times New Roman"/>
                <w:szCs w:val="24"/>
                <w:lang w:eastAsia="ru-RU"/>
              </w:rPr>
              <w:t>у</w:t>
            </w:r>
            <w:r w:rsidRPr="00B15D61">
              <w:rPr>
                <w:rFonts w:eastAsia="Times New Roman"/>
                <w:szCs w:val="24"/>
                <w:lang w:eastAsia="ru-RU"/>
              </w:rPr>
              <w:t xml:space="preserve"> заключения брака</w:t>
            </w:r>
            <w:r>
              <w:rPr>
                <w:rFonts w:eastAsia="Times New Roman"/>
                <w:szCs w:val="24"/>
                <w:lang w:eastAsia="ru-RU"/>
              </w:rPr>
              <w:t xml:space="preserve">, </w:t>
            </w:r>
            <w:r w:rsidRPr="00B15D61">
              <w:rPr>
                <w:rFonts w:eastAsia="Times New Roman"/>
                <w:szCs w:val="24"/>
                <w:lang w:eastAsia="ru-RU"/>
              </w:rPr>
              <w:t>дат</w:t>
            </w:r>
            <w:r>
              <w:rPr>
                <w:rFonts w:eastAsia="Times New Roman"/>
                <w:szCs w:val="24"/>
                <w:lang w:eastAsia="ru-RU"/>
              </w:rPr>
              <w:t>у</w:t>
            </w:r>
            <w:r w:rsidRPr="00B15D61">
              <w:rPr>
                <w:rFonts w:eastAsia="Times New Roman"/>
                <w:szCs w:val="24"/>
                <w:lang w:eastAsia="ru-RU"/>
              </w:rPr>
              <w:t xml:space="preserve"> составления и номер записи акта о заключении брака</w:t>
            </w:r>
            <w:r>
              <w:rPr>
                <w:rFonts w:eastAsia="Times New Roman"/>
                <w:szCs w:val="24"/>
                <w:lang w:eastAsia="ru-RU"/>
              </w:rPr>
              <w:t xml:space="preserve">, </w:t>
            </w:r>
            <w:r w:rsidRPr="00B15D61">
              <w:rPr>
                <w:rFonts w:eastAsia="Times New Roman"/>
                <w:szCs w:val="24"/>
                <w:lang w:eastAsia="ru-RU"/>
              </w:rPr>
              <w:t>место государственной регистрации заключения брака (наименование органа записи актов гражданского состояния)</w:t>
            </w:r>
            <w:r>
              <w:rPr>
                <w:rFonts w:eastAsia="Times New Roman"/>
                <w:szCs w:val="24"/>
                <w:lang w:eastAsia="ru-RU"/>
              </w:rPr>
              <w:t xml:space="preserve">, </w:t>
            </w:r>
            <w:r w:rsidRPr="00B15D61">
              <w:rPr>
                <w:rFonts w:eastAsia="Times New Roman"/>
                <w:szCs w:val="24"/>
                <w:lang w:eastAsia="ru-RU"/>
              </w:rPr>
              <w:t>дат</w:t>
            </w:r>
            <w:r>
              <w:rPr>
                <w:rFonts w:eastAsia="Times New Roman"/>
                <w:szCs w:val="24"/>
                <w:lang w:eastAsia="ru-RU"/>
              </w:rPr>
              <w:t>у</w:t>
            </w:r>
            <w:r w:rsidRPr="00B15D61">
              <w:rPr>
                <w:rFonts w:eastAsia="Times New Roman"/>
                <w:szCs w:val="24"/>
                <w:lang w:eastAsia="ru-RU"/>
              </w:rPr>
              <w:t xml:space="preserve"> и место выдачи свидетельства о заключении брака (наименование органа записи актов гражданского состояния).</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0038A8" w:rsidRDefault="000038A8" w:rsidP="000038A8">
            <w:pPr>
              <w:suppressAutoHyphens/>
              <w:spacing w:after="0" w:line="23" w:lineRule="atLeast"/>
              <w:jc w:val="both"/>
              <w:rPr>
                <w:rFonts w:eastAsia="Times New Roman"/>
                <w:szCs w:val="24"/>
                <w:lang w:eastAsia="ru-RU"/>
              </w:rPr>
            </w:pPr>
            <w:r>
              <w:rPr>
                <w:rFonts w:eastAsia="Times New Roman"/>
                <w:szCs w:val="24"/>
                <w:lang w:eastAsia="ru-RU"/>
              </w:rPr>
              <w:t>Предоставляется электронный образ документа</w:t>
            </w:r>
          </w:p>
        </w:tc>
      </w:tr>
      <w:tr w:rsidR="000038A8" w:rsidTr="00E72984">
        <w:trPr>
          <w:trHeight w:val="705"/>
        </w:trPr>
        <w:tc>
          <w:tcPr>
            <w:tcW w:w="2371" w:type="dxa"/>
            <w:vMerge/>
            <w:tcBorders>
              <w:left w:val="single" w:sz="4" w:space="0" w:color="00000A"/>
              <w:bottom w:val="single" w:sz="4" w:space="0" w:color="00000A"/>
              <w:right w:val="single" w:sz="4" w:space="0" w:color="00000A"/>
            </w:tcBorders>
            <w:shd w:val="clear" w:color="auto" w:fill="FFFFFF"/>
          </w:tcPr>
          <w:p w:rsidR="000038A8" w:rsidRDefault="000038A8" w:rsidP="000038A8">
            <w:pPr>
              <w:suppressAutoHyphens/>
              <w:spacing w:after="0" w:line="23" w:lineRule="atLeast"/>
              <w:rPr>
                <w:rFonts w:eastAsia="Times New Roman"/>
                <w:szCs w:val="24"/>
                <w:lang w:eastAsia="ru-RU"/>
              </w:rPr>
            </w:pPr>
          </w:p>
        </w:tc>
        <w:tc>
          <w:tcPr>
            <w:tcW w:w="2441" w:type="dxa"/>
            <w:tcBorders>
              <w:top w:val="single" w:sz="4" w:space="0" w:color="00000A"/>
              <w:left w:val="single" w:sz="4" w:space="0" w:color="00000A"/>
              <w:bottom w:val="single" w:sz="4" w:space="0" w:color="00000A"/>
              <w:right w:val="single" w:sz="4" w:space="0" w:color="00000A"/>
            </w:tcBorders>
            <w:shd w:val="clear" w:color="auto" w:fill="FFFFFF"/>
          </w:tcPr>
          <w:p w:rsidR="000038A8" w:rsidRDefault="000038A8" w:rsidP="000038A8">
            <w:pPr>
              <w:suppressAutoHyphens/>
              <w:spacing w:after="0" w:line="23" w:lineRule="atLeast"/>
              <w:rPr>
                <w:rFonts w:eastAsia="Times New Roman"/>
                <w:szCs w:val="24"/>
                <w:lang w:eastAsia="ru-RU"/>
              </w:rPr>
            </w:pPr>
            <w:r>
              <w:rPr>
                <w:szCs w:val="24"/>
              </w:rPr>
              <w:t>Свидетельство о перемене имени (в случае если такое изменение производилось)</w:t>
            </w:r>
          </w:p>
        </w:tc>
        <w:tc>
          <w:tcPr>
            <w:tcW w:w="7200" w:type="dxa"/>
            <w:tcBorders>
              <w:top w:val="single" w:sz="4" w:space="0" w:color="00000A"/>
              <w:left w:val="single" w:sz="4" w:space="0" w:color="00000A"/>
              <w:bottom w:val="single" w:sz="4" w:space="0" w:color="00000A"/>
              <w:right w:val="single" w:sz="4" w:space="0" w:color="00000A"/>
            </w:tcBorders>
            <w:shd w:val="clear" w:color="auto" w:fill="FFFFFF"/>
          </w:tcPr>
          <w:p w:rsidR="000038A8" w:rsidRPr="003A1C79" w:rsidRDefault="000038A8" w:rsidP="000038A8">
            <w:pPr>
              <w:spacing w:after="0" w:line="240" w:lineRule="auto"/>
              <w:jc w:val="both"/>
              <w:rPr>
                <w:rFonts w:ascii="Verdana" w:eastAsia="Times New Roman" w:hAnsi="Verdana"/>
                <w:sz w:val="21"/>
                <w:szCs w:val="21"/>
                <w:lang w:eastAsia="ru-RU"/>
              </w:rPr>
            </w:pPr>
            <w:r>
              <w:rPr>
                <w:color w:val="333333"/>
                <w:szCs w:val="24"/>
                <w:highlight w:val="white"/>
              </w:rPr>
              <w:t>Документ установленной формы содержащий сведения</w:t>
            </w:r>
            <w:r>
              <w:rPr>
                <w:color w:val="333333"/>
                <w:szCs w:val="24"/>
              </w:rPr>
              <w:t xml:space="preserve"> о</w:t>
            </w:r>
            <w:r w:rsidRPr="006209AC">
              <w:rPr>
                <w:rFonts w:eastAsia="Times New Roman"/>
                <w:szCs w:val="24"/>
                <w:lang w:eastAsia="ru-RU"/>
              </w:rPr>
              <w:t xml:space="preserve"> фамили</w:t>
            </w:r>
            <w:r>
              <w:rPr>
                <w:rFonts w:eastAsia="Times New Roman"/>
                <w:szCs w:val="24"/>
                <w:lang w:eastAsia="ru-RU"/>
              </w:rPr>
              <w:t>и</w:t>
            </w:r>
            <w:r w:rsidRPr="006209AC">
              <w:rPr>
                <w:rFonts w:eastAsia="Times New Roman"/>
                <w:szCs w:val="24"/>
                <w:lang w:eastAsia="ru-RU"/>
              </w:rPr>
              <w:t>, им</w:t>
            </w:r>
            <w:r>
              <w:rPr>
                <w:rFonts w:eastAsia="Times New Roman"/>
                <w:szCs w:val="24"/>
                <w:lang w:eastAsia="ru-RU"/>
              </w:rPr>
              <w:t>ени</w:t>
            </w:r>
            <w:r w:rsidRPr="006209AC">
              <w:rPr>
                <w:rFonts w:eastAsia="Times New Roman"/>
                <w:szCs w:val="24"/>
                <w:lang w:eastAsia="ru-RU"/>
              </w:rPr>
              <w:t>, отчеств</w:t>
            </w:r>
            <w:r>
              <w:rPr>
                <w:rFonts w:eastAsia="Times New Roman"/>
                <w:szCs w:val="24"/>
                <w:lang w:eastAsia="ru-RU"/>
              </w:rPr>
              <w:t>е</w:t>
            </w:r>
            <w:r w:rsidRPr="006209AC">
              <w:rPr>
                <w:rFonts w:eastAsia="Times New Roman"/>
                <w:szCs w:val="24"/>
                <w:lang w:eastAsia="ru-RU"/>
              </w:rPr>
              <w:t xml:space="preserve"> (до и после их перемены), дат</w:t>
            </w:r>
            <w:r>
              <w:rPr>
                <w:rFonts w:eastAsia="Times New Roman"/>
                <w:szCs w:val="24"/>
                <w:lang w:eastAsia="ru-RU"/>
              </w:rPr>
              <w:t>е</w:t>
            </w:r>
            <w:r w:rsidRPr="006209AC">
              <w:rPr>
                <w:rFonts w:eastAsia="Times New Roman"/>
                <w:szCs w:val="24"/>
                <w:lang w:eastAsia="ru-RU"/>
              </w:rPr>
              <w:t xml:space="preserve"> и мест</w:t>
            </w:r>
            <w:r>
              <w:rPr>
                <w:rFonts w:eastAsia="Times New Roman"/>
                <w:szCs w:val="24"/>
                <w:lang w:eastAsia="ru-RU"/>
              </w:rPr>
              <w:t>е</w:t>
            </w:r>
            <w:r w:rsidRPr="006209AC">
              <w:rPr>
                <w:rFonts w:eastAsia="Times New Roman"/>
                <w:szCs w:val="24"/>
                <w:lang w:eastAsia="ru-RU"/>
              </w:rPr>
              <w:t xml:space="preserve"> рождения, гражданств</w:t>
            </w:r>
            <w:r>
              <w:rPr>
                <w:rFonts w:eastAsia="Times New Roman"/>
                <w:szCs w:val="24"/>
                <w:lang w:eastAsia="ru-RU"/>
              </w:rPr>
              <w:t>е</w:t>
            </w:r>
            <w:r w:rsidRPr="006209AC">
              <w:rPr>
                <w:rFonts w:eastAsia="Times New Roman"/>
                <w:szCs w:val="24"/>
                <w:lang w:eastAsia="ru-RU"/>
              </w:rPr>
              <w:t>, национальност</w:t>
            </w:r>
            <w:r>
              <w:rPr>
                <w:rFonts w:eastAsia="Times New Roman"/>
                <w:szCs w:val="24"/>
                <w:lang w:eastAsia="ru-RU"/>
              </w:rPr>
              <w:t>и</w:t>
            </w:r>
            <w:r w:rsidRPr="006209AC">
              <w:rPr>
                <w:rFonts w:eastAsia="Times New Roman"/>
                <w:szCs w:val="24"/>
                <w:lang w:eastAsia="ru-RU"/>
              </w:rPr>
              <w:t xml:space="preserve"> (если это указано в записи акта о перемене имени) лица, переменившего имя</w:t>
            </w:r>
            <w:r>
              <w:rPr>
                <w:rFonts w:eastAsia="Times New Roman"/>
                <w:szCs w:val="24"/>
                <w:lang w:eastAsia="ru-RU"/>
              </w:rPr>
              <w:t xml:space="preserve">, </w:t>
            </w:r>
            <w:r w:rsidRPr="006209AC">
              <w:rPr>
                <w:rFonts w:eastAsia="Times New Roman"/>
                <w:szCs w:val="24"/>
                <w:lang w:eastAsia="ru-RU"/>
              </w:rPr>
              <w:t>дат</w:t>
            </w:r>
            <w:r>
              <w:rPr>
                <w:rFonts w:eastAsia="Times New Roman"/>
                <w:szCs w:val="24"/>
                <w:lang w:eastAsia="ru-RU"/>
              </w:rPr>
              <w:t>е</w:t>
            </w:r>
            <w:r w:rsidRPr="006209AC">
              <w:rPr>
                <w:rFonts w:eastAsia="Times New Roman"/>
                <w:szCs w:val="24"/>
                <w:lang w:eastAsia="ru-RU"/>
              </w:rPr>
              <w:t xml:space="preserve"> составления и номер записи акта о перемене имени</w:t>
            </w:r>
            <w:r>
              <w:rPr>
                <w:rFonts w:eastAsia="Times New Roman"/>
                <w:szCs w:val="24"/>
                <w:lang w:eastAsia="ru-RU"/>
              </w:rPr>
              <w:t xml:space="preserve">, </w:t>
            </w:r>
            <w:r w:rsidRPr="006209AC">
              <w:rPr>
                <w:rFonts w:eastAsia="Times New Roman"/>
                <w:szCs w:val="24"/>
                <w:lang w:eastAsia="ru-RU"/>
              </w:rPr>
              <w:t>мест</w:t>
            </w:r>
            <w:r>
              <w:rPr>
                <w:rFonts w:eastAsia="Times New Roman"/>
                <w:szCs w:val="24"/>
                <w:lang w:eastAsia="ru-RU"/>
              </w:rPr>
              <w:t>е</w:t>
            </w:r>
            <w:r w:rsidRPr="006209AC">
              <w:rPr>
                <w:rFonts w:eastAsia="Times New Roman"/>
                <w:szCs w:val="24"/>
                <w:lang w:eastAsia="ru-RU"/>
              </w:rPr>
              <w:t xml:space="preserve"> государственной регистрации перемены имени (наименование органа записи актов гражданского состояния, которым произведена государственная регистрация перемены имени)</w:t>
            </w:r>
            <w:r>
              <w:rPr>
                <w:rFonts w:eastAsia="Times New Roman"/>
                <w:szCs w:val="24"/>
                <w:lang w:eastAsia="ru-RU"/>
              </w:rPr>
              <w:t xml:space="preserve">, </w:t>
            </w:r>
            <w:r w:rsidRPr="006209AC">
              <w:rPr>
                <w:rFonts w:eastAsia="Times New Roman"/>
                <w:szCs w:val="24"/>
                <w:lang w:eastAsia="ru-RU"/>
              </w:rPr>
              <w:t>дат</w:t>
            </w:r>
            <w:r>
              <w:rPr>
                <w:rFonts w:eastAsia="Times New Roman"/>
                <w:szCs w:val="24"/>
                <w:lang w:eastAsia="ru-RU"/>
              </w:rPr>
              <w:t>е</w:t>
            </w:r>
            <w:r w:rsidRPr="006209AC">
              <w:rPr>
                <w:rFonts w:eastAsia="Times New Roman"/>
                <w:szCs w:val="24"/>
                <w:lang w:eastAsia="ru-RU"/>
              </w:rPr>
              <w:t xml:space="preserve"> и мест</w:t>
            </w:r>
            <w:r>
              <w:rPr>
                <w:rFonts w:eastAsia="Times New Roman"/>
                <w:szCs w:val="24"/>
                <w:lang w:eastAsia="ru-RU"/>
              </w:rPr>
              <w:t>е</w:t>
            </w:r>
            <w:r w:rsidRPr="006209AC">
              <w:rPr>
                <w:rFonts w:eastAsia="Times New Roman"/>
                <w:szCs w:val="24"/>
                <w:lang w:eastAsia="ru-RU"/>
              </w:rPr>
              <w:t xml:space="preserve"> выдачи свидетельства о перемене имени (наименование органа записи актов гражданского состояния).</w:t>
            </w:r>
          </w:p>
        </w:tc>
        <w:tc>
          <w:tcPr>
            <w:tcW w:w="3117" w:type="dxa"/>
            <w:tcBorders>
              <w:top w:val="single" w:sz="4" w:space="0" w:color="00000A"/>
              <w:left w:val="single" w:sz="4" w:space="0" w:color="00000A"/>
              <w:bottom w:val="single" w:sz="4" w:space="0" w:color="00000A"/>
              <w:right w:val="single" w:sz="4" w:space="0" w:color="00000A"/>
            </w:tcBorders>
            <w:shd w:val="clear" w:color="auto" w:fill="FFFFFF"/>
          </w:tcPr>
          <w:p w:rsidR="000038A8" w:rsidRDefault="000038A8" w:rsidP="000038A8">
            <w:pPr>
              <w:suppressAutoHyphens/>
              <w:spacing w:after="0" w:line="23" w:lineRule="atLeast"/>
              <w:jc w:val="both"/>
              <w:rPr>
                <w:rFonts w:eastAsia="Times New Roman"/>
                <w:szCs w:val="24"/>
                <w:lang w:eastAsia="ru-RU"/>
              </w:rPr>
            </w:pPr>
            <w:r>
              <w:rPr>
                <w:rFonts w:eastAsia="Times New Roman"/>
                <w:szCs w:val="24"/>
                <w:lang w:eastAsia="ru-RU"/>
              </w:rPr>
              <w:t>Предоставляется электронный образ документа</w:t>
            </w:r>
          </w:p>
        </w:tc>
      </w:tr>
    </w:tbl>
    <w:p w:rsidR="005242E6" w:rsidRDefault="005242E6">
      <w:pPr>
        <w:spacing w:after="0" w:line="240" w:lineRule="auto"/>
        <w:sectPr w:rsidR="005242E6" w:rsidSect="005242E6">
          <w:headerReference w:type="default" r:id="rId16"/>
          <w:footerReference w:type="default" r:id="rId17"/>
          <w:pgSz w:w="16838" w:h="11906" w:orient="landscape"/>
          <w:pgMar w:top="1134" w:right="1673" w:bottom="1134" w:left="1134" w:header="720" w:footer="720" w:gutter="0"/>
          <w:cols w:space="720"/>
          <w:formProt w:val="0"/>
          <w:docGrid w:linePitch="326" w:charSpace="-6350"/>
        </w:sectPr>
      </w:pPr>
      <w:bookmarkStart w:id="284" w:name="_Toc530579186"/>
      <w:bookmarkStart w:id="285" w:name="_Toc515296511"/>
    </w:p>
    <w:p w:rsidR="00DE20BB" w:rsidRDefault="005E14A5" w:rsidP="00200DAE">
      <w:pPr>
        <w:pStyle w:val="1"/>
        <w:ind w:left="0" w:firstLine="851"/>
        <w:contextualSpacing/>
      </w:pPr>
      <w:bookmarkStart w:id="286" w:name="_Toc5112009"/>
      <w:r>
        <w:lastRenderedPageBreak/>
        <w:t>Приложение 8</w:t>
      </w:r>
      <w:bookmarkEnd w:id="284"/>
      <w:bookmarkEnd w:id="285"/>
      <w:r>
        <w:t xml:space="preserve"> </w:t>
      </w:r>
      <w:bookmarkEnd w:id="286"/>
    </w:p>
    <w:p w:rsidR="00833CE0" w:rsidRDefault="00833CE0" w:rsidP="00200DAE">
      <w:pPr>
        <w:pStyle w:val="1"/>
        <w:ind w:left="0" w:firstLine="851"/>
        <w:contextualSpacing/>
      </w:pPr>
      <w:r w:rsidRPr="00833CE0">
        <w:t>к Административному регламенту</w:t>
      </w:r>
    </w:p>
    <w:p w:rsidR="00DE20BB" w:rsidRDefault="005E14A5">
      <w:pPr>
        <w:pStyle w:val="afff2"/>
      </w:pPr>
      <w:bookmarkStart w:id="287" w:name="_Toc510617035"/>
      <w:bookmarkStart w:id="288" w:name="_Toc478465780"/>
      <w:bookmarkEnd w:id="287"/>
      <w:bookmarkEnd w:id="288"/>
      <w:r>
        <w:t>Форма решения об отказе в приеме документов, необходимых для предоставления Муниципальной услуги</w:t>
      </w:r>
    </w:p>
    <w:p w:rsidR="00DE20BB" w:rsidRDefault="005E14A5" w:rsidP="00F831A5">
      <w:pPr>
        <w:jc w:val="center"/>
        <w:rPr>
          <w:sz w:val="18"/>
          <w:szCs w:val="18"/>
        </w:rPr>
      </w:pPr>
      <w:r>
        <w:rPr>
          <w:sz w:val="18"/>
          <w:szCs w:val="18"/>
        </w:rPr>
        <w:t>(Оформляется на официальном бланке Администрации)</w:t>
      </w:r>
    </w:p>
    <w:p w:rsidR="00DE20BB" w:rsidRDefault="005E14A5" w:rsidP="000038A8">
      <w:pPr>
        <w:spacing w:after="0" w:line="240" w:lineRule="auto"/>
        <w:jc w:val="right"/>
      </w:pPr>
      <w:r>
        <w:rPr>
          <w:szCs w:val="24"/>
          <w:lang w:eastAsia="ru-RU"/>
        </w:rPr>
        <w:t>Кому</w:t>
      </w:r>
      <w:r w:rsidR="00F831A5">
        <w:rPr>
          <w:szCs w:val="24"/>
          <w:lang w:eastAsia="ru-RU"/>
        </w:rPr>
        <w:t>:_</w:t>
      </w:r>
      <w:r w:rsidR="000038A8" w:rsidRPr="000038A8">
        <w:rPr>
          <w:color w:val="auto"/>
          <w:szCs w:val="24"/>
          <w:lang w:eastAsia="ru-RU"/>
        </w:rPr>
        <w:t>__________________________</w:t>
      </w:r>
    </w:p>
    <w:p w:rsidR="00DE20BB" w:rsidRDefault="005E14A5" w:rsidP="000038A8">
      <w:pPr>
        <w:spacing w:after="0" w:line="240" w:lineRule="auto"/>
        <w:ind w:left="5529"/>
        <w:jc w:val="right"/>
      </w:pPr>
      <w:r>
        <w:rPr>
          <w:sz w:val="20"/>
          <w:szCs w:val="20"/>
          <w:lang w:eastAsia="ru-RU"/>
        </w:rPr>
        <w:t>(фамилия, имя, отчество Заявителя)</w:t>
      </w:r>
    </w:p>
    <w:p w:rsidR="00DE20BB" w:rsidRDefault="00DE20BB" w:rsidP="000038A8">
      <w:pPr>
        <w:spacing w:after="0" w:line="240" w:lineRule="auto"/>
        <w:ind w:left="5529"/>
        <w:jc w:val="right"/>
        <w:rPr>
          <w:sz w:val="20"/>
          <w:szCs w:val="20"/>
          <w:lang w:eastAsia="ru-RU"/>
        </w:rPr>
      </w:pPr>
    </w:p>
    <w:p w:rsidR="00DE20BB" w:rsidRDefault="00DE20BB">
      <w:pPr>
        <w:spacing w:after="0"/>
        <w:jc w:val="center"/>
        <w:rPr>
          <w:b/>
          <w:sz w:val="20"/>
          <w:szCs w:val="20"/>
          <w:lang w:eastAsia="ru-RU"/>
        </w:rPr>
      </w:pPr>
    </w:p>
    <w:p w:rsidR="00DE20BB" w:rsidRPr="000C05D0" w:rsidRDefault="005E14A5" w:rsidP="000C05D0">
      <w:pPr>
        <w:spacing w:after="0"/>
        <w:jc w:val="center"/>
        <w:rPr>
          <w:b/>
          <w:szCs w:val="24"/>
          <w:lang w:eastAsia="ru-RU"/>
        </w:rPr>
      </w:pPr>
      <w:r w:rsidRPr="000C05D0">
        <w:rPr>
          <w:b/>
          <w:szCs w:val="24"/>
          <w:lang w:eastAsia="ru-RU"/>
        </w:rPr>
        <w:t xml:space="preserve">РЕШЕНИЕ </w:t>
      </w:r>
    </w:p>
    <w:p w:rsidR="00DE20BB" w:rsidRPr="000C05D0" w:rsidRDefault="005E14A5" w:rsidP="000C05D0">
      <w:pPr>
        <w:spacing w:after="0" w:line="240" w:lineRule="auto"/>
        <w:jc w:val="center"/>
        <w:rPr>
          <w:b/>
          <w:szCs w:val="24"/>
          <w:lang w:eastAsia="ru-RU"/>
        </w:rPr>
      </w:pPr>
      <w:r w:rsidRPr="000C05D0">
        <w:rPr>
          <w:b/>
          <w:szCs w:val="24"/>
          <w:lang w:eastAsia="ru-RU"/>
        </w:rPr>
        <w:t xml:space="preserve">об отказе в приеме и регистрации документов, необходимых для предоставления </w:t>
      </w:r>
    </w:p>
    <w:p w:rsidR="00DE20BB" w:rsidRPr="000C05D0" w:rsidRDefault="005E14A5" w:rsidP="000C05D0">
      <w:pPr>
        <w:spacing w:after="0" w:line="240" w:lineRule="auto"/>
        <w:jc w:val="center"/>
        <w:rPr>
          <w:b/>
          <w:szCs w:val="24"/>
          <w:lang w:eastAsia="ru-RU"/>
        </w:rPr>
      </w:pPr>
      <w:r w:rsidRPr="000C05D0">
        <w:rPr>
          <w:b/>
          <w:szCs w:val="24"/>
          <w:lang w:eastAsia="ru-RU"/>
        </w:rPr>
        <w:t xml:space="preserve">Муниципальной услуги </w:t>
      </w:r>
    </w:p>
    <w:p w:rsidR="001D4DF7" w:rsidRPr="000C05D0" w:rsidRDefault="001D4DF7" w:rsidP="000C05D0">
      <w:pPr>
        <w:widowControl w:val="0"/>
        <w:spacing w:after="0"/>
        <w:ind w:firstLine="708"/>
        <w:jc w:val="both"/>
        <w:rPr>
          <w:rFonts w:eastAsia="Times New Roman"/>
          <w:szCs w:val="27"/>
          <w:lang w:eastAsia="ru-RU"/>
        </w:rPr>
      </w:pPr>
    </w:p>
    <w:p w:rsidR="00DE20BB" w:rsidRPr="000C05D0" w:rsidRDefault="00A37FA9" w:rsidP="000C05D0">
      <w:pPr>
        <w:widowControl w:val="0"/>
        <w:spacing w:after="0"/>
        <w:ind w:firstLine="708"/>
        <w:jc w:val="both"/>
        <w:rPr>
          <w:rFonts w:eastAsia="Times New Roman"/>
          <w:szCs w:val="24"/>
          <w:lang w:eastAsia="ru-RU"/>
        </w:rPr>
      </w:pPr>
      <w:r w:rsidRPr="00A37FA9">
        <w:rPr>
          <w:rFonts w:eastAsia="Times New Roman"/>
          <w:szCs w:val="27"/>
          <w:lang w:eastAsia="ru-RU"/>
        </w:rPr>
        <w:t>Администрацией городского округа Фрязино</w:t>
      </w:r>
      <w:r w:rsidR="009F1D1B" w:rsidRPr="00A37FA9">
        <w:rPr>
          <w:rFonts w:eastAsia="Times New Roman"/>
          <w:szCs w:val="27"/>
          <w:lang w:eastAsia="ru-RU"/>
        </w:rPr>
        <w:t xml:space="preserve"> </w:t>
      </w:r>
      <w:r w:rsidR="005E14A5" w:rsidRPr="00A37FA9">
        <w:rPr>
          <w:rFonts w:eastAsia="Times New Roman"/>
          <w:szCs w:val="27"/>
          <w:lang w:eastAsia="ru-RU"/>
        </w:rPr>
        <w:t>принято решение об отказе в</w:t>
      </w:r>
      <w:r w:rsidR="00F831A5" w:rsidRPr="00A37FA9">
        <w:rPr>
          <w:rFonts w:eastAsia="Times New Roman"/>
          <w:szCs w:val="27"/>
          <w:lang w:eastAsia="ru-RU"/>
        </w:rPr>
        <w:t xml:space="preserve"> приеме и</w:t>
      </w:r>
      <w:r w:rsidR="005E14A5" w:rsidRPr="00A37FA9">
        <w:rPr>
          <w:rFonts w:eastAsia="Times New Roman"/>
          <w:szCs w:val="27"/>
          <w:lang w:eastAsia="ru-RU"/>
        </w:rPr>
        <w:t xml:space="preserve"> регистрации документов, необходимых для предоставления</w:t>
      </w:r>
      <w:r w:rsidR="005E14A5" w:rsidRPr="000C05D0">
        <w:rPr>
          <w:rFonts w:eastAsia="Times New Roman"/>
          <w:szCs w:val="27"/>
          <w:lang w:eastAsia="ru-RU"/>
        </w:rPr>
        <w:t xml:space="preserve"> Муниципальной услуги: </w:t>
      </w:r>
      <w:r w:rsidR="005E14A5" w:rsidRPr="000C05D0">
        <w:rPr>
          <w:rFonts w:eastAsia="Times New Roman"/>
          <w:szCs w:val="24"/>
          <w:lang w:eastAsia="ru-RU"/>
        </w:rPr>
        <w:t>«Оформление справки об участии</w:t>
      </w:r>
      <w:ins w:id="289" w:author="Кищик Лариса Сергеевна" w:date="2019-04-02T13:09:00Z">
        <w:r w:rsidR="00DF06C9">
          <w:rPr>
            <w:rFonts w:eastAsia="Times New Roman"/>
            <w:szCs w:val="24"/>
            <w:lang w:eastAsia="ru-RU"/>
          </w:rPr>
          <w:t xml:space="preserve"> </w:t>
        </w:r>
      </w:ins>
      <w:r w:rsidR="005E14A5" w:rsidRPr="000C05D0">
        <w:rPr>
          <w:rFonts w:eastAsia="Times New Roman"/>
          <w:szCs w:val="24"/>
          <w:lang w:eastAsia="ru-RU"/>
        </w:rPr>
        <w:t>(неучастии) в приватизации жилых муниципальных помещений»</w:t>
      </w:r>
    </w:p>
    <w:p w:rsidR="00DE20BB" w:rsidRPr="000C05D0" w:rsidRDefault="005E14A5" w:rsidP="000C05D0">
      <w:pPr>
        <w:widowControl w:val="0"/>
        <w:spacing w:after="0"/>
        <w:rPr>
          <w:rFonts w:eastAsia="Times New Roman"/>
          <w:szCs w:val="27"/>
          <w:lang w:eastAsia="ru-RU"/>
        </w:rPr>
      </w:pPr>
      <w:r w:rsidRPr="000C05D0">
        <w:rPr>
          <w:rFonts w:eastAsia="Times New Roman"/>
          <w:szCs w:val="27"/>
          <w:lang w:eastAsia="ru-RU"/>
        </w:rPr>
        <w:t>по следующе</w:t>
      </w:r>
      <w:r w:rsidR="00F831A5" w:rsidRPr="000C05D0">
        <w:rPr>
          <w:rFonts w:eastAsia="Times New Roman"/>
          <w:szCs w:val="27"/>
          <w:lang w:eastAsia="ru-RU"/>
        </w:rPr>
        <w:t>му</w:t>
      </w:r>
      <w:r w:rsidRPr="000C05D0">
        <w:rPr>
          <w:rFonts w:eastAsia="Times New Roman"/>
          <w:szCs w:val="27"/>
          <w:lang w:eastAsia="ru-RU"/>
        </w:rPr>
        <w:t xml:space="preserve"> (-им) </w:t>
      </w:r>
      <w:r w:rsidR="00F831A5" w:rsidRPr="000C05D0">
        <w:rPr>
          <w:rFonts w:eastAsia="Times New Roman"/>
          <w:szCs w:val="27"/>
          <w:lang w:eastAsia="ru-RU"/>
        </w:rPr>
        <w:t xml:space="preserve">основанию </w:t>
      </w:r>
      <w:r w:rsidRPr="000C05D0">
        <w:rPr>
          <w:rFonts w:eastAsia="Times New Roman"/>
          <w:szCs w:val="27"/>
          <w:lang w:eastAsia="ru-RU"/>
        </w:rPr>
        <w:t>(</w:t>
      </w:r>
      <w:r w:rsidR="00F831A5" w:rsidRPr="000C05D0">
        <w:rPr>
          <w:rFonts w:eastAsia="Times New Roman"/>
          <w:szCs w:val="27"/>
          <w:lang w:eastAsia="ru-RU"/>
        </w:rPr>
        <w:t>я</w:t>
      </w:r>
      <w:r w:rsidRPr="000C05D0">
        <w:rPr>
          <w:rFonts w:eastAsia="Times New Roman"/>
          <w:szCs w:val="27"/>
          <w:lang w:eastAsia="ru-RU"/>
        </w:rPr>
        <w:t xml:space="preserve">м): </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1374"/>
        <w:gridCol w:w="4820"/>
        <w:gridCol w:w="3368"/>
      </w:tblGrid>
      <w:tr w:rsidR="00F831A5" w:rsidRPr="000C05D0" w:rsidTr="00E72984">
        <w:trPr>
          <w:trHeight w:val="802"/>
        </w:trPr>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pStyle w:val="1110"/>
              <w:suppressAutoHyphens/>
              <w:spacing w:line="240" w:lineRule="auto"/>
              <w:jc w:val="center"/>
              <w:rPr>
                <w:rFonts w:eastAsia="Times New Roman"/>
                <w:b/>
                <w:sz w:val="24"/>
                <w:szCs w:val="24"/>
              </w:rPr>
            </w:pPr>
            <w:r w:rsidRPr="000C05D0">
              <w:rPr>
                <w:rFonts w:eastAsia="Times New Roman"/>
                <w:b/>
                <w:sz w:val="24"/>
                <w:szCs w:val="24"/>
              </w:rPr>
              <w:t>№ пункта</w:t>
            </w:r>
            <w:r w:rsidR="00F831A5" w:rsidRPr="000C05D0">
              <w:rPr>
                <w:rFonts w:eastAsia="Times New Roman"/>
                <w:b/>
                <w:sz w:val="24"/>
                <w:szCs w:val="24"/>
              </w:rPr>
              <w:t xml:space="preserve"> Административного регла</w:t>
            </w:r>
            <w:r w:rsidR="00E72984">
              <w:rPr>
                <w:rFonts w:eastAsia="Times New Roman"/>
                <w:b/>
                <w:sz w:val="24"/>
                <w:szCs w:val="24"/>
              </w:rPr>
              <w:t>-</w:t>
            </w:r>
            <w:r w:rsidR="00F831A5" w:rsidRPr="000C05D0">
              <w:rPr>
                <w:rFonts w:eastAsia="Times New Roman"/>
                <w:b/>
                <w:sz w:val="24"/>
                <w:szCs w:val="24"/>
              </w:rPr>
              <w:t>мента</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center"/>
              <w:rPr>
                <w:rFonts w:eastAsia="Times New Roman"/>
                <w:b/>
                <w:szCs w:val="24"/>
              </w:rPr>
            </w:pPr>
            <w:r w:rsidRPr="000C05D0">
              <w:rPr>
                <w:rFonts w:eastAsia="Times New Roman"/>
                <w:b/>
                <w:szCs w:val="24"/>
              </w:rPr>
              <w:t>Наименование основания для отказа в соответствии с Административным регламентом</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center"/>
              <w:rPr>
                <w:rFonts w:eastAsia="Times New Roman"/>
                <w:b/>
                <w:szCs w:val="24"/>
              </w:rPr>
            </w:pPr>
            <w:r w:rsidRPr="000C05D0">
              <w:rPr>
                <w:rFonts w:eastAsia="Times New Roman"/>
                <w:b/>
                <w:szCs w:val="24"/>
              </w:rPr>
              <w:t>Разъяснение причин отказа в приеме</w:t>
            </w: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pStyle w:val="1110"/>
              <w:suppressAutoHyphens/>
              <w:spacing w:line="240" w:lineRule="auto"/>
              <w:rPr>
                <w:rFonts w:eastAsia="Times New Roman"/>
                <w:sz w:val="22"/>
                <w:szCs w:val="22"/>
              </w:rPr>
            </w:pPr>
            <w:r w:rsidRPr="000C05D0">
              <w:rPr>
                <w:rFonts w:eastAsia="Times New Roman"/>
                <w:sz w:val="22"/>
                <w:szCs w:val="22"/>
              </w:rPr>
              <w:t>12.1.1.</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Обращение за</w:t>
            </w:r>
            <w:r w:rsidR="000038A8" w:rsidRPr="000C05D0">
              <w:rPr>
                <w:rFonts w:eastAsia="Times New Roman"/>
              </w:rPr>
              <w:t xml:space="preserve"> </w:t>
            </w:r>
            <w:r w:rsidR="00DF06C9" w:rsidRPr="000C05D0">
              <w:rPr>
                <w:rFonts w:eastAsia="Times New Roman"/>
              </w:rPr>
              <w:t>предоставлением иной</w:t>
            </w:r>
            <w:r w:rsidR="00837E0A" w:rsidRPr="000C05D0">
              <w:rPr>
                <w:rFonts w:eastAsia="Times New Roman"/>
              </w:rPr>
              <w:t xml:space="preserve"> </w:t>
            </w:r>
            <w:r w:rsidR="009F1D1B">
              <w:rPr>
                <w:rFonts w:eastAsia="Times New Roman"/>
              </w:rPr>
              <w:t>М</w:t>
            </w:r>
            <w:r w:rsidRPr="000C05D0">
              <w:rPr>
                <w:rFonts w:eastAsia="Times New Roman"/>
              </w:rPr>
              <w:t>униципальной услуги</w:t>
            </w:r>
            <w:r w:rsidR="000C05D0" w:rsidRPr="000C05D0">
              <w:rPr>
                <w:rFonts w:eastAsia="Times New Roman"/>
              </w:rPr>
              <w:t>.</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FF48A4">
            <w:pPr>
              <w:tabs>
                <w:tab w:val="left" w:pos="1496"/>
              </w:tabs>
              <w:suppressAutoHyphens/>
              <w:spacing w:after="0" w:line="240" w:lineRule="auto"/>
              <w:rPr>
                <w:rFonts w:eastAsia="Times New Roman"/>
              </w:rPr>
            </w:pPr>
            <w:r w:rsidRPr="000C05D0">
              <w:rPr>
                <w:rFonts w:eastAsia="Times New Roman"/>
              </w:rPr>
              <w:t xml:space="preserve">Указать орган предоставляющий услугу, указать информацию о его месте нахождении </w:t>
            </w:r>
          </w:p>
          <w:p w:rsidR="00E72984" w:rsidRPr="000C05D0" w:rsidRDefault="00E72984" w:rsidP="00FF48A4">
            <w:pPr>
              <w:tabs>
                <w:tab w:val="left" w:pos="1496"/>
              </w:tabs>
              <w:suppressAutoHyphens/>
              <w:spacing w:after="0" w:line="240" w:lineRule="auto"/>
              <w:rPr>
                <w:rFonts w:eastAsia="Times New Roman"/>
              </w:rPr>
            </w:pP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12.1.2.</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Заявителем представлен неполный комплект документов, необходимых для предоставления Муниципальной услуг.</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FF48A4">
            <w:pPr>
              <w:tabs>
                <w:tab w:val="left" w:pos="1496"/>
              </w:tabs>
              <w:suppressAutoHyphens/>
              <w:spacing w:after="0" w:line="240" w:lineRule="auto"/>
              <w:rPr>
                <w:rFonts w:eastAsia="Times New Roman"/>
              </w:rPr>
            </w:pPr>
            <w:r w:rsidRPr="000C05D0">
              <w:rPr>
                <w:rFonts w:eastAsia="Times New Roman"/>
              </w:rPr>
              <w:t xml:space="preserve">Указать исчерпывающий перечень документов </w:t>
            </w:r>
            <w:r w:rsidR="00837E0A" w:rsidRPr="000C05D0">
              <w:rPr>
                <w:rFonts w:eastAsia="Times New Roman"/>
              </w:rPr>
              <w:t>непредставленных</w:t>
            </w:r>
            <w:r w:rsidRPr="000C05D0">
              <w:rPr>
                <w:rFonts w:eastAsia="Times New Roman"/>
              </w:rPr>
              <w:t xml:space="preserve"> Заявителем </w:t>
            </w:r>
          </w:p>
          <w:p w:rsidR="00E72984" w:rsidRPr="000C05D0" w:rsidRDefault="00E72984" w:rsidP="00FF48A4">
            <w:pPr>
              <w:tabs>
                <w:tab w:val="left" w:pos="1496"/>
              </w:tabs>
              <w:suppressAutoHyphens/>
              <w:spacing w:after="0" w:line="240" w:lineRule="auto"/>
              <w:rPr>
                <w:rFonts w:eastAsia="Times New Roman"/>
              </w:rPr>
            </w:pPr>
          </w:p>
        </w:tc>
      </w:tr>
      <w:tr w:rsidR="00F831A5" w:rsidRPr="000C05D0" w:rsidTr="00E72984">
        <w:trPr>
          <w:trHeight w:val="958"/>
        </w:trPr>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12.1.3.</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Документы, необходимые для предоставления Муниципальной услуги утратили силу.</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FF48A4">
            <w:pPr>
              <w:tabs>
                <w:tab w:val="left" w:pos="1496"/>
              </w:tabs>
              <w:suppressAutoHyphens/>
              <w:spacing w:after="0" w:line="240" w:lineRule="auto"/>
              <w:rPr>
                <w:rFonts w:eastAsia="Times New Roman"/>
              </w:rPr>
            </w:pPr>
            <w:r w:rsidRPr="000C05D0">
              <w:rPr>
                <w:rFonts w:eastAsia="Times New Roman"/>
              </w:rPr>
              <w:t>Указать исчерпывающий перечень документов, утративших силу.</w:t>
            </w:r>
          </w:p>
          <w:p w:rsidR="00E72984" w:rsidRPr="000C05D0" w:rsidRDefault="00E72984" w:rsidP="00FF48A4">
            <w:pPr>
              <w:tabs>
                <w:tab w:val="left" w:pos="1496"/>
              </w:tabs>
              <w:suppressAutoHyphens/>
              <w:spacing w:after="0" w:line="240" w:lineRule="auto"/>
              <w:rPr>
                <w:rFonts w:eastAsia="Times New Roman"/>
              </w:rPr>
            </w:pP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12.1.4.</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Документы содержат подчистки и исправления текста, не заверенные в порядке, установленном законодательством Российской Федерации.</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FF48A4">
            <w:pPr>
              <w:tabs>
                <w:tab w:val="left" w:pos="1496"/>
              </w:tabs>
              <w:suppressAutoHyphens/>
              <w:spacing w:after="0" w:line="240" w:lineRule="auto"/>
              <w:rPr>
                <w:rFonts w:eastAsia="Times New Roman"/>
              </w:rPr>
            </w:pPr>
            <w:r w:rsidRPr="000C05D0">
              <w:rPr>
                <w:rFonts w:eastAsia="Times New Roman"/>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p w:rsidR="00E72984" w:rsidRDefault="00E72984" w:rsidP="00FF48A4">
            <w:pPr>
              <w:tabs>
                <w:tab w:val="left" w:pos="1496"/>
              </w:tabs>
              <w:suppressAutoHyphens/>
              <w:spacing w:after="0" w:line="240" w:lineRule="auto"/>
              <w:rPr>
                <w:rFonts w:eastAsia="Times New Roman"/>
              </w:rPr>
            </w:pPr>
          </w:p>
          <w:p w:rsidR="00E72984" w:rsidRPr="000C05D0" w:rsidRDefault="00E72984" w:rsidP="00FF48A4">
            <w:pPr>
              <w:tabs>
                <w:tab w:val="left" w:pos="1496"/>
              </w:tabs>
              <w:suppressAutoHyphens/>
              <w:spacing w:after="0" w:line="240" w:lineRule="auto"/>
              <w:rPr>
                <w:rFonts w:eastAsia="Times New Roman"/>
              </w:rPr>
            </w:pP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lastRenderedPageBreak/>
              <w:t>12.1.5.</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Указать исчерпывающий перечень документов, содержащих повреждения с указанием на повреждение.</w:t>
            </w: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12.1.6.</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 xml:space="preserve">Некорректное заполнение обязательных полей в Заявлении </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Указать обязательные поля заявления, не заполненные Заявителем либо заполненные не в полном объеме, либо с нарушением требований установленными настоящим Административным регламентом</w:t>
            </w: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12.1.7.</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Некорректное заполнение обязательных полей в форме интерактивного запроса на РПГУ</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Указать поля заявления, не заполненные Заявителем либо заполненные не в полном объеме, либо с нарушением требований установленными настоящим Административным регламентом</w:t>
            </w:r>
          </w:p>
        </w:tc>
      </w:tr>
      <w:tr w:rsidR="00F831A5" w:rsidRPr="000C05D0" w:rsidTr="00E72984">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12.1.8.</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 xml:space="preserve">Указать исчерпывающий перечень электронных образов документов, не соответствующих указанному критерию  </w:t>
            </w:r>
          </w:p>
        </w:tc>
      </w:tr>
      <w:tr w:rsidR="00F831A5" w:rsidRPr="000C05D0" w:rsidTr="00E72984">
        <w:trPr>
          <w:trHeight w:val="1379"/>
        </w:trPr>
        <w:tc>
          <w:tcPr>
            <w:tcW w:w="1374"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0C05D0">
            <w:pPr>
              <w:tabs>
                <w:tab w:val="left" w:pos="1496"/>
              </w:tabs>
              <w:suppressAutoHyphens/>
              <w:spacing w:after="0" w:line="240" w:lineRule="auto"/>
              <w:jc w:val="both"/>
              <w:rPr>
                <w:rFonts w:eastAsia="Times New Roman"/>
              </w:rPr>
            </w:pPr>
            <w:r w:rsidRPr="000C05D0">
              <w:rPr>
                <w:rFonts w:eastAsia="Times New Roman"/>
              </w:rPr>
              <w:t>12.1.9.</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rPr>
            </w:pPr>
            <w:r w:rsidRPr="000C05D0">
              <w:rPr>
                <w:rFonts w:eastAsia="Times New Roman"/>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368" w:type="dxa"/>
            <w:tcBorders>
              <w:top w:val="single" w:sz="4" w:space="0" w:color="00000A"/>
              <w:left w:val="single" w:sz="4" w:space="0" w:color="00000A"/>
              <w:bottom w:val="single" w:sz="4" w:space="0" w:color="00000A"/>
              <w:right w:val="single" w:sz="4" w:space="0" w:color="00000A"/>
            </w:tcBorders>
            <w:shd w:val="clear" w:color="auto" w:fill="FFFFFF"/>
          </w:tcPr>
          <w:p w:rsidR="00DE20BB" w:rsidRPr="000C05D0" w:rsidRDefault="005E14A5" w:rsidP="00FF48A4">
            <w:pPr>
              <w:tabs>
                <w:tab w:val="left" w:pos="1496"/>
              </w:tabs>
              <w:suppressAutoHyphens/>
              <w:spacing w:after="0" w:line="240" w:lineRule="auto"/>
              <w:rPr>
                <w:rFonts w:eastAsia="Times New Roman"/>
                <w:szCs w:val="24"/>
              </w:rPr>
            </w:pPr>
            <w:r w:rsidRPr="000C05D0">
              <w:rPr>
                <w:rFonts w:eastAsia="Times New Roman"/>
                <w:szCs w:val="24"/>
              </w:rPr>
              <w:t>Указать основания такого вывода</w:t>
            </w:r>
          </w:p>
        </w:tc>
      </w:tr>
    </w:tbl>
    <w:p w:rsidR="00E72984" w:rsidRDefault="00E72984" w:rsidP="000C05D0">
      <w:pPr>
        <w:tabs>
          <w:tab w:val="left" w:pos="1496"/>
        </w:tabs>
        <w:ind w:firstLine="794"/>
        <w:jc w:val="both"/>
        <w:rPr>
          <w:szCs w:val="24"/>
          <w:lang w:eastAsia="ru-RU"/>
        </w:rPr>
      </w:pPr>
    </w:p>
    <w:p w:rsidR="000038A8" w:rsidRPr="000C05D0" w:rsidRDefault="005E14A5" w:rsidP="000C05D0">
      <w:pPr>
        <w:tabs>
          <w:tab w:val="left" w:pos="1496"/>
        </w:tabs>
        <w:ind w:firstLine="794"/>
        <w:jc w:val="both"/>
        <w:rPr>
          <w:szCs w:val="24"/>
          <w:lang w:eastAsia="ru-RU"/>
        </w:rPr>
      </w:pPr>
      <w:r w:rsidRPr="000C05D0">
        <w:rPr>
          <w:szCs w:val="24"/>
          <w:lang w:eastAsia="ru-RU"/>
        </w:rPr>
        <w:t>Дополнительно</w:t>
      </w:r>
      <w:r w:rsidR="000038A8" w:rsidRPr="000C05D0">
        <w:rPr>
          <w:szCs w:val="24"/>
          <w:lang w:eastAsia="ru-RU"/>
        </w:rPr>
        <w:t xml:space="preserve"> и</w:t>
      </w:r>
      <w:r w:rsidRPr="000C05D0">
        <w:rPr>
          <w:szCs w:val="24"/>
          <w:lang w:eastAsia="ru-RU"/>
        </w:rPr>
        <w:t>нформируем:</w:t>
      </w:r>
    </w:p>
    <w:p w:rsidR="00DE20BB" w:rsidRPr="000C05D0" w:rsidRDefault="000038A8" w:rsidP="000C05D0">
      <w:pPr>
        <w:tabs>
          <w:tab w:val="left" w:pos="1496"/>
        </w:tabs>
        <w:jc w:val="both"/>
      </w:pPr>
      <w:r w:rsidRPr="000C05D0">
        <w:rPr>
          <w:szCs w:val="24"/>
          <w:lang w:eastAsia="ru-RU"/>
        </w:rPr>
        <w:t>________________________________</w:t>
      </w:r>
      <w:r w:rsidR="005E14A5" w:rsidRPr="000C05D0">
        <w:rPr>
          <w:szCs w:val="24"/>
          <w:lang w:eastAsia="ru-RU"/>
        </w:rPr>
        <w:t>________________________</w:t>
      </w:r>
      <w:r w:rsidR="001D4DF7" w:rsidRPr="000C05D0">
        <w:rPr>
          <w:szCs w:val="24"/>
          <w:lang w:eastAsia="ru-RU"/>
        </w:rPr>
        <w:t>______</w:t>
      </w:r>
      <w:r w:rsidR="00E72984">
        <w:rPr>
          <w:szCs w:val="24"/>
          <w:lang w:eastAsia="ru-RU"/>
        </w:rPr>
        <w:t>_______________</w:t>
      </w:r>
      <w:r w:rsidR="001D4DF7" w:rsidRPr="000C05D0">
        <w:rPr>
          <w:szCs w:val="24"/>
          <w:lang w:eastAsia="ru-RU"/>
        </w:rPr>
        <w:br/>
      </w:r>
      <w:r w:rsidR="005E14A5" w:rsidRPr="000C05D0">
        <w:rPr>
          <w:szCs w:val="24"/>
          <w:lang w:eastAsia="ru-RU"/>
        </w:rPr>
        <w:t xml:space="preserve"> </w:t>
      </w:r>
      <w:r w:rsidR="005E14A5" w:rsidRPr="000C05D0">
        <w:rPr>
          <w:sz w:val="20"/>
          <w:szCs w:val="20"/>
          <w:lang w:eastAsia="ru-RU"/>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r w:rsidR="00DF06C9">
        <w:rPr>
          <w:sz w:val="20"/>
          <w:szCs w:val="20"/>
          <w:lang w:eastAsia="ru-RU"/>
        </w:rPr>
        <w:t>.</w:t>
      </w:r>
    </w:p>
    <w:p w:rsidR="00DE20BB" w:rsidRPr="000C05D0" w:rsidRDefault="000038A8" w:rsidP="000C05D0">
      <w:pPr>
        <w:spacing w:after="0" w:line="240" w:lineRule="auto"/>
        <w:rPr>
          <w:szCs w:val="24"/>
        </w:rPr>
      </w:pPr>
      <w:r w:rsidRPr="000C05D0">
        <w:rPr>
          <w:szCs w:val="24"/>
        </w:rPr>
        <w:t>_________________________________</w:t>
      </w:r>
      <w:r w:rsidR="005E14A5" w:rsidRPr="000C05D0">
        <w:rPr>
          <w:szCs w:val="24"/>
        </w:rPr>
        <w:t>_________  ______________    _____________________</w:t>
      </w:r>
    </w:p>
    <w:p w:rsidR="00DE20BB" w:rsidRPr="000C05D0" w:rsidRDefault="005E14A5" w:rsidP="000C05D0">
      <w:pPr>
        <w:spacing w:after="0" w:line="240" w:lineRule="auto"/>
        <w:rPr>
          <w:sz w:val="18"/>
          <w:szCs w:val="18"/>
        </w:rPr>
      </w:pPr>
      <w:r w:rsidRPr="000C05D0">
        <w:rPr>
          <w:sz w:val="18"/>
          <w:szCs w:val="18"/>
        </w:rPr>
        <w:t xml:space="preserve">              (должность уполномоченного лица )                     (подпись)                             (расшифровка подписи)</w:t>
      </w:r>
    </w:p>
    <w:p w:rsidR="00DE20BB" w:rsidRPr="000C05D0" w:rsidRDefault="005E14A5" w:rsidP="000C05D0">
      <w:pPr>
        <w:spacing w:after="0" w:line="240" w:lineRule="auto"/>
        <w:rPr>
          <w:i/>
          <w:szCs w:val="24"/>
          <w:lang w:eastAsia="ru-RU"/>
        </w:rPr>
      </w:pPr>
      <w:r w:rsidRPr="000C05D0">
        <w:rPr>
          <w:i/>
          <w:szCs w:val="24"/>
          <w:lang w:eastAsia="ru-RU"/>
        </w:rPr>
        <w:t xml:space="preserve">  </w:t>
      </w:r>
    </w:p>
    <w:p w:rsidR="00F831A5" w:rsidRPr="000C05D0" w:rsidRDefault="005E14A5" w:rsidP="000C05D0">
      <w:pPr>
        <w:pStyle w:val="affff6"/>
        <w:jc w:val="center"/>
        <w:rPr>
          <w:rFonts w:eastAsia="Calibri"/>
        </w:rPr>
      </w:pPr>
      <w:bookmarkStart w:id="290" w:name="_%D0%9F%D1%80%D0%B8%D0%BB%D0%BE%D0%B6%D0"/>
      <w:bookmarkEnd w:id="290"/>
      <w:r w:rsidRPr="000C05D0">
        <w:rPr>
          <w:rFonts w:eastAsia="Calibri"/>
        </w:rPr>
        <w:t xml:space="preserve">                                                                           «______»_____________20___г.</w:t>
      </w:r>
    </w:p>
    <w:p w:rsidR="00F831A5" w:rsidRPr="000C05D0" w:rsidRDefault="00F831A5" w:rsidP="000C05D0">
      <w:pPr>
        <w:spacing w:after="0" w:line="240" w:lineRule="auto"/>
        <w:rPr>
          <w:sz w:val="28"/>
          <w:szCs w:val="28"/>
          <w:lang w:eastAsia="ar-SA"/>
        </w:rPr>
      </w:pPr>
      <w:r w:rsidRPr="000C05D0">
        <w:br w:type="page"/>
      </w:r>
    </w:p>
    <w:p w:rsidR="00DE20BB" w:rsidRPr="000C05D0" w:rsidRDefault="00DE20BB" w:rsidP="000C05D0">
      <w:pPr>
        <w:rPr>
          <w:lang w:eastAsia="ar-SA"/>
        </w:rPr>
        <w:sectPr w:rsidR="00DE20BB" w:rsidRPr="000C05D0" w:rsidSect="0059220A">
          <w:pgSz w:w="11906" w:h="16838"/>
          <w:pgMar w:top="1673" w:right="849" w:bottom="1134" w:left="1701" w:header="720" w:footer="720" w:gutter="0"/>
          <w:cols w:space="720"/>
          <w:formProt w:val="0"/>
          <w:docGrid w:linePitch="326" w:charSpace="-6350"/>
        </w:sectPr>
      </w:pPr>
    </w:p>
    <w:p w:rsidR="00DE20BB" w:rsidRDefault="005E14A5" w:rsidP="00200DAE">
      <w:pPr>
        <w:pStyle w:val="1"/>
        <w:ind w:left="1214"/>
        <w:contextualSpacing/>
      </w:pPr>
      <w:bookmarkStart w:id="291" w:name="_Ref437561820"/>
      <w:bookmarkStart w:id="292" w:name="_Ref4375612081"/>
      <w:bookmarkStart w:id="293" w:name="_Toc4379733061"/>
      <w:bookmarkStart w:id="294" w:name="_Toc4381100481"/>
      <w:bookmarkStart w:id="295" w:name="_Ref4375611841"/>
      <w:bookmarkStart w:id="296" w:name="_Ref4375614411"/>
      <w:bookmarkStart w:id="297" w:name="_Toc4383762601"/>
      <w:bookmarkStart w:id="298" w:name="_Toc515296520"/>
      <w:bookmarkStart w:id="299" w:name="_Toc510617048"/>
      <w:bookmarkStart w:id="300" w:name="_Toc530579187"/>
      <w:bookmarkStart w:id="301" w:name="_Toc5112010"/>
      <w:bookmarkEnd w:id="291"/>
      <w:bookmarkEnd w:id="292"/>
      <w:bookmarkEnd w:id="293"/>
      <w:bookmarkEnd w:id="294"/>
      <w:bookmarkEnd w:id="295"/>
      <w:bookmarkEnd w:id="296"/>
      <w:bookmarkEnd w:id="297"/>
      <w:r>
        <w:lastRenderedPageBreak/>
        <w:t xml:space="preserve">Приложение </w:t>
      </w:r>
      <w:bookmarkEnd w:id="298"/>
      <w:bookmarkEnd w:id="299"/>
      <w:bookmarkEnd w:id="300"/>
      <w:r w:rsidR="00ED0D08">
        <w:t>9</w:t>
      </w:r>
      <w:r w:rsidR="001D4DF7">
        <w:t xml:space="preserve"> </w:t>
      </w:r>
      <w:bookmarkEnd w:id="301"/>
    </w:p>
    <w:p w:rsidR="00833CE0" w:rsidRDefault="00833CE0" w:rsidP="00200DAE">
      <w:pPr>
        <w:pStyle w:val="1"/>
        <w:ind w:left="1214"/>
        <w:contextualSpacing/>
      </w:pPr>
      <w:r w:rsidRPr="00833CE0">
        <w:t>к Административному регламенту</w:t>
      </w:r>
    </w:p>
    <w:p w:rsidR="00DE20BB" w:rsidRDefault="005E14A5">
      <w:pPr>
        <w:pStyle w:val="afff2"/>
      </w:pPr>
      <w:bookmarkStart w:id="302" w:name="_Toc438110052"/>
      <w:bookmarkStart w:id="303" w:name="_Ref4375618201"/>
      <w:bookmarkStart w:id="304" w:name="_Toc510617049"/>
      <w:bookmarkStart w:id="305" w:name="_Toc437973310"/>
      <w:bookmarkStart w:id="306" w:name="_Toc438376264"/>
      <w:bookmarkEnd w:id="302"/>
      <w:bookmarkEnd w:id="303"/>
      <w:bookmarkEnd w:id="304"/>
      <w:bookmarkEnd w:id="305"/>
      <w:bookmarkEnd w:id="306"/>
      <w:r>
        <w:t>Перечень и содержание административных действий, составляющих административные процедуры</w:t>
      </w:r>
    </w:p>
    <w:p w:rsidR="00DE20BB" w:rsidRDefault="005E14A5">
      <w:pPr>
        <w:pStyle w:val="affff6"/>
        <w:jc w:val="center"/>
      </w:pPr>
      <w:r>
        <w:rPr>
          <w:b/>
          <w:sz w:val="24"/>
          <w:szCs w:val="24"/>
        </w:rPr>
        <w:t xml:space="preserve">Порядок выполнения административных действий при </w:t>
      </w:r>
      <w:r w:rsidR="0059220A">
        <w:rPr>
          <w:b/>
          <w:sz w:val="24"/>
          <w:szCs w:val="24"/>
        </w:rPr>
        <w:t>предоставлении Муниципальной услуги</w:t>
      </w:r>
    </w:p>
    <w:tbl>
      <w:tblPr>
        <w:tblW w:w="5313" w:type="pct"/>
        <w:tblInd w:w="-9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5416"/>
      </w:tblGrid>
      <w:tr w:rsidR="00DE20BB" w:rsidTr="002F2632">
        <w:tc>
          <w:tcPr>
            <w:tcW w:w="1541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Прием и регистрация заявления и документов, необходимых для предоставления Муниципальной услуги</w:t>
            </w:r>
          </w:p>
        </w:tc>
      </w:tr>
    </w:tbl>
    <w:p w:rsidR="002F2632" w:rsidRDefault="002F2632" w:rsidP="002F2632">
      <w:pPr>
        <w:pStyle w:val="ConsPlusNormal0"/>
        <w:suppressAutoHyphens/>
        <w:jc w:val="both"/>
        <w:rPr>
          <w:rFonts w:ascii="Times New Roman" w:eastAsia="Times New Roman" w:hAnsi="Times New Roman" w:cs="Times New Roman"/>
          <w:sz w:val="24"/>
          <w:szCs w:val="24"/>
        </w:rPr>
        <w:sectPr w:rsidR="002F2632" w:rsidSect="0059220A">
          <w:headerReference w:type="default" r:id="rId18"/>
          <w:footerReference w:type="default" r:id="rId19"/>
          <w:pgSz w:w="16838" w:h="11906" w:orient="landscape"/>
          <w:pgMar w:top="1134" w:right="820" w:bottom="777" w:left="1701" w:header="720" w:footer="720" w:gutter="0"/>
          <w:cols w:space="720"/>
          <w:formProt w:val="0"/>
          <w:docGrid w:linePitch="240" w:charSpace="-6350"/>
        </w:sectPr>
      </w:pPr>
    </w:p>
    <w:tbl>
      <w:tblPr>
        <w:tblW w:w="5313" w:type="pct"/>
        <w:tblInd w:w="-9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3502"/>
        <w:gridCol w:w="3451"/>
        <w:gridCol w:w="2151"/>
        <w:gridCol w:w="1756"/>
        <w:gridCol w:w="4556"/>
      </w:tblGrid>
      <w:tr w:rsidR="00DE20BB" w:rsidTr="002F2632">
        <w:trPr>
          <w:trHeight w:val="787"/>
          <w:tblHeader/>
        </w:trPr>
        <w:tc>
          <w:tcPr>
            <w:tcW w:w="3502"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F2632">
            <w:pPr>
              <w:pStyle w:val="ConsPlusNormal0"/>
              <w:suppressAutoHyphens/>
              <w:jc w:val="both"/>
            </w:pPr>
            <w:r>
              <w:rPr>
                <w:rFonts w:ascii="Times New Roman" w:eastAsia="Times New Roman" w:hAnsi="Times New Roman" w:cs="Times New Roman"/>
                <w:sz w:val="24"/>
                <w:szCs w:val="24"/>
              </w:rPr>
              <w:lastRenderedPageBreak/>
              <w:t>Место выполнения процедуры</w:t>
            </w:r>
            <w:r w:rsidR="002F2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2F2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используемая ИС</w:t>
            </w:r>
          </w:p>
        </w:tc>
        <w:tc>
          <w:tcPr>
            <w:tcW w:w="345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15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75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55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DE20BB" w:rsidTr="002F2632">
        <w:tc>
          <w:tcPr>
            <w:tcW w:w="3502"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jc w:val="both"/>
              <w:rPr>
                <w:rFonts w:ascii="Times New Roman" w:hAnsi="Times New Roman" w:cs="Times New Roman"/>
              </w:rPr>
            </w:pPr>
            <w:r>
              <w:rPr>
                <w:rFonts w:ascii="Times New Roman" w:hAnsi="Times New Roman" w:cs="Times New Roman"/>
              </w:rPr>
              <w:t>РПГУ/Модуль ЕИС</w:t>
            </w:r>
            <w:r w:rsidR="00DF06C9">
              <w:rPr>
                <w:rFonts w:ascii="Times New Roman" w:hAnsi="Times New Roman" w:cs="Times New Roman"/>
              </w:rPr>
              <w:t xml:space="preserve"> </w:t>
            </w:r>
            <w:r>
              <w:rPr>
                <w:rFonts w:ascii="Times New Roman" w:hAnsi="Times New Roman" w:cs="Times New Roman"/>
              </w:rPr>
              <w:t>ОУ</w:t>
            </w:r>
          </w:p>
          <w:p w:rsidR="00DE20BB" w:rsidRDefault="00DE20BB">
            <w:pPr>
              <w:pStyle w:val="ConsPlusNormal0"/>
              <w:suppressAutoHyphens/>
              <w:spacing w:line="23" w:lineRule="atLeast"/>
              <w:rPr>
                <w:rFonts w:ascii="Times New Roman" w:eastAsia="Times New Roman" w:hAnsi="Times New Roman" w:cs="Times New Roman"/>
                <w:sz w:val="24"/>
                <w:szCs w:val="24"/>
              </w:rPr>
            </w:pPr>
          </w:p>
        </w:tc>
        <w:tc>
          <w:tcPr>
            <w:tcW w:w="345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pPr>
            <w:r>
              <w:rPr>
                <w:rFonts w:ascii="Times New Roman" w:eastAsia="Times New Roman" w:hAnsi="Times New Roman" w:cs="Times New Roman"/>
                <w:sz w:val="24"/>
                <w:szCs w:val="24"/>
              </w:rPr>
              <w:t>Прием и предварительная проверка документов, Регистрация или отказ в регистрации заявления о предоставлении Муниципальной услуги, проверка соответствия представленных документов обязательным требованиям к ним</w:t>
            </w:r>
          </w:p>
        </w:tc>
        <w:tc>
          <w:tcPr>
            <w:tcW w:w="2151"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w:t>
            </w:r>
            <w:r w:rsidR="00670834">
              <w:rPr>
                <w:rFonts w:ascii="Times New Roman" w:eastAsia="Times New Roman" w:hAnsi="Times New Roman" w:cs="Times New Roman"/>
                <w:sz w:val="24"/>
                <w:szCs w:val="24"/>
              </w:rPr>
              <w:t xml:space="preserve">рабочий </w:t>
            </w:r>
            <w:r>
              <w:rPr>
                <w:rFonts w:ascii="Times New Roman" w:eastAsia="Times New Roman" w:hAnsi="Times New Roman" w:cs="Times New Roman"/>
                <w:sz w:val="24"/>
                <w:szCs w:val="24"/>
              </w:rPr>
              <w:t xml:space="preserve">день </w:t>
            </w:r>
          </w:p>
        </w:tc>
        <w:tc>
          <w:tcPr>
            <w:tcW w:w="175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минут </w:t>
            </w:r>
          </w:p>
        </w:tc>
        <w:tc>
          <w:tcPr>
            <w:tcW w:w="455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2f4"/>
              <w:jc w:val="both"/>
              <w:rPr>
                <w:rFonts w:ascii="Times New Roman" w:hAnsi="Times New Roman"/>
                <w:sz w:val="24"/>
              </w:rPr>
            </w:pPr>
            <w:r>
              <w:rPr>
                <w:rFonts w:ascii="Times New Roman" w:hAnsi="Times New Roman"/>
                <w:sz w:val="24"/>
              </w:rPr>
              <w:t>Заявитель авторизуется на РПГУ</w:t>
            </w:r>
            <w:r w:rsidR="00833CE0">
              <w:rPr>
                <w:rFonts w:ascii="Times New Roman" w:hAnsi="Times New Roman"/>
                <w:sz w:val="24"/>
              </w:rPr>
              <w:t xml:space="preserve"> посредством ЕСИА и направляет з</w:t>
            </w:r>
            <w:r>
              <w:rPr>
                <w:rFonts w:ascii="Times New Roman" w:hAnsi="Times New Roman"/>
                <w:sz w:val="24"/>
              </w:rPr>
              <w:t>аявление и документы, необходимые для предоставления Муниципальной услуги в электронной фо</w:t>
            </w:r>
            <w:r w:rsidR="00833CE0">
              <w:rPr>
                <w:rFonts w:ascii="Times New Roman" w:hAnsi="Times New Roman"/>
                <w:sz w:val="24"/>
              </w:rPr>
              <w:t>рме посредством прикрепления к з</w:t>
            </w:r>
            <w:r>
              <w:rPr>
                <w:rFonts w:ascii="Times New Roman" w:hAnsi="Times New Roman"/>
                <w:sz w:val="24"/>
              </w:rPr>
              <w:t xml:space="preserve">аявлению электронных образов оригиналов </w:t>
            </w:r>
            <w:r w:rsidR="00DF06C9">
              <w:rPr>
                <w:rFonts w:ascii="Times New Roman" w:hAnsi="Times New Roman"/>
                <w:sz w:val="24"/>
              </w:rPr>
              <w:t>документов,</w:t>
            </w:r>
            <w:r>
              <w:rPr>
                <w:rFonts w:ascii="Times New Roman" w:hAnsi="Times New Roman"/>
                <w:sz w:val="24"/>
              </w:rPr>
              <w:t xml:space="preserve"> указанных в п. 10</w:t>
            </w:r>
            <w:r w:rsidR="00C43FAD">
              <w:rPr>
                <w:rFonts w:ascii="Times New Roman" w:hAnsi="Times New Roman"/>
                <w:sz w:val="24"/>
              </w:rPr>
              <w:t>.1.</w:t>
            </w:r>
            <w:r>
              <w:rPr>
                <w:rFonts w:ascii="Times New Roman" w:hAnsi="Times New Roman"/>
                <w:sz w:val="24"/>
              </w:rPr>
              <w:t xml:space="preserve"> настоящего Административного регламента </w:t>
            </w:r>
          </w:p>
          <w:p w:rsidR="00E610A3" w:rsidRDefault="005E14A5" w:rsidP="002F2632">
            <w:pPr>
              <w:pStyle w:val="2f4"/>
              <w:jc w:val="both"/>
            </w:pPr>
            <w:r>
              <w:rPr>
                <w:rFonts w:ascii="Times New Roman" w:hAnsi="Times New Roman"/>
                <w:sz w:val="24"/>
              </w:rPr>
              <w:t>Заявление и прилагаемые документы поступают в интегрированную с РПГУ ЕИС</w:t>
            </w:r>
            <w:r w:rsidR="00670834">
              <w:rPr>
                <w:rFonts w:ascii="Times New Roman" w:hAnsi="Times New Roman"/>
                <w:sz w:val="24"/>
              </w:rPr>
              <w:t xml:space="preserve"> </w:t>
            </w:r>
            <w:r>
              <w:rPr>
                <w:rFonts w:ascii="Times New Roman" w:hAnsi="Times New Roman"/>
                <w:sz w:val="24"/>
              </w:rPr>
              <w:t xml:space="preserve">ОУ. </w:t>
            </w:r>
          </w:p>
        </w:tc>
      </w:tr>
      <w:tr w:rsidR="00E610A3" w:rsidTr="002F2632">
        <w:tc>
          <w:tcPr>
            <w:tcW w:w="3502"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jc w:val="both"/>
              <w:rPr>
                <w:rFonts w:ascii="Times New Roman" w:hAnsi="Times New Roman" w:cs="Times New Roman"/>
              </w:rPr>
            </w:pPr>
            <w:r w:rsidRPr="008336A5">
              <w:rPr>
                <w:rFonts w:ascii="Times New Roman" w:hAnsi="Times New Roman" w:cs="Times New Roman"/>
              </w:rPr>
              <w:t>МФЦ/модуль МФЦ ЕИС ОУ</w:t>
            </w:r>
          </w:p>
        </w:tc>
        <w:tc>
          <w:tcPr>
            <w:tcW w:w="3451"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9E3A2E">
              <w:rPr>
                <w:rFonts w:ascii="Times New Roman" w:eastAsia="Times New Roman" w:hAnsi="Times New Roman" w:cs="Times New Roman"/>
                <w:sz w:val="24"/>
                <w:szCs w:val="24"/>
              </w:rPr>
              <w:t xml:space="preserve">Установление соответствие личности </w:t>
            </w:r>
            <w:r>
              <w:rPr>
                <w:rFonts w:ascii="Times New Roman" w:eastAsia="Times New Roman" w:hAnsi="Times New Roman" w:cs="Times New Roman"/>
                <w:sz w:val="24"/>
                <w:szCs w:val="24"/>
              </w:rPr>
              <w:t>З</w:t>
            </w:r>
            <w:r w:rsidRPr="009E3A2E">
              <w:rPr>
                <w:rFonts w:ascii="Times New Roman" w:eastAsia="Times New Roman" w:hAnsi="Times New Roman" w:cs="Times New Roman"/>
                <w:sz w:val="24"/>
                <w:szCs w:val="24"/>
              </w:rPr>
              <w:t>аявителя документу, удостоверяющему личность</w:t>
            </w:r>
          </w:p>
        </w:tc>
        <w:tc>
          <w:tcPr>
            <w:tcW w:w="2151"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2 минуты</w:t>
            </w:r>
          </w:p>
        </w:tc>
        <w:tc>
          <w:tcPr>
            <w:tcW w:w="1756"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2 минуты</w:t>
            </w:r>
          </w:p>
        </w:tc>
        <w:tc>
          <w:tcPr>
            <w:tcW w:w="4556"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2f4"/>
              <w:jc w:val="both"/>
              <w:rPr>
                <w:rFonts w:ascii="Times New Roman" w:hAnsi="Times New Roman"/>
                <w:sz w:val="24"/>
              </w:rPr>
            </w:pPr>
            <w:r w:rsidRPr="00E610A3">
              <w:rPr>
                <w:rFonts w:ascii="Times New Roman" w:hAnsi="Times New Roman"/>
                <w:sz w:val="24"/>
              </w:rPr>
              <w:t>Сотрудник МФЦ, ответственный за прием и регистрацию документов, в присутствии Заявителя проверяет документ, удостоверяющий личность Заявителя в соответствии с законодательными и иными нормативными актами, действующими в Российской Федерации.</w:t>
            </w:r>
          </w:p>
        </w:tc>
      </w:tr>
      <w:tr w:rsidR="00E610A3" w:rsidRPr="007176F9" w:rsidTr="002F2632">
        <w:tc>
          <w:tcPr>
            <w:tcW w:w="3502"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jc w:val="both"/>
              <w:rPr>
                <w:rFonts w:ascii="Times New Roman" w:hAnsi="Times New Roman" w:cs="Times New Roman"/>
              </w:rPr>
            </w:pPr>
          </w:p>
        </w:tc>
        <w:tc>
          <w:tcPr>
            <w:tcW w:w="3451" w:type="dxa"/>
            <w:tcBorders>
              <w:top w:val="single" w:sz="4" w:space="0" w:color="00000A"/>
              <w:left w:val="single" w:sz="4" w:space="0" w:color="00000A"/>
              <w:bottom w:val="single" w:sz="4" w:space="0" w:color="00000A"/>
              <w:right w:val="single" w:sz="4" w:space="0" w:color="00000A"/>
            </w:tcBorders>
            <w:shd w:val="clear" w:color="auto" w:fill="FFFFFF"/>
          </w:tcPr>
          <w:p w:rsidR="00E610A3" w:rsidRPr="009E3A2E"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Проверка правильности заполнения Заявления</w:t>
            </w:r>
          </w:p>
        </w:tc>
        <w:tc>
          <w:tcPr>
            <w:tcW w:w="2151"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2 минуты</w:t>
            </w:r>
          </w:p>
        </w:tc>
        <w:tc>
          <w:tcPr>
            <w:tcW w:w="1756"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2 минуты</w:t>
            </w:r>
          </w:p>
        </w:tc>
        <w:tc>
          <w:tcPr>
            <w:tcW w:w="4556"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E610A3">
            <w:pPr>
              <w:pStyle w:val="2f4"/>
              <w:jc w:val="both"/>
              <w:rPr>
                <w:rFonts w:ascii="Times New Roman" w:hAnsi="Times New Roman"/>
                <w:sz w:val="24"/>
              </w:rPr>
            </w:pPr>
            <w:r w:rsidRPr="00E610A3">
              <w:rPr>
                <w:rFonts w:ascii="Times New Roman" w:hAnsi="Times New Roman"/>
                <w:sz w:val="24"/>
              </w:rPr>
              <w:t>Сотрудник МФЦ, ответственный за прием и рег</w:t>
            </w:r>
            <w:r w:rsidR="00833CE0">
              <w:rPr>
                <w:rFonts w:ascii="Times New Roman" w:hAnsi="Times New Roman"/>
                <w:sz w:val="24"/>
              </w:rPr>
              <w:t>истрацию документов, проверяет з</w:t>
            </w:r>
            <w:r w:rsidRPr="00E610A3">
              <w:rPr>
                <w:rFonts w:ascii="Times New Roman" w:hAnsi="Times New Roman"/>
                <w:sz w:val="24"/>
              </w:rPr>
              <w:t xml:space="preserve">аявление на соответствие форме, являющейся Приложением 6 к </w:t>
            </w:r>
            <w:r w:rsidRPr="00E610A3">
              <w:rPr>
                <w:rFonts w:ascii="Times New Roman" w:hAnsi="Times New Roman"/>
                <w:sz w:val="24"/>
              </w:rPr>
              <w:lastRenderedPageBreak/>
              <w:t>настоящему Административному регламенту.</w:t>
            </w:r>
          </w:p>
          <w:p w:rsidR="00E610A3" w:rsidRPr="00E610A3" w:rsidRDefault="00E610A3" w:rsidP="00E610A3">
            <w:pPr>
              <w:pStyle w:val="2f4"/>
              <w:jc w:val="both"/>
              <w:rPr>
                <w:rFonts w:ascii="Times New Roman" w:hAnsi="Times New Roman"/>
                <w:sz w:val="24"/>
              </w:rPr>
            </w:pPr>
            <w:r w:rsidRPr="00E610A3">
              <w:rPr>
                <w:rFonts w:ascii="Times New Roman" w:hAnsi="Times New Roman"/>
                <w:sz w:val="24"/>
              </w:rPr>
              <w:t>Прове</w:t>
            </w:r>
            <w:r w:rsidR="00833CE0">
              <w:rPr>
                <w:rFonts w:ascii="Times New Roman" w:hAnsi="Times New Roman"/>
                <w:sz w:val="24"/>
              </w:rPr>
              <w:t>ряется правильность заполнения з</w:t>
            </w:r>
            <w:r w:rsidRPr="00E610A3">
              <w:rPr>
                <w:rFonts w:ascii="Times New Roman" w:hAnsi="Times New Roman"/>
                <w:sz w:val="24"/>
              </w:rPr>
              <w:t xml:space="preserve">аявления. В случае несоответствия </w:t>
            </w:r>
            <w:r w:rsidR="00833CE0">
              <w:rPr>
                <w:rFonts w:ascii="Times New Roman" w:hAnsi="Times New Roman"/>
                <w:sz w:val="24"/>
              </w:rPr>
              <w:t>з</w:t>
            </w:r>
            <w:r w:rsidRPr="00E610A3">
              <w:rPr>
                <w:rFonts w:ascii="Times New Roman" w:hAnsi="Times New Roman"/>
                <w:sz w:val="24"/>
              </w:rPr>
              <w:t>аявления – осуществляется информирование Заявителя о необх</w:t>
            </w:r>
            <w:r w:rsidR="00833CE0">
              <w:rPr>
                <w:rFonts w:ascii="Times New Roman" w:hAnsi="Times New Roman"/>
                <w:sz w:val="24"/>
              </w:rPr>
              <w:t>одимости повторного заполнения з</w:t>
            </w:r>
            <w:r w:rsidRPr="00E610A3">
              <w:rPr>
                <w:rFonts w:ascii="Times New Roman" w:hAnsi="Times New Roman"/>
                <w:sz w:val="24"/>
              </w:rPr>
              <w:t>аявления, с предоставлением бумажной формы для заполнения.</w:t>
            </w:r>
          </w:p>
          <w:p w:rsidR="00E610A3" w:rsidRPr="00E610A3" w:rsidRDefault="00E610A3" w:rsidP="002F2632">
            <w:pPr>
              <w:pStyle w:val="2f4"/>
              <w:jc w:val="both"/>
              <w:rPr>
                <w:rFonts w:ascii="Times New Roman" w:hAnsi="Times New Roman"/>
                <w:sz w:val="24"/>
              </w:rPr>
            </w:pPr>
            <w:r w:rsidRPr="00E610A3">
              <w:rPr>
                <w:rFonts w:ascii="Times New Roman" w:hAnsi="Times New Roman"/>
                <w:sz w:val="24"/>
              </w:rPr>
              <w:t xml:space="preserve">В </w:t>
            </w:r>
            <w:r w:rsidR="00833CE0">
              <w:rPr>
                <w:rFonts w:ascii="Times New Roman" w:hAnsi="Times New Roman"/>
                <w:sz w:val="24"/>
              </w:rPr>
              <w:t>случае если сотрудник заполнил з</w:t>
            </w:r>
            <w:r w:rsidRPr="00E610A3">
              <w:rPr>
                <w:rFonts w:ascii="Times New Roman" w:hAnsi="Times New Roman"/>
                <w:sz w:val="24"/>
              </w:rPr>
              <w:t>аявление в системе</w:t>
            </w:r>
            <w:r w:rsidR="00833CE0">
              <w:rPr>
                <w:rFonts w:ascii="Times New Roman" w:hAnsi="Times New Roman"/>
                <w:sz w:val="24"/>
              </w:rPr>
              <w:t>, отдает Заявителю заполненное з</w:t>
            </w:r>
            <w:r w:rsidRPr="00E610A3">
              <w:rPr>
                <w:rFonts w:ascii="Times New Roman" w:hAnsi="Times New Roman"/>
                <w:sz w:val="24"/>
              </w:rPr>
              <w:t>аявление на проверку корректности внесенных данных и для подписи.</w:t>
            </w:r>
          </w:p>
        </w:tc>
      </w:tr>
      <w:tr w:rsidR="00E610A3" w:rsidRPr="007176F9" w:rsidTr="002F2632">
        <w:tc>
          <w:tcPr>
            <w:tcW w:w="3502" w:type="dxa"/>
            <w:tcBorders>
              <w:top w:val="single" w:sz="4" w:space="0" w:color="00000A"/>
              <w:left w:val="single" w:sz="4" w:space="0" w:color="00000A"/>
              <w:bottom w:val="single" w:sz="4" w:space="0" w:color="00000A"/>
              <w:right w:val="single" w:sz="4" w:space="0" w:color="00000A"/>
            </w:tcBorders>
            <w:shd w:val="clear" w:color="auto" w:fill="FFFFFF"/>
          </w:tcPr>
          <w:p w:rsidR="00E610A3" w:rsidRDefault="00E610A3" w:rsidP="00FC7F22">
            <w:pPr>
              <w:pStyle w:val="ConsPlusNormal0"/>
              <w:suppressAutoHyphens/>
              <w:jc w:val="both"/>
              <w:rPr>
                <w:rFonts w:ascii="Times New Roman" w:hAnsi="Times New Roman" w:cs="Times New Roman"/>
              </w:rPr>
            </w:pPr>
            <w:r w:rsidRPr="008336A5">
              <w:rPr>
                <w:rFonts w:ascii="Times New Roman" w:hAnsi="Times New Roman" w:cs="Times New Roman"/>
              </w:rPr>
              <w:lastRenderedPageBreak/>
              <w:t>Администрация/</w:t>
            </w:r>
            <w:r>
              <w:rPr>
                <w:rFonts w:ascii="Times New Roman" w:hAnsi="Times New Roman" w:cs="Times New Roman"/>
              </w:rPr>
              <w:t>КУИЖВ</w:t>
            </w:r>
            <w:r w:rsidRPr="008336A5">
              <w:rPr>
                <w:rFonts w:ascii="Times New Roman" w:hAnsi="Times New Roman" w:cs="Times New Roman"/>
              </w:rPr>
              <w:t xml:space="preserve"> / Модуль ОУ ЕИС ОУ</w:t>
            </w:r>
          </w:p>
        </w:tc>
        <w:tc>
          <w:tcPr>
            <w:tcW w:w="3451"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Прием и регистрация документов/ Проверка правильности заполнения Заявления</w:t>
            </w:r>
          </w:p>
        </w:tc>
        <w:tc>
          <w:tcPr>
            <w:tcW w:w="2151"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1 рабочий день</w:t>
            </w:r>
          </w:p>
        </w:tc>
        <w:tc>
          <w:tcPr>
            <w:tcW w:w="1756"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FC7F22">
            <w:pPr>
              <w:pStyle w:val="ConsPlusNormal0"/>
              <w:suppressAutoHyphens/>
              <w:spacing w:line="23" w:lineRule="atLeast"/>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15 минут</w:t>
            </w:r>
          </w:p>
        </w:tc>
        <w:tc>
          <w:tcPr>
            <w:tcW w:w="4556" w:type="dxa"/>
            <w:tcBorders>
              <w:top w:val="single" w:sz="4" w:space="0" w:color="00000A"/>
              <w:left w:val="single" w:sz="4" w:space="0" w:color="00000A"/>
              <w:bottom w:val="single" w:sz="4" w:space="0" w:color="00000A"/>
              <w:right w:val="single" w:sz="4" w:space="0" w:color="00000A"/>
            </w:tcBorders>
            <w:shd w:val="clear" w:color="auto" w:fill="FFFFFF"/>
          </w:tcPr>
          <w:p w:rsidR="00E610A3" w:rsidRPr="00E610A3" w:rsidRDefault="00E610A3" w:rsidP="00E610A3">
            <w:pPr>
              <w:pStyle w:val="2f4"/>
              <w:jc w:val="both"/>
              <w:rPr>
                <w:rFonts w:ascii="Times New Roman" w:hAnsi="Times New Roman"/>
                <w:sz w:val="24"/>
              </w:rPr>
            </w:pPr>
            <w:r w:rsidRPr="00E610A3">
              <w:rPr>
                <w:rFonts w:ascii="Times New Roman" w:hAnsi="Times New Roman"/>
                <w:sz w:val="24"/>
              </w:rPr>
              <w:t>Сотрудник КУИЖВ, ответственный за прием и регистрацию документов, осуществляет следующую последовател</w:t>
            </w:r>
            <w:r w:rsidR="00833CE0">
              <w:rPr>
                <w:rFonts w:ascii="Times New Roman" w:hAnsi="Times New Roman"/>
                <w:sz w:val="24"/>
              </w:rPr>
              <w:t>ьность действий: просматривает з</w:t>
            </w:r>
            <w:r w:rsidRPr="00E610A3">
              <w:rPr>
                <w:rFonts w:ascii="Times New Roman" w:hAnsi="Times New Roman"/>
                <w:sz w:val="24"/>
              </w:rPr>
              <w:t>аявление и прилагаемые к нему документы; осуществляет контроль полученных документов на предмет целостн</w:t>
            </w:r>
            <w:r w:rsidR="00833CE0">
              <w:rPr>
                <w:rFonts w:ascii="Times New Roman" w:hAnsi="Times New Roman"/>
                <w:sz w:val="24"/>
              </w:rPr>
              <w:t>ости; фиксирует дату получения з</w:t>
            </w:r>
            <w:r w:rsidRPr="00E610A3">
              <w:rPr>
                <w:rFonts w:ascii="Times New Roman" w:hAnsi="Times New Roman"/>
                <w:sz w:val="24"/>
              </w:rPr>
              <w:t>аявления и прилагаемы</w:t>
            </w:r>
            <w:r w:rsidR="00833CE0">
              <w:rPr>
                <w:rFonts w:ascii="Times New Roman" w:hAnsi="Times New Roman"/>
                <w:sz w:val="24"/>
              </w:rPr>
              <w:t>х к нему документов, проверяет з</w:t>
            </w:r>
            <w:r w:rsidRPr="00E610A3">
              <w:rPr>
                <w:rFonts w:ascii="Times New Roman" w:hAnsi="Times New Roman"/>
                <w:sz w:val="24"/>
              </w:rPr>
              <w:t>аявление на соответствие форме, являющейся Приложением 6 к настоящему Административному регламенту.</w:t>
            </w:r>
          </w:p>
          <w:p w:rsidR="00E610A3" w:rsidRPr="00E610A3" w:rsidRDefault="00E610A3" w:rsidP="002F2632">
            <w:pPr>
              <w:pStyle w:val="2f4"/>
              <w:jc w:val="both"/>
              <w:rPr>
                <w:rFonts w:ascii="Times New Roman" w:hAnsi="Times New Roman"/>
                <w:sz w:val="24"/>
              </w:rPr>
            </w:pPr>
            <w:r w:rsidRPr="00E610A3">
              <w:rPr>
                <w:rFonts w:ascii="Times New Roman" w:hAnsi="Times New Roman"/>
                <w:sz w:val="24"/>
              </w:rPr>
              <w:t>Прове</w:t>
            </w:r>
            <w:r w:rsidR="00833CE0">
              <w:rPr>
                <w:rFonts w:ascii="Times New Roman" w:hAnsi="Times New Roman"/>
                <w:sz w:val="24"/>
              </w:rPr>
              <w:t>ряется правильность заполнения з</w:t>
            </w:r>
            <w:r w:rsidRPr="00E610A3">
              <w:rPr>
                <w:rFonts w:ascii="Times New Roman" w:hAnsi="Times New Roman"/>
                <w:sz w:val="24"/>
              </w:rPr>
              <w:t>аяв</w:t>
            </w:r>
            <w:r w:rsidR="00833CE0">
              <w:rPr>
                <w:rFonts w:ascii="Times New Roman" w:hAnsi="Times New Roman"/>
                <w:sz w:val="24"/>
              </w:rPr>
              <w:t>ления. В случае несоответствия з</w:t>
            </w:r>
            <w:r w:rsidRPr="00E610A3">
              <w:rPr>
                <w:rFonts w:ascii="Times New Roman" w:hAnsi="Times New Roman"/>
                <w:sz w:val="24"/>
              </w:rPr>
              <w:t xml:space="preserve">аявления – осуществляется информирование Заявителя о </w:t>
            </w:r>
            <w:r w:rsidRPr="00E610A3">
              <w:rPr>
                <w:rFonts w:ascii="Times New Roman" w:hAnsi="Times New Roman"/>
                <w:sz w:val="24"/>
              </w:rPr>
              <w:lastRenderedPageBreak/>
              <w:t>необх</w:t>
            </w:r>
            <w:r w:rsidR="00833CE0">
              <w:rPr>
                <w:rFonts w:ascii="Times New Roman" w:hAnsi="Times New Roman"/>
                <w:sz w:val="24"/>
              </w:rPr>
              <w:t>одимости повторного заполнения з</w:t>
            </w:r>
            <w:r w:rsidRPr="00E610A3">
              <w:rPr>
                <w:rFonts w:ascii="Times New Roman" w:hAnsi="Times New Roman"/>
                <w:sz w:val="24"/>
              </w:rPr>
              <w:t>аявления, с предоставлением бумажной формы для заполнения.</w:t>
            </w:r>
          </w:p>
        </w:tc>
      </w:tr>
    </w:tbl>
    <w:p w:rsidR="004121BD" w:rsidRDefault="004121BD">
      <w:pPr>
        <w:suppressAutoHyphens/>
        <w:spacing w:after="0" w:line="23" w:lineRule="atLeast"/>
        <w:ind w:firstLine="709"/>
        <w:jc w:val="center"/>
        <w:rPr>
          <w:b/>
          <w:szCs w:val="24"/>
        </w:rPr>
      </w:pPr>
    </w:p>
    <w:p w:rsidR="00DE20BB" w:rsidRDefault="005E14A5">
      <w:pPr>
        <w:suppressAutoHyphens/>
        <w:spacing w:after="0" w:line="23" w:lineRule="atLeast"/>
        <w:ind w:firstLine="709"/>
        <w:jc w:val="center"/>
      </w:pPr>
      <w:r>
        <w:rPr>
          <w:b/>
          <w:szCs w:val="24"/>
        </w:rPr>
        <w:t>2. Рассмотрение документов и принятие решения о подготовке результата пред</w:t>
      </w:r>
      <w:r w:rsidR="0059220A">
        <w:rPr>
          <w:b/>
          <w:szCs w:val="24"/>
        </w:rPr>
        <w:t>оставления Муниципальной услуги</w:t>
      </w:r>
    </w:p>
    <w:tbl>
      <w:tblPr>
        <w:tblW w:w="5314" w:type="pct"/>
        <w:tblInd w:w="-9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83" w:type="dxa"/>
        </w:tblCellMar>
        <w:tblLook w:val="04A0" w:firstRow="1" w:lastRow="0" w:firstColumn="1" w:lastColumn="0" w:noHBand="0" w:noVBand="1"/>
      </w:tblPr>
      <w:tblGrid>
        <w:gridCol w:w="3545"/>
        <w:gridCol w:w="3408"/>
        <w:gridCol w:w="2143"/>
        <w:gridCol w:w="1948"/>
        <w:gridCol w:w="4375"/>
      </w:tblGrid>
      <w:tr w:rsidR="002F2632" w:rsidTr="002F2632">
        <w:trPr>
          <w:trHeight w:val="970"/>
          <w:tblHeader/>
        </w:trPr>
        <w:tc>
          <w:tcPr>
            <w:tcW w:w="3545"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jc w:val="both"/>
            </w:pPr>
            <w:r>
              <w:rPr>
                <w:rFonts w:ascii="Times New Roman" w:eastAsia="Times New Roman" w:hAnsi="Times New Roman" w:cs="Times New Roman"/>
                <w:sz w:val="24"/>
                <w:szCs w:val="24"/>
              </w:rPr>
              <w:t>Место выполнения процедуры / используемая ИС</w:t>
            </w:r>
          </w:p>
        </w:tc>
        <w:tc>
          <w:tcPr>
            <w:tcW w:w="3408"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143"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948"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DE20BB" w:rsidTr="002F2632">
        <w:tc>
          <w:tcPr>
            <w:tcW w:w="354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E610A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Администрация/КУИЖВ/</w:t>
            </w:r>
            <w:r w:rsidR="005E14A5">
              <w:rPr>
                <w:rFonts w:ascii="Times New Roman" w:eastAsia="Times New Roman" w:hAnsi="Times New Roman" w:cs="Times New Roman"/>
                <w:sz w:val="24"/>
                <w:szCs w:val="24"/>
              </w:rPr>
              <w:t>Модуль ЕИС ОУ</w:t>
            </w:r>
          </w:p>
        </w:tc>
        <w:tc>
          <w:tcPr>
            <w:tcW w:w="340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отсутствия или наличия оснований для отказа в предоставлении Муниципальной услуги</w:t>
            </w:r>
            <w:r w:rsidR="002E1178">
              <w:rPr>
                <w:rFonts w:ascii="Times New Roman" w:eastAsia="Times New Roman" w:hAnsi="Times New Roman" w:cs="Times New Roman"/>
                <w:sz w:val="24"/>
                <w:szCs w:val="24"/>
              </w:rPr>
              <w:t>, подготовка р</w:t>
            </w:r>
            <w:r w:rsidR="00977B11">
              <w:rPr>
                <w:rFonts w:ascii="Times New Roman" w:eastAsia="Times New Roman" w:hAnsi="Times New Roman" w:cs="Times New Roman"/>
                <w:sz w:val="24"/>
                <w:szCs w:val="24"/>
              </w:rPr>
              <w:t>езультата муниципальной у</w:t>
            </w:r>
            <w:r w:rsidR="000C05D0">
              <w:rPr>
                <w:rFonts w:ascii="Times New Roman" w:eastAsia="Times New Roman" w:hAnsi="Times New Roman" w:cs="Times New Roman"/>
                <w:sz w:val="24"/>
                <w:szCs w:val="24"/>
              </w:rPr>
              <w:t>с</w:t>
            </w:r>
            <w:r w:rsidR="00977B11">
              <w:rPr>
                <w:rFonts w:ascii="Times New Roman" w:eastAsia="Times New Roman" w:hAnsi="Times New Roman" w:cs="Times New Roman"/>
                <w:sz w:val="24"/>
                <w:szCs w:val="24"/>
              </w:rPr>
              <w:t>луги</w:t>
            </w:r>
          </w:p>
        </w:tc>
        <w:tc>
          <w:tcPr>
            <w:tcW w:w="2143"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00DAE">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w:t>
            </w:r>
            <w:r w:rsidR="00670834">
              <w:rPr>
                <w:rFonts w:ascii="Times New Roman" w:eastAsia="Times New Roman" w:hAnsi="Times New Roman" w:cs="Times New Roman"/>
                <w:sz w:val="24"/>
                <w:szCs w:val="24"/>
              </w:rPr>
              <w:t>й день</w:t>
            </w:r>
          </w:p>
        </w:tc>
        <w:tc>
          <w:tcPr>
            <w:tcW w:w="194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437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E610A3">
            <w:pPr>
              <w:pStyle w:val="ConsPlusNormal0"/>
              <w:suppressAutoHyphens/>
              <w:spacing w:line="23" w:lineRule="atLeast"/>
              <w:jc w:val="both"/>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 xml:space="preserve">Сотрудник КУИЖВ </w:t>
            </w:r>
            <w:r w:rsidR="005E14A5">
              <w:rPr>
                <w:rFonts w:ascii="Times New Roman" w:eastAsia="Times New Roman" w:hAnsi="Times New Roman" w:cs="Times New Roman"/>
                <w:sz w:val="24"/>
                <w:szCs w:val="24"/>
              </w:rPr>
              <w:t>на основании представленных Заявителем документов</w:t>
            </w:r>
            <w:r w:rsidR="002A05A9">
              <w:rPr>
                <w:rFonts w:ascii="Times New Roman" w:eastAsia="Times New Roman" w:hAnsi="Times New Roman" w:cs="Times New Roman"/>
                <w:sz w:val="24"/>
                <w:szCs w:val="24"/>
              </w:rPr>
              <w:t xml:space="preserve">, а </w:t>
            </w:r>
            <w:r w:rsidR="00DF06C9">
              <w:rPr>
                <w:rFonts w:ascii="Times New Roman" w:eastAsia="Times New Roman" w:hAnsi="Times New Roman" w:cs="Times New Roman"/>
                <w:sz w:val="24"/>
                <w:szCs w:val="24"/>
              </w:rPr>
              <w:t>также</w:t>
            </w:r>
            <w:r w:rsidR="002A05A9">
              <w:rPr>
                <w:rFonts w:ascii="Times New Roman" w:eastAsia="Times New Roman" w:hAnsi="Times New Roman" w:cs="Times New Roman"/>
                <w:sz w:val="24"/>
                <w:szCs w:val="24"/>
              </w:rPr>
              <w:t xml:space="preserve"> на основании имеющихся сведений в Администрации</w:t>
            </w:r>
            <w:r w:rsidR="005E14A5">
              <w:rPr>
                <w:rFonts w:ascii="Times New Roman" w:eastAsia="Times New Roman" w:hAnsi="Times New Roman" w:cs="Times New Roman"/>
                <w:sz w:val="24"/>
                <w:szCs w:val="24"/>
              </w:rPr>
              <w:t xml:space="preserve"> определяет возможность предоставления Муниципальной услуги. </w:t>
            </w:r>
          </w:p>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наличии оснований для отказа в предоставлении Муниципальной услуги уполномоченный </w:t>
            </w:r>
            <w:r w:rsidR="00833CE0">
              <w:rPr>
                <w:rFonts w:ascii="Times New Roman" w:eastAsia="Times New Roman" w:hAnsi="Times New Roman" w:cs="Times New Roman"/>
                <w:sz w:val="24"/>
                <w:szCs w:val="24"/>
              </w:rPr>
              <w:t>с</w:t>
            </w:r>
            <w:r w:rsidR="00E610A3" w:rsidRPr="00E610A3">
              <w:rPr>
                <w:rFonts w:ascii="Times New Roman" w:eastAsia="Times New Roman" w:hAnsi="Times New Roman" w:cs="Times New Roman"/>
                <w:sz w:val="24"/>
                <w:szCs w:val="24"/>
              </w:rPr>
              <w:t>отрудник КУИЖВ</w:t>
            </w:r>
            <w:r>
              <w:rPr>
                <w:rFonts w:ascii="Times New Roman" w:eastAsia="Times New Roman" w:hAnsi="Times New Roman" w:cs="Times New Roman"/>
                <w:sz w:val="24"/>
                <w:szCs w:val="24"/>
              </w:rPr>
              <w:t xml:space="preserve"> п</w:t>
            </w:r>
            <w:r w:rsidR="00833CE0">
              <w:rPr>
                <w:rFonts w:ascii="Times New Roman" w:eastAsia="Times New Roman" w:hAnsi="Times New Roman" w:cs="Times New Roman"/>
                <w:sz w:val="24"/>
                <w:szCs w:val="24"/>
              </w:rPr>
              <w:t>одготавливает проект р</w:t>
            </w:r>
            <w:r>
              <w:rPr>
                <w:rFonts w:ascii="Times New Roman" w:eastAsia="Times New Roman" w:hAnsi="Times New Roman" w:cs="Times New Roman"/>
                <w:sz w:val="24"/>
                <w:szCs w:val="24"/>
              </w:rPr>
              <w:t>ешения по форме, являющейся приложением 4 к Административному регламенту</w:t>
            </w:r>
            <w:r w:rsidR="00833C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отсутствии оснований для отказа в предоставлении Муниципальной услуги</w:t>
            </w:r>
            <w:r w:rsidR="007D09D5">
              <w:rPr>
                <w:rFonts w:ascii="Times New Roman" w:eastAsia="Times New Roman" w:hAnsi="Times New Roman" w:cs="Times New Roman"/>
                <w:sz w:val="24"/>
                <w:szCs w:val="24"/>
              </w:rPr>
              <w:t xml:space="preserve"> уполномоченным работником осуществляется проверка участия</w:t>
            </w:r>
            <w:r w:rsidR="00EE77AA">
              <w:rPr>
                <w:rFonts w:ascii="Times New Roman" w:eastAsia="Times New Roman" w:hAnsi="Times New Roman" w:cs="Times New Roman"/>
                <w:sz w:val="24"/>
                <w:szCs w:val="24"/>
              </w:rPr>
              <w:t xml:space="preserve"> либо неучастия Заявителя в приватизации по адресу</w:t>
            </w:r>
            <w:r w:rsidR="00E37789">
              <w:rPr>
                <w:rFonts w:ascii="Times New Roman" w:eastAsia="Times New Roman" w:hAnsi="Times New Roman" w:cs="Times New Roman"/>
                <w:sz w:val="24"/>
                <w:szCs w:val="24"/>
              </w:rPr>
              <w:t xml:space="preserve"> муниципального</w:t>
            </w:r>
            <w:r w:rsidR="00EE77AA">
              <w:rPr>
                <w:rFonts w:ascii="Times New Roman" w:eastAsia="Times New Roman" w:hAnsi="Times New Roman" w:cs="Times New Roman"/>
                <w:sz w:val="24"/>
                <w:szCs w:val="24"/>
              </w:rPr>
              <w:t xml:space="preserve"> жилого помещения</w:t>
            </w:r>
            <w:r w:rsidR="00E37789">
              <w:rPr>
                <w:rFonts w:ascii="Times New Roman" w:eastAsia="Times New Roman" w:hAnsi="Times New Roman" w:cs="Times New Roman"/>
                <w:sz w:val="24"/>
                <w:szCs w:val="24"/>
              </w:rPr>
              <w:t xml:space="preserve"> указанного гражданина, а так же по </w:t>
            </w:r>
            <w:r w:rsidR="009D6133">
              <w:rPr>
                <w:rFonts w:ascii="Times New Roman" w:eastAsia="Times New Roman" w:hAnsi="Times New Roman" w:cs="Times New Roman"/>
                <w:sz w:val="24"/>
                <w:szCs w:val="24"/>
              </w:rPr>
              <w:t xml:space="preserve">фамилии, имени и отчеству в соответствии с документами предоставленными гражданином, после </w:t>
            </w:r>
            <w:r w:rsidR="009D6133">
              <w:rPr>
                <w:rFonts w:ascii="Times New Roman" w:eastAsia="Times New Roman" w:hAnsi="Times New Roman" w:cs="Times New Roman"/>
                <w:sz w:val="24"/>
                <w:szCs w:val="24"/>
              </w:rPr>
              <w:lastRenderedPageBreak/>
              <w:t>чего</w:t>
            </w:r>
            <w:r w:rsidR="00E377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подготавливается </w:t>
            </w:r>
            <w:r w:rsidR="00833CE0">
              <w:rPr>
                <w:rFonts w:ascii="Times New Roman" w:eastAsia="Times New Roman" w:hAnsi="Times New Roman" w:cs="Times New Roman"/>
                <w:sz w:val="24"/>
                <w:szCs w:val="24"/>
              </w:rPr>
              <w:t>с</w:t>
            </w:r>
            <w:r w:rsidR="00977B11">
              <w:rPr>
                <w:rFonts w:ascii="Times New Roman" w:eastAsia="Times New Roman" w:hAnsi="Times New Roman" w:cs="Times New Roman"/>
                <w:sz w:val="24"/>
                <w:szCs w:val="24"/>
              </w:rPr>
              <w:t>правка</w:t>
            </w:r>
            <w:r>
              <w:rPr>
                <w:rFonts w:ascii="Times New Roman" w:eastAsia="Times New Roman" w:hAnsi="Times New Roman" w:cs="Times New Roman"/>
                <w:sz w:val="24"/>
                <w:szCs w:val="24"/>
              </w:rPr>
              <w:t xml:space="preserve"> по форме, </w:t>
            </w:r>
            <w:r w:rsidR="00977B11">
              <w:rPr>
                <w:rFonts w:ascii="Times New Roman" w:eastAsia="Times New Roman" w:hAnsi="Times New Roman" w:cs="Times New Roman"/>
                <w:sz w:val="24"/>
                <w:szCs w:val="24"/>
              </w:rPr>
              <w:t>в соответствии с</w:t>
            </w:r>
            <w:r>
              <w:rPr>
                <w:rFonts w:ascii="Times New Roman" w:eastAsia="Times New Roman" w:hAnsi="Times New Roman" w:cs="Times New Roman"/>
                <w:sz w:val="24"/>
                <w:szCs w:val="24"/>
              </w:rPr>
              <w:t xml:space="preserve"> приложением 3 к </w:t>
            </w:r>
            <w:r w:rsidR="00977B11">
              <w:rPr>
                <w:rFonts w:ascii="Times New Roman" w:eastAsia="Times New Roman" w:hAnsi="Times New Roman" w:cs="Times New Roman"/>
                <w:sz w:val="24"/>
                <w:szCs w:val="24"/>
              </w:rPr>
              <w:t xml:space="preserve">настоящему </w:t>
            </w:r>
            <w:r>
              <w:rPr>
                <w:rFonts w:ascii="Times New Roman" w:eastAsia="Times New Roman" w:hAnsi="Times New Roman" w:cs="Times New Roman"/>
                <w:sz w:val="24"/>
                <w:szCs w:val="24"/>
              </w:rPr>
              <w:t>Административному регламенту</w:t>
            </w:r>
            <w:r w:rsidR="00453DD4">
              <w:rPr>
                <w:rFonts w:ascii="Times New Roman" w:eastAsia="Times New Roman" w:hAnsi="Times New Roman" w:cs="Times New Roman"/>
                <w:sz w:val="24"/>
                <w:szCs w:val="24"/>
              </w:rPr>
              <w:t>, с учетом сведений представленных заявителем, а так же сведений имеющихся в распоряжении Администрации.</w:t>
            </w:r>
          </w:p>
          <w:p w:rsidR="00DE20BB" w:rsidRDefault="005D03B7">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Справка</w:t>
            </w:r>
            <w:r w:rsidR="005E14A5">
              <w:rPr>
                <w:rFonts w:ascii="Times New Roman" w:eastAsia="Times New Roman" w:hAnsi="Times New Roman" w:cs="Times New Roman"/>
                <w:sz w:val="24"/>
                <w:szCs w:val="24"/>
              </w:rPr>
              <w:t xml:space="preserve"> вносится в Модуль ЕИС</w:t>
            </w:r>
            <w:r w:rsidR="00670834">
              <w:rPr>
                <w:rFonts w:ascii="Times New Roman" w:eastAsia="Times New Roman" w:hAnsi="Times New Roman" w:cs="Times New Roman"/>
                <w:sz w:val="24"/>
                <w:szCs w:val="24"/>
              </w:rPr>
              <w:t xml:space="preserve"> </w:t>
            </w:r>
            <w:r w:rsidR="005E14A5">
              <w:rPr>
                <w:rFonts w:ascii="Times New Roman" w:eastAsia="Times New Roman" w:hAnsi="Times New Roman" w:cs="Times New Roman"/>
                <w:sz w:val="24"/>
                <w:szCs w:val="24"/>
              </w:rPr>
              <w:t>ОУ</w:t>
            </w:r>
          </w:p>
        </w:tc>
      </w:tr>
    </w:tbl>
    <w:p w:rsidR="00DE20BB" w:rsidRDefault="005E14A5">
      <w:pPr>
        <w:spacing w:after="0" w:line="23" w:lineRule="atLeast"/>
        <w:ind w:firstLine="709"/>
        <w:jc w:val="center"/>
        <w:rPr>
          <w:b/>
          <w:szCs w:val="24"/>
        </w:rPr>
      </w:pPr>
      <w:r>
        <w:rPr>
          <w:b/>
          <w:szCs w:val="24"/>
        </w:rPr>
        <w:lastRenderedPageBreak/>
        <w:t>3 Оформление результата пред</w:t>
      </w:r>
      <w:r w:rsidR="0059220A">
        <w:rPr>
          <w:b/>
          <w:szCs w:val="24"/>
        </w:rPr>
        <w:t>оставления Муниципальной услуги</w:t>
      </w:r>
    </w:p>
    <w:tbl>
      <w:tblPr>
        <w:tblW w:w="5314" w:type="pct"/>
        <w:tblInd w:w="-9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3545"/>
        <w:gridCol w:w="3403"/>
        <w:gridCol w:w="2126"/>
        <w:gridCol w:w="1985"/>
        <w:gridCol w:w="4360"/>
      </w:tblGrid>
      <w:tr w:rsidR="002F2632" w:rsidTr="002F2632">
        <w:trPr>
          <w:trHeight w:val="478"/>
          <w:tblHeader/>
        </w:trPr>
        <w:tc>
          <w:tcPr>
            <w:tcW w:w="3545"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jc w:val="both"/>
            </w:pPr>
            <w:r>
              <w:rPr>
                <w:rFonts w:ascii="Times New Roman" w:eastAsia="Times New Roman" w:hAnsi="Times New Roman" w:cs="Times New Roman"/>
                <w:sz w:val="24"/>
                <w:szCs w:val="24"/>
              </w:rPr>
              <w:t>Место выполнения процедуры / используемая ИС</w:t>
            </w:r>
          </w:p>
        </w:tc>
        <w:tc>
          <w:tcPr>
            <w:tcW w:w="3403"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360"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DE20BB" w:rsidTr="002F2632">
        <w:tc>
          <w:tcPr>
            <w:tcW w:w="354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Модуль ЕИСОУ </w:t>
            </w:r>
          </w:p>
        </w:tc>
        <w:tc>
          <w:tcPr>
            <w:tcW w:w="3403"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w:t>
            </w:r>
            <w:r w:rsidR="00DF6463">
              <w:rPr>
                <w:rFonts w:ascii="Times New Roman" w:eastAsia="Times New Roman" w:hAnsi="Times New Roman" w:cs="Times New Roman"/>
                <w:sz w:val="24"/>
                <w:szCs w:val="24"/>
              </w:rPr>
              <w:t>результата предоставления муниципальной услуги</w:t>
            </w:r>
            <w:r>
              <w:rPr>
                <w:rFonts w:ascii="Times New Roman" w:eastAsia="Times New Roman" w:hAnsi="Times New Roman" w:cs="Times New Roman"/>
                <w:sz w:val="24"/>
                <w:szCs w:val="24"/>
              </w:rPr>
              <w:t xml:space="preserve"> </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00DAE">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436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Уполномоченно</w:t>
            </w:r>
            <w:r w:rsidR="00E610A3">
              <w:rPr>
                <w:rFonts w:ascii="Times New Roman" w:eastAsia="Times New Roman" w:hAnsi="Times New Roman" w:cs="Times New Roman"/>
                <w:sz w:val="24"/>
                <w:szCs w:val="24"/>
              </w:rPr>
              <w:t>е должностное лицо  КУИЖВ</w:t>
            </w:r>
            <w:r>
              <w:rPr>
                <w:rFonts w:ascii="Times New Roman" w:eastAsia="Times New Roman" w:hAnsi="Times New Roman" w:cs="Times New Roman"/>
                <w:sz w:val="24"/>
                <w:szCs w:val="24"/>
              </w:rPr>
              <w:t xml:space="preserve"> рассматривает </w:t>
            </w:r>
            <w:r w:rsidR="00DF6463">
              <w:rPr>
                <w:rFonts w:ascii="Times New Roman" w:eastAsia="Times New Roman" w:hAnsi="Times New Roman" w:cs="Times New Roman"/>
                <w:sz w:val="24"/>
                <w:szCs w:val="24"/>
              </w:rPr>
              <w:t xml:space="preserve">проект результата </w:t>
            </w:r>
            <w:r w:rsidR="009F1D1B">
              <w:rPr>
                <w:rFonts w:ascii="Times New Roman" w:eastAsia="Times New Roman" w:hAnsi="Times New Roman" w:cs="Times New Roman"/>
                <w:sz w:val="24"/>
                <w:szCs w:val="24"/>
              </w:rPr>
              <w:t>М</w:t>
            </w:r>
            <w:r w:rsidR="00DF6463">
              <w:rPr>
                <w:rFonts w:ascii="Times New Roman" w:eastAsia="Times New Roman" w:hAnsi="Times New Roman" w:cs="Times New Roman"/>
                <w:sz w:val="24"/>
                <w:szCs w:val="24"/>
              </w:rPr>
              <w:t>униципальной услуги</w:t>
            </w:r>
            <w:r w:rsidR="00586787">
              <w:rPr>
                <w:rFonts w:ascii="Times New Roman" w:eastAsia="Times New Roman" w:hAnsi="Times New Roman" w:cs="Times New Roman"/>
                <w:sz w:val="24"/>
                <w:szCs w:val="24"/>
              </w:rPr>
              <w:t xml:space="preserve"> </w:t>
            </w:r>
            <w:r w:rsidR="00DF06C9">
              <w:rPr>
                <w:rFonts w:ascii="Times New Roman" w:eastAsia="Times New Roman" w:hAnsi="Times New Roman" w:cs="Times New Roman"/>
                <w:sz w:val="24"/>
                <w:szCs w:val="24"/>
              </w:rPr>
              <w:t>–</w:t>
            </w:r>
            <w:r w:rsidR="00586787">
              <w:rPr>
                <w:rFonts w:ascii="Times New Roman" w:eastAsia="Times New Roman" w:hAnsi="Times New Roman" w:cs="Times New Roman"/>
                <w:sz w:val="24"/>
                <w:szCs w:val="24"/>
              </w:rPr>
              <w:t xml:space="preserve"> </w:t>
            </w:r>
            <w:r w:rsidR="00833CE0">
              <w:rPr>
                <w:rFonts w:ascii="Times New Roman" w:eastAsia="Times New Roman" w:hAnsi="Times New Roman" w:cs="Times New Roman"/>
                <w:sz w:val="24"/>
                <w:szCs w:val="24"/>
              </w:rPr>
              <w:t>с</w:t>
            </w:r>
            <w:r w:rsidR="00DF6463">
              <w:rPr>
                <w:rFonts w:ascii="Times New Roman" w:eastAsia="Times New Roman" w:hAnsi="Times New Roman" w:cs="Times New Roman"/>
                <w:sz w:val="24"/>
                <w:szCs w:val="24"/>
              </w:rPr>
              <w:t>правку</w:t>
            </w:r>
            <w:r>
              <w:rPr>
                <w:rFonts w:ascii="Times New Roman" w:eastAsia="Times New Roman" w:hAnsi="Times New Roman" w:cs="Times New Roman"/>
                <w:sz w:val="24"/>
                <w:szCs w:val="24"/>
              </w:rPr>
              <w:t xml:space="preserve">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w:t>
            </w:r>
          </w:p>
        </w:tc>
      </w:tr>
      <w:tr w:rsidR="00DE20BB" w:rsidTr="002F2632">
        <w:tc>
          <w:tcPr>
            <w:tcW w:w="354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Модуль ЕИСОУ </w:t>
            </w:r>
          </w:p>
        </w:tc>
        <w:tc>
          <w:tcPr>
            <w:tcW w:w="3403"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Внесение в Модуль ЕИСОУ </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00DAE">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DE20BB" w:rsidP="00200DAE">
            <w:pPr>
              <w:pStyle w:val="ConsPlusNormal0"/>
              <w:suppressAutoHyphens/>
              <w:spacing w:line="23" w:lineRule="atLeast"/>
              <w:ind w:firstLine="709"/>
              <w:jc w:val="center"/>
              <w:rPr>
                <w:rFonts w:ascii="Times New Roman" w:eastAsia="Times New Roman" w:hAnsi="Times New Roman" w:cs="Times New Roman"/>
                <w:sz w:val="24"/>
                <w:szCs w:val="24"/>
              </w:rPr>
            </w:pPr>
          </w:p>
        </w:tc>
        <w:tc>
          <w:tcPr>
            <w:tcW w:w="4360"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 предоставлении Муниципальной услуги фиксируется в Модул</w:t>
            </w:r>
            <w:r w:rsidR="00BF21F6">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ЕИС</w:t>
            </w:r>
            <w:r w:rsidR="00837E0A">
              <w:rPr>
                <w:rFonts w:ascii="Times New Roman" w:eastAsia="Times New Roman" w:hAnsi="Times New Roman" w:cs="Times New Roman"/>
                <w:sz w:val="24"/>
                <w:szCs w:val="24"/>
              </w:rPr>
              <w:t> </w:t>
            </w:r>
            <w:r>
              <w:rPr>
                <w:rFonts w:ascii="Times New Roman" w:eastAsia="Times New Roman" w:hAnsi="Times New Roman" w:cs="Times New Roman"/>
                <w:sz w:val="24"/>
                <w:szCs w:val="24"/>
              </w:rPr>
              <w:t>ОУ</w:t>
            </w:r>
          </w:p>
        </w:tc>
      </w:tr>
    </w:tbl>
    <w:p w:rsidR="00DE20BB" w:rsidRDefault="005E14A5" w:rsidP="004E7D50">
      <w:pPr>
        <w:spacing w:after="0" w:line="23" w:lineRule="atLeast"/>
        <w:ind w:firstLine="709"/>
        <w:jc w:val="center"/>
      </w:pPr>
      <w:r>
        <w:rPr>
          <w:b/>
          <w:szCs w:val="24"/>
        </w:rPr>
        <w:t>4. Выдача результата предоставления Муниципальной услуги Заявителю</w:t>
      </w:r>
    </w:p>
    <w:tbl>
      <w:tblPr>
        <w:tblpPr w:leftFromText="180" w:rightFromText="180" w:vertAnchor="text" w:tblpX="-910" w:tblpY="1"/>
        <w:tblOverlap w:val="never"/>
        <w:tblW w:w="5314"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3485"/>
        <w:gridCol w:w="3402"/>
        <w:gridCol w:w="2147"/>
        <w:gridCol w:w="2038"/>
        <w:gridCol w:w="4347"/>
      </w:tblGrid>
      <w:tr w:rsidR="002F2632" w:rsidTr="002F2632">
        <w:trPr>
          <w:tblHeader/>
        </w:trPr>
        <w:tc>
          <w:tcPr>
            <w:tcW w:w="3485"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jc w:val="both"/>
            </w:pPr>
            <w:r>
              <w:rPr>
                <w:rFonts w:ascii="Times New Roman" w:eastAsia="Times New Roman" w:hAnsi="Times New Roman" w:cs="Times New Roman"/>
                <w:sz w:val="24"/>
                <w:szCs w:val="24"/>
              </w:rPr>
              <w:t>Место выполнения процедуры / используемая ИС</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147"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2038"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347" w:type="dxa"/>
            <w:tcBorders>
              <w:top w:val="single" w:sz="4" w:space="0" w:color="00000A"/>
              <w:left w:val="single" w:sz="4" w:space="0" w:color="00000A"/>
              <w:bottom w:val="single" w:sz="4" w:space="0" w:color="00000A"/>
              <w:right w:val="single" w:sz="4" w:space="0" w:color="00000A"/>
            </w:tcBorders>
            <w:shd w:val="clear" w:color="auto" w:fill="FFFFFF"/>
          </w:tcPr>
          <w:p w:rsidR="002F2632" w:rsidRDefault="002F2632" w:rsidP="00140763">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DE20BB" w:rsidTr="002F2632">
        <w:tc>
          <w:tcPr>
            <w:tcW w:w="3485"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60675C" w:rsidP="002F2632">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Модуль </w:t>
            </w:r>
            <w:r w:rsidR="005E14A5">
              <w:rPr>
                <w:rFonts w:ascii="Times New Roman" w:eastAsia="Times New Roman" w:hAnsi="Times New Roman" w:cs="Times New Roman"/>
                <w:sz w:val="24"/>
                <w:szCs w:val="24"/>
              </w:rPr>
              <w:t>ЕИС</w:t>
            </w:r>
            <w:r w:rsidR="00DF06C9">
              <w:rPr>
                <w:rFonts w:ascii="Times New Roman" w:eastAsia="Times New Roman" w:hAnsi="Times New Roman" w:cs="Times New Roman"/>
                <w:sz w:val="24"/>
                <w:szCs w:val="24"/>
              </w:rPr>
              <w:t xml:space="preserve"> </w:t>
            </w:r>
            <w:r w:rsidR="005E14A5">
              <w:rPr>
                <w:rFonts w:ascii="Times New Roman" w:eastAsia="Times New Roman" w:hAnsi="Times New Roman" w:cs="Times New Roman"/>
                <w:sz w:val="24"/>
                <w:szCs w:val="24"/>
              </w:rPr>
              <w:t>ОУ/РПГУ</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DE20BB" w:rsidRPr="002F2632" w:rsidRDefault="005E14A5" w:rsidP="002F2632">
            <w:pPr>
              <w:pStyle w:val="ConsPlusNormal0"/>
              <w:suppressAutoHyphens/>
              <w:spacing w:line="23" w:lineRule="atLeast"/>
              <w:rPr>
                <w:spacing w:val="-6"/>
              </w:rPr>
            </w:pPr>
            <w:r w:rsidRPr="002F2632">
              <w:rPr>
                <w:rFonts w:ascii="Times New Roman" w:eastAsia="Times New Roman" w:hAnsi="Times New Roman" w:cs="Times New Roman"/>
                <w:spacing w:val="-6"/>
                <w:sz w:val="24"/>
                <w:szCs w:val="24"/>
              </w:rPr>
              <w:t>Выдача или направление резуль</w:t>
            </w:r>
            <w:r w:rsidR="002F2632" w:rsidRPr="002F2632">
              <w:rPr>
                <w:rFonts w:ascii="Times New Roman" w:eastAsia="Times New Roman" w:hAnsi="Times New Roman" w:cs="Times New Roman"/>
                <w:spacing w:val="-6"/>
                <w:sz w:val="24"/>
                <w:szCs w:val="24"/>
              </w:rPr>
              <w:t>-</w:t>
            </w:r>
            <w:r w:rsidRPr="002F2632">
              <w:rPr>
                <w:rFonts w:ascii="Times New Roman" w:eastAsia="Times New Roman" w:hAnsi="Times New Roman" w:cs="Times New Roman"/>
                <w:spacing w:val="-6"/>
                <w:sz w:val="24"/>
                <w:szCs w:val="24"/>
              </w:rPr>
              <w:t xml:space="preserve">тата предоставления </w:t>
            </w:r>
            <w:r w:rsidRPr="002F2632">
              <w:rPr>
                <w:rFonts w:ascii="Times New Roman" w:hAnsi="Times New Roman" w:cs="Times New Roman"/>
                <w:spacing w:val="-6"/>
                <w:sz w:val="24"/>
                <w:szCs w:val="24"/>
              </w:rPr>
              <w:t>Муници</w:t>
            </w:r>
            <w:r w:rsidR="002F2632">
              <w:rPr>
                <w:rFonts w:ascii="Times New Roman" w:hAnsi="Times New Roman" w:cs="Times New Roman"/>
                <w:spacing w:val="-6"/>
                <w:sz w:val="24"/>
                <w:szCs w:val="24"/>
              </w:rPr>
              <w:t>-</w:t>
            </w:r>
            <w:r w:rsidRPr="002F2632">
              <w:rPr>
                <w:rFonts w:ascii="Times New Roman" w:hAnsi="Times New Roman" w:cs="Times New Roman"/>
                <w:spacing w:val="-6"/>
                <w:sz w:val="24"/>
                <w:szCs w:val="24"/>
              </w:rPr>
              <w:t xml:space="preserve">пальной </w:t>
            </w:r>
            <w:r w:rsidRPr="002F2632">
              <w:rPr>
                <w:rFonts w:ascii="Times New Roman" w:eastAsia="Times New Roman" w:hAnsi="Times New Roman" w:cs="Times New Roman"/>
                <w:spacing w:val="-6"/>
                <w:sz w:val="24"/>
                <w:szCs w:val="24"/>
              </w:rPr>
              <w:t>услуги Заявителю</w:t>
            </w:r>
          </w:p>
        </w:tc>
        <w:tc>
          <w:tcPr>
            <w:tcW w:w="21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F263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рабочий день </w:t>
            </w:r>
          </w:p>
        </w:tc>
        <w:tc>
          <w:tcPr>
            <w:tcW w:w="2038"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5E14A5" w:rsidP="002F263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15минут</w:t>
            </w:r>
          </w:p>
        </w:tc>
        <w:tc>
          <w:tcPr>
            <w:tcW w:w="4347" w:type="dxa"/>
            <w:tcBorders>
              <w:top w:val="single" w:sz="4" w:space="0" w:color="00000A"/>
              <w:left w:val="single" w:sz="4" w:space="0" w:color="00000A"/>
              <w:bottom w:val="single" w:sz="4" w:space="0" w:color="00000A"/>
              <w:right w:val="single" w:sz="4" w:space="0" w:color="00000A"/>
            </w:tcBorders>
            <w:shd w:val="clear" w:color="auto" w:fill="FFFFFF"/>
          </w:tcPr>
          <w:p w:rsidR="00DE20BB" w:rsidRDefault="00E610A3" w:rsidP="002F2632">
            <w:pPr>
              <w:pStyle w:val="ConsPlusNormal0"/>
              <w:suppressAutoHyphens/>
              <w:spacing w:line="23" w:lineRule="atLeast"/>
              <w:jc w:val="both"/>
              <w:rPr>
                <w:rFonts w:ascii="Times New Roman" w:eastAsia="Times New Roman" w:hAnsi="Times New Roman" w:cs="Times New Roman"/>
                <w:sz w:val="24"/>
                <w:szCs w:val="24"/>
              </w:rPr>
            </w:pPr>
            <w:r w:rsidRPr="00E610A3">
              <w:rPr>
                <w:rFonts w:ascii="Times New Roman" w:eastAsia="Times New Roman" w:hAnsi="Times New Roman" w:cs="Times New Roman"/>
                <w:sz w:val="24"/>
                <w:szCs w:val="24"/>
              </w:rPr>
              <w:t xml:space="preserve">Сотрудник КУИЖВ </w:t>
            </w:r>
            <w:r w:rsidR="005E14A5">
              <w:rPr>
                <w:rFonts w:ascii="Times New Roman" w:eastAsia="Times New Roman" w:hAnsi="Times New Roman" w:cs="Times New Roman"/>
                <w:sz w:val="24"/>
                <w:szCs w:val="24"/>
              </w:rPr>
              <w:t>направляет результат предоставления Муниципальной услуги Заявителю:</w:t>
            </w:r>
          </w:p>
          <w:p w:rsidR="00DE20BB" w:rsidRDefault="005E14A5" w:rsidP="002F263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Результат предоставления Муни</w:t>
            </w:r>
            <w:r w:rsidR="009F1D1B">
              <w:rPr>
                <w:rFonts w:ascii="Times New Roman" w:eastAsia="Times New Roman" w:hAnsi="Times New Roman" w:cs="Times New Roman"/>
                <w:sz w:val="24"/>
                <w:szCs w:val="24"/>
              </w:rPr>
              <w:t xml:space="preserve">ципальной услуги направляется в </w:t>
            </w:r>
            <w:r w:rsidR="00E610A3">
              <w:rPr>
                <w:rFonts w:ascii="Times New Roman" w:eastAsia="Times New Roman" w:hAnsi="Times New Roman" w:cs="Times New Roman"/>
                <w:sz w:val="24"/>
                <w:szCs w:val="24"/>
              </w:rPr>
              <w:t>Личный</w:t>
            </w:r>
            <w:r>
              <w:rPr>
                <w:rFonts w:ascii="Times New Roman" w:eastAsia="Times New Roman" w:hAnsi="Times New Roman" w:cs="Times New Roman"/>
                <w:sz w:val="24"/>
                <w:szCs w:val="24"/>
              </w:rPr>
              <w:t xml:space="preserve"> кабинет Заявителя на РПГУ в виде экземпляра электронного образа документа, подписанного ЭП уполномоченного лица Администрации.</w:t>
            </w:r>
          </w:p>
        </w:tc>
      </w:tr>
      <w:tr w:rsidR="00E610A3" w:rsidTr="002F2632">
        <w:tc>
          <w:tcPr>
            <w:tcW w:w="3485" w:type="dxa"/>
            <w:tcBorders>
              <w:top w:val="single" w:sz="4" w:space="0" w:color="00000A"/>
              <w:left w:val="single" w:sz="4" w:space="0" w:color="00000A"/>
              <w:bottom w:val="single" w:sz="4" w:space="0" w:color="00000A"/>
              <w:right w:val="single" w:sz="4" w:space="0" w:color="00000A"/>
            </w:tcBorders>
          </w:tcPr>
          <w:p w:rsidR="00E610A3" w:rsidRDefault="00E610A3" w:rsidP="002F2632">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МФЦ/Модуль МФЦ ЕИСОУ</w:t>
            </w:r>
          </w:p>
        </w:tc>
        <w:tc>
          <w:tcPr>
            <w:tcW w:w="3402" w:type="dxa"/>
            <w:tcBorders>
              <w:top w:val="single" w:sz="4" w:space="0" w:color="00000A"/>
              <w:left w:val="single" w:sz="4" w:space="0" w:color="00000A"/>
              <w:bottom w:val="single" w:sz="4" w:space="0" w:color="00000A"/>
              <w:right w:val="single" w:sz="4" w:space="0" w:color="00000A"/>
            </w:tcBorders>
          </w:tcPr>
          <w:p w:rsidR="00E610A3" w:rsidRDefault="00E610A3" w:rsidP="002F263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Выдача результата предоставления</w:t>
            </w:r>
            <w:r>
              <w:rPr>
                <w:rFonts w:ascii="Times New Roman" w:hAnsi="Times New Roman" w:cs="Times New Roman"/>
                <w:sz w:val="24"/>
                <w:szCs w:val="24"/>
              </w:rPr>
              <w:t xml:space="preserve"> </w:t>
            </w:r>
            <w:r>
              <w:rPr>
                <w:rFonts w:ascii="Times New Roman" w:eastAsia="Times New Roman" w:hAnsi="Times New Roman" w:cs="Times New Roman"/>
                <w:sz w:val="24"/>
                <w:szCs w:val="24"/>
              </w:rPr>
              <w:t>Муниципальной услуги Заявителю в МФЦ</w:t>
            </w:r>
          </w:p>
        </w:tc>
        <w:tc>
          <w:tcPr>
            <w:tcW w:w="2147" w:type="dxa"/>
            <w:tcBorders>
              <w:top w:val="single" w:sz="4" w:space="0" w:color="00000A"/>
              <w:left w:val="single" w:sz="4" w:space="0" w:color="00000A"/>
              <w:bottom w:val="single" w:sz="4" w:space="0" w:color="00000A"/>
              <w:right w:val="single" w:sz="4" w:space="0" w:color="00000A"/>
            </w:tcBorders>
            <w:vAlign w:val="center"/>
          </w:tcPr>
          <w:p w:rsidR="00E610A3" w:rsidRDefault="00E610A3" w:rsidP="002F2632">
            <w:pPr>
              <w:spacing w:after="0" w:line="240" w:lineRule="auto"/>
              <w:rPr>
                <w:rFonts w:eastAsia="Times New Roman"/>
                <w:szCs w:val="24"/>
              </w:rPr>
            </w:pPr>
          </w:p>
        </w:tc>
        <w:tc>
          <w:tcPr>
            <w:tcW w:w="2038" w:type="dxa"/>
            <w:tcBorders>
              <w:top w:val="single" w:sz="4" w:space="0" w:color="00000A"/>
              <w:left w:val="single" w:sz="4" w:space="0" w:color="00000A"/>
              <w:bottom w:val="single" w:sz="4" w:space="0" w:color="00000A"/>
              <w:right w:val="single" w:sz="4" w:space="0" w:color="00000A"/>
            </w:tcBorders>
          </w:tcPr>
          <w:p w:rsidR="00E610A3" w:rsidRDefault="00E610A3" w:rsidP="002F263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4347" w:type="dxa"/>
            <w:tcBorders>
              <w:top w:val="single" w:sz="4" w:space="0" w:color="00000A"/>
              <w:left w:val="single" w:sz="4" w:space="0" w:color="00000A"/>
              <w:bottom w:val="single" w:sz="4" w:space="0" w:color="00000A"/>
              <w:right w:val="single" w:sz="4" w:space="0" w:color="00000A"/>
            </w:tcBorders>
          </w:tcPr>
          <w:p w:rsidR="00E610A3" w:rsidRDefault="00E610A3" w:rsidP="002F2632">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Дополнительно результат предоставления  Муниципальной услуги  Заявитель может получить в любом в МФЦ. В случае обращения в МФЦ за результатом предоставления Муниципальной услуги в МФЦ, работник МФЦ устанавливает личность Заявителя либо его уполномоченного Представителя, по предоставленному номеру заявления распечатывает из модуля ЕИСОУ МФЦ  результат предоставления Муниципальной услуги, заверяет результат подписью ответственного сотрудника МФЦ и печатью МФЦ. Так же сотрудник МФЦ  распечатывает  выписку/расписку получения готового результата из Модуля МФЦ ЕИСОУ, Заявитель получает готовый результат и ставит подпись в выписке/расписке за получение. Специалист МФЦ проставляет отметку о выдаче результата предоставления Муниципальной услуги в Модуль МФЦ ЕИСОУ. </w:t>
            </w:r>
          </w:p>
        </w:tc>
      </w:tr>
    </w:tbl>
    <w:p w:rsidR="00DE20BB" w:rsidRDefault="003329A3">
      <w:pPr>
        <w:pStyle w:val="afff2"/>
        <w:sectPr w:rsidR="00DE20BB" w:rsidSect="002F2632">
          <w:type w:val="continuous"/>
          <w:pgSz w:w="16838" w:h="11906" w:orient="landscape"/>
          <w:pgMar w:top="1134" w:right="820" w:bottom="777" w:left="1701" w:header="720" w:footer="720" w:gutter="0"/>
          <w:cols w:space="720"/>
          <w:formProt w:val="0"/>
          <w:docGrid w:linePitch="240" w:charSpace="-6350"/>
        </w:sectPr>
      </w:pPr>
      <w:r>
        <w:br w:type="textWrapping" w:clear="all"/>
      </w:r>
    </w:p>
    <w:p w:rsidR="00DE20BB" w:rsidRDefault="005E14A5" w:rsidP="00200DAE">
      <w:pPr>
        <w:pStyle w:val="1"/>
        <w:ind w:left="1214"/>
        <w:contextualSpacing/>
        <w:rPr>
          <w:b w:val="0"/>
        </w:rPr>
      </w:pPr>
      <w:bookmarkStart w:id="307" w:name="_Toc530579188"/>
      <w:bookmarkStart w:id="308" w:name="_Toc510617050"/>
      <w:bookmarkStart w:id="309" w:name="_Toc515296521"/>
      <w:bookmarkStart w:id="310" w:name="_Toc5112011"/>
      <w:r>
        <w:lastRenderedPageBreak/>
        <w:t>Приложение 1</w:t>
      </w:r>
      <w:bookmarkEnd w:id="307"/>
      <w:r w:rsidR="00ED0D08">
        <w:t>0</w:t>
      </w:r>
      <w:r>
        <w:rPr>
          <w:b w:val="0"/>
        </w:rPr>
        <w:t xml:space="preserve"> </w:t>
      </w:r>
      <w:bookmarkEnd w:id="308"/>
      <w:bookmarkEnd w:id="309"/>
      <w:bookmarkEnd w:id="310"/>
    </w:p>
    <w:p w:rsidR="00833CE0" w:rsidRPr="00833CE0" w:rsidRDefault="00833CE0" w:rsidP="00200DAE">
      <w:pPr>
        <w:pStyle w:val="1"/>
        <w:ind w:left="1214"/>
        <w:contextualSpacing/>
      </w:pPr>
      <w:r w:rsidRPr="00833CE0">
        <w:t>к Административному регламенту</w:t>
      </w:r>
    </w:p>
    <w:p w:rsidR="00E610A3" w:rsidRDefault="00E610A3" w:rsidP="00200DAE">
      <w:pPr>
        <w:pStyle w:val="1"/>
        <w:ind w:left="1214"/>
        <w:contextualSpacing/>
        <w:rPr>
          <w:b w:val="0"/>
        </w:rPr>
      </w:pPr>
    </w:p>
    <w:p w:rsidR="00E610A3" w:rsidRDefault="00E610A3" w:rsidP="00200DAE">
      <w:pPr>
        <w:pStyle w:val="1"/>
        <w:ind w:left="1214"/>
        <w:contextualSpacing/>
        <w:rPr>
          <w:b w:val="0"/>
        </w:rPr>
      </w:pPr>
    </w:p>
    <w:p w:rsidR="00E610A3" w:rsidRPr="00562987" w:rsidRDefault="00E610A3" w:rsidP="00E610A3">
      <w:pPr>
        <w:pStyle w:val="affff3"/>
        <w:ind w:left="0" w:firstLine="0"/>
        <w:rPr>
          <w:rFonts w:eastAsia="Times New Roman"/>
          <w:i w:val="0"/>
          <w:sz w:val="24"/>
          <w:szCs w:val="24"/>
          <w:lang w:eastAsia="ru-RU"/>
        </w:rPr>
      </w:pPr>
    </w:p>
    <w:p w:rsidR="00E610A3" w:rsidRPr="00EC767C" w:rsidRDefault="00E610A3" w:rsidP="000E22DC">
      <w:pPr>
        <w:pStyle w:val="afff2"/>
      </w:pPr>
      <w:r w:rsidRPr="00EC767C">
        <w:t>Блок-схема предоставления Муниципальной услуги</w:t>
      </w:r>
    </w:p>
    <w:tbl>
      <w:tblPr>
        <w:tblStyle w:val="afffff6"/>
        <w:tblW w:w="10319" w:type="dxa"/>
        <w:tblInd w:w="-5" w:type="dxa"/>
        <w:tblLayout w:type="fixed"/>
        <w:tblLook w:val="04A0" w:firstRow="1" w:lastRow="0" w:firstColumn="1" w:lastColumn="0" w:noHBand="0" w:noVBand="1"/>
      </w:tblPr>
      <w:tblGrid>
        <w:gridCol w:w="1022"/>
        <w:gridCol w:w="8334"/>
        <w:gridCol w:w="963"/>
      </w:tblGrid>
      <w:tr w:rsidR="00E610A3" w:rsidRPr="00EC767C" w:rsidTr="00B818F2">
        <w:trPr>
          <w:trHeight w:val="1295"/>
        </w:trPr>
        <w:tc>
          <w:tcPr>
            <w:tcW w:w="1022" w:type="dxa"/>
            <w:vAlign w:val="center"/>
          </w:tcPr>
          <w:p w:rsidR="00E610A3" w:rsidRPr="00EC767C" w:rsidRDefault="00E610A3" w:rsidP="00FC7F22">
            <w:pPr>
              <w:pStyle w:val="afff2"/>
              <w:rPr>
                <w:sz w:val="16"/>
                <w:szCs w:val="16"/>
              </w:rPr>
            </w:pPr>
            <w:r w:rsidRPr="00EC767C">
              <w:rPr>
                <w:sz w:val="16"/>
                <w:szCs w:val="16"/>
              </w:rPr>
              <w:t>РПГУ</w:t>
            </w:r>
            <w:r>
              <w:rPr>
                <w:sz w:val="16"/>
                <w:szCs w:val="16"/>
              </w:rPr>
              <w:t>, Администрация, КУИЖВ, МФЦ</w:t>
            </w:r>
          </w:p>
        </w:tc>
        <w:tc>
          <w:tcPr>
            <w:tcW w:w="9297" w:type="dxa"/>
            <w:gridSpan w:val="2"/>
          </w:tcPr>
          <w:p w:rsidR="00E610A3" w:rsidRPr="00EC767C" w:rsidRDefault="00E610A3" w:rsidP="00FC7F22">
            <w:pPr>
              <w:pStyle w:val="afff2"/>
            </w:pPr>
            <w:r w:rsidRPr="00EC767C">
              <w:rPr>
                <w:b w:val="0"/>
                <w:noProof/>
                <w:spacing w:val="-5"/>
                <w:sz w:val="22"/>
                <w:lang w:eastAsia="ru-RU"/>
              </w:rPr>
              <mc:AlternateContent>
                <mc:Choice Requires="wps">
                  <w:drawing>
                    <wp:anchor distT="0" distB="0" distL="114300" distR="114300" simplePos="0" relativeHeight="251644928" behindDoc="0" locked="0" layoutInCell="1" allowOverlap="1" wp14:anchorId="46828FFD" wp14:editId="19DAAF42">
                      <wp:simplePos x="0" y="0"/>
                      <wp:positionH relativeFrom="margin">
                        <wp:posOffset>1481455</wp:posOffset>
                      </wp:positionH>
                      <wp:positionV relativeFrom="paragraph">
                        <wp:posOffset>274320</wp:posOffset>
                      </wp:positionV>
                      <wp:extent cx="2362835" cy="379730"/>
                      <wp:effectExtent l="0" t="0" r="18415" b="20320"/>
                      <wp:wrapNone/>
                      <wp:docPr id="27" name="Надпись 83"/>
                      <wp:cNvGraphicFramePr/>
                      <a:graphic xmlns:a="http://schemas.openxmlformats.org/drawingml/2006/main">
                        <a:graphicData uri="http://schemas.microsoft.com/office/word/2010/wordprocessingShape">
                          <wps:wsp>
                            <wps:cNvSpPr/>
                            <wps:spPr>
                              <a:xfrm>
                                <a:off x="0" y="0"/>
                                <a:ext cx="2362835" cy="379730"/>
                              </a:xfrm>
                              <a:prstGeom prst="rect">
                                <a:avLst/>
                              </a:prstGeom>
                              <a:noFill/>
                              <a:ln w="19080">
                                <a:solidFill>
                                  <a:srgbClr val="000000"/>
                                </a:solidFill>
                                <a:miter/>
                              </a:ln>
                              <a:effectLst/>
                            </wps:spPr>
                            <wps:txbx>
                              <w:txbxContent>
                                <w:p w:rsidR="00071F18" w:rsidRPr="00124331" w:rsidRDefault="00071F18" w:rsidP="00E610A3">
                                  <w:pPr>
                                    <w:pStyle w:val="afff2"/>
                                    <w:rPr>
                                      <w:b w:val="0"/>
                                      <w:sz w:val="16"/>
                                      <w:szCs w:val="16"/>
                                    </w:rPr>
                                  </w:pPr>
                                  <w:r w:rsidRPr="00124331">
                                    <w:rPr>
                                      <w:b w:val="0"/>
                                      <w:sz w:val="16"/>
                                      <w:szCs w:val="16"/>
                                    </w:rPr>
                                    <w:t>ПОДАЧА ЗАЯВЛЕНИЯ</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6828FFD" id="Надпись 83" o:spid="_x0000_s1026" style="position:absolute;left:0;text-align:left;margin-left:116.65pt;margin-top:21.6pt;width:186.05pt;height:29.9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" filled="f" strokeweight=".53mm">
                      <v:textbox>
                        <w:txbxContent>
                          <w:p w:rsidR="00071F18" w:rsidRPr="00124331" w:rsidRDefault="00071F18" w:rsidP="00E610A3">
                            <w:pPr>
                              <w:pStyle w:val="afff2"/>
                              <w:rPr>
                                <w:b w:val="0"/>
                                <w:sz w:val="16"/>
                                <w:szCs w:val="16"/>
                              </w:rPr>
                            </w:pPr>
                            <w:r w:rsidRPr="00124331">
                              <w:rPr>
                                <w:b w:val="0"/>
                                <w:sz w:val="16"/>
                                <w:szCs w:val="16"/>
                              </w:rPr>
                              <w:t>ПОДАЧА ЗАЯВЛЕНИЯ</w:t>
                            </w:r>
                          </w:p>
                        </w:txbxContent>
                      </v:textbox>
                      <w10:wrap anchorx="margin"/>
                    </v:rect>
                  </w:pict>
                </mc:Fallback>
              </mc:AlternateContent>
            </w:r>
            <w:r w:rsidRPr="00EC767C">
              <w:rPr>
                <w:b w:val="0"/>
                <w:noProof/>
                <w:spacing w:val="-5"/>
                <w:sz w:val="22"/>
                <w:lang w:eastAsia="ru-RU"/>
              </w:rPr>
              <mc:AlternateContent>
                <mc:Choice Requires="wps">
                  <w:drawing>
                    <wp:anchor distT="0" distB="0" distL="114300" distR="114300" simplePos="0" relativeHeight="251646976" behindDoc="0" locked="0" layoutInCell="1" allowOverlap="1" wp14:anchorId="7582425A" wp14:editId="21386C8F">
                      <wp:simplePos x="0" y="0"/>
                      <wp:positionH relativeFrom="column">
                        <wp:posOffset>2193084</wp:posOffset>
                      </wp:positionH>
                      <wp:positionV relativeFrom="paragraph">
                        <wp:posOffset>654570</wp:posOffset>
                      </wp:positionV>
                      <wp:extent cx="0" cy="344170"/>
                      <wp:effectExtent l="95250" t="0" r="95250" b="55880"/>
                      <wp:wrapNone/>
                      <wp:docPr id="16" name="Прямая со стрелкой 16"/>
                      <wp:cNvGraphicFramePr/>
                      <a:graphic xmlns:a="http://schemas.openxmlformats.org/drawingml/2006/main">
                        <a:graphicData uri="http://schemas.microsoft.com/office/word/2010/wordprocessingShape">
                          <wps:wsp>
                            <wps:cNvCnPr/>
                            <wps:spPr>
                              <a:xfrm>
                                <a:off x="0" y="0"/>
                                <a:ext cx="0" cy="3441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EB10F84" id="_x0000_t32" coordsize="21600,21600" o:spt="32" o:oned="t" path="m,l21600,21600e" filled="f">
                      <v:path arrowok="t" fillok="f" o:connecttype="none"/>
                      <o:lock v:ext="edit" shapetype="t"/>
                    </v:shapetype>
                    <v:shape id="Прямая со стрелкой 16" o:spid="_x0000_s1026" type="#_x0000_t32" style="position:absolute;margin-left:172.7pt;margin-top:51.55pt;width:0;height:27.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" strokecolor="black [3200]" strokeweight=".5pt">
                      <v:stroke endarrow="open" joinstyle="miter"/>
                    </v:shape>
                  </w:pict>
                </mc:Fallback>
              </mc:AlternateContent>
            </w:r>
            <w:r w:rsidRPr="00EC767C">
              <w:t xml:space="preserve"> </w:t>
            </w:r>
          </w:p>
          <w:p w:rsidR="00E610A3" w:rsidRPr="00EC767C" w:rsidRDefault="00E610A3" w:rsidP="00FC7F22">
            <w:pPr>
              <w:pStyle w:val="afff2"/>
              <w:rPr>
                <w:noProof/>
                <w:lang w:eastAsia="ru-RU"/>
              </w:rPr>
            </w:pPr>
          </w:p>
          <w:p w:rsidR="00E610A3" w:rsidRPr="00EC767C" w:rsidRDefault="00E610A3" w:rsidP="00FC7F22">
            <w:pPr>
              <w:ind w:left="-533" w:firstLine="533"/>
              <w:rPr>
                <w:lang w:eastAsia="ru-RU"/>
              </w:rPr>
            </w:pPr>
          </w:p>
        </w:tc>
      </w:tr>
      <w:tr w:rsidR="00E610A3" w:rsidRPr="00EC767C" w:rsidTr="00B818F2">
        <w:trPr>
          <w:trHeight w:val="1664"/>
        </w:trPr>
        <w:tc>
          <w:tcPr>
            <w:tcW w:w="1022" w:type="dxa"/>
            <w:vMerge w:val="restart"/>
            <w:vAlign w:val="center"/>
          </w:tcPr>
          <w:p w:rsidR="00E610A3" w:rsidRPr="00EC767C" w:rsidRDefault="00E610A3" w:rsidP="00FC7F22">
            <w:pPr>
              <w:pStyle w:val="afff2"/>
              <w:rPr>
                <w:sz w:val="16"/>
                <w:szCs w:val="16"/>
              </w:rPr>
            </w:pPr>
            <w:r w:rsidRPr="00EC767C">
              <w:rPr>
                <w:sz w:val="16"/>
                <w:szCs w:val="16"/>
              </w:rPr>
              <w:t xml:space="preserve">МОДУЛЬ ЕИСОУ </w:t>
            </w:r>
          </w:p>
          <w:p w:rsidR="00E610A3" w:rsidRPr="00EC767C" w:rsidRDefault="00E610A3" w:rsidP="00FC7F22">
            <w:pPr>
              <w:pStyle w:val="afff2"/>
              <w:rPr>
                <w:sz w:val="16"/>
                <w:szCs w:val="16"/>
              </w:rPr>
            </w:pPr>
          </w:p>
        </w:tc>
        <w:tc>
          <w:tcPr>
            <w:tcW w:w="8334" w:type="dxa"/>
          </w:tcPr>
          <w:p w:rsidR="00E610A3" w:rsidRPr="00EC767C" w:rsidRDefault="00B818F2" w:rsidP="00FC7F22">
            <w:pPr>
              <w:pStyle w:val="afff2"/>
              <w:rPr>
                <w:sz w:val="16"/>
                <w:szCs w:val="16"/>
              </w:rPr>
            </w:pPr>
            <w:r w:rsidRPr="00EC767C">
              <w:rPr>
                <w:b w:val="0"/>
                <w:iCs/>
                <w:noProof/>
                <w:sz w:val="22"/>
                <w:lang w:eastAsia="ru-RU"/>
              </w:rPr>
              <mc:AlternateContent>
                <mc:Choice Requires="wps">
                  <w:drawing>
                    <wp:anchor distT="0" distB="0" distL="114300" distR="114300" simplePos="0" relativeHeight="251670528" behindDoc="0" locked="0" layoutInCell="1" allowOverlap="1" wp14:anchorId="2F8B9F2C" wp14:editId="1A6632CE">
                      <wp:simplePos x="0" y="0"/>
                      <wp:positionH relativeFrom="column">
                        <wp:posOffset>4358640</wp:posOffset>
                      </wp:positionH>
                      <wp:positionV relativeFrom="paragraph">
                        <wp:posOffset>462280</wp:posOffset>
                      </wp:positionV>
                      <wp:extent cx="0" cy="767715"/>
                      <wp:effectExtent l="95250" t="0" r="57150" b="51435"/>
                      <wp:wrapNone/>
                      <wp:docPr id="21" name="Прямая со стрелкой 21"/>
                      <wp:cNvGraphicFramePr/>
                      <a:graphic xmlns:a="http://schemas.openxmlformats.org/drawingml/2006/main">
                        <a:graphicData uri="http://schemas.microsoft.com/office/word/2010/wordprocessingShape">
                          <wps:wsp>
                            <wps:cNvCnPr/>
                            <wps:spPr>
                              <a:xfrm>
                                <a:off x="0" y="0"/>
                                <a:ext cx="0" cy="767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6412451" id="Прямая со стрелкой 21" o:spid="_x0000_s1026" type="#_x0000_t32" style="position:absolute;margin-left:343.2pt;margin-top:36.4pt;width:0;height:60.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" strokecolor="black [3200]" strokeweight=".5pt">
                      <v:stroke endarrow="open" joinstyle="miter"/>
                    </v:shape>
                  </w:pict>
                </mc:Fallback>
              </mc:AlternateContent>
            </w:r>
            <w:r w:rsidRPr="00EC767C">
              <w:rPr>
                <w:bCs/>
                <w:iCs/>
                <w:noProof/>
                <w:spacing w:val="-5"/>
                <w:sz w:val="16"/>
                <w:szCs w:val="16"/>
                <w:lang w:eastAsia="ru-RU"/>
              </w:rPr>
              <mc:AlternateContent>
                <mc:Choice Requires="wps">
                  <w:drawing>
                    <wp:anchor distT="0" distB="0" distL="114300" distR="114300" simplePos="0" relativeHeight="251666432" behindDoc="0" locked="0" layoutInCell="1" allowOverlap="1" wp14:anchorId="5DB7B7D1" wp14:editId="6C13A27E">
                      <wp:simplePos x="0" y="0"/>
                      <wp:positionH relativeFrom="column">
                        <wp:posOffset>339090</wp:posOffset>
                      </wp:positionH>
                      <wp:positionV relativeFrom="paragraph">
                        <wp:posOffset>462280</wp:posOffset>
                      </wp:positionV>
                      <wp:extent cx="0" cy="742950"/>
                      <wp:effectExtent l="95250" t="0" r="57150" b="57150"/>
                      <wp:wrapNone/>
                      <wp:docPr id="18" name="Прямая со стрелкой 18"/>
                      <wp:cNvGraphicFramePr/>
                      <a:graphic xmlns:a="http://schemas.openxmlformats.org/drawingml/2006/main">
                        <a:graphicData uri="http://schemas.microsoft.com/office/word/2010/wordprocessingShape">
                          <wps:wsp>
                            <wps:cNvCnPr/>
                            <wps:spPr>
                              <a:xfrm>
                                <a:off x="0" y="0"/>
                                <a:ext cx="0" cy="7429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764901D" id="Прямая со стрелкой 18" o:spid="_x0000_s1026" type="#_x0000_t32" style="position:absolute;margin-left:26.7pt;margin-top:36.4pt;width:0;height:5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" strokecolor="black [3200]" strokeweight=".5pt">
                      <v:stroke endarrow="open" joinstyle="miter"/>
                    </v:shape>
                  </w:pict>
                </mc:Fallback>
              </mc:AlternateContent>
            </w:r>
            <w:r w:rsidR="00E72984" w:rsidRPr="00EC767C">
              <w:rPr>
                <w:bCs/>
                <w:iCs/>
                <w:noProof/>
                <w:spacing w:val="-5"/>
                <w:sz w:val="16"/>
                <w:szCs w:val="16"/>
                <w:lang w:eastAsia="ru-RU"/>
              </w:rPr>
              <mc:AlternateContent>
                <mc:Choice Requires="wps">
                  <w:drawing>
                    <wp:anchor distT="0" distB="0" distL="114300" distR="114300" simplePos="0" relativeHeight="251664384" behindDoc="0" locked="0" layoutInCell="1" allowOverlap="1" wp14:anchorId="484DA63F" wp14:editId="65EF9D12">
                      <wp:simplePos x="0" y="0"/>
                      <wp:positionH relativeFrom="column">
                        <wp:posOffset>339090</wp:posOffset>
                      </wp:positionH>
                      <wp:positionV relativeFrom="paragraph">
                        <wp:posOffset>462280</wp:posOffset>
                      </wp:positionV>
                      <wp:extent cx="982981"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9829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9FCEE7" id="Прямая соединительная линия 17" o:spid="_x0000_s1026" style="position:absolute;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7pt,36.4pt" to="104.1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" strokecolor="black [3200]" strokeweight=".5pt">
                      <v:stroke joinstyle="miter"/>
                    </v:line>
                  </w:pict>
                </mc:Fallback>
              </mc:AlternateContent>
            </w:r>
            <w:r w:rsidR="00E72984" w:rsidRPr="00EC767C">
              <w:rPr>
                <w:b w:val="0"/>
                <w:iCs/>
                <w:noProof/>
                <w:sz w:val="22"/>
                <w:lang w:eastAsia="ru-RU"/>
              </w:rPr>
              <mc:AlternateContent>
                <mc:Choice Requires="wps">
                  <w:drawing>
                    <wp:anchor distT="0" distB="0" distL="114300" distR="114300" simplePos="0" relativeHeight="251668480" behindDoc="0" locked="0" layoutInCell="1" allowOverlap="1" wp14:anchorId="3469A1BE" wp14:editId="536EC692">
                      <wp:simplePos x="0" y="0"/>
                      <wp:positionH relativeFrom="column">
                        <wp:posOffset>4044315</wp:posOffset>
                      </wp:positionH>
                      <wp:positionV relativeFrom="paragraph">
                        <wp:posOffset>462280</wp:posOffset>
                      </wp:positionV>
                      <wp:extent cx="334010" cy="0"/>
                      <wp:effectExtent l="0" t="0" r="27940" b="19050"/>
                      <wp:wrapNone/>
                      <wp:docPr id="20" name="Прямая соединительная линия 20"/>
                      <wp:cNvGraphicFramePr/>
                      <a:graphic xmlns:a="http://schemas.openxmlformats.org/drawingml/2006/main">
                        <a:graphicData uri="http://schemas.microsoft.com/office/word/2010/wordprocessingShape">
                          <wps:wsp>
                            <wps:cNvCnPr/>
                            <wps:spPr>
                              <a:xfrm flipH="1">
                                <a:off x="0" y="0"/>
                                <a:ext cx="3340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83E182" id="Прямая соединительная линия 2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45pt,36.4pt" to="344.7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" strokecolor="black [3200]" strokeweight=".5pt">
                      <v:stroke joinstyle="miter"/>
                    </v:line>
                  </w:pict>
                </mc:Fallback>
              </mc:AlternateContent>
            </w:r>
            <w:r w:rsidR="00E610A3" w:rsidRPr="00EC767C">
              <w:rPr>
                <w:bCs/>
                <w:iCs/>
                <w:noProof/>
                <w:spacing w:val="-5"/>
                <w:sz w:val="16"/>
                <w:szCs w:val="16"/>
                <w:lang w:eastAsia="ru-RU"/>
              </w:rPr>
              <mc:AlternateContent>
                <mc:Choice Requires="wps">
                  <w:drawing>
                    <wp:anchor distT="0" distB="0" distL="114300" distR="114300" simplePos="0" relativeHeight="251656192" behindDoc="0" locked="0" layoutInCell="1" allowOverlap="1" wp14:anchorId="5BC4B2FE" wp14:editId="24139FF4">
                      <wp:simplePos x="0" y="0"/>
                      <wp:positionH relativeFrom="column">
                        <wp:posOffset>1316990</wp:posOffset>
                      </wp:positionH>
                      <wp:positionV relativeFrom="paragraph">
                        <wp:posOffset>73025</wp:posOffset>
                      </wp:positionV>
                      <wp:extent cx="2724150" cy="643255"/>
                      <wp:effectExtent l="0" t="0" r="19050" b="23495"/>
                      <wp:wrapNone/>
                      <wp:docPr id="44" name="Надпись 100"/>
                      <wp:cNvGraphicFramePr/>
                      <a:graphic xmlns:a="http://schemas.openxmlformats.org/drawingml/2006/main">
                        <a:graphicData uri="http://schemas.microsoft.com/office/word/2010/wordprocessingShape">
                          <wps:wsp>
                            <wps:cNvSpPr/>
                            <wps:spPr>
                              <a:xfrm>
                                <a:off x="0" y="0"/>
                                <a:ext cx="2724150" cy="643255"/>
                              </a:xfrm>
                              <a:prstGeom prst="rect">
                                <a:avLst/>
                              </a:prstGeom>
                              <a:noFill/>
                              <a:ln w="19080">
                                <a:solidFill>
                                  <a:srgbClr val="000000"/>
                                </a:solidFill>
                                <a:miter/>
                              </a:ln>
                              <a:effectLst/>
                            </wps:spPr>
                            <wps:txbx>
                              <w:txbxContent>
                                <w:p w:rsidR="00071F18" w:rsidRPr="00124331" w:rsidRDefault="00071F18" w:rsidP="00E610A3">
                                  <w:pPr>
                                    <w:pStyle w:val="afffff0"/>
                                    <w:jc w:val="center"/>
                                    <w:rPr>
                                      <w:sz w:val="16"/>
                                      <w:szCs w:val="16"/>
                                    </w:rPr>
                                  </w:pPr>
                                  <w:r>
                                    <w:rPr>
                                      <w:bCs/>
                                      <w:smallCaps/>
                                      <w:sz w:val="16"/>
                                      <w:szCs w:val="16"/>
                                    </w:rPr>
                                    <w:t>ПРИЕМ ЗАЯВЛЕНИЯ И ДОКУМЕНТОВ</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5BC4B2FE" id="Надпись 100" o:spid="_x0000_s1027" style="position:absolute;left:0;text-align:left;margin-left:103.7pt;margin-top:5.75pt;width:214.5pt;height:50.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" filled="f" strokeweight=".53mm">
                      <v:textbox>
                        <w:txbxContent>
                          <w:p w:rsidR="00071F18" w:rsidRPr="00124331" w:rsidRDefault="00071F18" w:rsidP="00E610A3">
                            <w:pPr>
                              <w:pStyle w:val="afffff0"/>
                              <w:jc w:val="center"/>
                              <w:rPr>
                                <w:sz w:val="16"/>
                                <w:szCs w:val="16"/>
                              </w:rPr>
                            </w:pPr>
                            <w:r>
                              <w:rPr>
                                <w:bCs/>
                                <w:smallCaps/>
                                <w:sz w:val="16"/>
                                <w:szCs w:val="16"/>
                              </w:rPr>
                              <w:t>ПРИЕМ ЗАЯВЛЕНИЯ И ДОКУМЕНТОВ</w:t>
                            </w:r>
                          </w:p>
                        </w:txbxContent>
                      </v:textbox>
                    </v:rect>
                  </w:pict>
                </mc:Fallback>
              </mc:AlternateContent>
            </w:r>
          </w:p>
        </w:tc>
        <w:tc>
          <w:tcPr>
            <w:tcW w:w="963" w:type="dxa"/>
            <w:vMerge w:val="restart"/>
            <w:vAlign w:val="center"/>
          </w:tcPr>
          <w:p w:rsidR="00E610A3" w:rsidRDefault="00E610A3" w:rsidP="00FC7F22">
            <w:pPr>
              <w:pStyle w:val="afff2"/>
              <w:jc w:val="both"/>
              <w:rPr>
                <w:sz w:val="16"/>
                <w:szCs w:val="16"/>
              </w:rPr>
            </w:pPr>
            <w:r>
              <w:rPr>
                <w:sz w:val="16"/>
                <w:szCs w:val="16"/>
              </w:rPr>
              <w:t>МФЦ/ 30 мин</w:t>
            </w:r>
            <w:r w:rsidRPr="00EC767C">
              <w:rPr>
                <w:sz w:val="16"/>
                <w:szCs w:val="16"/>
              </w:rPr>
              <w:t>.</w:t>
            </w:r>
          </w:p>
          <w:p w:rsidR="00E610A3" w:rsidRPr="00EC767C" w:rsidRDefault="00E610A3" w:rsidP="00FC7F22">
            <w:pPr>
              <w:pStyle w:val="afff2"/>
              <w:jc w:val="both"/>
              <w:rPr>
                <w:b w:val="0"/>
                <w:iCs/>
                <w:noProof/>
                <w:sz w:val="22"/>
                <w:lang w:eastAsia="ru-RU"/>
              </w:rPr>
            </w:pPr>
            <w:r>
              <w:rPr>
                <w:sz w:val="16"/>
                <w:szCs w:val="16"/>
              </w:rPr>
              <w:t>Администрация, КУИЖВ/ 1Р.Д.</w:t>
            </w:r>
          </w:p>
        </w:tc>
      </w:tr>
      <w:tr w:rsidR="00E610A3" w:rsidRPr="00EC767C" w:rsidTr="00B818F2">
        <w:trPr>
          <w:trHeight w:val="1972"/>
        </w:trPr>
        <w:tc>
          <w:tcPr>
            <w:tcW w:w="1022" w:type="dxa"/>
            <w:vMerge/>
            <w:vAlign w:val="center"/>
          </w:tcPr>
          <w:p w:rsidR="00E610A3" w:rsidRPr="00EC767C" w:rsidRDefault="00E610A3" w:rsidP="00FC7F22">
            <w:pPr>
              <w:pStyle w:val="afff2"/>
              <w:rPr>
                <w:sz w:val="20"/>
                <w:szCs w:val="20"/>
              </w:rPr>
            </w:pPr>
          </w:p>
        </w:tc>
        <w:tc>
          <w:tcPr>
            <w:tcW w:w="8334" w:type="dxa"/>
          </w:tcPr>
          <w:p w:rsidR="00E610A3" w:rsidRPr="00EC767C" w:rsidRDefault="00E610A3" w:rsidP="00FC7F22">
            <w:pPr>
              <w:pStyle w:val="afff2"/>
              <w:jc w:val="left"/>
            </w:pPr>
            <w:r w:rsidRPr="00EC767C">
              <w:rPr>
                <w:b w:val="0"/>
                <w:iCs/>
                <w:noProof/>
                <w:sz w:val="22"/>
                <w:lang w:eastAsia="ru-RU"/>
              </w:rPr>
              <mc:AlternateContent>
                <mc:Choice Requires="wps">
                  <w:drawing>
                    <wp:anchor distT="0" distB="0" distL="114300" distR="114300" simplePos="0" relativeHeight="251662336" behindDoc="0" locked="0" layoutInCell="1" allowOverlap="1" wp14:anchorId="1B0E6C8F" wp14:editId="13677541">
                      <wp:simplePos x="0" y="0"/>
                      <wp:positionH relativeFrom="column">
                        <wp:posOffset>74295</wp:posOffset>
                      </wp:positionH>
                      <wp:positionV relativeFrom="paragraph">
                        <wp:posOffset>146685</wp:posOffset>
                      </wp:positionV>
                      <wp:extent cx="1508125" cy="895350"/>
                      <wp:effectExtent l="0" t="0" r="15875" b="19050"/>
                      <wp:wrapNone/>
                      <wp:docPr id="4" name="Прямоугольник 4"/>
                      <wp:cNvGraphicFramePr/>
                      <a:graphic xmlns:a="http://schemas.openxmlformats.org/drawingml/2006/main">
                        <a:graphicData uri="http://schemas.microsoft.com/office/word/2010/wordprocessingShape">
                          <wps:wsp>
                            <wps:cNvSpPr/>
                            <wps:spPr>
                              <a:xfrm>
                                <a:off x="0" y="0"/>
                                <a:ext cx="1508125" cy="895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71F18" w:rsidRPr="005A673C" w:rsidRDefault="00071F18" w:rsidP="00E610A3">
                                  <w:pPr>
                                    <w:jc w:val="center"/>
                                    <w:rPr>
                                      <w:sz w:val="16"/>
                                      <w:szCs w:val="16"/>
                                    </w:rPr>
                                  </w:pPr>
                                  <w:r w:rsidRPr="00124331">
                                    <w:rPr>
                                      <w:sz w:val="16"/>
                                      <w:szCs w:val="16"/>
                                    </w:rPr>
                                    <w:t>РЕГ</w:t>
                                  </w:r>
                                  <w:r w:rsidRPr="005A673C">
                                    <w:rPr>
                                      <w:sz w:val="16"/>
                                      <w:szCs w:val="16"/>
                                    </w:rPr>
                                    <w:t xml:space="preserve"> РЕГИСТРЦИЯ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E6C8F" id="Прямоугольник 4" o:spid="_x0000_s1028" style="position:absolute;margin-left:5.85pt;margin-top:11.55pt;width:118.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" filled="f" strokecolor="black [3213]" strokeweight="1pt">
                      <v:textbox>
                        <w:txbxContent>
                          <w:p w:rsidR="00071F18" w:rsidRPr="005A673C" w:rsidRDefault="00071F18" w:rsidP="00E610A3">
                            <w:pPr>
                              <w:jc w:val="center"/>
                              <w:rPr>
                                <w:sz w:val="16"/>
                                <w:szCs w:val="16"/>
                              </w:rPr>
                            </w:pPr>
                            <w:r w:rsidRPr="00124331">
                              <w:rPr>
                                <w:sz w:val="16"/>
                                <w:szCs w:val="16"/>
                              </w:rPr>
                              <w:t>РЕГ</w:t>
                            </w:r>
                            <w:r w:rsidRPr="005A673C">
                              <w:rPr>
                                <w:sz w:val="16"/>
                                <w:szCs w:val="16"/>
                              </w:rPr>
                              <w:t xml:space="preserve"> РЕГИСТРЦИЯ ЗАЯВЛЕНИЯ И ДОКУМЕНТОВ</w:t>
                            </w:r>
                          </w:p>
                        </w:txbxContent>
                      </v:textbox>
                    </v:rect>
                  </w:pict>
                </mc:Fallback>
              </mc:AlternateContent>
            </w:r>
            <w:r w:rsidRPr="00EC767C">
              <w:rPr>
                <w:b w:val="0"/>
                <w:iCs/>
                <w:noProof/>
                <w:sz w:val="22"/>
                <w:lang w:eastAsia="ru-RU"/>
              </w:rPr>
              <mc:AlternateContent>
                <mc:Choice Requires="wps">
                  <w:drawing>
                    <wp:anchor distT="0" distB="0" distL="114300" distR="114300" simplePos="0" relativeHeight="251659264" behindDoc="0" locked="0" layoutInCell="1" allowOverlap="1" wp14:anchorId="030A0726" wp14:editId="32C0E9B0">
                      <wp:simplePos x="0" y="0"/>
                      <wp:positionH relativeFrom="column">
                        <wp:posOffset>3707130</wp:posOffset>
                      </wp:positionH>
                      <wp:positionV relativeFrom="paragraph">
                        <wp:posOffset>161290</wp:posOffset>
                      </wp:positionV>
                      <wp:extent cx="1508125" cy="498475"/>
                      <wp:effectExtent l="0" t="0" r="15875" b="15875"/>
                      <wp:wrapNone/>
                      <wp:docPr id="2" name="Прямоугольник 2"/>
                      <wp:cNvGraphicFramePr/>
                      <a:graphic xmlns:a="http://schemas.openxmlformats.org/drawingml/2006/main">
                        <a:graphicData uri="http://schemas.microsoft.com/office/word/2010/wordprocessingShape">
                          <wps:wsp>
                            <wps:cNvSpPr/>
                            <wps:spPr>
                              <a:xfrm>
                                <a:off x="0" y="0"/>
                                <a:ext cx="1508125" cy="498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71F18" w:rsidRPr="005A673C" w:rsidRDefault="00071F18" w:rsidP="00E610A3">
                                  <w:pPr>
                                    <w:jc w:val="center"/>
                                    <w:rPr>
                                      <w:sz w:val="16"/>
                                      <w:szCs w:val="16"/>
                                    </w:rPr>
                                  </w:pPr>
                                  <w:r w:rsidRPr="00124331">
                                    <w:rPr>
                                      <w:sz w:val="16"/>
                                      <w:szCs w:val="16"/>
                                    </w:rPr>
                                    <w:t>ОТ</w:t>
                                  </w:r>
                                  <w:r w:rsidRPr="005A673C">
                                    <w:rPr>
                                      <w:sz w:val="16"/>
                                      <w:szCs w:val="16"/>
                                    </w:rPr>
                                    <w:t xml:space="preserve"> ОТКАЗ В ПРИЕМЕ И РЕГИСТРАЦИИ ДОКУМЕНТОВ</w:t>
                                  </w:r>
                                </w:p>
                                <w:p w:rsidR="00071F18" w:rsidRPr="00124331" w:rsidRDefault="00071F18" w:rsidP="00E610A3">
                                  <w:pPr>
                                    <w:jc w:val="center"/>
                                    <w:rPr>
                                      <w:sz w:val="16"/>
                                      <w:szCs w:val="16"/>
                                    </w:rPr>
                                  </w:pPr>
                                  <w:r w:rsidRPr="00124331">
                                    <w:rPr>
                                      <w:sz w:val="16"/>
                                      <w:szCs w:val="16"/>
                                    </w:rPr>
                                    <w:t>КАЗ В ПРИЕМЕ И РЕГИСТРАЦИИ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A0726" id="Прямоугольник 2" o:spid="_x0000_s1029" style="position:absolute;margin-left:291.9pt;margin-top:12.7pt;width:118.75pt;height:3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" filled="f" strokecolor="black [3213]" strokeweight="1pt">
                      <v:textbox>
                        <w:txbxContent>
                          <w:p w:rsidR="00071F18" w:rsidRPr="005A673C" w:rsidRDefault="00071F18" w:rsidP="00E610A3">
                            <w:pPr>
                              <w:jc w:val="center"/>
                              <w:rPr>
                                <w:sz w:val="16"/>
                                <w:szCs w:val="16"/>
                              </w:rPr>
                            </w:pPr>
                            <w:r w:rsidRPr="00124331">
                              <w:rPr>
                                <w:sz w:val="16"/>
                                <w:szCs w:val="16"/>
                              </w:rPr>
                              <w:t>ОТ</w:t>
                            </w:r>
                            <w:r w:rsidRPr="005A673C">
                              <w:rPr>
                                <w:sz w:val="16"/>
                                <w:szCs w:val="16"/>
                              </w:rPr>
                              <w:t xml:space="preserve"> ОТКАЗ В ПРИЕМЕ И РЕГИСТРАЦИИ ДОКУМЕНТОВ</w:t>
                            </w:r>
                          </w:p>
                          <w:p w:rsidR="00071F18" w:rsidRPr="00124331" w:rsidRDefault="00071F18" w:rsidP="00E610A3">
                            <w:pPr>
                              <w:jc w:val="center"/>
                              <w:rPr>
                                <w:sz w:val="16"/>
                                <w:szCs w:val="16"/>
                              </w:rPr>
                            </w:pPr>
                            <w:r w:rsidRPr="00124331">
                              <w:rPr>
                                <w:sz w:val="16"/>
                                <w:szCs w:val="16"/>
                              </w:rPr>
                              <w:t>КАЗ В ПРИЕМЕ И РЕГИСТРАЦИИ ДОКУМЕНТОВ</w:t>
                            </w:r>
                          </w:p>
                        </w:txbxContent>
                      </v:textbox>
                    </v:rect>
                  </w:pict>
                </mc:Fallback>
              </mc:AlternateContent>
            </w:r>
            <w:r w:rsidRPr="00EC767C">
              <w:t xml:space="preserve">                                                                                                                                          </w:t>
            </w:r>
          </w:p>
          <w:p w:rsidR="00E610A3" w:rsidRPr="00EC767C" w:rsidRDefault="00E610A3" w:rsidP="00FC7F22">
            <w:pPr>
              <w:pStyle w:val="afff2"/>
              <w:jc w:val="left"/>
              <w:rPr>
                <w:sz w:val="18"/>
                <w:szCs w:val="18"/>
              </w:rPr>
            </w:pPr>
            <w:r w:rsidRPr="00EC767C">
              <w:t xml:space="preserve">                            </w:t>
            </w:r>
            <w:r>
              <w:t xml:space="preserve">              </w:t>
            </w:r>
          </w:p>
          <w:p w:rsidR="00E610A3" w:rsidRPr="00EC767C" w:rsidRDefault="00E610A3" w:rsidP="00FC7F22">
            <w:pPr>
              <w:pStyle w:val="afff2"/>
              <w:jc w:val="left"/>
            </w:pPr>
            <w:r w:rsidRPr="00EC767C">
              <w:rPr>
                <w:noProof/>
                <w:lang w:eastAsia="ru-RU"/>
              </w:rPr>
              <mc:AlternateContent>
                <mc:Choice Requires="wps">
                  <w:drawing>
                    <wp:anchor distT="0" distB="0" distL="114300" distR="114300" simplePos="0" relativeHeight="251652096" behindDoc="0" locked="0" layoutInCell="1" allowOverlap="1" wp14:anchorId="2DD1D736" wp14:editId="663A0E07">
                      <wp:simplePos x="0" y="0"/>
                      <wp:positionH relativeFrom="column">
                        <wp:posOffset>748665</wp:posOffset>
                      </wp:positionH>
                      <wp:positionV relativeFrom="paragraph">
                        <wp:posOffset>431165</wp:posOffset>
                      </wp:positionV>
                      <wp:extent cx="0" cy="62865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0" cy="628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27B0D15" id="Прямая соединительная линия 40" o:spid="_x0000_s1026" style="position:absolute;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95pt,33.95pt" to="58.95pt,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" strokecolor="black [3200]" strokeweight=".5pt">
                      <v:stroke joinstyle="miter"/>
                    </v:line>
                  </w:pict>
                </mc:Fallback>
              </mc:AlternateContent>
            </w:r>
            <w:r w:rsidRPr="00EC767C">
              <w:t xml:space="preserve">            </w:t>
            </w:r>
            <w:r>
              <w:t xml:space="preserve">                              </w:t>
            </w:r>
          </w:p>
        </w:tc>
        <w:tc>
          <w:tcPr>
            <w:tcW w:w="963" w:type="dxa"/>
            <w:vMerge/>
          </w:tcPr>
          <w:p w:rsidR="00E610A3" w:rsidRPr="00EC767C" w:rsidRDefault="00E610A3" w:rsidP="00FC7F22">
            <w:pPr>
              <w:pStyle w:val="afff2"/>
              <w:jc w:val="left"/>
              <w:rPr>
                <w:b w:val="0"/>
                <w:iCs/>
                <w:noProof/>
                <w:sz w:val="22"/>
                <w:lang w:eastAsia="ru-RU"/>
              </w:rPr>
            </w:pPr>
          </w:p>
        </w:tc>
      </w:tr>
      <w:tr w:rsidR="00E610A3" w:rsidRPr="00EC767C" w:rsidTr="00B818F2">
        <w:trPr>
          <w:trHeight w:val="2956"/>
        </w:trPr>
        <w:tc>
          <w:tcPr>
            <w:tcW w:w="1022" w:type="dxa"/>
            <w:vMerge/>
            <w:vAlign w:val="center"/>
          </w:tcPr>
          <w:p w:rsidR="00E610A3" w:rsidRPr="00EC767C" w:rsidRDefault="00E610A3" w:rsidP="00FC7F22">
            <w:pPr>
              <w:pStyle w:val="afff2"/>
              <w:rPr>
                <w:sz w:val="20"/>
                <w:szCs w:val="20"/>
              </w:rPr>
            </w:pPr>
          </w:p>
        </w:tc>
        <w:tc>
          <w:tcPr>
            <w:tcW w:w="8334" w:type="dxa"/>
          </w:tcPr>
          <w:p w:rsidR="00E610A3" w:rsidRPr="00EC767C" w:rsidRDefault="00DD64EE" w:rsidP="00FC7F22">
            <w:pPr>
              <w:pStyle w:val="afff2"/>
              <w:rPr>
                <w:sz w:val="16"/>
                <w:szCs w:val="16"/>
              </w:rPr>
            </w:pPr>
            <w:r w:rsidRPr="00EC767C">
              <w:rPr>
                <w:rFonts w:ascii="Calibri" w:hAnsi="Calibri"/>
                <w:iCs/>
                <w:noProof/>
                <w:sz w:val="22"/>
                <w:lang w:eastAsia="ru-RU"/>
              </w:rPr>
              <mc:AlternateContent>
                <mc:Choice Requires="wps">
                  <w:drawing>
                    <wp:anchor distT="0" distB="0" distL="114300" distR="114300" simplePos="0" relativeHeight="251654144" behindDoc="0" locked="0" layoutInCell="1" allowOverlap="1" wp14:anchorId="598AEB12" wp14:editId="416908FA">
                      <wp:simplePos x="0" y="0"/>
                      <wp:positionH relativeFrom="column">
                        <wp:posOffset>3229610</wp:posOffset>
                      </wp:positionH>
                      <wp:positionV relativeFrom="paragraph">
                        <wp:posOffset>962025</wp:posOffset>
                      </wp:positionV>
                      <wp:extent cx="1990725" cy="819150"/>
                      <wp:effectExtent l="0" t="0" r="28575" b="19050"/>
                      <wp:wrapNone/>
                      <wp:docPr id="13" name="Прямоугольник 13"/>
                      <wp:cNvGraphicFramePr/>
                      <a:graphic xmlns:a="http://schemas.openxmlformats.org/drawingml/2006/main">
                        <a:graphicData uri="http://schemas.microsoft.com/office/word/2010/wordprocessingShape">
                          <wps:wsp>
                            <wps:cNvSpPr/>
                            <wps:spPr>
                              <a:xfrm>
                                <a:off x="0" y="0"/>
                                <a:ext cx="1990725" cy="81915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071F18" w:rsidRPr="00124331" w:rsidRDefault="00071F18" w:rsidP="00E610A3">
                                  <w:pPr>
                                    <w:jc w:val="center"/>
                                    <w:rPr>
                                      <w:sz w:val="16"/>
                                      <w:szCs w:val="16"/>
                                    </w:rPr>
                                  </w:pPr>
                                  <w:r>
                                    <w:rPr>
                                      <w:sz w:val="16"/>
                                      <w:szCs w:val="16"/>
                                    </w:rPr>
                                    <w:t>РЕШЕНИЕ ОБ ОТКАЗЕ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8AEB12" id="Прямоугольник 13" o:spid="_x0000_s1030" style="position:absolute;left:0;text-align:left;margin-left:254.3pt;margin-top:75.75pt;width:156.75pt;height:64.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" fillcolor="window" strokecolor="windowText" strokeweight="1.5pt">
                      <v:textbox>
                        <w:txbxContent>
                          <w:p w:rsidR="00071F18" w:rsidRPr="00124331" w:rsidRDefault="00071F18" w:rsidP="00E610A3">
                            <w:pPr>
                              <w:jc w:val="center"/>
                              <w:rPr>
                                <w:sz w:val="16"/>
                                <w:szCs w:val="16"/>
                              </w:rPr>
                            </w:pPr>
                            <w:r>
                              <w:rPr>
                                <w:sz w:val="16"/>
                                <w:szCs w:val="16"/>
                              </w:rPr>
                              <w:t>РЕШЕНИЕ ОБ ОТКАЗЕ В ПРЕДОСТАВЛЕНИИ УСЛУГИ</w:t>
                            </w:r>
                          </w:p>
                        </w:txbxContent>
                      </v:textbox>
                    </v:rect>
                  </w:pict>
                </mc:Fallback>
              </mc:AlternateContent>
            </w:r>
            <w:r w:rsidRPr="00EC767C">
              <w:rPr>
                <w:rFonts w:ascii="Calibri" w:hAnsi="Calibri"/>
                <w:iCs/>
                <w:noProof/>
                <w:sz w:val="22"/>
                <w:lang w:eastAsia="ru-RU"/>
              </w:rPr>
              <mc:AlternateContent>
                <mc:Choice Requires="wps">
                  <w:drawing>
                    <wp:anchor distT="0" distB="0" distL="114300" distR="114300" simplePos="0" relativeHeight="251642880" behindDoc="0" locked="0" layoutInCell="1" allowOverlap="1" wp14:anchorId="758A26D3" wp14:editId="50005BD8">
                      <wp:simplePos x="0" y="0"/>
                      <wp:positionH relativeFrom="column">
                        <wp:posOffset>-18416</wp:posOffset>
                      </wp:positionH>
                      <wp:positionV relativeFrom="paragraph">
                        <wp:posOffset>971550</wp:posOffset>
                      </wp:positionV>
                      <wp:extent cx="2333625" cy="857250"/>
                      <wp:effectExtent l="0" t="0" r="28575" b="19050"/>
                      <wp:wrapNone/>
                      <wp:docPr id="14" name="Прямоугольник 14"/>
                      <wp:cNvGraphicFramePr/>
                      <a:graphic xmlns:a="http://schemas.openxmlformats.org/drawingml/2006/main">
                        <a:graphicData uri="http://schemas.microsoft.com/office/word/2010/wordprocessingShape">
                          <wps:wsp>
                            <wps:cNvSpPr/>
                            <wps:spPr>
                              <a:xfrm>
                                <a:off x="0" y="0"/>
                                <a:ext cx="2333625" cy="857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71F18" w:rsidRPr="005A673C" w:rsidRDefault="00071F18" w:rsidP="00E610A3">
                                  <w:pPr>
                                    <w:jc w:val="center"/>
                                    <w:rPr>
                                      <w:sz w:val="16"/>
                                      <w:szCs w:val="16"/>
                                    </w:rPr>
                                  </w:pPr>
                                  <w:r w:rsidRPr="005A673C">
                                    <w:rPr>
                                      <w:sz w:val="16"/>
                                      <w:szCs w:val="16"/>
                                    </w:rPr>
                                    <w:t>РЕШЕНИЕ О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A26D3" id="Прямоугольник 14" o:spid="_x0000_s1031" style="position:absolute;left:0;text-align:left;margin-left:-1.45pt;margin-top:76.5pt;width:183.75pt;height:6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" filled="f" strokecolor="black [3213]" strokeweight="1pt">
                      <v:textbox>
                        <w:txbxContent>
                          <w:p w:rsidR="00071F18" w:rsidRPr="005A673C" w:rsidRDefault="00071F18" w:rsidP="00E610A3">
                            <w:pPr>
                              <w:jc w:val="center"/>
                              <w:rPr>
                                <w:sz w:val="16"/>
                                <w:szCs w:val="16"/>
                              </w:rPr>
                            </w:pPr>
                            <w:r w:rsidRPr="005A673C">
                              <w:rPr>
                                <w:sz w:val="16"/>
                                <w:szCs w:val="16"/>
                              </w:rPr>
                              <w:t>РЕШЕНИЕ О ПРЕДОСТАВЛЕНИИ УСЛУГИ</w:t>
                            </w:r>
                          </w:p>
                        </w:txbxContent>
                      </v:textbox>
                    </v:rect>
                  </w:pict>
                </mc:Fallback>
              </mc:AlternateContent>
            </w:r>
            <w:r w:rsidR="00E610A3" w:rsidRPr="00EC767C">
              <w:rPr>
                <w:rFonts w:ascii="Calibri" w:hAnsi="Calibri"/>
                <w:iCs/>
                <w:noProof/>
                <w:sz w:val="22"/>
                <w:lang w:eastAsia="ru-RU"/>
              </w:rPr>
              <mc:AlternateContent>
                <mc:Choice Requires="wps">
                  <w:drawing>
                    <wp:anchor distT="0" distB="0" distL="114300" distR="114300" simplePos="0" relativeHeight="251672576" behindDoc="0" locked="0" layoutInCell="1" allowOverlap="1" wp14:anchorId="38D05C97" wp14:editId="2C7CCEA5">
                      <wp:simplePos x="0" y="0"/>
                      <wp:positionH relativeFrom="column">
                        <wp:posOffset>3507987</wp:posOffset>
                      </wp:positionH>
                      <wp:positionV relativeFrom="paragraph">
                        <wp:posOffset>657489</wp:posOffset>
                      </wp:positionV>
                      <wp:extent cx="0" cy="308758"/>
                      <wp:effectExtent l="95250" t="0" r="57150" b="53340"/>
                      <wp:wrapNone/>
                      <wp:docPr id="23" name="Прямая со стрелкой 23"/>
                      <wp:cNvGraphicFramePr/>
                      <a:graphic xmlns:a="http://schemas.openxmlformats.org/drawingml/2006/main">
                        <a:graphicData uri="http://schemas.microsoft.com/office/word/2010/wordprocessingShape">
                          <wps:wsp>
                            <wps:cNvCnPr/>
                            <wps:spPr>
                              <a:xfrm>
                                <a:off x="0" y="0"/>
                                <a:ext cx="0" cy="30875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00AFF818" id="Прямая со стрелкой 23" o:spid="_x0000_s1026" type="#_x0000_t32" style="position:absolute;margin-left:276.2pt;margin-top:51.75pt;width:0;height:24.3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" strokecolor="black [3200]" strokeweight=".5pt">
                      <v:stroke endarrow="open" joinstyle="miter"/>
                    </v:shape>
                  </w:pict>
                </mc:Fallback>
              </mc:AlternateContent>
            </w:r>
            <w:r w:rsidR="00E610A3" w:rsidRPr="00EC767C">
              <w:rPr>
                <w:rFonts w:ascii="Calibri" w:hAnsi="Calibri"/>
                <w:iCs/>
                <w:noProof/>
                <w:sz w:val="22"/>
                <w:lang w:eastAsia="ru-RU"/>
              </w:rPr>
              <mc:AlternateContent>
                <mc:Choice Requires="wps">
                  <w:drawing>
                    <wp:anchor distT="0" distB="0" distL="114300" distR="114300" simplePos="0" relativeHeight="251671552" behindDoc="0" locked="0" layoutInCell="1" allowOverlap="1" wp14:anchorId="4B1055D9" wp14:editId="4CBA51BA">
                      <wp:simplePos x="0" y="0"/>
                      <wp:positionH relativeFrom="column">
                        <wp:posOffset>1833567</wp:posOffset>
                      </wp:positionH>
                      <wp:positionV relativeFrom="paragraph">
                        <wp:posOffset>657390</wp:posOffset>
                      </wp:positionV>
                      <wp:extent cx="0" cy="308857"/>
                      <wp:effectExtent l="95250" t="0" r="57150" b="53340"/>
                      <wp:wrapNone/>
                      <wp:docPr id="22" name="Прямая со стрелкой 22"/>
                      <wp:cNvGraphicFramePr/>
                      <a:graphic xmlns:a="http://schemas.openxmlformats.org/drawingml/2006/main">
                        <a:graphicData uri="http://schemas.microsoft.com/office/word/2010/wordprocessingShape">
                          <wps:wsp>
                            <wps:cNvCnPr/>
                            <wps:spPr>
                              <a:xfrm>
                                <a:off x="0" y="0"/>
                                <a:ext cx="0" cy="30885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E84DA8" id="Прямая со стрелкой 22" o:spid="_x0000_s1026" type="#_x0000_t32" style="position:absolute;margin-left:144.4pt;margin-top:51.75pt;width:0;height:24.3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" strokecolor="black [3200]" strokeweight=".5pt">
                      <v:stroke endarrow="open" joinstyle="miter"/>
                    </v:shape>
                  </w:pict>
                </mc:Fallback>
              </mc:AlternateContent>
            </w:r>
            <w:r w:rsidR="00E610A3" w:rsidRPr="00EC767C">
              <w:rPr>
                <w:rFonts w:ascii="Calibri" w:hAnsi="Calibri"/>
                <w:iCs/>
                <w:noProof/>
                <w:sz w:val="22"/>
                <w:lang w:eastAsia="ru-RU"/>
              </w:rPr>
              <mc:AlternateContent>
                <mc:Choice Requires="wps">
                  <w:drawing>
                    <wp:anchor distT="0" distB="0" distL="114300" distR="114300" simplePos="0" relativeHeight="251650048" behindDoc="0" locked="0" layoutInCell="1" allowOverlap="1" wp14:anchorId="22DE3BFE" wp14:editId="42B03692">
                      <wp:simplePos x="0" y="0"/>
                      <wp:positionH relativeFrom="column">
                        <wp:posOffset>752912</wp:posOffset>
                      </wp:positionH>
                      <wp:positionV relativeFrom="paragraph">
                        <wp:posOffset>408107</wp:posOffset>
                      </wp:positionV>
                      <wp:extent cx="1009403" cy="0"/>
                      <wp:effectExtent l="0" t="76200" r="19685" b="114300"/>
                      <wp:wrapNone/>
                      <wp:docPr id="25" name="Прямая со стрелкой 25"/>
                      <wp:cNvGraphicFramePr/>
                      <a:graphic xmlns:a="http://schemas.openxmlformats.org/drawingml/2006/main">
                        <a:graphicData uri="http://schemas.microsoft.com/office/word/2010/wordprocessingShape">
                          <wps:wsp>
                            <wps:cNvCnPr/>
                            <wps:spPr>
                              <a:xfrm>
                                <a:off x="0" y="0"/>
                                <a:ext cx="1009403"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0FA369" id="Прямая со стрелкой 25" o:spid="_x0000_s1026" type="#_x0000_t32" style="position:absolute;margin-left:59.3pt;margin-top:32.15pt;width:79.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" strokecolor="black [3200]" strokeweight=".5pt">
                      <v:stroke endarrow="open" joinstyle="miter"/>
                    </v:shape>
                  </w:pict>
                </mc:Fallback>
              </mc:AlternateContent>
            </w:r>
            <w:r w:rsidR="00E610A3" w:rsidRPr="00EC767C">
              <w:rPr>
                <w:rFonts w:ascii="Calibri" w:hAnsi="Calibri"/>
                <w:iCs/>
                <w:noProof/>
                <w:sz w:val="22"/>
                <w:lang w:eastAsia="ru-RU"/>
              </w:rPr>
              <mc:AlternateContent>
                <mc:Choice Requires="wps">
                  <w:drawing>
                    <wp:anchor distT="0" distB="0" distL="114300" distR="114300" simplePos="0" relativeHeight="251653120" behindDoc="0" locked="0" layoutInCell="1" allowOverlap="1" wp14:anchorId="7D2A5AD3" wp14:editId="5CEB3E0C">
                      <wp:simplePos x="0" y="0"/>
                      <wp:positionH relativeFrom="margin">
                        <wp:posOffset>1762760</wp:posOffset>
                      </wp:positionH>
                      <wp:positionV relativeFrom="paragraph">
                        <wp:posOffset>144145</wp:posOffset>
                      </wp:positionV>
                      <wp:extent cx="2077720" cy="510540"/>
                      <wp:effectExtent l="0" t="0" r="17780" b="22860"/>
                      <wp:wrapNone/>
                      <wp:docPr id="11" name="Прямоугольник 10"/>
                      <wp:cNvGraphicFramePr/>
                      <a:graphic xmlns:a="http://schemas.openxmlformats.org/drawingml/2006/main">
                        <a:graphicData uri="http://schemas.microsoft.com/office/word/2010/wordprocessingShape">
                          <wps:wsp>
                            <wps:cNvSpPr/>
                            <wps:spPr>
                              <a:xfrm>
                                <a:off x="0" y="0"/>
                                <a:ext cx="2077720" cy="510540"/>
                              </a:xfrm>
                              <a:prstGeom prst="rect">
                                <a:avLst/>
                              </a:prstGeom>
                              <a:solidFill>
                                <a:sysClr val="window" lastClr="FFFFFF"/>
                              </a:solidFill>
                              <a:ln w="19050" cap="flat" cmpd="sng" algn="ctr">
                                <a:solidFill>
                                  <a:sysClr val="windowText" lastClr="000000"/>
                                </a:solidFill>
                                <a:prstDash val="solid"/>
                                <a:round/>
                              </a:ln>
                              <a:effectLst/>
                            </wps:spPr>
                            <wps:txbx>
                              <w:txbxContent>
                                <w:p w:rsidR="00071F18" w:rsidRPr="00124331" w:rsidRDefault="00071F18" w:rsidP="00E610A3">
                                  <w:pPr>
                                    <w:jc w:val="center"/>
                                    <w:rPr>
                                      <w:sz w:val="16"/>
                                      <w:szCs w:val="16"/>
                                    </w:rPr>
                                  </w:pPr>
                                  <w:r>
                                    <w:rPr>
                                      <w:bCs/>
                                      <w:smallCaps/>
                                      <w:color w:val="000000"/>
                                      <w:sz w:val="16"/>
                                      <w:szCs w:val="16"/>
                                    </w:rPr>
                                    <w:t>РАССМОТРЕНИЕ ДОКУМЕНТОВ</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A5AD3" id="Прямоугольник 10" o:spid="_x0000_s1032" style="position:absolute;left:0;text-align:left;margin-left:138.8pt;margin-top:11.35pt;width:163.6pt;height:40.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" fillcolor="window" strokecolor="windowText" strokeweight="1.5pt">
                      <v:stroke joinstyle="round"/>
                      <v:textbox>
                        <w:txbxContent>
                          <w:p w:rsidR="00071F18" w:rsidRPr="00124331" w:rsidRDefault="00071F18" w:rsidP="00E610A3">
                            <w:pPr>
                              <w:jc w:val="center"/>
                              <w:rPr>
                                <w:sz w:val="16"/>
                                <w:szCs w:val="16"/>
                              </w:rPr>
                            </w:pPr>
                            <w:r>
                              <w:rPr>
                                <w:bCs/>
                                <w:smallCaps/>
                                <w:color w:val="000000"/>
                                <w:sz w:val="16"/>
                                <w:szCs w:val="16"/>
                              </w:rPr>
                              <w:t>РАССМОТРЕНИЕ ДОКУМЕНТОВ</w:t>
                            </w:r>
                          </w:p>
                        </w:txbxContent>
                      </v:textbox>
                      <w10:wrap anchorx="margin"/>
                    </v:rect>
                  </w:pict>
                </mc:Fallback>
              </mc:AlternateContent>
            </w:r>
          </w:p>
        </w:tc>
        <w:tc>
          <w:tcPr>
            <w:tcW w:w="963" w:type="dxa"/>
            <w:vAlign w:val="center"/>
          </w:tcPr>
          <w:p w:rsidR="00E610A3" w:rsidRPr="00EC767C" w:rsidRDefault="00E610A3" w:rsidP="00FC7F22">
            <w:pPr>
              <w:pStyle w:val="afff2"/>
              <w:rPr>
                <w:rFonts w:ascii="Calibri" w:hAnsi="Calibri"/>
                <w:iCs/>
                <w:noProof/>
                <w:sz w:val="22"/>
                <w:lang w:eastAsia="ru-RU"/>
              </w:rPr>
            </w:pPr>
            <w:r w:rsidRPr="00EC767C">
              <w:rPr>
                <w:sz w:val="16"/>
                <w:szCs w:val="16"/>
              </w:rPr>
              <w:t>1 Р.Д</w:t>
            </w:r>
          </w:p>
        </w:tc>
      </w:tr>
      <w:tr w:rsidR="00E610A3" w:rsidRPr="00EC767C" w:rsidTr="00B818F2">
        <w:trPr>
          <w:trHeight w:val="1691"/>
        </w:trPr>
        <w:tc>
          <w:tcPr>
            <w:tcW w:w="1022" w:type="dxa"/>
            <w:vAlign w:val="center"/>
          </w:tcPr>
          <w:p w:rsidR="00E610A3" w:rsidRPr="00EC767C" w:rsidRDefault="00E610A3" w:rsidP="00FC7F22">
            <w:pPr>
              <w:pStyle w:val="afff2"/>
              <w:rPr>
                <w:sz w:val="20"/>
                <w:szCs w:val="20"/>
              </w:rPr>
            </w:pPr>
            <w:r w:rsidRPr="00EC767C">
              <w:rPr>
                <w:sz w:val="20"/>
                <w:szCs w:val="20"/>
              </w:rPr>
              <w:t>Модуль ЕИСОУ/РПГУ</w:t>
            </w:r>
          </w:p>
          <w:p w:rsidR="00E610A3" w:rsidRPr="00EC767C" w:rsidRDefault="00E610A3" w:rsidP="00FC7F22">
            <w:pPr>
              <w:pStyle w:val="afff2"/>
              <w:rPr>
                <w:sz w:val="20"/>
                <w:szCs w:val="20"/>
              </w:rPr>
            </w:pPr>
          </w:p>
        </w:tc>
        <w:tc>
          <w:tcPr>
            <w:tcW w:w="8334" w:type="dxa"/>
          </w:tcPr>
          <w:p w:rsidR="00E610A3" w:rsidRPr="00EC767C" w:rsidRDefault="00833CE0" w:rsidP="00833CE0">
            <w:pPr>
              <w:pStyle w:val="afff2"/>
              <w:tabs>
                <w:tab w:val="left" w:pos="2730"/>
                <w:tab w:val="center" w:pos="4059"/>
              </w:tabs>
              <w:jc w:val="left"/>
              <w:rPr>
                <w:noProof/>
                <w:sz w:val="16"/>
                <w:szCs w:val="16"/>
                <w:lang w:eastAsia="ru-RU"/>
              </w:rPr>
            </w:pPr>
            <w:r w:rsidRPr="00EC767C">
              <w:rPr>
                <w:noProof/>
                <w:lang w:eastAsia="ru-RU"/>
              </w:rPr>
              <mc:AlternateContent>
                <mc:Choice Requires="wps">
                  <w:drawing>
                    <wp:anchor distT="0" distB="0" distL="114300" distR="114300" simplePos="0" relativeHeight="251643904" behindDoc="0" locked="0" layoutInCell="1" allowOverlap="1" wp14:anchorId="19B462F9" wp14:editId="3845A786">
                      <wp:simplePos x="0" y="0"/>
                      <wp:positionH relativeFrom="column">
                        <wp:posOffset>1057275</wp:posOffset>
                      </wp:positionH>
                      <wp:positionV relativeFrom="paragraph">
                        <wp:posOffset>380365</wp:posOffset>
                      </wp:positionV>
                      <wp:extent cx="2922905" cy="638175"/>
                      <wp:effectExtent l="0" t="0" r="10795" b="28575"/>
                      <wp:wrapNone/>
                      <wp:docPr id="15" name="Прямоугольник 15"/>
                      <wp:cNvGraphicFramePr/>
                      <a:graphic xmlns:a="http://schemas.openxmlformats.org/drawingml/2006/main">
                        <a:graphicData uri="http://schemas.microsoft.com/office/word/2010/wordprocessingShape">
                          <wps:wsp>
                            <wps:cNvSpPr/>
                            <wps:spPr>
                              <a:xfrm>
                                <a:off x="0" y="0"/>
                                <a:ext cx="2922905" cy="638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71F18" w:rsidRPr="005A673C" w:rsidRDefault="00071F18" w:rsidP="00E610A3">
                                  <w:pPr>
                                    <w:jc w:val="center"/>
                                    <w:rPr>
                                      <w:sz w:val="16"/>
                                      <w:szCs w:val="16"/>
                                    </w:rPr>
                                  </w:pPr>
                                  <w:r w:rsidRPr="005A673C">
                                    <w:rPr>
                                      <w:sz w:val="16"/>
                                      <w:szCs w:val="16"/>
                                    </w:rPr>
                                    <w:t>НАПРАВЛЕНИЕ РЕЗУЛЬТАТА ПРЕДОСТАВЛЕНИЯ МУНИЦИПАЛЬНОЙ УСЛУГИ В ЛИЧНЫЙ КАБИНЕТ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B462F9" id="Прямоугольник 15" o:spid="_x0000_s1033" style="position:absolute;margin-left:83.25pt;margin-top:29.95pt;width:230.15pt;height:5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" filled="f" strokecolor="black [3213]" strokeweight="1pt">
                      <v:textbox>
                        <w:txbxContent>
                          <w:p w:rsidR="00071F18" w:rsidRPr="005A673C" w:rsidRDefault="00071F18" w:rsidP="00E610A3">
                            <w:pPr>
                              <w:jc w:val="center"/>
                              <w:rPr>
                                <w:sz w:val="16"/>
                                <w:szCs w:val="16"/>
                              </w:rPr>
                            </w:pPr>
                            <w:r w:rsidRPr="005A673C">
                              <w:rPr>
                                <w:sz w:val="16"/>
                                <w:szCs w:val="16"/>
                              </w:rPr>
                              <w:t>НАПРАВЛЕНИЕ РЕЗУЛЬТАТА ПРЕДОСТАВЛЕНИЯ МУНИЦИПАЛЬНОЙ УСЛУГИ В ЛИЧНЫЙ КАБИНЕТ РПГУ</w:t>
                            </w:r>
                          </w:p>
                        </w:txbxContent>
                      </v:textbox>
                    </v:rect>
                  </w:pict>
                </mc:Fallback>
              </mc:AlternateContent>
            </w:r>
            <w:r>
              <w:rPr>
                <w:noProof/>
                <w:sz w:val="16"/>
                <w:szCs w:val="16"/>
                <w:lang w:eastAsia="ru-RU"/>
              </w:rPr>
              <w:tab/>
            </w:r>
            <w:r>
              <w:rPr>
                <w:noProof/>
                <w:sz w:val="16"/>
                <w:szCs w:val="16"/>
                <w:lang w:eastAsia="ru-RU"/>
              </w:rPr>
              <w:drawing>
                <wp:inline distT="0" distB="0" distL="0" distR="0" wp14:anchorId="63389AF1" wp14:editId="0D9CF289">
                  <wp:extent cx="240983" cy="43815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634" cy="453879"/>
                          </a:xfrm>
                          <a:prstGeom prst="rect">
                            <a:avLst/>
                          </a:prstGeom>
                          <a:noFill/>
                        </pic:spPr>
                      </pic:pic>
                    </a:graphicData>
                  </a:graphic>
                </wp:inline>
              </w:drawing>
            </w:r>
            <w:r>
              <w:rPr>
                <w:noProof/>
                <w:sz w:val="16"/>
                <w:szCs w:val="16"/>
                <w:lang w:eastAsia="ru-RU"/>
              </w:rPr>
              <w:tab/>
            </w:r>
          </w:p>
        </w:tc>
        <w:tc>
          <w:tcPr>
            <w:tcW w:w="963" w:type="dxa"/>
            <w:vAlign w:val="center"/>
          </w:tcPr>
          <w:p w:rsidR="00E610A3" w:rsidRPr="00EC767C" w:rsidRDefault="00E610A3" w:rsidP="00FC7F22">
            <w:pPr>
              <w:pStyle w:val="afff2"/>
              <w:rPr>
                <w:rFonts w:ascii="Calibri" w:hAnsi="Calibri"/>
                <w:iCs/>
                <w:noProof/>
                <w:sz w:val="22"/>
                <w:lang w:eastAsia="ru-RU"/>
              </w:rPr>
            </w:pPr>
            <w:r w:rsidRPr="00EC767C">
              <w:rPr>
                <w:noProof/>
                <w:sz w:val="16"/>
                <w:szCs w:val="16"/>
                <w:lang w:eastAsia="ru-RU"/>
              </w:rPr>
              <w:t>1 Р.Д</w:t>
            </w:r>
          </w:p>
        </w:tc>
      </w:tr>
    </w:tbl>
    <w:p w:rsidR="00E610A3" w:rsidRDefault="00E610A3" w:rsidP="00E610A3">
      <w:pPr>
        <w:pStyle w:val="1"/>
        <w:ind w:left="142" w:right="9212" w:firstLine="0"/>
        <w:contextualSpacing/>
        <w:rPr>
          <w:b w:val="0"/>
        </w:rPr>
      </w:pPr>
    </w:p>
    <w:p w:rsidR="00E610A3" w:rsidRDefault="00E610A3" w:rsidP="00200DAE">
      <w:pPr>
        <w:pStyle w:val="1"/>
        <w:ind w:left="1214"/>
        <w:contextualSpacing/>
      </w:pPr>
    </w:p>
    <w:p w:rsidR="00DE20BB" w:rsidRDefault="00DE20BB" w:rsidP="000038A8">
      <w:pPr>
        <w:pStyle w:val="afff2"/>
      </w:pPr>
      <w:bookmarkStart w:id="311" w:name="_Toc510617051"/>
      <w:bookmarkEnd w:id="311"/>
    </w:p>
    <w:sectPr w:rsidR="00DE20BB">
      <w:headerReference w:type="default" r:id="rId21"/>
      <w:footerReference w:type="default" r:id="rId22"/>
      <w:pgSz w:w="11906" w:h="16838"/>
      <w:pgMar w:top="1440" w:right="567" w:bottom="1276" w:left="1134" w:header="720" w:footer="720" w:gutter="0"/>
      <w:cols w:space="720"/>
      <w:formProt w:val="0"/>
      <w:docGrid w:linePitch="299" w:charSpace="-635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660105" w16cid:durableId="204F488B"/>
  <w16cid:commentId w16cid:paraId="7A41E438" w16cid:durableId="204F48AC"/>
  <w16cid:commentId w16cid:paraId="4CDD3C84" w16cid:durableId="204F49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147" w:rsidRDefault="00070147">
      <w:pPr>
        <w:spacing w:after="0" w:line="240" w:lineRule="auto"/>
      </w:pPr>
      <w:r>
        <w:separator/>
      </w:r>
    </w:p>
  </w:endnote>
  <w:endnote w:type="continuationSeparator" w:id="0">
    <w:p w:rsidR="00070147" w:rsidRDefault="00070147">
      <w:pPr>
        <w:spacing w:after="0" w:line="240" w:lineRule="auto"/>
      </w:pPr>
      <w:r>
        <w:continuationSeparator/>
      </w:r>
    </w:p>
  </w:endnote>
  <w:endnote w:type="continuationNotice" w:id="1">
    <w:p w:rsidR="00070147" w:rsidRDefault="000701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OpenSymbol">
    <w:altName w:val="Segoe UI Symbol"/>
    <w:panose1 w:val="05010000000000000000"/>
    <w:charset w:val="00"/>
    <w:family w:val="auto"/>
    <w:pitch w:val="variable"/>
    <w:sig w:usb0="800000AF" w:usb1="1001ECEA"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nsultant">
    <w:altName w:val="Times New Roman"/>
    <w:charset w:val="CC"/>
    <w:family w:val="roman"/>
    <w:pitch w:val="variable"/>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6"/>
      <w:jc w:val="center"/>
    </w:pPr>
    <w:r>
      <w:fldChar w:fldCharType="begin"/>
    </w:r>
    <w:r>
      <w:instrText>PAGE</w:instrText>
    </w:r>
    <w:r>
      <w:fldChar w:fldCharType="separate"/>
    </w:r>
    <w:r w:rsidR="002206FC">
      <w:rPr>
        <w:noProof/>
      </w:rPr>
      <w:t>1</w:t>
    </w:r>
    <w:r>
      <w:fldChar w:fldCharType="end"/>
    </w:r>
  </w:p>
  <w:p w:rsidR="00071F18" w:rsidRDefault="00071F18">
    <w:pPr>
      <w:widowControl w:val="0"/>
      <w:spacing w:after="0"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6"/>
      <w:jc w:val="center"/>
    </w:pPr>
    <w:r>
      <w:fldChar w:fldCharType="begin"/>
    </w:r>
    <w:r>
      <w:instrText>PAGE</w:instrText>
    </w:r>
    <w:r>
      <w:fldChar w:fldCharType="separate"/>
    </w:r>
    <w:r w:rsidR="002206FC">
      <w:rPr>
        <w:noProof/>
      </w:rPr>
      <w:t>31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6"/>
      <w:jc w:val="center"/>
    </w:pPr>
    <w:r>
      <w:fldChar w:fldCharType="begin"/>
    </w:r>
    <w:r>
      <w:instrText>PAGE</w:instrText>
    </w:r>
    <w:r>
      <w:fldChar w:fldCharType="separate"/>
    </w:r>
    <w:r w:rsidR="002206FC">
      <w:rPr>
        <w:noProof/>
      </w:rPr>
      <w:t>36</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927357"/>
      <w:docPartObj>
        <w:docPartGallery w:val="Page Numbers (Bottom of Page)"/>
        <w:docPartUnique/>
      </w:docPartObj>
    </w:sdtPr>
    <w:sdtEndPr/>
    <w:sdtContent>
      <w:p w:rsidR="00071F18" w:rsidRDefault="00071F18">
        <w:pPr>
          <w:pStyle w:val="aff6"/>
          <w:jc w:val="center"/>
        </w:pPr>
        <w:r>
          <w:fldChar w:fldCharType="begin"/>
        </w:r>
        <w:r>
          <w:instrText>PAGE   \* MERGEFORMAT</w:instrText>
        </w:r>
        <w:r>
          <w:fldChar w:fldCharType="separate"/>
        </w:r>
        <w:r w:rsidR="002206FC">
          <w:rPr>
            <w:noProof/>
          </w:rPr>
          <w:t>41</w:t>
        </w:r>
        <w:r>
          <w:fldChar w:fldCharType="end"/>
        </w:r>
      </w:p>
    </w:sdtContent>
  </w:sdt>
  <w:p w:rsidR="00071F18" w:rsidRDefault="00071F18">
    <w:pPr>
      <w:pStyle w:val="aff6"/>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0636603"/>
      <w:docPartObj>
        <w:docPartGallery w:val="Page Numbers (Bottom of Page)"/>
        <w:docPartUnique/>
      </w:docPartObj>
    </w:sdtPr>
    <w:sdtEndPr/>
    <w:sdtContent>
      <w:p w:rsidR="00071F18" w:rsidRDefault="00071F18">
        <w:pPr>
          <w:pStyle w:val="aff6"/>
          <w:jc w:val="center"/>
        </w:pPr>
        <w:r>
          <w:fldChar w:fldCharType="begin"/>
        </w:r>
        <w:r>
          <w:instrText>PAGE   \* MERGEFORMAT</w:instrText>
        </w:r>
        <w:r>
          <w:fldChar w:fldCharType="separate"/>
        </w:r>
        <w:r w:rsidR="002206FC">
          <w:rPr>
            <w:noProof/>
          </w:rPr>
          <w:t>42</w:t>
        </w:r>
        <w:r>
          <w:fldChar w:fldCharType="end"/>
        </w:r>
      </w:p>
    </w:sdtContent>
  </w:sdt>
  <w:p w:rsidR="00071F18" w:rsidRDefault="00071F1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147" w:rsidRDefault="00070147">
      <w:pPr>
        <w:spacing w:after="0" w:line="240" w:lineRule="auto"/>
      </w:pPr>
      <w:r>
        <w:separator/>
      </w:r>
    </w:p>
  </w:footnote>
  <w:footnote w:type="continuationSeparator" w:id="0">
    <w:p w:rsidR="00070147" w:rsidRDefault="00070147">
      <w:pPr>
        <w:spacing w:after="0" w:line="240" w:lineRule="auto"/>
      </w:pPr>
      <w:r>
        <w:continuationSeparator/>
      </w:r>
    </w:p>
  </w:footnote>
  <w:footnote w:type="continuationNotice" w:id="1">
    <w:p w:rsidR="00070147" w:rsidRDefault="000701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Pr="00386BBC" w:rsidRDefault="00071F18" w:rsidP="00386BBC">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5"/>
      <w:rPr>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18" w:rsidRDefault="00071F18">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3C30"/>
    <w:multiLevelType w:val="multilevel"/>
    <w:tmpl w:val="9BE8BBD4"/>
    <w:lvl w:ilvl="0">
      <w:start w:val="28"/>
      <w:numFmt w:val="decimal"/>
      <w:lvlText w:val="%1."/>
      <w:lvlJc w:val="left"/>
      <w:pPr>
        <w:ind w:left="480" w:hanging="480"/>
      </w:pPr>
      <w:rPr>
        <w:rFonts w:hint="default"/>
        <w:b w:val="0"/>
        <w:i w:val="0"/>
      </w:rPr>
    </w:lvl>
    <w:lvl w:ilvl="1">
      <w:start w:val="3"/>
      <w:numFmt w:val="decimal"/>
      <w:lvlText w:val="%1.%2."/>
      <w:lvlJc w:val="left"/>
      <w:pPr>
        <w:ind w:left="1331" w:hanging="480"/>
      </w:pPr>
      <w:rPr>
        <w:rFonts w:hint="default"/>
        <w:b w:val="0"/>
        <w:i w:val="0"/>
      </w:rPr>
    </w:lvl>
    <w:lvl w:ilvl="2">
      <w:start w:val="1"/>
      <w:numFmt w:val="decimal"/>
      <w:lvlText w:val="%1.%2.%3."/>
      <w:lvlJc w:val="left"/>
      <w:pPr>
        <w:ind w:left="2422" w:hanging="720"/>
      </w:pPr>
      <w:rPr>
        <w:rFonts w:hint="default"/>
        <w:b w:val="0"/>
        <w:i w:val="0"/>
      </w:rPr>
    </w:lvl>
    <w:lvl w:ilvl="3">
      <w:start w:val="1"/>
      <w:numFmt w:val="decimal"/>
      <w:lvlText w:val="%1.%2.%3.%4."/>
      <w:lvlJc w:val="left"/>
      <w:pPr>
        <w:ind w:left="3273" w:hanging="720"/>
      </w:pPr>
      <w:rPr>
        <w:rFonts w:hint="default"/>
        <w:b w:val="0"/>
        <w:i w:val="0"/>
      </w:rPr>
    </w:lvl>
    <w:lvl w:ilvl="4">
      <w:start w:val="1"/>
      <w:numFmt w:val="decimal"/>
      <w:lvlText w:val="%1.%2.%3.%4.%5."/>
      <w:lvlJc w:val="left"/>
      <w:pPr>
        <w:ind w:left="4484" w:hanging="1080"/>
      </w:pPr>
      <w:rPr>
        <w:rFonts w:hint="default"/>
        <w:b w:val="0"/>
        <w:i w:val="0"/>
      </w:rPr>
    </w:lvl>
    <w:lvl w:ilvl="5">
      <w:start w:val="1"/>
      <w:numFmt w:val="decimal"/>
      <w:lvlText w:val="%1.%2.%3.%4.%5.%6."/>
      <w:lvlJc w:val="left"/>
      <w:pPr>
        <w:ind w:left="5335" w:hanging="1080"/>
      </w:pPr>
      <w:rPr>
        <w:rFonts w:hint="default"/>
        <w:b w:val="0"/>
        <w:i w:val="0"/>
      </w:rPr>
    </w:lvl>
    <w:lvl w:ilvl="6">
      <w:start w:val="1"/>
      <w:numFmt w:val="decimal"/>
      <w:lvlText w:val="%1.%2.%3.%4.%5.%6.%7."/>
      <w:lvlJc w:val="left"/>
      <w:pPr>
        <w:ind w:left="6546" w:hanging="1440"/>
      </w:pPr>
      <w:rPr>
        <w:rFonts w:hint="default"/>
        <w:b w:val="0"/>
        <w:i w:val="0"/>
      </w:rPr>
    </w:lvl>
    <w:lvl w:ilvl="7">
      <w:start w:val="1"/>
      <w:numFmt w:val="decimal"/>
      <w:lvlText w:val="%1.%2.%3.%4.%5.%6.%7.%8."/>
      <w:lvlJc w:val="left"/>
      <w:pPr>
        <w:ind w:left="7397" w:hanging="1440"/>
      </w:pPr>
      <w:rPr>
        <w:rFonts w:hint="default"/>
        <w:b w:val="0"/>
        <w:i w:val="0"/>
      </w:rPr>
    </w:lvl>
    <w:lvl w:ilvl="8">
      <w:start w:val="1"/>
      <w:numFmt w:val="decimal"/>
      <w:lvlText w:val="%1.%2.%3.%4.%5.%6.%7.%8.%9."/>
      <w:lvlJc w:val="left"/>
      <w:pPr>
        <w:ind w:left="8608" w:hanging="1800"/>
      </w:pPr>
      <w:rPr>
        <w:rFonts w:hint="default"/>
        <w:b w:val="0"/>
        <w:i w:val="0"/>
      </w:rPr>
    </w:lvl>
  </w:abstractNum>
  <w:abstractNum w:abstractNumId="1">
    <w:nsid w:val="083C16C5"/>
    <w:multiLevelType w:val="multilevel"/>
    <w:tmpl w:val="75B887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DA521B5"/>
    <w:multiLevelType w:val="multilevel"/>
    <w:tmpl w:val="A63005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9B6BEE"/>
    <w:multiLevelType w:val="multilevel"/>
    <w:tmpl w:val="106ED18C"/>
    <w:lvl w:ilvl="0">
      <w:start w:val="23"/>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0A54197"/>
    <w:multiLevelType w:val="hybridMultilevel"/>
    <w:tmpl w:val="0B8EC620"/>
    <w:lvl w:ilvl="0" w:tplc="50B826AC">
      <w:start w:val="1"/>
      <w:numFmt w:val="bullet"/>
      <w:lvlText w:val=""/>
      <w:lvlJc w:val="left"/>
      <w:pPr>
        <w:ind w:left="1570" w:hanging="360"/>
      </w:pPr>
      <w:rPr>
        <w:rFonts w:ascii="Symbol" w:hAnsi="Symbol" w:hint="default"/>
      </w:rPr>
    </w:lvl>
    <w:lvl w:ilvl="1" w:tplc="50B826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F759AD"/>
    <w:multiLevelType w:val="multilevel"/>
    <w:tmpl w:val="1BDA0502"/>
    <w:lvl w:ilvl="0">
      <w:start w:val="28"/>
      <w:numFmt w:val="decimal"/>
      <w:lvlText w:val="%1."/>
      <w:lvlJc w:val="left"/>
      <w:pPr>
        <w:ind w:left="480" w:hanging="480"/>
      </w:pPr>
      <w:rPr>
        <w:rFonts w:hint="default"/>
        <w:b w:val="0"/>
        <w:i w:val="0"/>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6">
    <w:nsid w:val="18384B26"/>
    <w:multiLevelType w:val="multilevel"/>
    <w:tmpl w:val="6FC679F4"/>
    <w:lvl w:ilvl="0">
      <w:start w:val="1"/>
      <w:numFmt w:val="russianLower"/>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EE8551A"/>
    <w:multiLevelType w:val="multilevel"/>
    <w:tmpl w:val="9CE20404"/>
    <w:lvl w:ilvl="0">
      <w:start w:val="2"/>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8">
    <w:nsid w:val="278E387C"/>
    <w:multiLevelType w:val="hybridMultilevel"/>
    <w:tmpl w:val="4AE6AF7A"/>
    <w:lvl w:ilvl="0" w:tplc="5F888038">
      <w:start w:val="2"/>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9">
    <w:nsid w:val="2BD70448"/>
    <w:multiLevelType w:val="multilevel"/>
    <w:tmpl w:val="E6A4B354"/>
    <w:lvl w:ilvl="0">
      <w:start w:val="2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33E470D4"/>
    <w:multiLevelType w:val="multilevel"/>
    <w:tmpl w:val="AB14BFF0"/>
    <w:lvl w:ilvl="0">
      <w:start w:val="1"/>
      <w:numFmt w:val="decimal"/>
      <w:lvlText w:val="%1)"/>
      <w:lvlJc w:val="left"/>
      <w:pPr>
        <w:tabs>
          <w:tab w:val="num" w:pos="1417"/>
        </w:tabs>
        <w:ind w:left="1417" w:hanging="567"/>
      </w:pPr>
    </w:lvl>
    <w:lvl w:ilvl="1">
      <w:start w:val="1"/>
      <w:numFmt w:val="decimal"/>
      <w:lvlText w:val="%2."/>
      <w:lvlJc w:val="left"/>
      <w:pPr>
        <w:tabs>
          <w:tab w:val="num" w:pos="1930"/>
        </w:tabs>
        <w:ind w:left="1930" w:hanging="360"/>
      </w:pPr>
    </w:lvl>
    <w:lvl w:ilvl="2">
      <w:start w:val="1"/>
      <w:numFmt w:val="decimal"/>
      <w:lvlText w:val="%3."/>
      <w:lvlJc w:val="left"/>
      <w:pPr>
        <w:tabs>
          <w:tab w:val="num" w:pos="2290"/>
        </w:tabs>
        <w:ind w:left="2290" w:hanging="360"/>
      </w:pPr>
    </w:lvl>
    <w:lvl w:ilvl="3">
      <w:start w:val="1"/>
      <w:numFmt w:val="decimal"/>
      <w:lvlText w:val="%4."/>
      <w:lvlJc w:val="left"/>
      <w:pPr>
        <w:tabs>
          <w:tab w:val="num" w:pos="2650"/>
        </w:tabs>
        <w:ind w:left="2650" w:hanging="360"/>
      </w:pPr>
    </w:lvl>
    <w:lvl w:ilvl="4">
      <w:start w:val="1"/>
      <w:numFmt w:val="decimal"/>
      <w:lvlText w:val="%5."/>
      <w:lvlJc w:val="left"/>
      <w:pPr>
        <w:tabs>
          <w:tab w:val="num" w:pos="3010"/>
        </w:tabs>
        <w:ind w:left="3010" w:hanging="360"/>
      </w:pPr>
    </w:lvl>
    <w:lvl w:ilvl="5">
      <w:start w:val="1"/>
      <w:numFmt w:val="decimal"/>
      <w:lvlText w:val="%6."/>
      <w:lvlJc w:val="left"/>
      <w:pPr>
        <w:tabs>
          <w:tab w:val="num" w:pos="3370"/>
        </w:tabs>
        <w:ind w:left="3370" w:hanging="360"/>
      </w:pPr>
    </w:lvl>
    <w:lvl w:ilvl="6">
      <w:start w:val="1"/>
      <w:numFmt w:val="decimal"/>
      <w:lvlText w:val="%7."/>
      <w:lvlJc w:val="left"/>
      <w:pPr>
        <w:tabs>
          <w:tab w:val="num" w:pos="3730"/>
        </w:tabs>
        <w:ind w:left="3730" w:hanging="360"/>
      </w:pPr>
    </w:lvl>
    <w:lvl w:ilvl="7">
      <w:start w:val="1"/>
      <w:numFmt w:val="decimal"/>
      <w:lvlText w:val="%8."/>
      <w:lvlJc w:val="left"/>
      <w:pPr>
        <w:tabs>
          <w:tab w:val="num" w:pos="4090"/>
        </w:tabs>
        <w:ind w:left="4090" w:hanging="360"/>
      </w:pPr>
    </w:lvl>
    <w:lvl w:ilvl="8">
      <w:start w:val="1"/>
      <w:numFmt w:val="decimal"/>
      <w:lvlText w:val="%9."/>
      <w:lvlJc w:val="left"/>
      <w:pPr>
        <w:tabs>
          <w:tab w:val="num" w:pos="4450"/>
        </w:tabs>
        <w:ind w:left="4450" w:hanging="360"/>
      </w:pPr>
    </w:lvl>
  </w:abstractNum>
  <w:abstractNum w:abstractNumId="11">
    <w:nsid w:val="36B27766"/>
    <w:multiLevelType w:val="hybridMultilevel"/>
    <w:tmpl w:val="04CA3556"/>
    <w:lvl w:ilvl="0" w:tplc="EE46A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771CD6"/>
    <w:multiLevelType w:val="multilevel"/>
    <w:tmpl w:val="F63282DE"/>
    <w:lvl w:ilvl="0">
      <w:start w:val="2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501F32"/>
    <w:multiLevelType w:val="multilevel"/>
    <w:tmpl w:val="FA624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D187129"/>
    <w:multiLevelType w:val="multilevel"/>
    <w:tmpl w:val="E6B418BC"/>
    <w:lvl w:ilvl="0">
      <w:start w:val="26"/>
      <w:numFmt w:val="decimal"/>
      <w:lvlText w:val="%1."/>
      <w:lvlJc w:val="left"/>
      <w:pPr>
        <w:ind w:left="480" w:hanging="480"/>
      </w:pPr>
      <w:rPr>
        <w:rFonts w:hint="default"/>
      </w:rPr>
    </w:lvl>
    <w:lvl w:ilvl="1">
      <w:start w:val="1"/>
      <w:numFmt w:val="decimal"/>
      <w:lvlText w:val="%1.%2."/>
      <w:lvlJc w:val="left"/>
      <w:pPr>
        <w:ind w:left="1910" w:hanging="48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nsid w:val="3DC56C11"/>
    <w:multiLevelType w:val="hybridMultilevel"/>
    <w:tmpl w:val="9D5A3054"/>
    <w:lvl w:ilvl="0" w:tplc="5D865956">
      <w:start w:val="2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422E29C1"/>
    <w:multiLevelType w:val="hybridMultilevel"/>
    <w:tmpl w:val="1CEE31D6"/>
    <w:lvl w:ilvl="0" w:tplc="0419000F">
      <w:start w:val="2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3F1217"/>
    <w:multiLevelType w:val="multilevel"/>
    <w:tmpl w:val="81CCF1D8"/>
    <w:lvl w:ilvl="0">
      <w:start w:val="13"/>
      <w:numFmt w:val="decimal"/>
      <w:lvlText w:val="%1."/>
      <w:lvlJc w:val="left"/>
      <w:pPr>
        <w:ind w:left="660" w:hanging="660"/>
      </w:pPr>
      <w:rPr>
        <w:rFonts w:hint="default"/>
      </w:rPr>
    </w:lvl>
    <w:lvl w:ilvl="1">
      <w:start w:val="2"/>
      <w:numFmt w:val="decimal"/>
      <w:lvlText w:val="%1.%2."/>
      <w:lvlJc w:val="left"/>
      <w:pPr>
        <w:ind w:left="1729" w:hanging="6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4A903DB2"/>
    <w:multiLevelType w:val="multilevel"/>
    <w:tmpl w:val="4738A8E0"/>
    <w:lvl w:ilvl="0">
      <w:start w:val="23"/>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F437864"/>
    <w:multiLevelType w:val="multilevel"/>
    <w:tmpl w:val="451807CC"/>
    <w:lvl w:ilvl="0">
      <w:start w:val="1"/>
      <w:numFmt w:val="decimal"/>
      <w:lvlText w:val="%1."/>
      <w:lvlJc w:val="left"/>
      <w:pPr>
        <w:ind w:left="2345" w:hanging="360"/>
      </w:pPr>
      <w:rPr>
        <w:rFonts w:ascii="Times New Roman" w:eastAsia="Times New Roman" w:hAnsi="Times New Roman" w:cs="Times New Roman"/>
      </w:rPr>
    </w:lvl>
    <w:lvl w:ilvl="1">
      <w:start w:val="1"/>
      <w:numFmt w:val="decimal"/>
      <w:lvlText w:val="%1.%2."/>
      <w:lvlJc w:val="left"/>
      <w:pPr>
        <w:ind w:left="-140" w:firstLine="850"/>
      </w:pPr>
      <w:rPr>
        <w:rFonts w:cs="Times New Roman"/>
        <w:b w:val="0"/>
        <w:bCs w:val="0"/>
        <w:i w:val="0"/>
        <w:color w:val="00000A"/>
        <w:sz w:val="24"/>
        <w:szCs w:val="24"/>
      </w:rPr>
    </w:lvl>
    <w:lvl w:ilvl="2">
      <w:start w:val="1"/>
      <w:numFmt w:val="decimal"/>
      <w:lvlText w:val="%1.%2.%3."/>
      <w:lvlJc w:val="left"/>
      <w:pPr>
        <w:ind w:left="850" w:firstLine="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20">
    <w:nsid w:val="53551C8A"/>
    <w:multiLevelType w:val="multilevel"/>
    <w:tmpl w:val="3CF0263C"/>
    <w:lvl w:ilvl="0">
      <w:start w:val="28"/>
      <w:numFmt w:val="decimal"/>
      <w:lvlText w:val="%1."/>
      <w:lvlJc w:val="left"/>
      <w:pPr>
        <w:ind w:left="480" w:hanging="480"/>
      </w:pPr>
      <w:rPr>
        <w:rFonts w:hint="default"/>
        <w:b w:val="0"/>
        <w:i w:val="0"/>
      </w:rPr>
    </w:lvl>
    <w:lvl w:ilvl="1">
      <w:start w:val="6"/>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1">
    <w:nsid w:val="545209BA"/>
    <w:multiLevelType w:val="multilevel"/>
    <w:tmpl w:val="98F45F02"/>
    <w:lvl w:ilvl="0">
      <w:start w:val="12"/>
      <w:numFmt w:val="decimal"/>
      <w:lvlText w:val="%1."/>
      <w:lvlJc w:val="left"/>
      <w:pPr>
        <w:ind w:left="480" w:hanging="480"/>
      </w:pPr>
      <w:rPr>
        <w:rFonts w:hint="default"/>
      </w:rPr>
    </w:lvl>
    <w:lvl w:ilvl="1">
      <w:start w:val="3"/>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nsid w:val="5CC53819"/>
    <w:multiLevelType w:val="multilevel"/>
    <w:tmpl w:val="8A64C3C2"/>
    <w:lvl w:ilvl="0">
      <w:start w:val="1"/>
      <w:numFmt w:val="decimal"/>
      <w:lvlText w:val="%1."/>
      <w:lvlJc w:val="left"/>
      <w:pPr>
        <w:tabs>
          <w:tab w:val="num" w:pos="720"/>
        </w:tabs>
        <w:ind w:left="720" w:hanging="360"/>
      </w:pPr>
      <w:rPr>
        <w:rFonts w:ascii="Times New Roman" w:hAnsi="Times New Roman"/>
        <w:sz w:val="24"/>
        <w:szCs w:val="24"/>
      </w:rPr>
    </w:lvl>
    <w:lvl w:ilvl="1">
      <w:start w:val="1"/>
      <w:numFmt w:val="decimal"/>
      <w:lvlText w:val="%2."/>
      <w:lvlJc w:val="left"/>
      <w:pPr>
        <w:tabs>
          <w:tab w:val="num" w:pos="1080"/>
        </w:tabs>
        <w:ind w:left="1080" w:hanging="360"/>
      </w:pPr>
      <w:rPr>
        <w:rFonts w:ascii="Times New Roman" w:hAnsi="Times New Roman"/>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23">
    <w:nsid w:val="5CFB51DE"/>
    <w:multiLevelType w:val="hybridMultilevel"/>
    <w:tmpl w:val="AFBE7AC4"/>
    <w:lvl w:ilvl="0" w:tplc="88B4C2C6">
      <w:start w:val="1"/>
      <w:numFmt w:val="russianLower"/>
      <w:lvlText w:val="%1)"/>
      <w:lvlJc w:val="left"/>
      <w:pPr>
        <w:ind w:left="319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E232D68"/>
    <w:multiLevelType w:val="hybridMultilevel"/>
    <w:tmpl w:val="4AE6AF7A"/>
    <w:lvl w:ilvl="0" w:tplc="5F888038">
      <w:start w:val="2"/>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25">
    <w:nsid w:val="684F7ADF"/>
    <w:multiLevelType w:val="multilevel"/>
    <w:tmpl w:val="018E1164"/>
    <w:lvl w:ilvl="0">
      <w:start w:val="1"/>
      <w:numFmt w:val="russianLower"/>
      <w:lvlText w:val="%1)"/>
      <w:lvlJc w:val="left"/>
      <w:pPr>
        <w:tabs>
          <w:tab w:val="num" w:pos="1417"/>
        </w:tabs>
        <w:ind w:left="1417" w:hanging="567"/>
      </w:pPr>
      <w:rPr>
        <w:rFonts w:hint="default"/>
      </w:rPr>
    </w:lvl>
    <w:lvl w:ilvl="1">
      <w:start w:val="1"/>
      <w:numFmt w:val="decimal"/>
      <w:lvlText w:val="%2."/>
      <w:lvlJc w:val="left"/>
      <w:pPr>
        <w:tabs>
          <w:tab w:val="num" w:pos="1930"/>
        </w:tabs>
        <w:ind w:left="1930" w:hanging="360"/>
      </w:pPr>
    </w:lvl>
    <w:lvl w:ilvl="2">
      <w:start w:val="1"/>
      <w:numFmt w:val="decimal"/>
      <w:lvlText w:val="%3."/>
      <w:lvlJc w:val="left"/>
      <w:pPr>
        <w:tabs>
          <w:tab w:val="num" w:pos="2290"/>
        </w:tabs>
        <w:ind w:left="2290" w:hanging="360"/>
      </w:pPr>
    </w:lvl>
    <w:lvl w:ilvl="3">
      <w:start w:val="1"/>
      <w:numFmt w:val="decimal"/>
      <w:lvlText w:val="%4."/>
      <w:lvlJc w:val="left"/>
      <w:pPr>
        <w:tabs>
          <w:tab w:val="num" w:pos="2650"/>
        </w:tabs>
        <w:ind w:left="2650" w:hanging="360"/>
      </w:pPr>
    </w:lvl>
    <w:lvl w:ilvl="4">
      <w:start w:val="1"/>
      <w:numFmt w:val="decimal"/>
      <w:lvlText w:val="%5."/>
      <w:lvlJc w:val="left"/>
      <w:pPr>
        <w:tabs>
          <w:tab w:val="num" w:pos="3010"/>
        </w:tabs>
        <w:ind w:left="3010" w:hanging="360"/>
      </w:pPr>
    </w:lvl>
    <w:lvl w:ilvl="5">
      <w:start w:val="1"/>
      <w:numFmt w:val="decimal"/>
      <w:lvlText w:val="%6."/>
      <w:lvlJc w:val="left"/>
      <w:pPr>
        <w:tabs>
          <w:tab w:val="num" w:pos="3370"/>
        </w:tabs>
        <w:ind w:left="3370" w:hanging="360"/>
      </w:pPr>
    </w:lvl>
    <w:lvl w:ilvl="6">
      <w:start w:val="1"/>
      <w:numFmt w:val="decimal"/>
      <w:lvlText w:val="%7."/>
      <w:lvlJc w:val="left"/>
      <w:pPr>
        <w:tabs>
          <w:tab w:val="num" w:pos="3730"/>
        </w:tabs>
        <w:ind w:left="3730" w:hanging="360"/>
      </w:pPr>
    </w:lvl>
    <w:lvl w:ilvl="7">
      <w:start w:val="1"/>
      <w:numFmt w:val="decimal"/>
      <w:lvlText w:val="%8."/>
      <w:lvlJc w:val="left"/>
      <w:pPr>
        <w:tabs>
          <w:tab w:val="num" w:pos="4090"/>
        </w:tabs>
        <w:ind w:left="4090" w:hanging="360"/>
      </w:pPr>
    </w:lvl>
    <w:lvl w:ilvl="8">
      <w:start w:val="1"/>
      <w:numFmt w:val="decimal"/>
      <w:lvlText w:val="%9."/>
      <w:lvlJc w:val="left"/>
      <w:pPr>
        <w:tabs>
          <w:tab w:val="num" w:pos="4450"/>
        </w:tabs>
        <w:ind w:left="4450" w:hanging="360"/>
      </w:pPr>
    </w:lvl>
  </w:abstractNum>
  <w:abstractNum w:abstractNumId="26">
    <w:nsid w:val="6E660DED"/>
    <w:multiLevelType w:val="multilevel"/>
    <w:tmpl w:val="9B64E538"/>
    <w:lvl w:ilvl="0">
      <w:start w:val="14"/>
      <w:numFmt w:val="decimal"/>
      <w:lvlText w:val="%1."/>
      <w:lvlJc w:val="left"/>
      <w:pPr>
        <w:ind w:left="480" w:hanging="480"/>
      </w:pPr>
      <w:rPr>
        <w:rFonts w:hint="default"/>
      </w:rPr>
    </w:lvl>
    <w:lvl w:ilvl="1">
      <w:start w:val="1"/>
      <w:numFmt w:val="decimal"/>
      <w:lvlText w:val="%1.%2."/>
      <w:lvlJc w:val="left"/>
      <w:pPr>
        <w:ind w:left="1549" w:hanging="48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7">
    <w:nsid w:val="71E647AA"/>
    <w:multiLevelType w:val="hybridMultilevel"/>
    <w:tmpl w:val="E0802716"/>
    <w:lvl w:ilvl="0" w:tplc="C686843E">
      <w:start w:val="6"/>
      <w:numFmt w:val="upperRoman"/>
      <w:pStyle w:val="1-"/>
      <w:lvlText w:val="%1."/>
      <w:lvlJc w:val="left"/>
      <w:pPr>
        <w:ind w:left="1571" w:hanging="720"/>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8">
    <w:nsid w:val="72950C03"/>
    <w:multiLevelType w:val="multilevel"/>
    <w:tmpl w:val="048CBA1A"/>
    <w:lvl w:ilvl="0">
      <w:start w:val="1"/>
      <w:numFmt w:val="decimal"/>
      <w:lvlText w:val="%1)"/>
      <w:lvlJc w:val="left"/>
      <w:pPr>
        <w:tabs>
          <w:tab w:val="num" w:pos="754"/>
        </w:tabs>
        <w:ind w:left="754" w:hanging="397"/>
      </w:pPr>
      <w:rPr>
        <w:rFonts w:ascii="Times New Roman" w:hAnsi="Times New Roman"/>
        <w:sz w:val="24"/>
        <w:szCs w:val="24"/>
      </w:rPr>
    </w:lvl>
    <w:lvl w:ilvl="1">
      <w:start w:val="1"/>
      <w:numFmt w:val="upperLetter"/>
      <w:lvlText w:val="%2."/>
      <w:lvlJc w:val="left"/>
      <w:pPr>
        <w:tabs>
          <w:tab w:val="num" w:pos="1151"/>
        </w:tabs>
        <w:ind w:left="1151" w:hanging="397"/>
      </w:pPr>
      <w:rPr>
        <w:rFonts w:ascii="Times New Roman" w:hAnsi="Times New Roman"/>
        <w:sz w:val="24"/>
        <w:szCs w:val="24"/>
      </w:rPr>
    </w:lvl>
    <w:lvl w:ilvl="2">
      <w:start w:val="1"/>
      <w:numFmt w:val="upperLetter"/>
      <w:lvlText w:val="%3."/>
      <w:lvlJc w:val="left"/>
      <w:pPr>
        <w:tabs>
          <w:tab w:val="num" w:pos="1548"/>
        </w:tabs>
        <w:ind w:left="1548" w:hanging="397"/>
      </w:pPr>
      <w:rPr>
        <w:rFonts w:ascii="Times New Roman" w:hAnsi="Times New Roman"/>
        <w:sz w:val="24"/>
        <w:szCs w:val="24"/>
      </w:rPr>
    </w:lvl>
    <w:lvl w:ilvl="3">
      <w:start w:val="1"/>
      <w:numFmt w:val="upperLetter"/>
      <w:lvlText w:val="%4."/>
      <w:lvlJc w:val="left"/>
      <w:pPr>
        <w:tabs>
          <w:tab w:val="num" w:pos="1945"/>
        </w:tabs>
        <w:ind w:left="1945" w:hanging="397"/>
      </w:pPr>
      <w:rPr>
        <w:rFonts w:ascii="Times New Roman" w:hAnsi="Times New Roman"/>
        <w:sz w:val="24"/>
        <w:szCs w:val="24"/>
      </w:rPr>
    </w:lvl>
    <w:lvl w:ilvl="4">
      <w:start w:val="1"/>
      <w:numFmt w:val="upperLetter"/>
      <w:lvlText w:val="%5."/>
      <w:lvlJc w:val="left"/>
      <w:pPr>
        <w:tabs>
          <w:tab w:val="num" w:pos="2342"/>
        </w:tabs>
        <w:ind w:left="2342" w:hanging="397"/>
      </w:pPr>
      <w:rPr>
        <w:rFonts w:ascii="Times New Roman" w:hAnsi="Times New Roman"/>
        <w:sz w:val="24"/>
        <w:szCs w:val="24"/>
      </w:rPr>
    </w:lvl>
    <w:lvl w:ilvl="5">
      <w:start w:val="1"/>
      <w:numFmt w:val="upperLetter"/>
      <w:lvlText w:val="%6."/>
      <w:lvlJc w:val="left"/>
      <w:pPr>
        <w:tabs>
          <w:tab w:val="num" w:pos="2739"/>
        </w:tabs>
        <w:ind w:left="2739" w:hanging="397"/>
      </w:pPr>
      <w:rPr>
        <w:rFonts w:ascii="Times New Roman" w:hAnsi="Times New Roman"/>
        <w:sz w:val="24"/>
        <w:szCs w:val="24"/>
      </w:rPr>
    </w:lvl>
    <w:lvl w:ilvl="6">
      <w:start w:val="1"/>
      <w:numFmt w:val="upperLetter"/>
      <w:lvlText w:val="%7."/>
      <w:lvlJc w:val="left"/>
      <w:pPr>
        <w:tabs>
          <w:tab w:val="num" w:pos="3136"/>
        </w:tabs>
        <w:ind w:left="3136" w:hanging="397"/>
      </w:pPr>
      <w:rPr>
        <w:rFonts w:ascii="Times New Roman" w:hAnsi="Times New Roman"/>
        <w:sz w:val="24"/>
        <w:szCs w:val="24"/>
      </w:rPr>
    </w:lvl>
    <w:lvl w:ilvl="7">
      <w:start w:val="1"/>
      <w:numFmt w:val="upperLetter"/>
      <w:lvlText w:val="%8."/>
      <w:lvlJc w:val="left"/>
      <w:pPr>
        <w:tabs>
          <w:tab w:val="num" w:pos="3533"/>
        </w:tabs>
        <w:ind w:left="3533" w:hanging="397"/>
      </w:pPr>
      <w:rPr>
        <w:rFonts w:ascii="Times New Roman" w:hAnsi="Times New Roman"/>
        <w:sz w:val="24"/>
        <w:szCs w:val="24"/>
      </w:rPr>
    </w:lvl>
    <w:lvl w:ilvl="8">
      <w:start w:val="1"/>
      <w:numFmt w:val="upperLetter"/>
      <w:lvlText w:val="%9."/>
      <w:lvlJc w:val="left"/>
      <w:pPr>
        <w:tabs>
          <w:tab w:val="num" w:pos="3930"/>
        </w:tabs>
        <w:ind w:left="3930" w:hanging="397"/>
      </w:pPr>
      <w:rPr>
        <w:rFonts w:ascii="Times New Roman" w:hAnsi="Times New Roman"/>
        <w:sz w:val="24"/>
        <w:szCs w:val="24"/>
      </w:rPr>
    </w:lvl>
  </w:abstractNum>
  <w:abstractNum w:abstractNumId="29">
    <w:nsid w:val="786A568C"/>
    <w:multiLevelType w:val="multilevel"/>
    <w:tmpl w:val="203E6EE0"/>
    <w:lvl w:ilvl="0">
      <w:start w:val="28"/>
      <w:numFmt w:val="decimal"/>
      <w:lvlText w:val="%1."/>
      <w:lvlJc w:val="left"/>
      <w:pPr>
        <w:ind w:left="600" w:hanging="600"/>
      </w:pPr>
      <w:rPr>
        <w:rFonts w:hint="default"/>
        <w:b w:val="0"/>
        <w:i w:val="0"/>
      </w:rPr>
    </w:lvl>
    <w:lvl w:ilvl="1">
      <w:start w:val="12"/>
      <w:numFmt w:val="decimal"/>
      <w:lvlText w:val="%1.%2."/>
      <w:lvlJc w:val="left"/>
      <w:pPr>
        <w:ind w:left="1168" w:hanging="60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0">
    <w:nsid w:val="7C621E52"/>
    <w:multiLevelType w:val="multilevel"/>
    <w:tmpl w:val="E4E017D0"/>
    <w:lvl w:ilvl="0">
      <w:start w:val="5"/>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31">
    <w:nsid w:val="7EBD6A6B"/>
    <w:multiLevelType w:val="hybridMultilevel"/>
    <w:tmpl w:val="82FC95FC"/>
    <w:lvl w:ilvl="0" w:tplc="0419000F">
      <w:start w:val="2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9"/>
  </w:num>
  <w:num w:numId="3">
    <w:abstractNumId w:val="13"/>
  </w:num>
  <w:num w:numId="4">
    <w:abstractNumId w:val="10"/>
  </w:num>
  <w:num w:numId="5">
    <w:abstractNumId w:val="7"/>
  </w:num>
  <w:num w:numId="6">
    <w:abstractNumId w:val="30"/>
  </w:num>
  <w:num w:numId="7">
    <w:abstractNumId w:val="28"/>
  </w:num>
  <w:num w:numId="8">
    <w:abstractNumId w:val="22"/>
  </w:num>
  <w:num w:numId="9">
    <w:abstractNumId w:val="6"/>
  </w:num>
  <w:num w:numId="10">
    <w:abstractNumId w:val="4"/>
  </w:num>
  <w:num w:numId="11">
    <w:abstractNumId w:val="23"/>
  </w:num>
  <w:num w:numId="12">
    <w:abstractNumId w:val="25"/>
  </w:num>
  <w:num w:numId="13">
    <w:abstractNumId w:val="11"/>
  </w:num>
  <w:num w:numId="14">
    <w:abstractNumId w:val="27"/>
  </w:num>
  <w:num w:numId="15">
    <w:abstractNumId w:val="2"/>
  </w:num>
  <w:num w:numId="16">
    <w:abstractNumId w:val="0"/>
  </w:num>
  <w:num w:numId="17">
    <w:abstractNumId w:val="20"/>
  </w:num>
  <w:num w:numId="18">
    <w:abstractNumId w:val="29"/>
  </w:num>
  <w:num w:numId="19">
    <w:abstractNumId w:val="21"/>
  </w:num>
  <w:num w:numId="20">
    <w:abstractNumId w:val="17"/>
  </w:num>
  <w:num w:numId="21">
    <w:abstractNumId w:val="26"/>
  </w:num>
  <w:num w:numId="22">
    <w:abstractNumId w:val="12"/>
  </w:num>
  <w:num w:numId="23">
    <w:abstractNumId w:val="3"/>
  </w:num>
  <w:num w:numId="24">
    <w:abstractNumId w:val="16"/>
  </w:num>
  <w:num w:numId="25">
    <w:abstractNumId w:val="5"/>
  </w:num>
  <w:num w:numId="26">
    <w:abstractNumId w:val="31"/>
  </w:num>
  <w:num w:numId="27">
    <w:abstractNumId w:val="9"/>
  </w:num>
  <w:num w:numId="28">
    <w:abstractNumId w:val="15"/>
  </w:num>
  <w:num w:numId="29">
    <w:abstractNumId w:val="14"/>
  </w:num>
  <w:num w:numId="30">
    <w:abstractNumId w:val="18"/>
  </w:num>
  <w:num w:numId="31">
    <w:abstractNumId w:val="24"/>
  </w:num>
  <w:num w:numId="32">
    <w:abstractNumId w:val="8"/>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щик Лариса Сергеевна">
    <w15:presenceInfo w15:providerId="AD" w15:userId="S-1-5-21-698140489-3825754665-3897753990-1314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7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0BB"/>
    <w:rsid w:val="00002859"/>
    <w:rsid w:val="000038A8"/>
    <w:rsid w:val="00026DB4"/>
    <w:rsid w:val="00032BBE"/>
    <w:rsid w:val="00050794"/>
    <w:rsid w:val="00050E91"/>
    <w:rsid w:val="00070147"/>
    <w:rsid w:val="00071F18"/>
    <w:rsid w:val="00077239"/>
    <w:rsid w:val="00077BAB"/>
    <w:rsid w:val="00087A64"/>
    <w:rsid w:val="000967C6"/>
    <w:rsid w:val="000A1145"/>
    <w:rsid w:val="000A262E"/>
    <w:rsid w:val="000A4BD2"/>
    <w:rsid w:val="000B4F20"/>
    <w:rsid w:val="000B743C"/>
    <w:rsid w:val="000C05D0"/>
    <w:rsid w:val="000C0F9F"/>
    <w:rsid w:val="000C2A87"/>
    <w:rsid w:val="000D01FD"/>
    <w:rsid w:val="000D3A95"/>
    <w:rsid w:val="000E22DC"/>
    <w:rsid w:val="000F0461"/>
    <w:rsid w:val="000F288F"/>
    <w:rsid w:val="000F5CA7"/>
    <w:rsid w:val="000F5F49"/>
    <w:rsid w:val="000F7906"/>
    <w:rsid w:val="00100181"/>
    <w:rsid w:val="00101477"/>
    <w:rsid w:val="00111A11"/>
    <w:rsid w:val="0011567B"/>
    <w:rsid w:val="0012323F"/>
    <w:rsid w:val="00125746"/>
    <w:rsid w:val="00137143"/>
    <w:rsid w:val="00146472"/>
    <w:rsid w:val="001566DA"/>
    <w:rsid w:val="00160D94"/>
    <w:rsid w:val="00175CE4"/>
    <w:rsid w:val="00185F97"/>
    <w:rsid w:val="001932DD"/>
    <w:rsid w:val="001945C3"/>
    <w:rsid w:val="001B062A"/>
    <w:rsid w:val="001D03F4"/>
    <w:rsid w:val="001D208B"/>
    <w:rsid w:val="001D4DF7"/>
    <w:rsid w:val="001E0F11"/>
    <w:rsid w:val="001E1212"/>
    <w:rsid w:val="001E2317"/>
    <w:rsid w:val="001E4400"/>
    <w:rsid w:val="001E510C"/>
    <w:rsid w:val="00200DAE"/>
    <w:rsid w:val="00201C86"/>
    <w:rsid w:val="0021589D"/>
    <w:rsid w:val="002159D5"/>
    <w:rsid w:val="00217B8C"/>
    <w:rsid w:val="002206FC"/>
    <w:rsid w:val="002271D2"/>
    <w:rsid w:val="00241E10"/>
    <w:rsid w:val="00244688"/>
    <w:rsid w:val="00245800"/>
    <w:rsid w:val="00247198"/>
    <w:rsid w:val="00256436"/>
    <w:rsid w:val="00270FBA"/>
    <w:rsid w:val="00272B21"/>
    <w:rsid w:val="0029366F"/>
    <w:rsid w:val="00294016"/>
    <w:rsid w:val="00297A8E"/>
    <w:rsid w:val="002A05A9"/>
    <w:rsid w:val="002C2E86"/>
    <w:rsid w:val="002D0A93"/>
    <w:rsid w:val="002D33C4"/>
    <w:rsid w:val="002D6C3F"/>
    <w:rsid w:val="002E1178"/>
    <w:rsid w:val="002E5958"/>
    <w:rsid w:val="002F10AC"/>
    <w:rsid w:val="002F2632"/>
    <w:rsid w:val="002F679E"/>
    <w:rsid w:val="00310603"/>
    <w:rsid w:val="00315993"/>
    <w:rsid w:val="0031658C"/>
    <w:rsid w:val="003329A3"/>
    <w:rsid w:val="00354C84"/>
    <w:rsid w:val="00366DA3"/>
    <w:rsid w:val="00372755"/>
    <w:rsid w:val="00374056"/>
    <w:rsid w:val="003800B8"/>
    <w:rsid w:val="003818A6"/>
    <w:rsid w:val="00384044"/>
    <w:rsid w:val="00386BBC"/>
    <w:rsid w:val="00393B57"/>
    <w:rsid w:val="003A09A6"/>
    <w:rsid w:val="003A1C79"/>
    <w:rsid w:val="003A30DC"/>
    <w:rsid w:val="003B61C8"/>
    <w:rsid w:val="003B6AD0"/>
    <w:rsid w:val="003D00B6"/>
    <w:rsid w:val="003D69F4"/>
    <w:rsid w:val="003F06D0"/>
    <w:rsid w:val="003F298C"/>
    <w:rsid w:val="00403606"/>
    <w:rsid w:val="004060CA"/>
    <w:rsid w:val="004121BD"/>
    <w:rsid w:val="0042442B"/>
    <w:rsid w:val="0042787A"/>
    <w:rsid w:val="00432492"/>
    <w:rsid w:val="00433E2F"/>
    <w:rsid w:val="00444F7F"/>
    <w:rsid w:val="0044582A"/>
    <w:rsid w:val="00446352"/>
    <w:rsid w:val="004505D7"/>
    <w:rsid w:val="00452FE1"/>
    <w:rsid w:val="00453DD4"/>
    <w:rsid w:val="00460EC1"/>
    <w:rsid w:val="00461A71"/>
    <w:rsid w:val="00465F4B"/>
    <w:rsid w:val="00466DA0"/>
    <w:rsid w:val="00471140"/>
    <w:rsid w:val="00481B75"/>
    <w:rsid w:val="00483D42"/>
    <w:rsid w:val="004870DC"/>
    <w:rsid w:val="00496D8C"/>
    <w:rsid w:val="0049768B"/>
    <w:rsid w:val="004B3ACA"/>
    <w:rsid w:val="004C6E51"/>
    <w:rsid w:val="004E339D"/>
    <w:rsid w:val="004E5BCE"/>
    <w:rsid w:val="004E68B2"/>
    <w:rsid w:val="004E7D50"/>
    <w:rsid w:val="00503471"/>
    <w:rsid w:val="005054F0"/>
    <w:rsid w:val="00511F61"/>
    <w:rsid w:val="0052055C"/>
    <w:rsid w:val="00521DFE"/>
    <w:rsid w:val="005242E6"/>
    <w:rsid w:val="00526710"/>
    <w:rsid w:val="00542BD8"/>
    <w:rsid w:val="0054586E"/>
    <w:rsid w:val="00553E53"/>
    <w:rsid w:val="005611F9"/>
    <w:rsid w:val="005655BC"/>
    <w:rsid w:val="0056635D"/>
    <w:rsid w:val="005670A2"/>
    <w:rsid w:val="00571027"/>
    <w:rsid w:val="00586787"/>
    <w:rsid w:val="0059220A"/>
    <w:rsid w:val="00592BBA"/>
    <w:rsid w:val="00594DDF"/>
    <w:rsid w:val="005968EF"/>
    <w:rsid w:val="005A44B0"/>
    <w:rsid w:val="005A79C7"/>
    <w:rsid w:val="005B06BC"/>
    <w:rsid w:val="005B36CB"/>
    <w:rsid w:val="005B406B"/>
    <w:rsid w:val="005B704E"/>
    <w:rsid w:val="005C399A"/>
    <w:rsid w:val="005D03B7"/>
    <w:rsid w:val="005E14A5"/>
    <w:rsid w:val="005E6FDD"/>
    <w:rsid w:val="005F288B"/>
    <w:rsid w:val="005F387C"/>
    <w:rsid w:val="005F5C10"/>
    <w:rsid w:val="006008CA"/>
    <w:rsid w:val="0060675C"/>
    <w:rsid w:val="0061241A"/>
    <w:rsid w:val="00633137"/>
    <w:rsid w:val="00640748"/>
    <w:rsid w:val="00651E0F"/>
    <w:rsid w:val="006537E8"/>
    <w:rsid w:val="00661B8E"/>
    <w:rsid w:val="006666BC"/>
    <w:rsid w:val="00670834"/>
    <w:rsid w:val="006739C8"/>
    <w:rsid w:val="0068797E"/>
    <w:rsid w:val="006A3842"/>
    <w:rsid w:val="006A6C55"/>
    <w:rsid w:val="006A76B2"/>
    <w:rsid w:val="006B6653"/>
    <w:rsid w:val="006C0D28"/>
    <w:rsid w:val="006D2A8F"/>
    <w:rsid w:val="006E32D4"/>
    <w:rsid w:val="00704F84"/>
    <w:rsid w:val="00705545"/>
    <w:rsid w:val="00714E62"/>
    <w:rsid w:val="00726DDD"/>
    <w:rsid w:val="00734C9B"/>
    <w:rsid w:val="00753AA1"/>
    <w:rsid w:val="00756767"/>
    <w:rsid w:val="0077511E"/>
    <w:rsid w:val="0077706A"/>
    <w:rsid w:val="007B0D67"/>
    <w:rsid w:val="007B28BC"/>
    <w:rsid w:val="007B45F2"/>
    <w:rsid w:val="007C73E0"/>
    <w:rsid w:val="007D09D5"/>
    <w:rsid w:val="00804D54"/>
    <w:rsid w:val="00811487"/>
    <w:rsid w:val="008172CE"/>
    <w:rsid w:val="008207B5"/>
    <w:rsid w:val="00827025"/>
    <w:rsid w:val="00833CE0"/>
    <w:rsid w:val="00837E0A"/>
    <w:rsid w:val="00843748"/>
    <w:rsid w:val="00846AE1"/>
    <w:rsid w:val="00847849"/>
    <w:rsid w:val="0085091F"/>
    <w:rsid w:val="00851916"/>
    <w:rsid w:val="0085264A"/>
    <w:rsid w:val="00865201"/>
    <w:rsid w:val="008700EB"/>
    <w:rsid w:val="0089588C"/>
    <w:rsid w:val="008A2C04"/>
    <w:rsid w:val="008A7D02"/>
    <w:rsid w:val="008B0C25"/>
    <w:rsid w:val="008C4536"/>
    <w:rsid w:val="008C658A"/>
    <w:rsid w:val="008E7D80"/>
    <w:rsid w:val="008F20C7"/>
    <w:rsid w:val="008F37B9"/>
    <w:rsid w:val="009125AB"/>
    <w:rsid w:val="0091305E"/>
    <w:rsid w:val="00913512"/>
    <w:rsid w:val="00914107"/>
    <w:rsid w:val="00922429"/>
    <w:rsid w:val="00922840"/>
    <w:rsid w:val="00923C76"/>
    <w:rsid w:val="009246F2"/>
    <w:rsid w:val="00937419"/>
    <w:rsid w:val="00937B33"/>
    <w:rsid w:val="00945D7C"/>
    <w:rsid w:val="00962576"/>
    <w:rsid w:val="00962671"/>
    <w:rsid w:val="00971E75"/>
    <w:rsid w:val="00973051"/>
    <w:rsid w:val="00975176"/>
    <w:rsid w:val="0097660A"/>
    <w:rsid w:val="00977B11"/>
    <w:rsid w:val="00992577"/>
    <w:rsid w:val="009A41C5"/>
    <w:rsid w:val="009B2A22"/>
    <w:rsid w:val="009C0DF9"/>
    <w:rsid w:val="009D6133"/>
    <w:rsid w:val="009F1D1B"/>
    <w:rsid w:val="009F3958"/>
    <w:rsid w:val="009F5C7C"/>
    <w:rsid w:val="009F6702"/>
    <w:rsid w:val="00A069DF"/>
    <w:rsid w:val="00A14BB6"/>
    <w:rsid w:val="00A37FA9"/>
    <w:rsid w:val="00A462B2"/>
    <w:rsid w:val="00A51257"/>
    <w:rsid w:val="00A53169"/>
    <w:rsid w:val="00A70DDD"/>
    <w:rsid w:val="00A90639"/>
    <w:rsid w:val="00AA7E46"/>
    <w:rsid w:val="00AB0EFB"/>
    <w:rsid w:val="00AB7888"/>
    <w:rsid w:val="00AC621D"/>
    <w:rsid w:val="00AE7B56"/>
    <w:rsid w:val="00B11D20"/>
    <w:rsid w:val="00B44C35"/>
    <w:rsid w:val="00B4533A"/>
    <w:rsid w:val="00B56AFF"/>
    <w:rsid w:val="00B62A86"/>
    <w:rsid w:val="00B63807"/>
    <w:rsid w:val="00B674D9"/>
    <w:rsid w:val="00B726FF"/>
    <w:rsid w:val="00B7322D"/>
    <w:rsid w:val="00B76054"/>
    <w:rsid w:val="00B818F2"/>
    <w:rsid w:val="00B94153"/>
    <w:rsid w:val="00BA0259"/>
    <w:rsid w:val="00BA1284"/>
    <w:rsid w:val="00BA7CFD"/>
    <w:rsid w:val="00BD4B75"/>
    <w:rsid w:val="00BE701B"/>
    <w:rsid w:val="00BF21F6"/>
    <w:rsid w:val="00C0032A"/>
    <w:rsid w:val="00C027CC"/>
    <w:rsid w:val="00C14AFD"/>
    <w:rsid w:val="00C2716D"/>
    <w:rsid w:val="00C433DA"/>
    <w:rsid w:val="00C43FAD"/>
    <w:rsid w:val="00C47DC7"/>
    <w:rsid w:val="00C558E9"/>
    <w:rsid w:val="00C64A85"/>
    <w:rsid w:val="00C6512C"/>
    <w:rsid w:val="00C813BD"/>
    <w:rsid w:val="00CA003A"/>
    <w:rsid w:val="00CB545C"/>
    <w:rsid w:val="00CC54EE"/>
    <w:rsid w:val="00CC787F"/>
    <w:rsid w:val="00CE24EA"/>
    <w:rsid w:val="00CF5AD2"/>
    <w:rsid w:val="00D02BC5"/>
    <w:rsid w:val="00D23982"/>
    <w:rsid w:val="00D34344"/>
    <w:rsid w:val="00D44C5D"/>
    <w:rsid w:val="00D5412B"/>
    <w:rsid w:val="00D64386"/>
    <w:rsid w:val="00D74C69"/>
    <w:rsid w:val="00D800D4"/>
    <w:rsid w:val="00D846CE"/>
    <w:rsid w:val="00DA3B91"/>
    <w:rsid w:val="00DD1FF5"/>
    <w:rsid w:val="00DD64EE"/>
    <w:rsid w:val="00DE20BB"/>
    <w:rsid w:val="00DE5179"/>
    <w:rsid w:val="00DF06C9"/>
    <w:rsid w:val="00DF6463"/>
    <w:rsid w:val="00E014EA"/>
    <w:rsid w:val="00E01776"/>
    <w:rsid w:val="00E12EF4"/>
    <w:rsid w:val="00E1336A"/>
    <w:rsid w:val="00E34DE7"/>
    <w:rsid w:val="00E36507"/>
    <w:rsid w:val="00E37789"/>
    <w:rsid w:val="00E4352B"/>
    <w:rsid w:val="00E610A3"/>
    <w:rsid w:val="00E6144E"/>
    <w:rsid w:val="00E7218B"/>
    <w:rsid w:val="00E72984"/>
    <w:rsid w:val="00E72B1E"/>
    <w:rsid w:val="00E74BE3"/>
    <w:rsid w:val="00E8777D"/>
    <w:rsid w:val="00EA6C98"/>
    <w:rsid w:val="00EB4A1E"/>
    <w:rsid w:val="00EC3625"/>
    <w:rsid w:val="00ED0D08"/>
    <w:rsid w:val="00EE77AA"/>
    <w:rsid w:val="00F00999"/>
    <w:rsid w:val="00F12B21"/>
    <w:rsid w:val="00F13E61"/>
    <w:rsid w:val="00F148C3"/>
    <w:rsid w:val="00F310DE"/>
    <w:rsid w:val="00F35E3B"/>
    <w:rsid w:val="00F36DE1"/>
    <w:rsid w:val="00F40D46"/>
    <w:rsid w:val="00F46727"/>
    <w:rsid w:val="00F47274"/>
    <w:rsid w:val="00F54EB3"/>
    <w:rsid w:val="00F57A0E"/>
    <w:rsid w:val="00F610DC"/>
    <w:rsid w:val="00F65989"/>
    <w:rsid w:val="00F74ADB"/>
    <w:rsid w:val="00F831A5"/>
    <w:rsid w:val="00F87693"/>
    <w:rsid w:val="00FB44E8"/>
    <w:rsid w:val="00FC2EC9"/>
    <w:rsid w:val="00FC7F22"/>
    <w:rsid w:val="00FD3599"/>
    <w:rsid w:val="00FE3D9B"/>
    <w:rsid w:val="00FF48A4"/>
    <w:rsid w:val="00FF5FA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AF1BDA-4664-41F6-A2D2-4EF6F9A01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sz w:val="22"/>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imes New Roman" w:hAnsi="Times New Roman"/>
      <w:color w:val="00000A"/>
      <w:sz w:val="24"/>
      <w:szCs w:val="22"/>
      <w:lang w:eastAsia="en-US"/>
    </w:rPr>
  </w:style>
  <w:style w:type="paragraph" w:styleId="1">
    <w:name w:val="heading 1"/>
    <w:basedOn w:val="a"/>
    <w:qFormat/>
    <w:pPr>
      <w:keepNext/>
      <w:spacing w:before="283" w:after="283" w:line="240" w:lineRule="auto"/>
      <w:ind w:left="1213" w:hanging="363"/>
      <w:jc w:val="right"/>
      <w:outlineLvl w:val="0"/>
    </w:pPr>
    <w:rPr>
      <w:rFonts w:eastAsia="Times New Roman"/>
      <w:b/>
      <w:bCs/>
      <w:szCs w:val="24"/>
      <w:lang w:eastAsia="ru-RU"/>
    </w:rPr>
  </w:style>
  <w:style w:type="paragraph" w:styleId="2">
    <w:name w:val="heading 2"/>
    <w:basedOn w:val="a"/>
    <w:qFormat/>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qFormat/>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qFormat/>
    <w:pPr>
      <w:keepNext/>
      <w:spacing w:after="0" w:line="216" w:lineRule="auto"/>
      <w:jc w:val="center"/>
      <w:textAlignment w:val="baseline"/>
      <w:outlineLvl w:val="3"/>
    </w:pPr>
    <w:rPr>
      <w:rFonts w:eastAsia="Times New Roman"/>
      <w:b/>
      <w:szCs w:val="20"/>
      <w:lang w:eastAsia="ru-RU"/>
    </w:rPr>
  </w:style>
  <w:style w:type="paragraph" w:styleId="5">
    <w:name w:val="heading 5"/>
    <w:basedOn w:val="a"/>
    <w:qFormat/>
    <w:pPr>
      <w:suppressAutoHyphens/>
      <w:spacing w:before="240" w:after="60" w:line="240" w:lineRule="auto"/>
      <w:outlineLvl w:val="4"/>
    </w:pPr>
    <w:rPr>
      <w:rFonts w:eastAsia="Times New Roman"/>
      <w:b/>
      <w:bCs/>
      <w:i/>
      <w:iCs/>
      <w:sz w:val="26"/>
      <w:szCs w:val="26"/>
      <w:lang w:eastAsia="ar-SA"/>
    </w:rPr>
  </w:style>
  <w:style w:type="paragraph" w:styleId="6">
    <w:name w:val="heading 6"/>
    <w:basedOn w:val="a"/>
    <w:qFormat/>
    <w:pPr>
      <w:tabs>
        <w:tab w:val="left" w:pos="1152"/>
      </w:tabs>
      <w:spacing w:before="240" w:after="60" w:line="240" w:lineRule="auto"/>
      <w:ind w:left="1152" w:hanging="1152"/>
      <w:jc w:val="both"/>
      <w:outlineLvl w:val="5"/>
    </w:pPr>
    <w:rPr>
      <w:i/>
      <w:iCs/>
      <w:lang w:eastAsia="ru-RU"/>
    </w:rPr>
  </w:style>
  <w:style w:type="paragraph" w:styleId="7">
    <w:name w:val="heading 7"/>
    <w:basedOn w:val="a"/>
    <w:qFormat/>
    <w:pPr>
      <w:spacing w:before="240" w:after="60" w:line="240" w:lineRule="auto"/>
      <w:jc w:val="center"/>
      <w:outlineLvl w:val="6"/>
    </w:pPr>
    <w:rPr>
      <w:szCs w:val="24"/>
      <w:lang w:eastAsia="ru-RU"/>
    </w:rPr>
  </w:style>
  <w:style w:type="paragraph" w:styleId="8">
    <w:name w:val="heading 8"/>
    <w:basedOn w:val="a"/>
    <w:qFormat/>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qFormat/>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FF"/>
      <w:u w:val="single"/>
    </w:rPr>
  </w:style>
  <w:style w:type="character" w:customStyle="1" w:styleId="a3">
    <w:name w:val="Верхний колонтитул Знак"/>
    <w:basedOn w:val="a0"/>
    <w:qFormat/>
  </w:style>
  <w:style w:type="character" w:customStyle="1" w:styleId="a4">
    <w:name w:val="Нижний колонтитул Знак"/>
    <w:basedOn w:val="a0"/>
    <w:uiPriority w:val="99"/>
    <w:qFormat/>
  </w:style>
  <w:style w:type="character" w:customStyle="1" w:styleId="a5">
    <w:name w:val="Текст выноски Знак"/>
    <w:qFormat/>
    <w:rPr>
      <w:rFonts w:ascii="Tahoma" w:hAnsi="Tahoma" w:cs="Tahoma"/>
      <w:sz w:val="16"/>
      <w:szCs w:val="16"/>
    </w:rPr>
  </w:style>
  <w:style w:type="character" w:customStyle="1" w:styleId="10">
    <w:name w:val="Заголовок 1 Знак"/>
    <w:qFormat/>
    <w:rPr>
      <w:rFonts w:ascii="Cambria" w:eastAsia="Times New Roman" w:hAnsi="Cambria" w:cs="Times New Roman"/>
      <w:color w:val="365F91"/>
      <w:sz w:val="32"/>
      <w:szCs w:val="32"/>
    </w:rPr>
  </w:style>
  <w:style w:type="character" w:customStyle="1" w:styleId="20">
    <w:name w:val="Заголовок 2 Знак"/>
    <w:qFormat/>
    <w:rPr>
      <w:rFonts w:ascii="Cambria" w:eastAsia="Times New Roman" w:hAnsi="Cambria" w:cs="Times New Roman"/>
      <w:color w:val="365F91"/>
      <w:sz w:val="26"/>
      <w:szCs w:val="26"/>
    </w:rPr>
  </w:style>
  <w:style w:type="character" w:customStyle="1" w:styleId="30">
    <w:name w:val="Заголовок 3 Знак"/>
    <w:qFormat/>
    <w:rPr>
      <w:rFonts w:ascii="Arial" w:eastAsia="Times New Roman" w:hAnsi="Arial" w:cs="Arial"/>
      <w:b/>
      <w:bCs/>
      <w:sz w:val="26"/>
      <w:szCs w:val="26"/>
      <w:lang w:eastAsia="ru-RU"/>
    </w:rPr>
  </w:style>
  <w:style w:type="character" w:customStyle="1" w:styleId="40">
    <w:name w:val="Заголовок 4 Знак"/>
    <w:qFormat/>
    <w:rPr>
      <w:rFonts w:ascii="Times New Roman" w:eastAsia="Times New Roman" w:hAnsi="Times New Roman" w:cs="Times New Roman"/>
      <w:b/>
      <w:sz w:val="24"/>
      <w:szCs w:val="20"/>
      <w:lang w:eastAsia="ru-RU"/>
    </w:rPr>
  </w:style>
  <w:style w:type="character" w:customStyle="1" w:styleId="50">
    <w:name w:val="Заголовок 5 Знак"/>
    <w:qFormat/>
    <w:rPr>
      <w:rFonts w:ascii="Times New Roman" w:eastAsia="Times New Roman" w:hAnsi="Times New Roman" w:cs="Times New Roman"/>
      <w:b/>
      <w:bCs/>
      <w:i/>
      <w:iCs/>
      <w:sz w:val="26"/>
      <w:szCs w:val="26"/>
      <w:lang w:eastAsia="ar-SA"/>
    </w:rPr>
  </w:style>
  <w:style w:type="character" w:customStyle="1" w:styleId="60">
    <w:name w:val="Заголовок 6 Знак"/>
    <w:qFormat/>
    <w:rPr>
      <w:rFonts w:ascii="Times New Roman" w:eastAsia="Calibri" w:hAnsi="Times New Roman" w:cs="Times New Roman"/>
      <w:i/>
      <w:iCs/>
      <w:lang w:eastAsia="ru-RU"/>
    </w:rPr>
  </w:style>
  <w:style w:type="character" w:customStyle="1" w:styleId="70">
    <w:name w:val="Заголовок 7 Знак"/>
    <w:qFormat/>
    <w:rPr>
      <w:rFonts w:ascii="Times New Roman" w:eastAsia="Calibri" w:hAnsi="Times New Roman" w:cs="Times New Roman"/>
      <w:sz w:val="24"/>
      <w:szCs w:val="24"/>
      <w:lang w:eastAsia="ru-RU"/>
    </w:rPr>
  </w:style>
  <w:style w:type="character" w:customStyle="1" w:styleId="80">
    <w:name w:val="Заголовок 8 Знак"/>
    <w:qFormat/>
    <w:rPr>
      <w:rFonts w:ascii="Arial" w:eastAsia="Calibri" w:hAnsi="Arial" w:cs="Arial"/>
      <w:i/>
      <w:iCs/>
      <w:sz w:val="20"/>
      <w:szCs w:val="20"/>
      <w:lang w:eastAsia="ru-RU"/>
    </w:rPr>
  </w:style>
  <w:style w:type="character" w:customStyle="1" w:styleId="90">
    <w:name w:val="Заголовок 9 Знак"/>
    <w:qFormat/>
    <w:rPr>
      <w:rFonts w:ascii="Arial" w:eastAsia="Calibri" w:hAnsi="Arial" w:cs="Arial"/>
      <w:b/>
      <w:bCs/>
      <w:i/>
      <w:iCs/>
      <w:sz w:val="18"/>
      <w:szCs w:val="18"/>
      <w:lang w:eastAsia="ru-RU"/>
    </w:rPr>
  </w:style>
  <w:style w:type="character" w:customStyle="1" w:styleId="11">
    <w:name w:val="Заголовок 1 Знак1"/>
    <w:qFormat/>
    <w:rPr>
      <w:rFonts w:ascii="Times New Roman" w:eastAsia="Times New Roman" w:hAnsi="Times New Roman" w:cs="Times New Roman"/>
      <w:b/>
      <w:bCs/>
      <w:i/>
      <w:iCs/>
      <w:sz w:val="24"/>
      <w:szCs w:val="24"/>
      <w:lang w:eastAsia="ru-RU"/>
    </w:rPr>
  </w:style>
  <w:style w:type="character" w:customStyle="1" w:styleId="23">
    <w:name w:val="Заголовок 2 Знак3"/>
    <w:qFormat/>
    <w:rPr>
      <w:rFonts w:ascii="Arial" w:eastAsia="Times New Roman" w:hAnsi="Arial" w:cs="Arial"/>
      <w:b/>
      <w:bCs/>
      <w:i/>
      <w:iCs/>
      <w:sz w:val="28"/>
      <w:szCs w:val="28"/>
      <w:lang w:eastAsia="ru-RU"/>
    </w:rPr>
  </w:style>
  <w:style w:type="character" w:customStyle="1" w:styleId="a6">
    <w:name w:val="Текст сноски Знак"/>
    <w:qFormat/>
    <w:rPr>
      <w:rFonts w:ascii="Times New Roman" w:eastAsia="Times New Roman" w:hAnsi="Times New Roman" w:cs="Times New Roman"/>
      <w:sz w:val="20"/>
      <w:szCs w:val="20"/>
      <w:lang w:eastAsia="ar-SA"/>
    </w:rPr>
  </w:style>
  <w:style w:type="character" w:customStyle="1" w:styleId="ConsPlusNormal">
    <w:name w:val="ConsPlusNormal Знак"/>
    <w:uiPriority w:val="99"/>
    <w:qFormat/>
    <w:rPr>
      <w:rFonts w:ascii="Arial" w:hAnsi="Arial" w:cs="Arial"/>
      <w:sz w:val="22"/>
      <w:szCs w:val="22"/>
      <w:lang w:val="ru-RU" w:eastAsia="en-US" w:bidi="ar-SA"/>
    </w:rPr>
  </w:style>
  <w:style w:type="character" w:customStyle="1" w:styleId="a7">
    <w:name w:val="Основной текст Знак"/>
    <w:qFormat/>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Pr>
      <w:rFonts w:ascii="Times New Roman" w:eastAsia="Times New Roman" w:hAnsi="Times New Roman" w:cs="Times New Roman"/>
      <w:sz w:val="28"/>
      <w:szCs w:val="24"/>
      <w:lang w:eastAsia="ru-RU"/>
    </w:rPr>
  </w:style>
  <w:style w:type="character" w:customStyle="1" w:styleId="HTML">
    <w:name w:val="Стандартный HTML Знак"/>
    <w:qFormat/>
    <w:rPr>
      <w:rFonts w:ascii="Courier New" w:eastAsia="Times New Roman" w:hAnsi="Courier New" w:cs="Courier New"/>
      <w:color w:val="000090"/>
      <w:sz w:val="20"/>
      <w:szCs w:val="20"/>
      <w:lang w:eastAsia="ru-RU"/>
    </w:rPr>
  </w:style>
  <w:style w:type="character" w:styleId="a9">
    <w:name w:val="page number"/>
    <w:basedOn w:val="a0"/>
    <w:qFormat/>
  </w:style>
  <w:style w:type="character" w:customStyle="1" w:styleId="41">
    <w:name w:val="Знак Знак4"/>
    <w:qFormat/>
    <w:rPr>
      <w:rFonts w:ascii="Arial" w:hAnsi="Arial" w:cs="Arial"/>
      <w:sz w:val="24"/>
      <w:szCs w:val="24"/>
      <w:lang w:val="ru-RU" w:eastAsia="ru-RU" w:bidi="ar-SA"/>
    </w:rPr>
  </w:style>
  <w:style w:type="character" w:customStyle="1" w:styleId="21">
    <w:name w:val="Основной текст 2 Знак"/>
    <w:qFormat/>
    <w:rPr>
      <w:rFonts w:ascii="Times New Roman" w:eastAsia="Times New Roman" w:hAnsi="Times New Roman" w:cs="Times New Roman"/>
      <w:b/>
      <w:bCs/>
      <w:sz w:val="24"/>
      <w:szCs w:val="24"/>
      <w:lang w:eastAsia="ru-RU"/>
    </w:rPr>
  </w:style>
  <w:style w:type="character" w:customStyle="1" w:styleId="aa">
    <w:name w:val="Подпись Знак"/>
    <w:qFormat/>
    <w:rPr>
      <w:rFonts w:ascii="Times New Roman" w:eastAsia="Times New Roman" w:hAnsi="Times New Roman" w:cs="Times New Roman"/>
      <w:b/>
      <w:sz w:val="28"/>
      <w:szCs w:val="28"/>
      <w:lang w:eastAsia="ru-RU"/>
    </w:rPr>
  </w:style>
  <w:style w:type="character" w:customStyle="1" w:styleId="ab">
    <w:name w:val="Красная строка Знак"/>
    <w:qFormat/>
    <w:rPr>
      <w:rFonts w:ascii="Times New Roman" w:eastAsia="Times New Roman" w:hAnsi="Times New Roman" w:cs="Times New Roman"/>
      <w:sz w:val="24"/>
      <w:szCs w:val="24"/>
      <w:lang w:eastAsia="ru-RU"/>
    </w:rPr>
  </w:style>
  <w:style w:type="character" w:customStyle="1" w:styleId="31">
    <w:name w:val="Основной текст 3 Знак"/>
    <w:qFormat/>
    <w:rPr>
      <w:rFonts w:ascii="Times New Roman" w:eastAsia="Times New Roman" w:hAnsi="Times New Roman" w:cs="Times New Roman"/>
      <w:sz w:val="16"/>
      <w:szCs w:val="16"/>
      <w:lang w:eastAsia="ru-RU"/>
    </w:rPr>
  </w:style>
  <w:style w:type="character" w:customStyle="1" w:styleId="BodyTextIndentChar">
    <w:name w:val="Body Text Indent Char"/>
    <w:qFormat/>
    <w:rPr>
      <w:rFonts w:cs="Times New Roman"/>
      <w:sz w:val="24"/>
      <w:szCs w:val="24"/>
      <w:lang w:val="ru-RU" w:eastAsia="ru-RU" w:bidi="ar-SA"/>
    </w:rPr>
  </w:style>
  <w:style w:type="character" w:customStyle="1" w:styleId="BodyTextChar">
    <w:name w:val="Body Text Char"/>
    <w:qFormat/>
    <w:rPr>
      <w:rFonts w:cs="Times New Roman"/>
      <w:sz w:val="24"/>
      <w:szCs w:val="24"/>
      <w:lang w:val="ru-RU" w:eastAsia="ru-RU" w:bidi="ar-SA"/>
    </w:rPr>
  </w:style>
  <w:style w:type="character" w:customStyle="1" w:styleId="FontStyle13">
    <w:name w:val="Font Style13"/>
    <w:qFormat/>
    <w:rPr>
      <w:rFonts w:ascii="Times New Roman" w:hAnsi="Times New Roman" w:cs="Times New Roman"/>
      <w:sz w:val="22"/>
      <w:szCs w:val="22"/>
    </w:rPr>
  </w:style>
  <w:style w:type="character" w:styleId="ac">
    <w:name w:val="FollowedHyperlink"/>
    <w:qFormat/>
    <w:rPr>
      <w:color w:val="800080"/>
      <w:u w:val="single"/>
    </w:rPr>
  </w:style>
  <w:style w:type="character" w:customStyle="1" w:styleId="ad">
    <w:name w:val="Привязка сноски"/>
    <w:rPr>
      <w:vertAlign w:val="superscript"/>
    </w:rPr>
  </w:style>
  <w:style w:type="character" w:customStyle="1" w:styleId="FootnoteCharacters">
    <w:name w:val="Footnote Characters"/>
    <w:qFormat/>
    <w:rPr>
      <w:vertAlign w:val="superscript"/>
    </w:rPr>
  </w:style>
  <w:style w:type="character" w:customStyle="1" w:styleId="ae">
    <w:name w:val="Знак Знак"/>
    <w:qFormat/>
    <w:rPr>
      <w:rFonts w:ascii="Tahoma" w:hAnsi="Tahoma" w:cs="Times New Roman"/>
      <w:sz w:val="20"/>
      <w:szCs w:val="20"/>
      <w:lang w:val="en-US" w:eastAsia="ru-RU"/>
    </w:rPr>
  </w:style>
  <w:style w:type="character" w:customStyle="1" w:styleId="35">
    <w:name w:val="Знак Знак35"/>
    <w:qFormat/>
    <w:rPr>
      <w:rFonts w:ascii="Arial" w:hAnsi="Arial" w:cs="Arial"/>
      <w:b/>
      <w:bCs/>
      <w:i/>
      <w:iCs/>
      <w:sz w:val="28"/>
      <w:szCs w:val="28"/>
      <w:lang w:val="ru-RU" w:eastAsia="ru-RU"/>
    </w:rPr>
  </w:style>
  <w:style w:type="character" w:customStyle="1" w:styleId="34">
    <w:name w:val="Знак Знак34"/>
    <w:qFormat/>
    <w:rPr>
      <w:rFonts w:ascii="Arial" w:hAnsi="Arial" w:cs="Arial"/>
      <w:b/>
      <w:bCs/>
      <w:sz w:val="26"/>
      <w:szCs w:val="26"/>
      <w:lang w:val="ru-RU" w:eastAsia="ru-RU"/>
    </w:rPr>
  </w:style>
  <w:style w:type="character" w:customStyle="1" w:styleId="33">
    <w:name w:val="Знак Знак33"/>
    <w:qFormat/>
    <w:rPr>
      <w:rFonts w:ascii="Times New Roman" w:hAnsi="Times New Roman" w:cs="Times New Roman"/>
      <w:b/>
      <w:sz w:val="20"/>
      <w:szCs w:val="20"/>
      <w:lang w:val="ru-RU" w:eastAsia="ru-RU"/>
    </w:rPr>
  </w:style>
  <w:style w:type="character" w:customStyle="1" w:styleId="32">
    <w:name w:val="Знак Знак32"/>
    <w:qFormat/>
    <w:rPr>
      <w:rFonts w:ascii="Times New Roman" w:hAnsi="Times New Roman" w:cs="Times New Roman"/>
      <w:b/>
      <w:bCs/>
      <w:i/>
      <w:iCs/>
      <w:sz w:val="26"/>
      <w:szCs w:val="26"/>
      <w:lang w:val="ru-RU" w:eastAsia="ru-RU"/>
    </w:rPr>
  </w:style>
  <w:style w:type="character" w:customStyle="1" w:styleId="af">
    <w:name w:val="Текст примечания Знак"/>
    <w:qFormat/>
    <w:rPr>
      <w:rFonts w:ascii="Calibri" w:eastAsia="Calibri" w:hAnsi="Calibri" w:cs="Times New Roman"/>
      <w:sz w:val="20"/>
      <w:szCs w:val="20"/>
      <w:lang w:eastAsia="ru-RU"/>
    </w:rPr>
  </w:style>
  <w:style w:type="character" w:customStyle="1" w:styleId="af0">
    <w:name w:val="Тема примечания Знак"/>
    <w:qFormat/>
    <w:rPr>
      <w:rFonts w:ascii="Calibri" w:eastAsia="Calibri" w:hAnsi="Calibri" w:cs="Times New Roman"/>
      <w:b/>
      <w:bCs/>
      <w:sz w:val="20"/>
      <w:szCs w:val="20"/>
      <w:lang w:eastAsia="ru-RU"/>
    </w:rPr>
  </w:style>
  <w:style w:type="character" w:customStyle="1" w:styleId="blk">
    <w:name w:val="blk"/>
    <w:qFormat/>
    <w:rPr>
      <w:rFonts w:cs="Times New Roman"/>
    </w:rPr>
  </w:style>
  <w:style w:type="character" w:customStyle="1" w:styleId="u">
    <w:name w:val="u"/>
    <w:qFormat/>
    <w:rPr>
      <w:rFonts w:cs="Times New Roman"/>
    </w:rPr>
  </w:style>
  <w:style w:type="character" w:customStyle="1" w:styleId="17">
    <w:name w:val="Знак Знак17"/>
    <w:qFormat/>
    <w:rPr>
      <w:rFonts w:eastAsia="Times New Roman" w:cs="Times New Roman"/>
      <w:lang w:val="ru-RU" w:eastAsia="ru-RU"/>
    </w:rPr>
  </w:style>
  <w:style w:type="character" w:customStyle="1" w:styleId="16">
    <w:name w:val="Знак Знак16"/>
    <w:qFormat/>
    <w:rPr>
      <w:rFonts w:eastAsia="Times New Roman" w:cs="Times New Roman"/>
      <w:lang w:val="ru-RU" w:eastAsia="ru-RU"/>
    </w:rPr>
  </w:style>
  <w:style w:type="character" w:customStyle="1" w:styleId="12">
    <w:name w:val="бпОсновной текст Знак Знак1"/>
    <w:qFormat/>
    <w:rPr>
      <w:rFonts w:ascii="Times New Roman" w:hAnsi="Times New Roman" w:cs="Times New Roman"/>
      <w:sz w:val="24"/>
      <w:szCs w:val="24"/>
      <w:lang w:val="ru-RU" w:eastAsia="ru-RU"/>
    </w:rPr>
  </w:style>
  <w:style w:type="character" w:customStyle="1" w:styleId="42">
    <w:name w:val="Знак Знак42"/>
    <w:qFormat/>
    <w:rPr>
      <w:rFonts w:ascii="Arial" w:hAnsi="Arial" w:cs="Arial"/>
      <w:sz w:val="24"/>
      <w:szCs w:val="24"/>
      <w:lang w:val="ru-RU" w:eastAsia="ru-RU" w:bidi="ar-SA"/>
    </w:rPr>
  </w:style>
  <w:style w:type="character" w:customStyle="1" w:styleId="af1">
    <w:name w:val="Название Знак"/>
    <w:qFormat/>
    <w:rPr>
      <w:rFonts w:ascii="Arial" w:eastAsia="Calibri" w:hAnsi="Arial" w:cs="Arial"/>
      <w:b/>
      <w:bCs/>
      <w:sz w:val="24"/>
      <w:szCs w:val="24"/>
      <w:lang w:eastAsia="ru-RU"/>
    </w:rPr>
  </w:style>
  <w:style w:type="character" w:customStyle="1" w:styleId="36">
    <w:name w:val="Основной текст с отступом 3 Знак"/>
    <w:qFormat/>
    <w:rPr>
      <w:rFonts w:ascii="Times New Roman" w:eastAsia="Calibri" w:hAnsi="Times New Roman" w:cs="Times New Roman"/>
      <w:sz w:val="16"/>
      <w:szCs w:val="16"/>
      <w:lang w:eastAsia="ru-RU"/>
    </w:rPr>
  </w:style>
  <w:style w:type="character" w:customStyle="1" w:styleId="af2">
    <w:name w:val="Текст Знак"/>
    <w:qFormat/>
    <w:rPr>
      <w:rFonts w:ascii="Courier New" w:eastAsia="Calibri" w:hAnsi="Courier New" w:cs="Courier New"/>
      <w:sz w:val="20"/>
      <w:szCs w:val="20"/>
      <w:lang w:eastAsia="ru-RU"/>
    </w:rPr>
  </w:style>
  <w:style w:type="character" w:customStyle="1" w:styleId="13">
    <w:name w:val="Обычный1 Знак"/>
    <w:qFormat/>
    <w:rPr>
      <w:rFonts w:ascii="Times New Roman" w:hAnsi="Times New Roman"/>
      <w:sz w:val="22"/>
      <w:szCs w:val="22"/>
      <w:lang w:eastAsia="ru-RU" w:bidi="ar-SA"/>
    </w:rPr>
  </w:style>
  <w:style w:type="character" w:customStyle="1" w:styleId="Heading1Char">
    <w:name w:val="Heading 1 Char"/>
    <w:qFormat/>
    <w:rPr>
      <w:rFonts w:ascii="Arial" w:hAnsi="Arial" w:cs="Arial"/>
      <w:b/>
      <w:bCs/>
      <w:color w:val="000080"/>
      <w:lang w:val="ru-RU" w:eastAsia="ru-RU"/>
    </w:rPr>
  </w:style>
  <w:style w:type="character" w:customStyle="1" w:styleId="Heading2Char">
    <w:name w:val="Heading 2 Char"/>
    <w:qFormat/>
    <w:rPr>
      <w:rFonts w:ascii="Arial" w:hAnsi="Arial" w:cs="Arial"/>
      <w:sz w:val="24"/>
      <w:szCs w:val="24"/>
      <w:lang w:val="ru-RU" w:eastAsia="ru-RU"/>
    </w:rPr>
  </w:style>
  <w:style w:type="character" w:customStyle="1" w:styleId="Heading3Char">
    <w:name w:val="Heading 3 Char"/>
    <w:qFormat/>
    <w:rPr>
      <w:rFonts w:ascii="Arial" w:hAnsi="Arial" w:cs="Arial"/>
      <w:b/>
      <w:bCs/>
      <w:sz w:val="24"/>
      <w:szCs w:val="24"/>
      <w:lang w:val="ru-RU" w:eastAsia="ru-RU"/>
    </w:rPr>
  </w:style>
  <w:style w:type="character" w:customStyle="1" w:styleId="Heading4Char">
    <w:name w:val="Heading 4 Char"/>
    <w:qFormat/>
    <w:rPr>
      <w:rFonts w:cs="Times New Roman"/>
      <w:sz w:val="24"/>
      <w:szCs w:val="24"/>
      <w:lang w:val="ru-RU" w:eastAsia="ru-RU"/>
    </w:rPr>
  </w:style>
  <w:style w:type="character" w:customStyle="1" w:styleId="BodyTextChar1">
    <w:name w:val="Body Text Char1"/>
    <w:qFormat/>
    <w:rPr>
      <w:rFonts w:cs="Times New Roman"/>
      <w:sz w:val="24"/>
      <w:szCs w:val="24"/>
      <w:lang w:val="ru-RU" w:eastAsia="ru-RU"/>
    </w:rPr>
  </w:style>
  <w:style w:type="character" w:customStyle="1" w:styleId="BodyTextIndentChar1">
    <w:name w:val="Body Text Indent Char1"/>
    <w:qFormat/>
    <w:rPr>
      <w:rFonts w:cs="Times New Roman"/>
      <w:sz w:val="24"/>
      <w:szCs w:val="24"/>
      <w:lang w:val="ru-RU" w:eastAsia="ru-RU"/>
    </w:rPr>
  </w:style>
  <w:style w:type="character" w:customStyle="1" w:styleId="15">
    <w:name w:val="Знак Знак15"/>
    <w:qFormat/>
    <w:rPr>
      <w:rFonts w:ascii="Times New Roman" w:hAnsi="Times New Roman" w:cs="Times New Roman"/>
      <w:sz w:val="24"/>
      <w:szCs w:val="24"/>
      <w:lang w:val="ru-RU" w:eastAsia="ru-RU"/>
    </w:rPr>
  </w:style>
  <w:style w:type="character" w:styleId="af3">
    <w:name w:val="Strong"/>
    <w:qFormat/>
    <w:rPr>
      <w:rFonts w:cs="Times New Roman"/>
      <w:b/>
      <w:bCs/>
    </w:rPr>
  </w:style>
  <w:style w:type="character" w:customStyle="1" w:styleId="HeaderChar">
    <w:name w:val="Header Char"/>
    <w:qFormat/>
    <w:rPr>
      <w:rFonts w:cs="Times New Roman"/>
      <w:sz w:val="24"/>
      <w:szCs w:val="24"/>
      <w:lang w:val="ru-RU" w:eastAsia="ar-SA" w:bidi="ar-SA"/>
    </w:rPr>
  </w:style>
  <w:style w:type="character" w:customStyle="1" w:styleId="FooterChar">
    <w:name w:val="Footer Char"/>
    <w:qFormat/>
    <w:rPr>
      <w:rFonts w:cs="Times New Roman"/>
      <w:sz w:val="24"/>
      <w:szCs w:val="24"/>
      <w:lang w:val="ru-RU" w:eastAsia="ar-SA" w:bidi="ar-SA"/>
    </w:rPr>
  </w:style>
  <w:style w:type="character" w:customStyle="1" w:styleId="120">
    <w:name w:val="Знак Знак12"/>
    <w:qFormat/>
    <w:rPr>
      <w:rFonts w:ascii="Arial" w:hAnsi="Arial" w:cs="Arial"/>
      <w:b/>
      <w:bCs/>
      <w:color w:val="000080"/>
      <w:sz w:val="20"/>
      <w:szCs w:val="20"/>
      <w:lang w:val="ru-RU" w:eastAsia="ru-RU"/>
    </w:rPr>
  </w:style>
  <w:style w:type="character" w:customStyle="1" w:styleId="SignatureChar">
    <w:name w:val="Signature Char"/>
    <w:qFormat/>
    <w:rPr>
      <w:rFonts w:cs="Times New Roman"/>
      <w:b/>
      <w:bCs/>
      <w:sz w:val="28"/>
      <w:szCs w:val="28"/>
      <w:lang w:val="ru-RU" w:eastAsia="ru-RU"/>
    </w:rPr>
  </w:style>
  <w:style w:type="character" w:customStyle="1" w:styleId="af4">
    <w:name w:val="Цветовое выделение"/>
    <w:qFormat/>
    <w:rPr>
      <w:b/>
      <w:color w:val="000080"/>
      <w:sz w:val="20"/>
    </w:rPr>
  </w:style>
  <w:style w:type="character" w:customStyle="1" w:styleId="af5">
    <w:name w:val="Гипертекстовая ссылка"/>
    <w:qFormat/>
    <w:rPr>
      <w:rFonts w:cs="Times New Roman"/>
      <w:b/>
      <w:bCs/>
      <w:color w:val="008000"/>
      <w:sz w:val="20"/>
      <w:szCs w:val="20"/>
      <w:u w:val="single"/>
    </w:rPr>
  </w:style>
  <w:style w:type="character" w:customStyle="1" w:styleId="af6">
    <w:name w:val="Продолжение ссылки"/>
    <w:qFormat/>
    <w:rPr>
      <w:rFonts w:cs="Times New Roman"/>
      <w:b w:val="0"/>
      <w:bCs w:val="0"/>
      <w:color w:val="008000"/>
      <w:sz w:val="20"/>
      <w:szCs w:val="20"/>
      <w:u w:val="single"/>
    </w:rPr>
  </w:style>
  <w:style w:type="character" w:customStyle="1" w:styleId="BodyTextFirstIndentChar">
    <w:name w:val="Body Text First Indent Char"/>
    <w:qFormat/>
    <w:rPr>
      <w:rFonts w:cs="Times New Roman"/>
      <w:sz w:val="24"/>
      <w:szCs w:val="24"/>
      <w:lang w:val="ru-RU" w:eastAsia="ru-RU"/>
    </w:rPr>
  </w:style>
  <w:style w:type="character" w:customStyle="1" w:styleId="BodyText2Char">
    <w:name w:val="Body Text 2 Char"/>
    <w:qFormat/>
    <w:rPr>
      <w:rFonts w:cs="Times New Roman"/>
      <w:sz w:val="24"/>
      <w:szCs w:val="24"/>
      <w:lang w:val="ru-RU" w:eastAsia="ru-RU"/>
    </w:rPr>
  </w:style>
  <w:style w:type="character" w:customStyle="1" w:styleId="BodyText3Char">
    <w:name w:val="Body Text 3 Char"/>
    <w:qFormat/>
    <w:rPr>
      <w:rFonts w:cs="Times New Roman"/>
      <w:sz w:val="16"/>
      <w:szCs w:val="16"/>
      <w:lang w:val="ru-RU" w:eastAsia="ru-RU"/>
    </w:rPr>
  </w:style>
  <w:style w:type="character" w:customStyle="1" w:styleId="27">
    <w:name w:val="Знак Знак27"/>
    <w:qFormat/>
    <w:rPr>
      <w:rFonts w:cs="Times New Roman"/>
      <w:sz w:val="28"/>
      <w:szCs w:val="28"/>
      <w:lang w:val="ru-RU" w:eastAsia="ru-RU"/>
    </w:rPr>
  </w:style>
  <w:style w:type="character" w:customStyle="1" w:styleId="26">
    <w:name w:val="Знак Знак26"/>
    <w:qFormat/>
    <w:rPr>
      <w:rFonts w:ascii="Arial" w:hAnsi="Arial" w:cs="Arial"/>
      <w:b/>
      <w:bCs/>
      <w:sz w:val="26"/>
      <w:szCs w:val="26"/>
      <w:lang w:val="ru-RU" w:eastAsia="ru-RU"/>
    </w:rPr>
  </w:style>
  <w:style w:type="character" w:customStyle="1" w:styleId="25">
    <w:name w:val="Знак Знак25"/>
    <w:qFormat/>
    <w:rPr>
      <w:rFonts w:ascii="Arial" w:hAnsi="Arial" w:cs="Arial"/>
      <w:b/>
      <w:bCs/>
      <w:sz w:val="24"/>
      <w:szCs w:val="24"/>
      <w:lang w:val="ru-RU" w:eastAsia="ru-RU"/>
    </w:rPr>
  </w:style>
  <w:style w:type="character" w:styleId="af7">
    <w:name w:val="Emphasis"/>
    <w:qFormat/>
    <w:rPr>
      <w:rFonts w:cs="Times New Roman"/>
      <w:i/>
      <w:iCs/>
    </w:rPr>
  </w:style>
  <w:style w:type="character" w:customStyle="1" w:styleId="HTML1">
    <w:name w:val="Стандартный HTML Знак1"/>
    <w:qFormat/>
    <w:rPr>
      <w:rFonts w:ascii="Courier New" w:hAnsi="Courier New" w:cs="Courier New"/>
      <w:lang w:val="ru-RU" w:eastAsia="ar-SA" w:bidi="ar-SA"/>
    </w:rPr>
  </w:style>
  <w:style w:type="character" w:customStyle="1" w:styleId="28">
    <w:name w:val="Знак Знак28"/>
    <w:qFormat/>
    <w:rPr>
      <w:rFonts w:cs="Times New Roman"/>
      <w:sz w:val="24"/>
      <w:szCs w:val="24"/>
      <w:lang w:val="ru-RU" w:eastAsia="ru-RU"/>
    </w:rPr>
  </w:style>
  <w:style w:type="character" w:customStyle="1" w:styleId="22">
    <w:name w:val="Заголовок 2 Знак2"/>
    <w:qFormat/>
    <w:rPr>
      <w:rFonts w:ascii="Arial" w:hAnsi="Arial" w:cs="Arial"/>
      <w:b/>
      <w:bCs/>
      <w:i/>
      <w:iCs/>
      <w:sz w:val="28"/>
      <w:szCs w:val="28"/>
      <w:lang w:val="ru-RU" w:eastAsia="ru-RU"/>
    </w:rPr>
  </w:style>
  <w:style w:type="character" w:customStyle="1" w:styleId="230">
    <w:name w:val="Знак Знак23"/>
    <w:qFormat/>
    <w:rPr>
      <w:rFonts w:ascii="Times New Roman" w:hAnsi="Times New Roman" w:cs="Times New Roman"/>
      <w:sz w:val="24"/>
      <w:szCs w:val="24"/>
    </w:rPr>
  </w:style>
  <w:style w:type="character" w:customStyle="1" w:styleId="220">
    <w:name w:val="Знак Знак22"/>
    <w:qFormat/>
    <w:rPr>
      <w:rFonts w:ascii="Times New Roman" w:hAnsi="Times New Roman" w:cs="Times New Roman"/>
      <w:sz w:val="28"/>
      <w:szCs w:val="28"/>
    </w:rPr>
  </w:style>
  <w:style w:type="character" w:customStyle="1" w:styleId="210">
    <w:name w:val="Знак Знак21"/>
    <w:qFormat/>
    <w:rPr>
      <w:rFonts w:ascii="Arial" w:hAnsi="Arial" w:cs="Arial"/>
      <w:b/>
      <w:bCs/>
      <w:sz w:val="26"/>
      <w:szCs w:val="26"/>
    </w:rPr>
  </w:style>
  <w:style w:type="character" w:customStyle="1" w:styleId="200">
    <w:name w:val="Знак Знак20"/>
    <w:qFormat/>
    <w:rPr>
      <w:rFonts w:ascii="Times New Roman" w:hAnsi="Times New Roman" w:cs="Times New Roman"/>
      <w:b/>
      <w:bCs/>
      <w:sz w:val="28"/>
      <w:szCs w:val="28"/>
    </w:rPr>
  </w:style>
  <w:style w:type="character" w:customStyle="1" w:styleId="211">
    <w:name w:val="Заголовок 2 Знак1"/>
    <w:qFormat/>
    <w:rPr>
      <w:rFonts w:ascii="Arial" w:hAnsi="Arial" w:cs="Arial"/>
      <w:b/>
      <w:bCs/>
      <w:i/>
      <w:iCs/>
      <w:sz w:val="28"/>
      <w:szCs w:val="28"/>
      <w:lang w:val="ru-RU" w:eastAsia="ru-RU"/>
    </w:rPr>
  </w:style>
  <w:style w:type="character" w:customStyle="1" w:styleId="221">
    <w:name w:val="Знак Знак221"/>
    <w:qFormat/>
    <w:rPr>
      <w:rFonts w:cs="Times New Roman"/>
      <w:sz w:val="24"/>
      <w:szCs w:val="24"/>
      <w:lang w:val="ru-RU" w:eastAsia="ru-RU"/>
    </w:rPr>
  </w:style>
  <w:style w:type="character" w:customStyle="1" w:styleId="2110">
    <w:name w:val="Знак Знак211"/>
    <w:qFormat/>
    <w:rPr>
      <w:rFonts w:cs="Times New Roman"/>
      <w:sz w:val="28"/>
      <w:szCs w:val="28"/>
      <w:lang w:val="ru-RU" w:eastAsia="ru-RU"/>
    </w:rPr>
  </w:style>
  <w:style w:type="character" w:customStyle="1" w:styleId="201">
    <w:name w:val="Знак Знак201"/>
    <w:qFormat/>
    <w:rPr>
      <w:rFonts w:ascii="Arial" w:hAnsi="Arial" w:cs="Arial"/>
      <w:b/>
      <w:bCs/>
      <w:sz w:val="26"/>
      <w:szCs w:val="26"/>
      <w:lang w:val="ru-RU" w:eastAsia="ru-RU"/>
    </w:rPr>
  </w:style>
  <w:style w:type="character" w:customStyle="1" w:styleId="19">
    <w:name w:val="Знак Знак19"/>
    <w:qFormat/>
    <w:rPr>
      <w:rFonts w:cs="Times New Roman"/>
      <w:b/>
      <w:bCs/>
      <w:sz w:val="28"/>
      <w:szCs w:val="28"/>
      <w:lang w:val="ru-RU" w:eastAsia="ru-RU"/>
    </w:rPr>
  </w:style>
  <w:style w:type="character" w:customStyle="1" w:styleId="18">
    <w:name w:val="Знак Знак18"/>
    <w:qFormat/>
    <w:rPr>
      <w:rFonts w:cs="Times New Roman"/>
      <w:b/>
      <w:bCs/>
      <w:i/>
      <w:iCs/>
      <w:sz w:val="26"/>
      <w:szCs w:val="26"/>
      <w:lang w:val="ru-RU" w:eastAsia="ru-RU"/>
    </w:rPr>
  </w:style>
  <w:style w:type="character" w:customStyle="1" w:styleId="172">
    <w:name w:val="Знак Знак172"/>
    <w:qFormat/>
    <w:rPr>
      <w:rFonts w:cs="Times New Roman"/>
      <w:i/>
      <w:iCs/>
      <w:sz w:val="22"/>
      <w:szCs w:val="22"/>
      <w:lang w:val="ru-RU" w:eastAsia="ru-RU"/>
    </w:rPr>
  </w:style>
  <w:style w:type="character" w:customStyle="1" w:styleId="162">
    <w:name w:val="Знак Знак162"/>
    <w:qFormat/>
    <w:rPr>
      <w:rFonts w:ascii="Arial" w:hAnsi="Arial" w:cs="Arial"/>
      <w:lang w:val="ru-RU" w:eastAsia="ru-RU"/>
    </w:rPr>
  </w:style>
  <w:style w:type="character" w:customStyle="1" w:styleId="151">
    <w:name w:val="Знак Знак151"/>
    <w:qFormat/>
    <w:rPr>
      <w:rFonts w:ascii="Arial" w:hAnsi="Arial" w:cs="Arial"/>
      <w:i/>
      <w:iCs/>
      <w:lang w:val="ru-RU" w:eastAsia="ru-RU"/>
    </w:rPr>
  </w:style>
  <w:style w:type="character" w:customStyle="1" w:styleId="110">
    <w:name w:val="Знак Знак11"/>
    <w:qFormat/>
    <w:rPr>
      <w:rFonts w:cs="Times New Roman"/>
      <w:sz w:val="24"/>
      <w:szCs w:val="24"/>
      <w:lang w:val="ru-RU" w:eastAsia="ru-RU"/>
    </w:rPr>
  </w:style>
  <w:style w:type="character" w:customStyle="1" w:styleId="91">
    <w:name w:val="Знак Знак9"/>
    <w:qFormat/>
    <w:rPr>
      <w:rFonts w:cs="Times New Roman"/>
      <w:lang w:val="ru-RU" w:eastAsia="ru-RU"/>
    </w:rPr>
  </w:style>
  <w:style w:type="character" w:customStyle="1" w:styleId="37">
    <w:name w:val="Знак Знак3"/>
    <w:qFormat/>
    <w:rPr>
      <w:rFonts w:cs="Times New Roman"/>
      <w:b/>
      <w:bCs/>
      <w:sz w:val="28"/>
      <w:szCs w:val="28"/>
      <w:lang w:val="ru-RU" w:eastAsia="ru-RU"/>
    </w:rPr>
  </w:style>
  <w:style w:type="character" w:customStyle="1" w:styleId="14">
    <w:name w:val="Знак Знак14"/>
    <w:qFormat/>
    <w:rPr>
      <w:rFonts w:cs="Times New Roman"/>
      <w:sz w:val="24"/>
      <w:szCs w:val="24"/>
      <w:lang w:val="ru-RU" w:eastAsia="ru-RU"/>
    </w:rPr>
  </w:style>
  <w:style w:type="character" w:customStyle="1" w:styleId="24">
    <w:name w:val="Знак Знак2"/>
    <w:qFormat/>
    <w:rPr>
      <w:rFonts w:ascii="Times New Roman" w:hAnsi="Times New Roman" w:cs="Times New Roman"/>
      <w:sz w:val="24"/>
      <w:szCs w:val="24"/>
      <w:lang w:val="ru-RU" w:eastAsia="ru-RU"/>
    </w:rPr>
  </w:style>
  <w:style w:type="character" w:customStyle="1" w:styleId="100">
    <w:name w:val="Знак Знак10"/>
    <w:qFormat/>
    <w:rPr>
      <w:rFonts w:cs="Times New Roman"/>
      <w:sz w:val="24"/>
      <w:szCs w:val="24"/>
      <w:lang w:val="ru-RU" w:eastAsia="ru-RU"/>
    </w:rPr>
  </w:style>
  <w:style w:type="character" w:customStyle="1" w:styleId="1a">
    <w:name w:val="Знак Знак1"/>
    <w:qFormat/>
    <w:rPr>
      <w:rFonts w:cs="Times New Roman"/>
      <w:sz w:val="16"/>
      <w:szCs w:val="16"/>
      <w:lang w:val="ru-RU" w:eastAsia="ru-RU"/>
    </w:rPr>
  </w:style>
  <w:style w:type="character" w:customStyle="1" w:styleId="51">
    <w:name w:val="Знак Знак5"/>
    <w:qFormat/>
    <w:rPr>
      <w:rFonts w:ascii="Tahoma" w:hAnsi="Tahoma" w:cs="Tahoma"/>
      <w:sz w:val="16"/>
      <w:szCs w:val="16"/>
    </w:rPr>
  </w:style>
  <w:style w:type="character" w:customStyle="1" w:styleId="121">
    <w:name w:val="Знак Знак121"/>
    <w:qFormat/>
    <w:rPr>
      <w:rFonts w:ascii="Arial" w:hAnsi="Arial" w:cs="Arial"/>
      <w:b/>
      <w:bCs/>
      <w:color w:val="000080"/>
      <w:sz w:val="20"/>
      <w:szCs w:val="20"/>
      <w:lang w:val="ru-RU" w:eastAsia="ru-RU"/>
    </w:rPr>
  </w:style>
  <w:style w:type="character" w:customStyle="1" w:styleId="1b">
    <w:name w:val="Текст выноски Знак1"/>
    <w:qFormat/>
    <w:rPr>
      <w:rFonts w:ascii="Tahoma" w:hAnsi="Tahoma" w:cs="Tahoma"/>
      <w:sz w:val="16"/>
      <w:szCs w:val="16"/>
      <w:lang w:val="ru-RU" w:eastAsia="ar-SA" w:bidi="ar-SA"/>
    </w:rPr>
  </w:style>
  <w:style w:type="character" w:customStyle="1" w:styleId="1c">
    <w:name w:val="Схема документа Знак1"/>
    <w:qFormat/>
    <w:rPr>
      <w:rFonts w:ascii="Tahoma" w:hAnsi="Tahoma" w:cs="Tahoma"/>
      <w:sz w:val="16"/>
      <w:szCs w:val="16"/>
      <w:lang w:val="ru-RU" w:eastAsia="ar-SA" w:bidi="ar-SA"/>
    </w:rPr>
  </w:style>
  <w:style w:type="character" w:customStyle="1" w:styleId="123">
    <w:name w:val="Знак Знак123"/>
    <w:qFormat/>
    <w:rPr>
      <w:rFonts w:ascii="Arial" w:eastAsia="Times New Roman" w:hAnsi="Arial" w:cs="Times New Roman"/>
      <w:b/>
      <w:bCs/>
      <w:color w:val="000080"/>
      <w:sz w:val="20"/>
      <w:szCs w:val="20"/>
      <w:lang w:eastAsia="ru-RU"/>
    </w:rPr>
  </w:style>
  <w:style w:type="character" w:customStyle="1" w:styleId="29">
    <w:name w:val="Заголовок 2 Знак Знак Знак"/>
    <w:qFormat/>
    <w:rPr>
      <w:rFonts w:ascii="Arial" w:hAnsi="Arial" w:cs="Arial"/>
      <w:b/>
      <w:bCs/>
      <w:i/>
      <w:iCs/>
      <w:sz w:val="28"/>
      <w:szCs w:val="28"/>
      <w:lang w:val="ru-RU" w:eastAsia="ru-RU" w:bidi="ar-SA"/>
    </w:rPr>
  </w:style>
  <w:style w:type="character" w:customStyle="1" w:styleId="192">
    <w:name w:val="Знак Знак192"/>
    <w:qFormat/>
    <w:rPr>
      <w:rFonts w:ascii="Arial" w:hAnsi="Arial"/>
      <w:b/>
      <w:bCs/>
      <w:sz w:val="28"/>
      <w:szCs w:val="24"/>
      <w:lang w:val="ru-RU" w:eastAsia="ru-RU" w:bidi="ar-SA"/>
    </w:rPr>
  </w:style>
  <w:style w:type="character" w:customStyle="1" w:styleId="182">
    <w:name w:val="Знак Знак182"/>
    <w:qFormat/>
    <w:rPr>
      <w:sz w:val="28"/>
      <w:szCs w:val="24"/>
      <w:lang w:val="ru-RU" w:eastAsia="ru-RU" w:bidi="ar-SA"/>
    </w:rPr>
  </w:style>
  <w:style w:type="character" w:customStyle="1" w:styleId="232">
    <w:name w:val="Знак Знак232"/>
    <w:qFormat/>
    <w:rPr>
      <w:rFonts w:ascii="Times New Roman" w:eastAsia="Times New Roman" w:hAnsi="Times New Roman"/>
      <w:sz w:val="24"/>
    </w:rPr>
  </w:style>
  <w:style w:type="character" w:customStyle="1" w:styleId="223">
    <w:name w:val="Знак Знак223"/>
    <w:qFormat/>
    <w:rPr>
      <w:rFonts w:ascii="Times New Roman" w:eastAsia="Times New Roman" w:hAnsi="Times New Roman"/>
      <w:sz w:val="28"/>
    </w:rPr>
  </w:style>
  <w:style w:type="character" w:customStyle="1" w:styleId="213">
    <w:name w:val="Знак Знак213"/>
    <w:qFormat/>
    <w:rPr>
      <w:rFonts w:ascii="Arial" w:eastAsia="Times New Roman" w:hAnsi="Arial" w:cs="Arial"/>
      <w:b/>
      <w:bCs/>
      <w:sz w:val="26"/>
      <w:szCs w:val="26"/>
    </w:rPr>
  </w:style>
  <w:style w:type="character" w:customStyle="1" w:styleId="203">
    <w:name w:val="Знак Знак203"/>
    <w:qFormat/>
    <w:rPr>
      <w:rFonts w:ascii="Times New Roman" w:eastAsia="Times New Roman" w:hAnsi="Times New Roman"/>
      <w:b/>
      <w:bCs/>
      <w:sz w:val="28"/>
      <w:szCs w:val="28"/>
    </w:rPr>
  </w:style>
  <w:style w:type="character" w:customStyle="1" w:styleId="Heading1Char1">
    <w:name w:val="Heading 1 Char1"/>
    <w:qFormat/>
    <w:rPr>
      <w:rFonts w:ascii="Tahoma" w:eastAsia="Calibri" w:hAnsi="Tahoma"/>
      <w:lang w:val="en-US" w:eastAsia="en-US" w:bidi="ar-SA"/>
    </w:rPr>
  </w:style>
  <w:style w:type="character" w:customStyle="1" w:styleId="Heading2Char1">
    <w:name w:val="Heading 2 Char1"/>
    <w:qFormat/>
    <w:rPr>
      <w:rFonts w:ascii="Arial" w:eastAsia="Calibri" w:hAnsi="Arial" w:cs="Arial"/>
      <w:b/>
      <w:bCs/>
      <w:i/>
      <w:iCs/>
      <w:sz w:val="28"/>
      <w:szCs w:val="28"/>
      <w:lang w:val="ru-RU" w:eastAsia="ru-RU" w:bidi="ar-SA"/>
    </w:rPr>
  </w:style>
  <w:style w:type="character" w:customStyle="1" w:styleId="Heading3Char1">
    <w:name w:val="Heading 3 Char1"/>
    <w:qFormat/>
    <w:rPr>
      <w:rFonts w:ascii="Arial" w:eastAsia="Calibri" w:hAnsi="Arial" w:cs="Arial"/>
      <w:b/>
      <w:bCs/>
      <w:sz w:val="26"/>
      <w:szCs w:val="26"/>
      <w:lang w:val="ru-RU" w:eastAsia="ru-RU" w:bidi="ar-SA"/>
    </w:rPr>
  </w:style>
  <w:style w:type="character" w:customStyle="1" w:styleId="Heading4Char1">
    <w:name w:val="Heading 4 Char1"/>
    <w:qFormat/>
    <w:rPr>
      <w:rFonts w:eastAsia="Calibri"/>
      <w:b/>
      <w:sz w:val="24"/>
      <w:lang w:val="ru-RU" w:eastAsia="ru-RU" w:bidi="ar-SA"/>
    </w:rPr>
  </w:style>
  <w:style w:type="character" w:customStyle="1" w:styleId="Heading5Char">
    <w:name w:val="Heading 5 Char"/>
    <w:qFormat/>
    <w:rPr>
      <w:rFonts w:eastAsia="Calibri"/>
      <w:b/>
      <w:bCs/>
      <w:i/>
      <w:iCs/>
      <w:sz w:val="26"/>
      <w:szCs w:val="26"/>
      <w:lang w:val="ru-RU" w:eastAsia="ru-RU" w:bidi="ar-SA"/>
    </w:rPr>
  </w:style>
  <w:style w:type="character" w:customStyle="1" w:styleId="Heading6Char">
    <w:name w:val="Heading 6 Char"/>
    <w:qFormat/>
    <w:rPr>
      <w:rFonts w:eastAsia="Calibri"/>
      <w:i/>
      <w:iCs/>
      <w:sz w:val="22"/>
      <w:szCs w:val="22"/>
      <w:lang w:val="ru-RU" w:eastAsia="ru-RU" w:bidi="ar-SA"/>
    </w:rPr>
  </w:style>
  <w:style w:type="character" w:customStyle="1" w:styleId="Heading7Char">
    <w:name w:val="Heading 7 Char"/>
    <w:qFormat/>
    <w:rPr>
      <w:rFonts w:eastAsia="Calibri"/>
      <w:sz w:val="24"/>
      <w:szCs w:val="24"/>
      <w:lang w:val="ru-RU" w:eastAsia="ru-RU" w:bidi="ar-SA"/>
    </w:rPr>
  </w:style>
  <w:style w:type="character" w:customStyle="1" w:styleId="Heading8Char">
    <w:name w:val="Heading 8 Char"/>
    <w:qFormat/>
    <w:rPr>
      <w:rFonts w:ascii="Arial" w:eastAsia="Calibri" w:hAnsi="Arial" w:cs="Arial"/>
      <w:i/>
      <w:iCs/>
      <w:lang w:val="ru-RU" w:eastAsia="ru-RU" w:bidi="ar-SA"/>
    </w:rPr>
  </w:style>
  <w:style w:type="character" w:customStyle="1" w:styleId="Heading9Char">
    <w:name w:val="Heading 9 Char"/>
    <w:qFormat/>
    <w:rPr>
      <w:rFonts w:ascii="Arial" w:eastAsia="Calibri" w:hAnsi="Arial" w:cs="Arial"/>
      <w:b/>
      <w:bCs/>
      <w:i/>
      <w:iCs/>
      <w:sz w:val="18"/>
      <w:szCs w:val="18"/>
      <w:lang w:val="ru-RU" w:eastAsia="ru-RU" w:bidi="ar-SA"/>
    </w:rPr>
  </w:style>
  <w:style w:type="character" w:customStyle="1" w:styleId="HeaderChar1">
    <w:name w:val="Header Char1"/>
    <w:qFormat/>
    <w:rPr>
      <w:rFonts w:ascii="Calibri" w:eastAsia="Calibri" w:hAnsi="Calibri"/>
      <w:sz w:val="22"/>
      <w:szCs w:val="22"/>
      <w:lang w:val="ru-RU" w:eastAsia="ru-RU" w:bidi="ar-SA"/>
    </w:rPr>
  </w:style>
  <w:style w:type="character" w:customStyle="1" w:styleId="FooterChar1">
    <w:name w:val="Footer Char1"/>
    <w:qFormat/>
    <w:rPr>
      <w:rFonts w:ascii="Calibri" w:eastAsia="Calibri" w:hAnsi="Calibri"/>
      <w:sz w:val="22"/>
      <w:szCs w:val="22"/>
      <w:lang w:val="ru-RU" w:eastAsia="ru-RU" w:bidi="ar-SA"/>
    </w:rPr>
  </w:style>
  <w:style w:type="character" w:customStyle="1" w:styleId="BodyTextChar2">
    <w:name w:val="Body Text Char2"/>
    <w:qFormat/>
    <w:rPr>
      <w:rFonts w:eastAsia="Calibri"/>
      <w:sz w:val="28"/>
      <w:szCs w:val="24"/>
      <w:lang w:val="ru-RU" w:eastAsia="ru-RU" w:bidi="ar-SA"/>
    </w:rPr>
  </w:style>
  <w:style w:type="character" w:customStyle="1" w:styleId="BodyTextIndentChar2">
    <w:name w:val="Body Text Indent Char2"/>
    <w:qFormat/>
    <w:rPr>
      <w:rFonts w:eastAsia="Calibri"/>
      <w:sz w:val="28"/>
      <w:szCs w:val="24"/>
      <w:lang w:val="ru-RU" w:eastAsia="ru-RU" w:bidi="ar-SA"/>
    </w:rPr>
  </w:style>
  <w:style w:type="character" w:customStyle="1" w:styleId="HTMLPreformattedChar">
    <w:name w:val="HTML Preformatted Char"/>
    <w:qFormat/>
    <w:rPr>
      <w:rFonts w:ascii="Courier New" w:eastAsia="Calibri" w:hAnsi="Courier New" w:cs="Courier New"/>
      <w:color w:val="000090"/>
      <w:lang w:val="ru-RU" w:eastAsia="ru-RU" w:bidi="ar-SA"/>
    </w:rPr>
  </w:style>
  <w:style w:type="character" w:customStyle="1" w:styleId="BodyText2Char1">
    <w:name w:val="Body Text 2 Char1"/>
    <w:qFormat/>
    <w:rPr>
      <w:rFonts w:eastAsia="Calibri"/>
      <w:b/>
      <w:bCs/>
      <w:sz w:val="24"/>
      <w:szCs w:val="24"/>
      <w:lang w:val="ru-RU" w:eastAsia="ru-RU" w:bidi="ar-SA"/>
    </w:rPr>
  </w:style>
  <w:style w:type="character" w:customStyle="1" w:styleId="SignatureChar1">
    <w:name w:val="Signature Char1"/>
    <w:qFormat/>
    <w:rPr>
      <w:rFonts w:eastAsia="Calibri"/>
      <w:b/>
      <w:sz w:val="28"/>
      <w:szCs w:val="28"/>
      <w:lang w:val="ru-RU" w:eastAsia="ru-RU" w:bidi="ar-SA"/>
    </w:rPr>
  </w:style>
  <w:style w:type="character" w:customStyle="1" w:styleId="BodyTextFirstIndentChar1">
    <w:name w:val="Body Text First Indent Char1"/>
    <w:qFormat/>
    <w:rPr>
      <w:rFonts w:eastAsia="Calibri"/>
      <w:sz w:val="24"/>
      <w:szCs w:val="24"/>
      <w:lang w:val="ru-RU" w:eastAsia="ru-RU" w:bidi="ar-SA"/>
    </w:rPr>
  </w:style>
  <w:style w:type="character" w:customStyle="1" w:styleId="BodyText3Char1">
    <w:name w:val="Body Text 3 Char1"/>
    <w:qFormat/>
    <w:rPr>
      <w:rFonts w:eastAsia="Calibri"/>
      <w:sz w:val="16"/>
      <w:szCs w:val="16"/>
      <w:lang w:val="ru-RU" w:eastAsia="ru-RU" w:bidi="ar-SA"/>
    </w:rPr>
  </w:style>
  <w:style w:type="character" w:customStyle="1" w:styleId="TitleChar">
    <w:name w:val="Title Char"/>
    <w:qFormat/>
    <w:rPr>
      <w:rFonts w:ascii="Arial" w:eastAsia="Calibri" w:hAnsi="Arial" w:cs="Arial"/>
      <w:b/>
      <w:bCs/>
      <w:sz w:val="24"/>
      <w:szCs w:val="24"/>
      <w:lang w:val="ru-RU" w:eastAsia="ru-RU" w:bidi="ar-SA"/>
    </w:rPr>
  </w:style>
  <w:style w:type="character" w:customStyle="1" w:styleId="BodyTextIndent3Char">
    <w:name w:val="Body Text Indent 3 Char"/>
    <w:qFormat/>
    <w:rPr>
      <w:rFonts w:eastAsia="Calibri"/>
      <w:sz w:val="16"/>
      <w:szCs w:val="16"/>
      <w:lang w:val="ru-RU" w:eastAsia="ru-RU" w:bidi="ar-SA"/>
    </w:rPr>
  </w:style>
  <w:style w:type="character" w:customStyle="1" w:styleId="PlainTextChar">
    <w:name w:val="Plain Text Char"/>
    <w:qFormat/>
    <w:rPr>
      <w:rFonts w:ascii="Courier New" w:eastAsia="Calibri" w:hAnsi="Courier New" w:cs="Courier New"/>
      <w:lang w:val="ru-RU" w:eastAsia="ru-RU" w:bidi="ar-SA"/>
    </w:rPr>
  </w:style>
  <w:style w:type="character" w:customStyle="1" w:styleId="2a">
    <w:name w:val="Красная строка 2 Знак"/>
    <w:qFormat/>
    <w:rPr>
      <w:rFonts w:ascii="Times New Roman" w:eastAsia="Times New Roman" w:hAnsi="Times New Roman" w:cs="Times New Roman"/>
      <w:sz w:val="20"/>
      <w:szCs w:val="20"/>
      <w:lang w:eastAsia="ru-RU"/>
    </w:rPr>
  </w:style>
  <w:style w:type="character" w:customStyle="1" w:styleId="apple-style-span">
    <w:name w:val="apple-style-span"/>
    <w:basedOn w:val="a0"/>
    <w:qFormat/>
  </w:style>
  <w:style w:type="character" w:styleId="af8">
    <w:name w:val="annotation reference"/>
    <w:qFormat/>
    <w:rPr>
      <w:sz w:val="16"/>
      <w:szCs w:val="16"/>
    </w:rPr>
  </w:style>
  <w:style w:type="character" w:customStyle="1" w:styleId="af9">
    <w:name w:val="Текст концевой сноски Знак"/>
    <w:qFormat/>
    <w:rPr>
      <w:sz w:val="24"/>
      <w:szCs w:val="24"/>
      <w:lang w:eastAsia="en-US"/>
    </w:rPr>
  </w:style>
  <w:style w:type="character" w:customStyle="1" w:styleId="afa">
    <w:name w:val="Привязка концевой сноски"/>
    <w:rPr>
      <w:vertAlign w:val="superscript"/>
    </w:rPr>
  </w:style>
  <w:style w:type="character" w:customStyle="1" w:styleId="EndnoteCharacters">
    <w:name w:val="Endnote Characters"/>
    <w:qFormat/>
    <w:rPr>
      <w:vertAlign w:val="superscript"/>
    </w:rPr>
  </w:style>
  <w:style w:type="character" w:customStyle="1" w:styleId="afb">
    <w:name w:val="Схема документа Знак"/>
    <w:qFormat/>
    <w:rPr>
      <w:rFonts w:ascii="Times New Roman" w:hAnsi="Times New Roman"/>
      <w:sz w:val="24"/>
      <w:szCs w:val="24"/>
      <w:lang w:eastAsia="en-US"/>
    </w:rPr>
  </w:style>
  <w:style w:type="character" w:customStyle="1" w:styleId="410">
    <w:name w:val="Знак Знак41"/>
    <w:qFormat/>
    <w:rPr>
      <w:rFonts w:ascii="Arial" w:hAnsi="Arial" w:cs="Arial"/>
      <w:sz w:val="24"/>
      <w:szCs w:val="24"/>
      <w:lang w:val="ru-RU" w:eastAsia="ru-RU" w:bidi="ar-SA"/>
    </w:rPr>
  </w:style>
  <w:style w:type="character" w:customStyle="1" w:styleId="171">
    <w:name w:val="Знак Знак171"/>
    <w:qFormat/>
    <w:rPr>
      <w:rFonts w:cs="Times New Roman"/>
      <w:i/>
      <w:iCs/>
      <w:sz w:val="22"/>
      <w:szCs w:val="22"/>
      <w:lang w:val="ru-RU" w:eastAsia="ru-RU"/>
    </w:rPr>
  </w:style>
  <w:style w:type="character" w:customStyle="1" w:styleId="161">
    <w:name w:val="Знак Знак161"/>
    <w:qFormat/>
    <w:rPr>
      <w:rFonts w:ascii="Arial" w:hAnsi="Arial" w:cs="Arial"/>
      <w:lang w:val="ru-RU" w:eastAsia="ru-RU"/>
    </w:rPr>
  </w:style>
  <w:style w:type="character" w:customStyle="1" w:styleId="122">
    <w:name w:val="Знак Знак122"/>
    <w:qFormat/>
    <w:rPr>
      <w:rFonts w:ascii="Arial" w:eastAsia="Times New Roman" w:hAnsi="Arial" w:cs="Times New Roman"/>
      <w:b/>
      <w:bCs/>
      <w:color w:val="000080"/>
      <w:sz w:val="20"/>
      <w:szCs w:val="20"/>
      <w:lang w:eastAsia="ru-RU"/>
    </w:rPr>
  </w:style>
  <w:style w:type="character" w:customStyle="1" w:styleId="191">
    <w:name w:val="Знак Знак191"/>
    <w:qFormat/>
    <w:rPr>
      <w:rFonts w:ascii="Arial" w:hAnsi="Arial"/>
      <w:b/>
      <w:bCs/>
      <w:sz w:val="28"/>
      <w:szCs w:val="24"/>
      <w:lang w:val="ru-RU" w:eastAsia="ru-RU" w:bidi="ar-SA"/>
    </w:rPr>
  </w:style>
  <w:style w:type="character" w:customStyle="1" w:styleId="181">
    <w:name w:val="Знак Знак181"/>
    <w:qFormat/>
    <w:rPr>
      <w:sz w:val="28"/>
      <w:szCs w:val="24"/>
      <w:lang w:val="ru-RU" w:eastAsia="ru-RU" w:bidi="ar-SA"/>
    </w:rPr>
  </w:style>
  <w:style w:type="character" w:customStyle="1" w:styleId="231">
    <w:name w:val="Знак Знак231"/>
    <w:qFormat/>
    <w:rPr>
      <w:rFonts w:ascii="Times New Roman" w:eastAsia="Times New Roman" w:hAnsi="Times New Roman"/>
      <w:sz w:val="24"/>
    </w:rPr>
  </w:style>
  <w:style w:type="character" w:customStyle="1" w:styleId="222">
    <w:name w:val="Знак Знак222"/>
    <w:qFormat/>
    <w:rPr>
      <w:rFonts w:ascii="Times New Roman" w:eastAsia="Times New Roman" w:hAnsi="Times New Roman"/>
      <w:sz w:val="28"/>
    </w:rPr>
  </w:style>
  <w:style w:type="character" w:customStyle="1" w:styleId="212">
    <w:name w:val="Знак Знак212"/>
    <w:qFormat/>
    <w:rPr>
      <w:rFonts w:ascii="Arial" w:eastAsia="Times New Roman" w:hAnsi="Arial" w:cs="Arial"/>
      <w:b/>
      <w:bCs/>
      <w:sz w:val="26"/>
      <w:szCs w:val="26"/>
    </w:rPr>
  </w:style>
  <w:style w:type="character" w:customStyle="1" w:styleId="202">
    <w:name w:val="Знак Знак202"/>
    <w:qFormat/>
    <w:rPr>
      <w:rFonts w:ascii="Times New Roman" w:eastAsia="Times New Roman" w:hAnsi="Times New Roman"/>
      <w:b/>
      <w:bCs/>
      <w:sz w:val="28"/>
      <w:szCs w:val="28"/>
    </w:rPr>
  </w:style>
  <w:style w:type="character" w:customStyle="1" w:styleId="NoSpacingChar">
    <w:name w:val="No Spacing Char"/>
    <w:uiPriority w:val="99"/>
    <w:qFormat/>
    <w:rPr>
      <w:sz w:val="22"/>
      <w:lang w:eastAsia="en-US"/>
    </w:rPr>
  </w:style>
  <w:style w:type="character" w:customStyle="1" w:styleId="ListLabel1">
    <w:name w:val="ListLabel 1"/>
    <w:qFormat/>
    <w:rPr>
      <w:sz w:val="24"/>
      <w:szCs w:val="24"/>
    </w:rPr>
  </w:style>
  <w:style w:type="character" w:customStyle="1" w:styleId="ListLabel2">
    <w:name w:val="ListLabel 2"/>
    <w:qFormat/>
    <w:rPr>
      <w:b w:val="0"/>
      <w:i w:val="0"/>
      <w:color w:val="00000A"/>
      <w:sz w:val="24"/>
      <w:szCs w:val="24"/>
    </w:rPr>
  </w:style>
  <w:style w:type="character" w:customStyle="1" w:styleId="ListLabel3">
    <w:name w:val="ListLabel 3"/>
    <w:qFormat/>
    <w:rPr>
      <w:b/>
      <w:sz w:val="22"/>
      <w:szCs w:val="24"/>
    </w:rPr>
  </w:style>
  <w:style w:type="character" w:customStyle="1" w:styleId="ListLabel4">
    <w:name w:val="ListLabel 4"/>
    <w:qFormat/>
    <w:rPr>
      <w:rFonts w:cs="Times New Roman"/>
      <w:b w:val="0"/>
      <w:i w:val="0"/>
      <w:color w:val="00000A"/>
      <w:sz w:val="28"/>
      <w:szCs w:val="28"/>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cs="Times New Roman"/>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hAnsi="Times New Roman" w:cs="Times New Roman"/>
      <w:b/>
      <w:i w:val="0"/>
      <w:color w:val="00000A"/>
      <w:sz w:val="24"/>
      <w:szCs w:val="24"/>
    </w:rPr>
  </w:style>
  <w:style w:type="character" w:customStyle="1" w:styleId="ListLabel11">
    <w:name w:val="ListLabel 11"/>
    <w:qFormat/>
    <w:rPr>
      <w:rFonts w:cs="Times New Roman"/>
      <w:b w:val="0"/>
      <w:i w:val="0"/>
      <w:color w:val="00000A"/>
      <w:sz w:val="24"/>
      <w:szCs w:val="24"/>
    </w:rPr>
  </w:style>
  <w:style w:type="character" w:customStyle="1" w:styleId="ListLabel12">
    <w:name w:val="ListLabel 12"/>
    <w:qFormat/>
    <w:rPr>
      <w:rFonts w:ascii="Times New Roman" w:hAnsi="Times New Roman" w:cs="Times New Roman"/>
      <w:b w:val="0"/>
      <w:i w:val="0"/>
      <w:color w:val="00000A"/>
      <w:sz w:val="24"/>
      <w:szCs w:val="24"/>
    </w:rPr>
  </w:style>
  <w:style w:type="character" w:customStyle="1" w:styleId="ListLabel13">
    <w:name w:val="ListLabel 13"/>
    <w:qFormat/>
    <w:rPr>
      <w:rFonts w:cs="Times New Roman"/>
      <w:b w:val="0"/>
      <w:i w:val="0"/>
      <w:color w:val="00000A"/>
      <w:sz w:val="24"/>
      <w:szCs w:val="24"/>
    </w:rPr>
  </w:style>
  <w:style w:type="character" w:customStyle="1" w:styleId="ListLabel14">
    <w:name w:val="ListLabel 14"/>
    <w:qFormat/>
    <w:rPr>
      <w:rFonts w:cs="Times New Roman"/>
      <w:b w:val="0"/>
      <w:i w:val="0"/>
      <w:color w:val="00000A"/>
      <w:sz w:val="24"/>
      <w:szCs w:val="24"/>
    </w:rPr>
  </w:style>
  <w:style w:type="character" w:customStyle="1" w:styleId="ListLabel15">
    <w:name w:val="ListLabel 15"/>
    <w:qFormat/>
    <w:rPr>
      <w:rFonts w:cs="Times New Roman"/>
      <w:b w:val="0"/>
      <w:i w:val="0"/>
      <w:color w:val="00000A"/>
      <w:sz w:val="24"/>
      <w:szCs w:val="24"/>
    </w:rPr>
  </w:style>
  <w:style w:type="character" w:customStyle="1" w:styleId="ListLabel16">
    <w:name w:val="ListLabel 16"/>
    <w:qFormat/>
    <w:rPr>
      <w:rFonts w:cs="Times New Roman"/>
      <w:b w:val="0"/>
      <w:i w:val="0"/>
      <w:color w:val="00000A"/>
      <w:sz w:val="24"/>
      <w:szCs w:val="24"/>
    </w:rPr>
  </w:style>
  <w:style w:type="character" w:customStyle="1" w:styleId="ListLabel17">
    <w:name w:val="ListLabel 17"/>
    <w:qFormat/>
    <w:rPr>
      <w:rFonts w:cs="Times New Roman"/>
      <w:b w:val="0"/>
      <w:i w:val="0"/>
      <w:color w:val="00000A"/>
      <w:sz w:val="24"/>
      <w:szCs w:val="24"/>
    </w:rPr>
  </w:style>
  <w:style w:type="character" w:customStyle="1" w:styleId="ListLabel18">
    <w:name w:val="ListLabel 18"/>
    <w:qFormat/>
    <w:rPr>
      <w:rFonts w:cs="Times New Roman"/>
      <w:b w:val="0"/>
      <w:i w:val="0"/>
      <w:color w:val="00000A"/>
      <w:sz w:val="24"/>
      <w:szCs w:val="24"/>
    </w:rPr>
  </w:style>
  <w:style w:type="character" w:customStyle="1" w:styleId="ListLabel19">
    <w:name w:val="ListLabel 19"/>
    <w:qFormat/>
    <w:rPr>
      <w:rFonts w:cs="Times New Roman"/>
      <w:b w:val="0"/>
      <w:i w:val="0"/>
      <w:color w:val="00000A"/>
      <w:sz w:val="24"/>
      <w:szCs w:val="24"/>
    </w:rPr>
  </w:style>
  <w:style w:type="character" w:customStyle="1" w:styleId="ListLabel20">
    <w:name w:val="ListLabel 20"/>
    <w:qFormat/>
    <w:rPr>
      <w:rFonts w:cs="Times New Roman"/>
      <w:b w:val="0"/>
      <w:i w:val="0"/>
      <w:color w:val="00000A"/>
      <w:sz w:val="24"/>
      <w:szCs w:val="24"/>
    </w:rPr>
  </w:style>
  <w:style w:type="character" w:customStyle="1" w:styleId="ListLabel21">
    <w:name w:val="ListLabel 21"/>
    <w:qFormat/>
    <w:rPr>
      <w:rFonts w:cs="Times New Roman"/>
      <w:b w:val="0"/>
      <w:i w:val="0"/>
      <w:color w:val="00000A"/>
      <w:sz w:val="24"/>
      <w:szCs w:val="24"/>
    </w:rPr>
  </w:style>
  <w:style w:type="character" w:customStyle="1" w:styleId="ListLabel22">
    <w:name w:val="ListLabel 22"/>
    <w:qFormat/>
    <w:rPr>
      <w:rFonts w:cs="Times New Roman"/>
      <w:b w:val="0"/>
      <w:i w:val="0"/>
      <w:color w:val="00000A"/>
      <w:sz w:val="24"/>
      <w:szCs w:val="24"/>
    </w:rPr>
  </w:style>
  <w:style w:type="character" w:customStyle="1" w:styleId="ListLabel23">
    <w:name w:val="ListLabel 23"/>
    <w:qFormat/>
    <w:rPr>
      <w:rFonts w:cs="Times New Roman"/>
      <w:b w:val="0"/>
      <w:i w:val="0"/>
      <w:color w:val="00000A"/>
      <w:sz w:val="24"/>
      <w:szCs w:val="24"/>
    </w:rPr>
  </w:style>
  <w:style w:type="character" w:customStyle="1" w:styleId="ListLabel24">
    <w:name w:val="ListLabel 24"/>
    <w:qFormat/>
    <w:rPr>
      <w:rFonts w:cs="Times New Roman"/>
      <w:b w:val="0"/>
      <w:i w:val="0"/>
      <w:color w:val="00000A"/>
      <w:sz w:val="24"/>
      <w:szCs w:val="24"/>
    </w:rPr>
  </w:style>
  <w:style w:type="character" w:customStyle="1" w:styleId="ListLabel25">
    <w:name w:val="ListLabel 25"/>
    <w:qFormat/>
    <w:rPr>
      <w:rFonts w:cs="Times New Roman"/>
      <w:b w:val="0"/>
      <w:i w:val="0"/>
      <w:color w:val="00000A"/>
      <w:sz w:val="24"/>
      <w:szCs w:val="24"/>
    </w:rPr>
  </w:style>
  <w:style w:type="character" w:customStyle="1" w:styleId="ListLabel26">
    <w:name w:val="ListLabel 26"/>
    <w:qFormat/>
    <w:rPr>
      <w:rFonts w:cs="Times New Roman"/>
      <w:b w:val="0"/>
      <w:i w:val="0"/>
      <w:color w:val="00000A"/>
      <w:sz w:val="24"/>
      <w:szCs w:val="24"/>
    </w:rPr>
  </w:style>
  <w:style w:type="character" w:customStyle="1" w:styleId="ListLabel27">
    <w:name w:val="ListLabel 27"/>
    <w:qFormat/>
    <w:rPr>
      <w:rFonts w:cs="Times New Roman"/>
      <w:b w:val="0"/>
      <w:i w:val="0"/>
      <w:color w:val="00000A"/>
      <w:sz w:val="24"/>
      <w:szCs w:val="24"/>
    </w:rPr>
  </w:style>
  <w:style w:type="character" w:customStyle="1" w:styleId="ListLabel28">
    <w:name w:val="ListLabel 28"/>
    <w:qFormat/>
    <w:rPr>
      <w:rFonts w:cs="Times New Roman"/>
      <w:b w:val="0"/>
      <w:i w:val="0"/>
      <w:color w:val="00000A"/>
      <w:sz w:val="24"/>
      <w:szCs w:val="24"/>
    </w:rPr>
  </w:style>
  <w:style w:type="character" w:customStyle="1" w:styleId="ListLabel29">
    <w:name w:val="ListLabel 29"/>
    <w:qFormat/>
    <w:rPr>
      <w:rFonts w:ascii="Times New Roman" w:hAnsi="Times New Roman" w:cs="Times New Roman"/>
      <w:b w:val="0"/>
      <w:i w:val="0"/>
      <w:color w:val="00000A"/>
      <w:sz w:val="24"/>
      <w:szCs w:val="24"/>
    </w:rPr>
  </w:style>
  <w:style w:type="character" w:customStyle="1" w:styleId="ListLabel30">
    <w:name w:val="ListLabel 30"/>
    <w:qFormat/>
    <w:rPr>
      <w:rFonts w:cs="Times New Roman"/>
      <w:b w:val="0"/>
      <w:i w:val="0"/>
      <w:color w:val="00000A"/>
      <w:sz w:val="24"/>
      <w:szCs w:val="24"/>
    </w:rPr>
  </w:style>
  <w:style w:type="character" w:customStyle="1" w:styleId="ListLabel31">
    <w:name w:val="ListLabel 31"/>
    <w:qFormat/>
    <w:rPr>
      <w:rFonts w:cs="Times New Roman"/>
      <w:b w:val="0"/>
      <w:i w:val="0"/>
      <w:color w:val="00000A"/>
      <w:sz w:val="24"/>
      <w:szCs w:val="24"/>
    </w:rPr>
  </w:style>
  <w:style w:type="character" w:customStyle="1" w:styleId="ListLabel32">
    <w:name w:val="ListLabel 32"/>
    <w:qFormat/>
    <w:rPr>
      <w:rFonts w:cs="Times New Roman"/>
      <w:b w:val="0"/>
      <w:i w:val="0"/>
      <w:color w:val="00000A"/>
      <w:sz w:val="24"/>
      <w:szCs w:val="24"/>
    </w:rPr>
  </w:style>
  <w:style w:type="character" w:customStyle="1" w:styleId="ListLabel33">
    <w:name w:val="ListLabel 33"/>
    <w:qFormat/>
    <w:rPr>
      <w:rFonts w:cs="Times New Roman"/>
      <w:b w:val="0"/>
      <w:i w:val="0"/>
      <w:color w:val="00000A"/>
      <w:sz w:val="24"/>
      <w:szCs w:val="24"/>
    </w:rPr>
  </w:style>
  <w:style w:type="character" w:customStyle="1" w:styleId="ListLabel34">
    <w:name w:val="ListLabel 34"/>
    <w:qFormat/>
    <w:rPr>
      <w:rFonts w:cs="Times New Roman"/>
      <w:b w:val="0"/>
      <w:i w:val="0"/>
      <w:color w:val="00000A"/>
      <w:sz w:val="24"/>
      <w:szCs w:val="24"/>
    </w:rPr>
  </w:style>
  <w:style w:type="character" w:customStyle="1" w:styleId="ListLabel35">
    <w:name w:val="ListLabel 35"/>
    <w:qFormat/>
    <w:rPr>
      <w:rFonts w:cs="Times New Roman"/>
      <w:b w:val="0"/>
      <w:i w:val="0"/>
      <w:color w:val="00000A"/>
      <w:sz w:val="24"/>
      <w:szCs w:val="24"/>
    </w:rPr>
  </w:style>
  <w:style w:type="character" w:customStyle="1" w:styleId="ListLabel36">
    <w:name w:val="ListLabel 36"/>
    <w:qFormat/>
    <w:rPr>
      <w:rFonts w:cs="Times New Roman"/>
      <w:b w:val="0"/>
      <w:i w:val="0"/>
      <w:color w:val="00000A"/>
      <w:sz w:val="24"/>
      <w:szCs w:val="24"/>
    </w:rPr>
  </w:style>
  <w:style w:type="character" w:customStyle="1" w:styleId="ListLabel37">
    <w:name w:val="ListLabel 37"/>
    <w:qFormat/>
    <w:rPr>
      <w:rFonts w:cs="Times New Roman"/>
      <w:b w:val="0"/>
      <w:i w:val="0"/>
      <w:color w:val="00000A"/>
      <w:sz w:val="24"/>
      <w:szCs w:val="24"/>
    </w:rPr>
  </w:style>
  <w:style w:type="character" w:customStyle="1" w:styleId="ListLabel38">
    <w:name w:val="ListLabel 38"/>
    <w:qFormat/>
    <w:rPr>
      <w:rFonts w:cs="Times New Roman"/>
      <w:b w:val="0"/>
      <w:i w:val="0"/>
      <w:color w:val="00000A"/>
      <w:sz w:val="24"/>
      <w:szCs w:val="24"/>
    </w:rPr>
  </w:style>
  <w:style w:type="character" w:customStyle="1" w:styleId="ListLabel39">
    <w:name w:val="ListLabel 39"/>
    <w:qFormat/>
    <w:rPr>
      <w:rFonts w:ascii="Times New Roman" w:hAnsi="Times New Roman" w:cs="Times New Roman"/>
      <w:b w:val="0"/>
      <w:i w:val="0"/>
      <w:color w:val="00000A"/>
      <w:sz w:val="24"/>
      <w:szCs w:val="24"/>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afc">
    <w:name w:val="Ссылка указателя"/>
    <w:qFormat/>
    <w:rPr>
      <w:rFonts w:ascii="Times New Roman" w:hAnsi="Times New Roman"/>
      <w:b w:val="0"/>
      <w:i w:val="0"/>
      <w:sz w:val="24"/>
    </w:rPr>
  </w:style>
  <w:style w:type="character" w:customStyle="1" w:styleId="ListLabel52">
    <w:name w:val="ListLabel 52"/>
    <w:qFormat/>
    <w:rPr>
      <w:sz w:val="24"/>
      <w:szCs w:val="24"/>
    </w:rPr>
  </w:style>
  <w:style w:type="character" w:customStyle="1" w:styleId="ListLabel53">
    <w:name w:val="ListLabel 53"/>
    <w:qFormat/>
    <w:rPr>
      <w:b w:val="0"/>
      <w:i w:val="0"/>
      <w:color w:val="00000A"/>
      <w:sz w:val="24"/>
      <w:szCs w:val="24"/>
    </w:rPr>
  </w:style>
  <w:style w:type="character" w:customStyle="1" w:styleId="ListLabel54">
    <w:name w:val="ListLabel 54"/>
    <w:qFormat/>
    <w:rPr>
      <w:b/>
      <w:sz w:val="22"/>
      <w:szCs w:val="24"/>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ascii="Times New Roman" w:hAnsi="Times New Roman" w:cs="Times New Roman"/>
      <w:sz w:val="24"/>
    </w:rPr>
  </w:style>
  <w:style w:type="character" w:customStyle="1" w:styleId="ListLabel64">
    <w:name w:val="ListLabel 64"/>
    <w:qFormat/>
    <w:rPr>
      <w:rFonts w:ascii="Times New Roman" w:hAnsi="Times New Roman" w:cs="Times New Roman"/>
      <w:b/>
      <w:i w:val="0"/>
      <w:color w:val="00000A"/>
      <w:sz w:val="24"/>
      <w:szCs w:val="24"/>
    </w:rPr>
  </w:style>
  <w:style w:type="character" w:customStyle="1" w:styleId="ListLabel65">
    <w:name w:val="ListLabel 65"/>
    <w:qFormat/>
    <w:rPr>
      <w:rFonts w:ascii="Times New Roman" w:hAnsi="Times New Roman" w:cs="Times New Roman"/>
      <w:b w:val="0"/>
      <w:i w:val="0"/>
      <w:color w:val="00000A"/>
      <w:sz w:val="24"/>
      <w:szCs w:val="24"/>
    </w:rPr>
  </w:style>
  <w:style w:type="character" w:customStyle="1" w:styleId="ListLabel66">
    <w:name w:val="ListLabel 66"/>
    <w:qFormat/>
    <w:rPr>
      <w:rFonts w:cs="Times New Roman"/>
      <w:b w:val="0"/>
      <w:i w:val="0"/>
      <w:color w:val="00000A"/>
      <w:sz w:val="24"/>
      <w:szCs w:val="24"/>
    </w:rPr>
  </w:style>
  <w:style w:type="character" w:customStyle="1" w:styleId="ListLabel67">
    <w:name w:val="ListLabel 67"/>
    <w:qFormat/>
    <w:rPr>
      <w:rFonts w:cs="Times New Roman"/>
      <w:b w:val="0"/>
      <w:i w:val="0"/>
      <w:color w:val="00000A"/>
      <w:sz w:val="24"/>
      <w:szCs w:val="24"/>
    </w:rPr>
  </w:style>
  <w:style w:type="character" w:customStyle="1" w:styleId="ListLabel68">
    <w:name w:val="ListLabel 68"/>
    <w:qFormat/>
    <w:rPr>
      <w:rFonts w:cs="Times New Roman"/>
      <w:b w:val="0"/>
      <w:i w:val="0"/>
      <w:color w:val="00000A"/>
      <w:sz w:val="24"/>
      <w:szCs w:val="24"/>
    </w:rPr>
  </w:style>
  <w:style w:type="character" w:customStyle="1" w:styleId="ListLabel69">
    <w:name w:val="ListLabel 69"/>
    <w:qFormat/>
    <w:rPr>
      <w:rFonts w:cs="Times New Roman"/>
      <w:b w:val="0"/>
      <w:i w:val="0"/>
      <w:color w:val="00000A"/>
      <w:sz w:val="24"/>
      <w:szCs w:val="24"/>
    </w:rPr>
  </w:style>
  <w:style w:type="character" w:customStyle="1" w:styleId="ListLabel70">
    <w:name w:val="ListLabel 70"/>
    <w:qFormat/>
    <w:rPr>
      <w:rFonts w:cs="Times New Roman"/>
      <w:b w:val="0"/>
      <w:i w:val="0"/>
      <w:color w:val="00000A"/>
      <w:sz w:val="22"/>
      <w:szCs w:val="24"/>
    </w:rPr>
  </w:style>
  <w:style w:type="character" w:customStyle="1" w:styleId="ListLabel71">
    <w:name w:val="ListLabel 71"/>
    <w:qFormat/>
    <w:rPr>
      <w:rFonts w:cs="Times New Roman"/>
      <w:b w:val="0"/>
      <w:i w:val="0"/>
      <w:color w:val="00000A"/>
      <w:sz w:val="24"/>
      <w:szCs w:val="24"/>
    </w:rPr>
  </w:style>
  <w:style w:type="character" w:customStyle="1" w:styleId="ListLabel72">
    <w:name w:val="ListLabel 72"/>
    <w:qFormat/>
    <w:rPr>
      <w:rFonts w:cs="Times New Roman"/>
      <w:b w:val="0"/>
      <w:i w:val="0"/>
      <w:color w:val="00000A"/>
      <w:sz w:val="24"/>
      <w:szCs w:val="24"/>
    </w:rPr>
  </w:style>
  <w:style w:type="character" w:customStyle="1" w:styleId="ListLabel73">
    <w:name w:val="ListLabel 73"/>
    <w:qFormat/>
    <w:rPr>
      <w:rFonts w:cs="Times New Roman"/>
      <w:b w:val="0"/>
      <w:i w:val="0"/>
      <w:color w:val="00000A"/>
      <w:sz w:val="24"/>
      <w:szCs w:val="24"/>
    </w:rPr>
  </w:style>
  <w:style w:type="character" w:customStyle="1" w:styleId="ListLabel74">
    <w:name w:val="ListLabel 74"/>
    <w:qFormat/>
    <w:rPr>
      <w:rFonts w:cs="Times New Roman"/>
      <w:b w:val="0"/>
      <w:i w:val="0"/>
      <w:color w:val="00000A"/>
      <w:sz w:val="24"/>
      <w:szCs w:val="24"/>
    </w:rPr>
  </w:style>
  <w:style w:type="character" w:customStyle="1" w:styleId="ListLabel75">
    <w:name w:val="ListLabel 75"/>
    <w:qFormat/>
    <w:rPr>
      <w:rFonts w:cs="Times New Roman"/>
      <w:b w:val="0"/>
      <w:i w:val="0"/>
      <w:color w:val="00000A"/>
      <w:sz w:val="24"/>
      <w:szCs w:val="24"/>
    </w:rPr>
  </w:style>
  <w:style w:type="character" w:customStyle="1" w:styleId="ListLabel76">
    <w:name w:val="ListLabel 76"/>
    <w:qFormat/>
    <w:rPr>
      <w:rFonts w:cs="Times New Roman"/>
      <w:b w:val="0"/>
      <w:i w:val="0"/>
      <w:color w:val="00000A"/>
      <w:sz w:val="24"/>
      <w:szCs w:val="24"/>
    </w:rPr>
  </w:style>
  <w:style w:type="character" w:customStyle="1" w:styleId="ListLabel77">
    <w:name w:val="ListLabel 77"/>
    <w:qFormat/>
    <w:rPr>
      <w:rFonts w:ascii="Times New Roman" w:hAnsi="Times New Roman" w:cs="Times New Roman"/>
      <w:b w:val="0"/>
      <w:i w:val="0"/>
      <w:color w:val="00000A"/>
      <w:sz w:val="24"/>
      <w:szCs w:val="24"/>
    </w:rPr>
  </w:style>
  <w:style w:type="character" w:customStyle="1" w:styleId="ListLabel78">
    <w:name w:val="ListLabel 78"/>
    <w:qFormat/>
    <w:rPr>
      <w:rFonts w:cs="Times New Roman"/>
      <w:b w:val="0"/>
      <w:i w:val="0"/>
      <w:color w:val="00000A"/>
      <w:sz w:val="24"/>
      <w:szCs w:val="24"/>
    </w:rPr>
  </w:style>
  <w:style w:type="character" w:customStyle="1" w:styleId="ListLabel79">
    <w:name w:val="ListLabel 79"/>
    <w:qFormat/>
    <w:rPr>
      <w:rFonts w:cs="Times New Roman"/>
      <w:b w:val="0"/>
      <w:i w:val="0"/>
      <w:color w:val="00000A"/>
      <w:sz w:val="24"/>
      <w:szCs w:val="24"/>
    </w:rPr>
  </w:style>
  <w:style w:type="character" w:customStyle="1" w:styleId="afd">
    <w:name w:val="Символ нумерации"/>
    <w:qFormat/>
    <w:rPr>
      <w:rFonts w:ascii="Times New Roman" w:hAnsi="Times New Roman"/>
      <w:sz w:val="24"/>
      <w:szCs w:val="24"/>
    </w:rPr>
  </w:style>
  <w:style w:type="character" w:customStyle="1" w:styleId="afe">
    <w:name w:val="АР пп а)"/>
    <w:qFormat/>
    <w:rPr>
      <w:rFonts w:ascii="Times New Roman" w:eastAsia="Calibri" w:hAnsi="Times New Roman" w:cs="Times New Roman"/>
      <w:color w:val="00000A"/>
      <w:sz w:val="24"/>
      <w:szCs w:val="24"/>
      <w:lang w:val="ru-RU" w:eastAsia="en-US" w:bidi="ar-SA"/>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Times New Roman"/>
      <w:b w:val="0"/>
      <w:bCs w:val="0"/>
      <w:i w:val="0"/>
      <w:color w:val="00000A"/>
      <w:sz w:val="24"/>
      <w:szCs w:val="24"/>
    </w:rPr>
  </w:style>
  <w:style w:type="character" w:customStyle="1" w:styleId="ListLabel89">
    <w:name w:val="ListLabel 89"/>
    <w:qFormat/>
    <w:rPr>
      <w:color w:val="00000A"/>
      <w:sz w:val="24"/>
      <w:szCs w:val="24"/>
    </w:rPr>
  </w:style>
  <w:style w:type="character" w:customStyle="1" w:styleId="ListLabel90">
    <w:name w:val="ListLabel 90"/>
    <w:qFormat/>
    <w:rPr>
      <w:color w:val="00000A"/>
      <w:sz w:val="24"/>
      <w:szCs w:val="24"/>
      <w:lang w:val="en-US"/>
    </w:rPr>
  </w:style>
  <w:style w:type="character" w:customStyle="1" w:styleId="aff">
    <w:name w:val="Символ сноски"/>
    <w:qFormat/>
  </w:style>
  <w:style w:type="character" w:customStyle="1" w:styleId="aff0">
    <w:name w:val="Маркеры списка"/>
    <w:qFormat/>
    <w:rPr>
      <w:rFonts w:ascii="OpenSymbol" w:eastAsia="OpenSymbol" w:hAnsi="OpenSymbol" w:cs="OpenSymbol"/>
    </w:rPr>
  </w:style>
  <w:style w:type="paragraph" w:customStyle="1" w:styleId="1d">
    <w:name w:val="Заголовок1"/>
    <w:basedOn w:val="a"/>
    <w:next w:val="aff1"/>
    <w:qFormat/>
    <w:pPr>
      <w:keepNext/>
      <w:spacing w:before="240" w:after="120"/>
    </w:pPr>
    <w:rPr>
      <w:rFonts w:ascii="Liberation Sans" w:eastAsia="Noto Sans CJK SC Regular" w:hAnsi="Liberation Sans" w:cs="FreeSans"/>
      <w:sz w:val="28"/>
      <w:szCs w:val="28"/>
    </w:rPr>
  </w:style>
  <w:style w:type="paragraph" w:styleId="aff1">
    <w:name w:val="Body Text"/>
    <w:basedOn w:val="a"/>
    <w:pPr>
      <w:spacing w:after="0" w:line="240" w:lineRule="auto"/>
      <w:ind w:left="1778" w:hanging="360"/>
      <w:jc w:val="both"/>
    </w:pPr>
    <w:rPr>
      <w:rFonts w:eastAsia="Times New Roman"/>
      <w:szCs w:val="24"/>
      <w:lang w:eastAsia="ru-RU"/>
    </w:rPr>
  </w:style>
  <w:style w:type="paragraph" w:styleId="aff2">
    <w:name w:val="List"/>
    <w:basedOn w:val="aff1"/>
    <w:rPr>
      <w:rFonts w:cs="FreeSans"/>
    </w:rPr>
  </w:style>
  <w:style w:type="paragraph" w:styleId="aff3">
    <w:name w:val="caption"/>
    <w:basedOn w:val="a"/>
    <w:qFormat/>
    <w:pPr>
      <w:spacing w:after="0" w:line="216" w:lineRule="auto"/>
      <w:jc w:val="center"/>
      <w:textAlignment w:val="baseline"/>
    </w:pPr>
    <w:rPr>
      <w:b/>
      <w:szCs w:val="20"/>
      <w:lang w:eastAsia="ru-RU"/>
    </w:rPr>
  </w:style>
  <w:style w:type="paragraph" w:styleId="aff4">
    <w:name w:val="index heading"/>
    <w:basedOn w:val="a"/>
    <w:qFormat/>
    <w:pPr>
      <w:suppressLineNumbers/>
    </w:pPr>
    <w:rPr>
      <w:rFonts w:cs="FreeSans"/>
    </w:rPr>
  </w:style>
  <w:style w:type="paragraph" w:customStyle="1" w:styleId="ConsPlusNormal0">
    <w:name w:val="ConsPlusNormal"/>
    <w:qFormat/>
    <w:rPr>
      <w:rFonts w:ascii="Arial" w:hAnsi="Arial" w:cs="Arial"/>
      <w:color w:val="00000A"/>
      <w:szCs w:val="22"/>
      <w:lang w:eastAsia="en-US"/>
    </w:rPr>
  </w:style>
  <w:style w:type="paragraph" w:styleId="aff5">
    <w:name w:val="header"/>
    <w:basedOn w:val="a"/>
    <w:pPr>
      <w:tabs>
        <w:tab w:val="center" w:pos="4677"/>
        <w:tab w:val="right" w:pos="9355"/>
      </w:tabs>
      <w:spacing w:after="0" w:line="240" w:lineRule="auto"/>
    </w:pPr>
  </w:style>
  <w:style w:type="paragraph" w:styleId="aff6">
    <w:name w:val="footer"/>
    <w:basedOn w:val="a"/>
    <w:uiPriority w:val="99"/>
    <w:pPr>
      <w:tabs>
        <w:tab w:val="center" w:pos="4677"/>
        <w:tab w:val="right" w:pos="9355"/>
      </w:tabs>
      <w:spacing w:after="0" w:line="240" w:lineRule="auto"/>
    </w:pPr>
  </w:style>
  <w:style w:type="paragraph" w:customStyle="1" w:styleId="-31">
    <w:name w:val="Светлая сетка - Акцент 31"/>
    <w:basedOn w:val="a"/>
    <w:qFormat/>
    <w:pPr>
      <w:ind w:left="720"/>
      <w:contextualSpacing/>
    </w:pPr>
  </w:style>
  <w:style w:type="paragraph" w:styleId="aff7">
    <w:name w:val="Balloon Text"/>
    <w:basedOn w:val="a"/>
    <w:qFormat/>
    <w:pPr>
      <w:spacing w:after="0" w:line="240" w:lineRule="auto"/>
    </w:pPr>
    <w:rPr>
      <w:rFonts w:ascii="Tahoma" w:hAnsi="Tahoma" w:cs="Tahoma"/>
      <w:sz w:val="16"/>
      <w:szCs w:val="16"/>
    </w:rPr>
  </w:style>
  <w:style w:type="paragraph" w:customStyle="1" w:styleId="aff8">
    <w:name w:val="МУ Обычный стиль"/>
    <w:basedOn w:val="a"/>
    <w:autoRedefine/>
    <w:qFormat/>
    <w:pPr>
      <w:widowControl w:val="0"/>
      <w:tabs>
        <w:tab w:val="left" w:pos="1134"/>
        <w:tab w:val="left" w:pos="1560"/>
      </w:tabs>
      <w:spacing w:after="0"/>
      <w:jc w:val="both"/>
    </w:pPr>
    <w:rPr>
      <w:sz w:val="28"/>
      <w:szCs w:val="28"/>
    </w:rPr>
  </w:style>
  <w:style w:type="paragraph" w:customStyle="1" w:styleId="ConsPlusNonformat">
    <w:name w:val="ConsPlusNonformat"/>
    <w:qFormat/>
    <w:pPr>
      <w:widowControl w:val="0"/>
    </w:pPr>
    <w:rPr>
      <w:rFonts w:ascii="Courier New" w:eastAsia="Times New Roman" w:hAnsi="Courier New" w:cs="Courier New"/>
      <w:color w:val="00000A"/>
    </w:rPr>
  </w:style>
  <w:style w:type="paragraph" w:styleId="aff9">
    <w:name w:val="footnote text"/>
    <w:basedOn w:val="a"/>
    <w:qFormat/>
    <w:pPr>
      <w:suppressAutoHyphens/>
      <w:spacing w:after="0" w:line="240" w:lineRule="auto"/>
    </w:pPr>
    <w:rPr>
      <w:rFonts w:eastAsia="Times New Roman"/>
      <w:sz w:val="20"/>
      <w:szCs w:val="20"/>
      <w:lang w:eastAsia="ar-SA"/>
    </w:rPr>
  </w:style>
  <w:style w:type="paragraph" w:styleId="affa">
    <w:name w:val="Body Text Indent"/>
    <w:basedOn w:val="aff1"/>
    <w:pPr>
      <w:spacing w:after="120"/>
      <w:ind w:firstLine="210"/>
      <w:jc w:val="left"/>
    </w:pPr>
  </w:style>
  <w:style w:type="paragraph" w:customStyle="1" w:styleId="affb">
    <w:name w:val="Знак"/>
    <w:basedOn w:val="a"/>
    <w:qFormat/>
    <w:pPr>
      <w:widowControl w:val="0"/>
      <w:spacing w:after="160" w:line="240" w:lineRule="exact"/>
      <w:jc w:val="right"/>
    </w:pPr>
    <w:rPr>
      <w:rFonts w:eastAsia="Times New Roman"/>
      <w:sz w:val="20"/>
      <w:szCs w:val="20"/>
      <w:lang w:val="en-GB"/>
    </w:rPr>
  </w:style>
  <w:style w:type="paragraph" w:customStyle="1" w:styleId="ConsPlusTitle">
    <w:name w:val="ConsPlusTitle"/>
    <w:qFormat/>
    <w:pPr>
      <w:widowControl w:val="0"/>
    </w:pPr>
    <w:rPr>
      <w:rFonts w:ascii="Times New Roman" w:eastAsia="Times New Roman" w:hAnsi="Times New Roman"/>
      <w:b/>
      <w:bCs/>
      <w:color w:val="00000A"/>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b">
    <w:name w:val="Body Text 2"/>
    <w:basedOn w:val="a"/>
    <w:qFormat/>
    <w:pPr>
      <w:spacing w:after="0" w:line="240" w:lineRule="auto"/>
    </w:pPr>
    <w:rPr>
      <w:rFonts w:eastAsia="Times New Roman"/>
      <w:b/>
      <w:bCs/>
      <w:szCs w:val="24"/>
      <w:lang w:eastAsia="ru-RU"/>
    </w:rPr>
  </w:style>
  <w:style w:type="paragraph" w:customStyle="1" w:styleId="affc">
    <w:name w:val="Готовый"/>
    <w:basedOn w:val="a"/>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d">
    <w:name w:val="Signature"/>
    <w:basedOn w:val="a"/>
    <w:pPr>
      <w:spacing w:after="0" w:line="240" w:lineRule="auto"/>
      <w:ind w:left="4252"/>
    </w:pPr>
    <w:rPr>
      <w:rFonts w:eastAsia="Times New Roman"/>
      <w:b/>
      <w:sz w:val="28"/>
      <w:szCs w:val="28"/>
      <w:lang w:eastAsia="ru-RU"/>
    </w:rPr>
  </w:style>
  <w:style w:type="paragraph" w:styleId="38">
    <w:name w:val="Body Text 3"/>
    <w:basedOn w:val="a"/>
    <w:qFormat/>
    <w:pPr>
      <w:spacing w:after="120" w:line="240" w:lineRule="auto"/>
    </w:pPr>
    <w:rPr>
      <w:rFonts w:eastAsia="Times New Roman"/>
      <w:sz w:val="16"/>
      <w:szCs w:val="16"/>
      <w:lang w:eastAsia="ru-RU"/>
    </w:rPr>
  </w:style>
  <w:style w:type="paragraph" w:styleId="affe">
    <w:name w:val="Normal (Web)"/>
    <w:basedOn w:val="a"/>
    <w:qFormat/>
    <w:pPr>
      <w:spacing w:after="0" w:line="240" w:lineRule="auto"/>
    </w:pPr>
    <w:rPr>
      <w:rFonts w:eastAsia="Times New Roman"/>
      <w:szCs w:val="24"/>
      <w:lang w:eastAsia="ru-RU"/>
    </w:rPr>
  </w:style>
  <w:style w:type="paragraph" w:customStyle="1" w:styleId="1e">
    <w:name w:val="Абзац списка1"/>
    <w:basedOn w:val="a"/>
    <w:qFormat/>
    <w:pPr>
      <w:ind w:left="720"/>
    </w:pPr>
    <w:rPr>
      <w:rFonts w:eastAsia="Times New Roman"/>
    </w:rPr>
  </w:style>
  <w:style w:type="paragraph" w:customStyle="1" w:styleId="Style3">
    <w:name w:val="Style3"/>
    <w:basedOn w:val="a"/>
    <w:qFormat/>
    <w:pPr>
      <w:widowControl w:val="0"/>
      <w:spacing w:after="0" w:line="317" w:lineRule="exact"/>
    </w:pPr>
    <w:rPr>
      <w:rFonts w:eastAsia="Times New Roman"/>
      <w:szCs w:val="24"/>
      <w:lang w:eastAsia="ru-RU"/>
    </w:rPr>
  </w:style>
  <w:style w:type="paragraph" w:customStyle="1" w:styleId="afff">
    <w:name w:val="Знак Знак Знак Знак Знак Знак Знак Знак Знак Знак"/>
    <w:basedOn w:val="a"/>
    <w:qFormat/>
    <w:pPr>
      <w:spacing w:after="160" w:line="240" w:lineRule="exact"/>
    </w:pPr>
    <w:rPr>
      <w:rFonts w:ascii="Verdana" w:eastAsia="Times New Roman" w:hAnsi="Verdana"/>
      <w:szCs w:val="24"/>
      <w:lang w:val="en-US"/>
    </w:rPr>
  </w:style>
  <w:style w:type="paragraph" w:styleId="afff0">
    <w:name w:val="annotation text"/>
    <w:basedOn w:val="a"/>
    <w:qFormat/>
    <w:pPr>
      <w:spacing w:line="240" w:lineRule="auto"/>
    </w:pPr>
    <w:rPr>
      <w:sz w:val="20"/>
      <w:szCs w:val="20"/>
      <w:lang w:eastAsia="ru-RU"/>
    </w:rPr>
  </w:style>
  <w:style w:type="paragraph" w:styleId="afff1">
    <w:name w:val="annotation subject"/>
    <w:basedOn w:val="afff0"/>
    <w:qFormat/>
    <w:rPr>
      <w:b/>
      <w:bCs/>
    </w:rPr>
  </w:style>
  <w:style w:type="paragraph" w:customStyle="1" w:styleId="1251">
    <w:name w:val="Стиль Без интервала + 125 пт Черный По ширине Первая строка:  1..."/>
    <w:qFormat/>
    <w:pPr>
      <w:widowControl w:val="0"/>
      <w:ind w:firstLine="709"/>
      <w:jc w:val="both"/>
    </w:pPr>
    <w:rPr>
      <w:color w:val="000000"/>
      <w:spacing w:val="1"/>
      <w:sz w:val="25"/>
      <w:szCs w:val="20"/>
    </w:rPr>
  </w:style>
  <w:style w:type="paragraph" w:customStyle="1" w:styleId="afff2">
    <w:name w:val="обычный приложения"/>
    <w:basedOn w:val="a"/>
    <w:qFormat/>
    <w:pPr>
      <w:jc w:val="center"/>
    </w:pPr>
    <w:rPr>
      <w:b/>
    </w:rPr>
  </w:style>
  <w:style w:type="paragraph" w:customStyle="1" w:styleId="ConsPlusDocList">
    <w:name w:val="ConsPlusDocList"/>
    <w:qFormat/>
    <w:pPr>
      <w:jc w:val="center"/>
    </w:pPr>
    <w:rPr>
      <w:rFonts w:ascii="Courier New" w:hAnsi="Courier New" w:cs="Courier New"/>
      <w:color w:val="00000A"/>
    </w:rPr>
  </w:style>
  <w:style w:type="paragraph" w:customStyle="1" w:styleId="124">
    <w:name w:val="Абзац списка12"/>
    <w:basedOn w:val="a"/>
    <w:qFormat/>
    <w:pPr>
      <w:spacing w:after="0"/>
      <w:ind w:left="720"/>
      <w:jc w:val="center"/>
    </w:pPr>
  </w:style>
  <w:style w:type="paragraph" w:customStyle="1" w:styleId="214">
    <w:name w:val="Основной текст 21"/>
    <w:basedOn w:val="a"/>
    <w:qFormat/>
    <w:pPr>
      <w:spacing w:after="0" w:line="216" w:lineRule="auto"/>
      <w:ind w:firstLine="709"/>
      <w:jc w:val="both"/>
      <w:textAlignment w:val="baseline"/>
    </w:pPr>
    <w:rPr>
      <w:sz w:val="20"/>
      <w:szCs w:val="20"/>
      <w:lang w:eastAsia="ru-RU"/>
    </w:rPr>
  </w:style>
  <w:style w:type="paragraph" w:styleId="afff3">
    <w:name w:val="Title"/>
    <w:basedOn w:val="a"/>
    <w:qFormat/>
    <w:pPr>
      <w:spacing w:after="0" w:line="240" w:lineRule="auto"/>
      <w:jc w:val="center"/>
    </w:pPr>
    <w:rPr>
      <w:rFonts w:ascii="Arial" w:hAnsi="Arial" w:cs="Arial"/>
      <w:b/>
      <w:bCs/>
      <w:szCs w:val="24"/>
      <w:lang w:eastAsia="ru-RU"/>
    </w:rPr>
  </w:style>
  <w:style w:type="paragraph" w:styleId="39">
    <w:name w:val="Body Text Indent 3"/>
    <w:basedOn w:val="a"/>
    <w:qFormat/>
    <w:pPr>
      <w:spacing w:after="120" w:line="240" w:lineRule="auto"/>
      <w:ind w:left="283"/>
      <w:jc w:val="center"/>
    </w:pPr>
    <w:rPr>
      <w:sz w:val="16"/>
      <w:szCs w:val="16"/>
      <w:lang w:eastAsia="ru-RU"/>
    </w:rPr>
  </w:style>
  <w:style w:type="paragraph" w:styleId="afff4">
    <w:name w:val="Plain Text"/>
    <w:basedOn w:val="a"/>
    <w:qFormat/>
    <w:pPr>
      <w:spacing w:after="0" w:line="240" w:lineRule="auto"/>
      <w:jc w:val="center"/>
    </w:pPr>
    <w:rPr>
      <w:rFonts w:ascii="Courier New" w:hAnsi="Courier New" w:cs="Courier New"/>
      <w:sz w:val="20"/>
      <w:szCs w:val="20"/>
      <w:lang w:eastAsia="ru-RU"/>
    </w:rPr>
  </w:style>
  <w:style w:type="paragraph" w:customStyle="1" w:styleId="ConsNormal">
    <w:name w:val="ConsNormal"/>
    <w:qFormat/>
    <w:pPr>
      <w:widowControl w:val="0"/>
      <w:ind w:right="19772" w:firstLine="720"/>
      <w:jc w:val="center"/>
    </w:pPr>
    <w:rPr>
      <w:rFonts w:ascii="Arial" w:hAnsi="Arial" w:cs="Arial"/>
      <w:color w:val="00000A"/>
    </w:rPr>
  </w:style>
  <w:style w:type="paragraph" w:customStyle="1" w:styleId="ConsTitle">
    <w:name w:val="ConsTitle"/>
    <w:qFormat/>
    <w:pPr>
      <w:widowControl w:val="0"/>
      <w:ind w:right="19772"/>
      <w:jc w:val="center"/>
    </w:pPr>
    <w:rPr>
      <w:rFonts w:ascii="Arial" w:hAnsi="Arial" w:cs="Arial"/>
      <w:b/>
      <w:bCs/>
      <w:color w:val="00000A"/>
    </w:rPr>
  </w:style>
  <w:style w:type="paragraph" w:customStyle="1" w:styleId="Preformat">
    <w:name w:val="Preformat"/>
    <w:qFormat/>
    <w:pPr>
      <w:jc w:val="center"/>
    </w:pPr>
    <w:rPr>
      <w:rFonts w:ascii="Courier New" w:hAnsi="Courier New" w:cs="Courier New"/>
      <w:color w:val="00000A"/>
    </w:rPr>
  </w:style>
  <w:style w:type="paragraph" w:customStyle="1" w:styleId="afff5">
    <w:name w:val="Нумерованный Список"/>
    <w:basedOn w:val="a"/>
    <w:qFormat/>
    <w:pPr>
      <w:spacing w:before="120" w:after="120" w:line="240" w:lineRule="auto"/>
      <w:jc w:val="both"/>
    </w:pPr>
    <w:rPr>
      <w:szCs w:val="24"/>
      <w:lang w:eastAsia="ru-RU"/>
    </w:rPr>
  </w:style>
  <w:style w:type="paragraph" w:customStyle="1" w:styleId="ConsNonformat">
    <w:name w:val="ConsNonformat"/>
    <w:qFormat/>
    <w:pPr>
      <w:widowControl w:val="0"/>
      <w:ind w:right="19772"/>
      <w:jc w:val="center"/>
    </w:pPr>
    <w:rPr>
      <w:rFonts w:ascii="Courier New" w:hAnsi="Courier New" w:cs="Courier New"/>
      <w:color w:val="00000A"/>
    </w:rPr>
  </w:style>
  <w:style w:type="paragraph" w:customStyle="1" w:styleId="ConsCell">
    <w:name w:val="ConsCell"/>
    <w:qFormat/>
    <w:pPr>
      <w:widowControl w:val="0"/>
      <w:ind w:right="19772"/>
      <w:jc w:val="center"/>
    </w:pPr>
    <w:rPr>
      <w:rFonts w:ascii="Arial" w:hAnsi="Arial" w:cs="Arial"/>
      <w:color w:val="00000A"/>
    </w:rPr>
  </w:style>
  <w:style w:type="paragraph" w:customStyle="1" w:styleId="1f">
    <w:name w:val="Обычный1"/>
    <w:qFormat/>
    <w:pPr>
      <w:widowControl w:val="0"/>
      <w:snapToGrid w:val="0"/>
      <w:spacing w:line="300" w:lineRule="auto"/>
      <w:ind w:firstLine="820"/>
      <w:jc w:val="both"/>
    </w:pPr>
    <w:rPr>
      <w:rFonts w:ascii="Times New Roman" w:hAnsi="Times New Roman"/>
      <w:color w:val="00000A"/>
      <w:szCs w:val="22"/>
    </w:rPr>
  </w:style>
  <w:style w:type="paragraph" w:customStyle="1" w:styleId="text">
    <w:name w:val="text"/>
    <w:basedOn w:val="a"/>
    <w:qFormat/>
    <w:pPr>
      <w:spacing w:after="0" w:line="240" w:lineRule="auto"/>
      <w:jc w:val="center"/>
    </w:pPr>
    <w:rPr>
      <w:rFonts w:ascii="Verdana" w:hAnsi="Verdana"/>
      <w:color w:val="000000"/>
      <w:sz w:val="16"/>
      <w:szCs w:val="16"/>
      <w:lang w:eastAsia="ru-RU"/>
    </w:rPr>
  </w:style>
  <w:style w:type="paragraph" w:customStyle="1" w:styleId="afff6">
    <w:name w:val="Адресат"/>
    <w:basedOn w:val="a"/>
    <w:qFormat/>
    <w:pPr>
      <w:suppressAutoHyphens/>
      <w:spacing w:after="120" w:line="240" w:lineRule="exact"/>
      <w:jc w:val="center"/>
    </w:pPr>
    <w:rPr>
      <w:b/>
      <w:bCs/>
      <w:sz w:val="28"/>
      <w:szCs w:val="28"/>
      <w:lang w:eastAsia="ru-RU"/>
    </w:rPr>
  </w:style>
  <w:style w:type="paragraph" w:customStyle="1" w:styleId="afff7">
    <w:name w:val="Приложение"/>
    <w:basedOn w:val="aff1"/>
    <w:qFormat/>
    <w:pPr>
      <w:tabs>
        <w:tab w:val="left" w:pos="1673"/>
      </w:tabs>
      <w:spacing w:before="240" w:line="240" w:lineRule="exact"/>
      <w:ind w:left="1985" w:hanging="1985"/>
    </w:pPr>
    <w:rPr>
      <w:rFonts w:eastAsia="Calibri"/>
      <w:b/>
      <w:bCs/>
      <w:szCs w:val="28"/>
    </w:rPr>
  </w:style>
  <w:style w:type="paragraph" w:customStyle="1" w:styleId="afff8">
    <w:name w:val="Заголовок к тексту"/>
    <w:basedOn w:val="a"/>
    <w:qFormat/>
    <w:pPr>
      <w:suppressAutoHyphens/>
      <w:spacing w:after="480" w:line="240" w:lineRule="exact"/>
      <w:jc w:val="center"/>
    </w:pPr>
    <w:rPr>
      <w:sz w:val="28"/>
      <w:szCs w:val="28"/>
      <w:lang w:eastAsia="ru-RU"/>
    </w:rPr>
  </w:style>
  <w:style w:type="paragraph" w:customStyle="1" w:styleId="afff9">
    <w:name w:val="регистрационные поля"/>
    <w:basedOn w:val="a"/>
    <w:qFormat/>
    <w:pPr>
      <w:spacing w:after="0" w:line="240" w:lineRule="exact"/>
      <w:jc w:val="center"/>
    </w:pPr>
    <w:rPr>
      <w:b/>
      <w:bCs/>
      <w:sz w:val="28"/>
      <w:szCs w:val="28"/>
      <w:lang w:val="en-US" w:eastAsia="ru-RU"/>
    </w:rPr>
  </w:style>
  <w:style w:type="paragraph" w:customStyle="1" w:styleId="afffa">
    <w:name w:val="Исполнитель"/>
    <w:basedOn w:val="aff1"/>
    <w:qFormat/>
    <w:pPr>
      <w:suppressAutoHyphens/>
      <w:spacing w:after="120" w:line="240" w:lineRule="exact"/>
      <w:jc w:val="left"/>
    </w:pPr>
    <w:rPr>
      <w:rFonts w:eastAsia="Calibri"/>
      <w:b/>
      <w:bCs/>
    </w:rPr>
  </w:style>
  <w:style w:type="paragraph" w:customStyle="1" w:styleId="afffb">
    <w:name w:val="Подпись на общем бланке"/>
    <w:basedOn w:val="affd"/>
    <w:qFormat/>
    <w:pPr>
      <w:tabs>
        <w:tab w:val="right" w:pos="9639"/>
      </w:tabs>
      <w:suppressAutoHyphens/>
      <w:spacing w:before="480" w:line="240" w:lineRule="exact"/>
      <w:ind w:left="0"/>
      <w:jc w:val="center"/>
    </w:pPr>
    <w:rPr>
      <w:rFonts w:eastAsia="Calibri"/>
      <w:b w:val="0"/>
    </w:rPr>
  </w:style>
  <w:style w:type="paragraph" w:customStyle="1" w:styleId="afffc">
    <w:name w:val="Таблицы (моноширинный)"/>
    <w:basedOn w:val="a"/>
    <w:qFormat/>
    <w:pPr>
      <w:spacing w:after="0" w:line="240" w:lineRule="auto"/>
      <w:jc w:val="both"/>
    </w:pPr>
    <w:rPr>
      <w:rFonts w:ascii="Courier New" w:hAnsi="Courier New" w:cs="Courier New"/>
      <w:sz w:val="20"/>
      <w:szCs w:val="20"/>
      <w:lang w:eastAsia="ru-RU"/>
    </w:rPr>
  </w:style>
  <w:style w:type="paragraph" w:customStyle="1" w:styleId="afffd">
    <w:name w:val="Заголовок статьи"/>
    <w:basedOn w:val="a"/>
    <w:qFormat/>
    <w:pPr>
      <w:spacing w:after="0" w:line="240" w:lineRule="auto"/>
      <w:ind w:left="1612" w:hanging="892"/>
      <w:jc w:val="both"/>
    </w:pPr>
    <w:rPr>
      <w:rFonts w:ascii="Arial" w:hAnsi="Arial" w:cs="Arial"/>
      <w:sz w:val="20"/>
      <w:szCs w:val="20"/>
      <w:lang w:eastAsia="ru-RU"/>
    </w:rPr>
  </w:style>
  <w:style w:type="paragraph" w:customStyle="1" w:styleId="afffe">
    <w:name w:val="Комментарий"/>
    <w:basedOn w:val="a"/>
    <w:qFormat/>
    <w:pPr>
      <w:spacing w:after="0" w:line="240" w:lineRule="auto"/>
      <w:ind w:left="170"/>
      <w:jc w:val="both"/>
    </w:pPr>
    <w:rPr>
      <w:rFonts w:ascii="Arial" w:hAnsi="Arial" w:cs="Arial"/>
      <w:i/>
      <w:iCs/>
      <w:color w:val="800080"/>
      <w:sz w:val="20"/>
      <w:szCs w:val="20"/>
      <w:lang w:eastAsia="ru-RU"/>
    </w:rPr>
  </w:style>
  <w:style w:type="paragraph" w:customStyle="1" w:styleId="3a">
    <w:name w:val="Знак Знак Знак Знак Знак Знак Знак Знак Знак Знак3"/>
    <w:basedOn w:val="a"/>
    <w:qFormat/>
    <w:pPr>
      <w:spacing w:after="160" w:line="240" w:lineRule="exact"/>
      <w:jc w:val="center"/>
    </w:pPr>
    <w:rPr>
      <w:rFonts w:ascii="Verdana" w:hAnsi="Verdana" w:cs="Verdana"/>
      <w:szCs w:val="24"/>
      <w:lang w:val="en-US"/>
    </w:rPr>
  </w:style>
  <w:style w:type="paragraph" w:customStyle="1" w:styleId="101">
    <w:name w:val="Обычный 10"/>
    <w:basedOn w:val="a"/>
    <w:qFormat/>
    <w:pPr>
      <w:spacing w:after="0" w:line="240" w:lineRule="auto"/>
      <w:ind w:right="2" w:firstLine="110"/>
      <w:jc w:val="both"/>
    </w:pPr>
    <w:rPr>
      <w:sz w:val="20"/>
      <w:szCs w:val="20"/>
      <w:lang w:eastAsia="ru-RU"/>
    </w:rPr>
  </w:style>
  <w:style w:type="paragraph" w:customStyle="1" w:styleId="1f0">
    <w:name w:val="Стиль1"/>
    <w:basedOn w:val="affa"/>
    <w:qFormat/>
    <w:pPr>
      <w:spacing w:after="60"/>
      <w:ind w:firstLine="709"/>
      <w:jc w:val="both"/>
    </w:pPr>
    <w:rPr>
      <w:rFonts w:eastAsia="Calibri"/>
      <w:sz w:val="28"/>
      <w:szCs w:val="28"/>
    </w:rPr>
  </w:style>
  <w:style w:type="paragraph" w:customStyle="1" w:styleId="1f1">
    <w:name w:val="Знак1"/>
    <w:basedOn w:val="a"/>
    <w:qFormat/>
    <w:pPr>
      <w:spacing w:after="160" w:line="240" w:lineRule="exact"/>
      <w:jc w:val="both"/>
    </w:pPr>
    <w:rPr>
      <w:szCs w:val="24"/>
      <w:lang w:val="en-US"/>
    </w:rPr>
  </w:style>
  <w:style w:type="paragraph" w:customStyle="1" w:styleId="Normal1">
    <w:name w:val="Normal1"/>
    <w:qFormat/>
    <w:pPr>
      <w:widowControl w:val="0"/>
      <w:jc w:val="center"/>
    </w:pPr>
    <w:rPr>
      <w:rFonts w:ascii="Times New Roman" w:hAnsi="Times New Roman"/>
      <w:color w:val="00000A"/>
    </w:rPr>
  </w:style>
  <w:style w:type="paragraph" w:customStyle="1" w:styleId="ConsPlusCell">
    <w:name w:val="ConsPlusCell"/>
    <w:qFormat/>
    <w:pPr>
      <w:jc w:val="center"/>
    </w:pPr>
    <w:rPr>
      <w:rFonts w:ascii="Arial" w:hAnsi="Arial" w:cs="Arial"/>
      <w:color w:val="00000A"/>
    </w:rPr>
  </w:style>
  <w:style w:type="paragraph" w:customStyle="1" w:styleId="affff">
    <w:name w:val="Знак Знак Знак Знак Знак Знак Знак"/>
    <w:basedOn w:val="a"/>
    <w:qFormat/>
    <w:pPr>
      <w:spacing w:before="280" w:after="280" w:line="240" w:lineRule="auto"/>
      <w:jc w:val="center"/>
    </w:pPr>
    <w:rPr>
      <w:rFonts w:ascii="Tahoma" w:hAnsi="Tahoma" w:cs="Tahoma"/>
      <w:sz w:val="20"/>
      <w:szCs w:val="20"/>
      <w:lang w:val="en-US"/>
    </w:rPr>
  </w:style>
  <w:style w:type="paragraph" w:customStyle="1" w:styleId="1f2">
    <w:name w:val="Знак Знак Знак Знак Знак Знак Знак Знак Знак Знак1"/>
    <w:basedOn w:val="a"/>
    <w:qFormat/>
    <w:pPr>
      <w:spacing w:after="160" w:line="240" w:lineRule="exact"/>
      <w:jc w:val="center"/>
    </w:pPr>
    <w:rPr>
      <w:rFonts w:ascii="Verdana" w:hAnsi="Verdana" w:cs="Verdana"/>
      <w:szCs w:val="24"/>
      <w:lang w:val="en-US"/>
    </w:rPr>
  </w:style>
  <w:style w:type="paragraph" w:customStyle="1" w:styleId="1f3">
    <w:name w:val="Знак Знак Знак Знак Знак Знак Знак1"/>
    <w:basedOn w:val="a"/>
    <w:qFormat/>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pPr>
      <w:spacing w:before="280" w:after="280" w:line="240" w:lineRule="auto"/>
      <w:jc w:val="center"/>
    </w:pPr>
    <w:rPr>
      <w:color w:val="000000"/>
      <w:szCs w:val="24"/>
      <w:lang w:eastAsia="ru-RU"/>
    </w:rPr>
  </w:style>
  <w:style w:type="paragraph" w:customStyle="1" w:styleId="msonormalcxsplast">
    <w:name w:val="msonormalcxsplast"/>
    <w:basedOn w:val="a"/>
    <w:qFormat/>
    <w:pPr>
      <w:spacing w:before="280" w:after="280" w:line="240" w:lineRule="auto"/>
      <w:jc w:val="center"/>
    </w:pPr>
    <w:rPr>
      <w:color w:val="000000"/>
      <w:szCs w:val="24"/>
      <w:lang w:eastAsia="ru-RU"/>
    </w:rPr>
  </w:style>
  <w:style w:type="paragraph" w:customStyle="1" w:styleId="affff0">
    <w:name w:val="......."/>
    <w:basedOn w:val="a"/>
    <w:qFormat/>
    <w:pPr>
      <w:spacing w:after="0" w:line="240" w:lineRule="auto"/>
      <w:jc w:val="center"/>
    </w:pPr>
    <w:rPr>
      <w:szCs w:val="24"/>
      <w:lang w:eastAsia="ru-RU"/>
    </w:rPr>
  </w:style>
  <w:style w:type="paragraph" w:customStyle="1" w:styleId="2-11">
    <w:name w:val="Средняя сетка 2 - Акцент 11"/>
    <w:qFormat/>
    <w:rPr>
      <w:rFonts w:ascii="Times New Roman" w:eastAsia="Times New Roman" w:hAnsi="Times New Roman"/>
      <w:b/>
      <w:color w:val="00000A"/>
      <w:sz w:val="28"/>
      <w:szCs w:val="28"/>
    </w:rPr>
  </w:style>
  <w:style w:type="paragraph" w:customStyle="1" w:styleId="3b">
    <w:name w:val="Знак3"/>
    <w:basedOn w:val="a"/>
    <w:qFormat/>
    <w:pPr>
      <w:spacing w:after="160" w:line="240" w:lineRule="exact"/>
      <w:jc w:val="both"/>
    </w:pPr>
    <w:rPr>
      <w:rFonts w:eastAsia="Times New Roman"/>
      <w:szCs w:val="20"/>
      <w:lang w:val="en-US"/>
    </w:rPr>
  </w:style>
  <w:style w:type="paragraph" w:customStyle="1" w:styleId="2c">
    <w:name w:val="Обычный2"/>
    <w:qFormat/>
    <w:pPr>
      <w:widowControl w:val="0"/>
    </w:pPr>
    <w:rPr>
      <w:rFonts w:ascii="Times New Roman" w:eastAsia="Times New Roman" w:hAnsi="Times New Roman"/>
      <w:color w:val="00000A"/>
    </w:rPr>
  </w:style>
  <w:style w:type="paragraph" w:customStyle="1" w:styleId="3c">
    <w:name w:val="Знак Знак Знак Знак Знак Знак Знак3"/>
    <w:basedOn w:val="a"/>
    <w:qFormat/>
    <w:pPr>
      <w:spacing w:before="280" w:after="280" w:line="240" w:lineRule="auto"/>
    </w:pPr>
    <w:rPr>
      <w:rFonts w:ascii="Tahoma" w:eastAsia="Times New Roman" w:hAnsi="Tahoma"/>
      <w:sz w:val="20"/>
      <w:szCs w:val="20"/>
      <w:lang w:val="en-US"/>
    </w:rPr>
  </w:style>
  <w:style w:type="paragraph" w:styleId="2d">
    <w:name w:val="Body Text First Indent 2"/>
    <w:basedOn w:val="affa"/>
    <w:qFormat/>
    <w:pPr>
      <w:widowControl w:val="0"/>
      <w:ind w:left="283"/>
    </w:pPr>
    <w:rPr>
      <w:sz w:val="20"/>
      <w:szCs w:val="20"/>
    </w:rPr>
  </w:style>
  <w:style w:type="paragraph" w:customStyle="1" w:styleId="224">
    <w:name w:val="Основной текст 22"/>
    <w:basedOn w:val="a"/>
    <w:qFormat/>
    <w:pPr>
      <w:spacing w:after="0" w:line="216" w:lineRule="auto"/>
      <w:ind w:firstLine="709"/>
      <w:jc w:val="both"/>
      <w:textAlignment w:val="baseline"/>
    </w:pPr>
    <w:rPr>
      <w:rFonts w:eastAsia="Times New Roman"/>
      <w:sz w:val="20"/>
      <w:szCs w:val="20"/>
      <w:lang w:eastAsia="ru-RU"/>
    </w:rPr>
  </w:style>
  <w:style w:type="paragraph" w:customStyle="1" w:styleId="Default">
    <w:name w:val="Default"/>
    <w:qFormat/>
    <w:rPr>
      <w:rFonts w:ascii="Times New Roman" w:eastAsia="Times New Roman" w:hAnsi="Times New Roman"/>
      <w:color w:val="000000"/>
    </w:rPr>
  </w:style>
  <w:style w:type="paragraph" w:customStyle="1" w:styleId="CharChar">
    <w:name w:val="Char Знак Знак Char Знак Знак Знак Знак Знак Знак Знак Знак Знак Знак Знак Знак Знак Знак Знак Знак"/>
    <w:basedOn w:val="a"/>
    <w:qFormat/>
    <w:pPr>
      <w:spacing w:after="0" w:line="240" w:lineRule="auto"/>
    </w:pPr>
    <w:rPr>
      <w:rFonts w:ascii="Verdana" w:eastAsia="Times New Roman" w:hAnsi="Verdana" w:cs="Verdana"/>
      <w:sz w:val="20"/>
      <w:szCs w:val="20"/>
      <w:lang w:val="en-US"/>
    </w:rPr>
  </w:style>
  <w:style w:type="paragraph" w:customStyle="1" w:styleId="Nonformat">
    <w:name w:val="Nonformat"/>
    <w:basedOn w:val="a"/>
    <w:qFormat/>
    <w:pPr>
      <w:widowControl w:val="0"/>
      <w:spacing w:after="0" w:line="240" w:lineRule="auto"/>
    </w:pPr>
    <w:rPr>
      <w:rFonts w:ascii="Consultant" w:eastAsia="Times New Roman" w:hAnsi="Consultant"/>
      <w:sz w:val="20"/>
      <w:szCs w:val="20"/>
      <w:lang w:eastAsia="ru-RU"/>
    </w:rPr>
  </w:style>
  <w:style w:type="paragraph" w:customStyle="1" w:styleId="1f4">
    <w:name w:val="Заголовок оглавления1"/>
    <w:basedOn w:val="1"/>
    <w:qFormat/>
    <w:pPr>
      <w:keepLines/>
      <w:spacing w:before="480" w:after="0" w:line="276" w:lineRule="auto"/>
      <w:jc w:val="left"/>
    </w:pPr>
    <w:rPr>
      <w:rFonts w:ascii="Cambria" w:hAnsi="Cambria"/>
      <w:color w:val="365F91"/>
      <w:sz w:val="28"/>
      <w:szCs w:val="28"/>
    </w:rPr>
  </w:style>
  <w:style w:type="paragraph" w:styleId="2e">
    <w:name w:val="toc 2"/>
    <w:basedOn w:val="a"/>
    <w:autoRedefine/>
    <w:uiPriority w:val="39"/>
    <w:qFormat/>
    <w:pPr>
      <w:tabs>
        <w:tab w:val="left" w:pos="660"/>
        <w:tab w:val="right" w:leader="dot" w:pos="10206"/>
      </w:tabs>
      <w:spacing w:after="0"/>
      <w:ind w:left="220"/>
      <w:jc w:val="both"/>
    </w:pPr>
    <w:rPr>
      <w:sz w:val="20"/>
      <w:szCs w:val="20"/>
    </w:rPr>
  </w:style>
  <w:style w:type="paragraph" w:styleId="1f5">
    <w:name w:val="toc 1"/>
    <w:basedOn w:val="a"/>
    <w:autoRedefine/>
    <w:uiPriority w:val="39"/>
    <w:qFormat/>
    <w:rsid w:val="003F298C"/>
    <w:pPr>
      <w:tabs>
        <w:tab w:val="left" w:pos="440"/>
        <w:tab w:val="right" w:leader="dot" w:pos="10206"/>
      </w:tabs>
      <w:spacing w:after="0" w:line="240" w:lineRule="auto"/>
      <w:jc w:val="both"/>
    </w:pPr>
    <w:rPr>
      <w:bCs/>
      <w:noProof/>
      <w:szCs w:val="20"/>
    </w:rPr>
  </w:style>
  <w:style w:type="paragraph" w:styleId="3d">
    <w:name w:val="toc 3"/>
    <w:basedOn w:val="a"/>
    <w:autoRedefine/>
    <w:uiPriority w:val="39"/>
    <w:qFormat/>
    <w:pPr>
      <w:spacing w:after="0"/>
      <w:ind w:left="440"/>
    </w:pPr>
    <w:rPr>
      <w:i/>
      <w:iCs/>
      <w:sz w:val="20"/>
      <w:szCs w:val="20"/>
    </w:rPr>
  </w:style>
  <w:style w:type="paragraph" w:styleId="43">
    <w:name w:val="toc 4"/>
    <w:basedOn w:val="a"/>
    <w:autoRedefine/>
    <w:pPr>
      <w:spacing w:after="0"/>
      <w:ind w:left="660"/>
    </w:pPr>
    <w:rPr>
      <w:sz w:val="18"/>
      <w:szCs w:val="18"/>
    </w:rPr>
  </w:style>
  <w:style w:type="paragraph" w:styleId="52">
    <w:name w:val="toc 5"/>
    <w:basedOn w:val="a"/>
    <w:autoRedefine/>
    <w:pPr>
      <w:spacing w:after="0"/>
      <w:ind w:left="880"/>
    </w:pPr>
    <w:rPr>
      <w:sz w:val="18"/>
      <w:szCs w:val="18"/>
    </w:rPr>
  </w:style>
  <w:style w:type="paragraph" w:styleId="61">
    <w:name w:val="toc 6"/>
    <w:basedOn w:val="a"/>
    <w:autoRedefine/>
    <w:pPr>
      <w:spacing w:after="0"/>
      <w:ind w:left="1100"/>
    </w:pPr>
    <w:rPr>
      <w:sz w:val="18"/>
      <w:szCs w:val="18"/>
    </w:rPr>
  </w:style>
  <w:style w:type="paragraph" w:styleId="71">
    <w:name w:val="toc 7"/>
    <w:basedOn w:val="a"/>
    <w:autoRedefine/>
    <w:pPr>
      <w:spacing w:after="0"/>
      <w:ind w:left="1320"/>
    </w:pPr>
    <w:rPr>
      <w:sz w:val="18"/>
      <w:szCs w:val="18"/>
    </w:rPr>
  </w:style>
  <w:style w:type="paragraph" w:styleId="81">
    <w:name w:val="toc 8"/>
    <w:basedOn w:val="a"/>
    <w:autoRedefine/>
    <w:pPr>
      <w:spacing w:after="0"/>
      <w:ind w:left="1540"/>
    </w:pPr>
    <w:rPr>
      <w:sz w:val="18"/>
      <w:szCs w:val="18"/>
    </w:rPr>
  </w:style>
  <w:style w:type="paragraph" w:styleId="92">
    <w:name w:val="toc 9"/>
    <w:basedOn w:val="a"/>
    <w:autoRedefine/>
    <w:pPr>
      <w:spacing w:after="0"/>
      <w:ind w:left="1760"/>
    </w:pPr>
    <w:rPr>
      <w:sz w:val="18"/>
      <w:szCs w:val="18"/>
    </w:rPr>
  </w:style>
  <w:style w:type="paragraph" w:styleId="affff1">
    <w:name w:val="endnote text"/>
    <w:basedOn w:val="a"/>
    <w:qFormat/>
    <w:rPr>
      <w:szCs w:val="24"/>
    </w:rPr>
  </w:style>
  <w:style w:type="paragraph" w:customStyle="1" w:styleId="1-11">
    <w:name w:val="Средняя заливка 1 - Акцент 11"/>
    <w:qFormat/>
    <w:rPr>
      <w:color w:val="00000A"/>
      <w:szCs w:val="22"/>
      <w:lang w:eastAsia="en-US"/>
    </w:rPr>
  </w:style>
  <w:style w:type="paragraph" w:customStyle="1" w:styleId="1-21">
    <w:name w:val="Средняя сетка 1 - Акцент 21"/>
    <w:basedOn w:val="a"/>
    <w:qFormat/>
    <w:pPr>
      <w:ind w:left="720"/>
      <w:contextualSpacing/>
    </w:pPr>
  </w:style>
  <w:style w:type="paragraph" w:styleId="affff2">
    <w:name w:val="Document Map"/>
    <w:basedOn w:val="a"/>
    <w:qFormat/>
    <w:rPr>
      <w:szCs w:val="24"/>
    </w:rPr>
  </w:style>
  <w:style w:type="paragraph" w:customStyle="1" w:styleId="2-">
    <w:name w:val="Рег. Заголовок 2-го уровня регламента"/>
    <w:basedOn w:val="ConsPlusNormal0"/>
    <w:autoRedefine/>
    <w:qFormat/>
    <w:pPr>
      <w:spacing w:before="240" w:after="240" w:line="23" w:lineRule="atLeast"/>
      <w:ind w:left="720"/>
      <w:jc w:val="center"/>
      <w:outlineLvl w:val="1"/>
    </w:pPr>
    <w:rPr>
      <w:rFonts w:ascii="Times New Roman" w:hAnsi="Times New Roman" w:cs="Times New Roman"/>
      <w:b/>
      <w:i/>
      <w:sz w:val="24"/>
      <w:szCs w:val="24"/>
    </w:rPr>
  </w:style>
  <w:style w:type="paragraph" w:customStyle="1" w:styleId="affff3">
    <w:name w:val="Рег. Комментарии"/>
    <w:basedOn w:val="-31"/>
    <w:qFormat/>
    <w:pPr>
      <w:spacing w:after="0"/>
      <w:ind w:left="539" w:firstLine="709"/>
      <w:jc w:val="both"/>
    </w:pPr>
    <w:rPr>
      <w:i/>
      <w:sz w:val="28"/>
      <w:szCs w:val="28"/>
    </w:rPr>
  </w:style>
  <w:style w:type="paragraph" w:customStyle="1" w:styleId="affff4">
    <w:name w:val="Сценарии"/>
    <w:basedOn w:val="a"/>
    <w:qFormat/>
    <w:pPr>
      <w:spacing w:before="120" w:after="120"/>
      <w:ind w:firstLine="539"/>
      <w:contextualSpacing/>
      <w:jc w:val="center"/>
    </w:pPr>
    <w:rPr>
      <w:i/>
      <w:sz w:val="28"/>
      <w:szCs w:val="28"/>
    </w:rPr>
  </w:style>
  <w:style w:type="paragraph" w:customStyle="1" w:styleId="2f">
    <w:name w:val="Заголовок оглавления2"/>
    <w:basedOn w:val="1"/>
    <w:qFormat/>
    <w:pPr>
      <w:keepLines/>
      <w:spacing w:before="480" w:after="0" w:line="276" w:lineRule="auto"/>
      <w:jc w:val="left"/>
    </w:pPr>
    <w:rPr>
      <w:rFonts w:ascii="Cambria" w:hAnsi="Cambria"/>
      <w:color w:val="365F91"/>
      <w:sz w:val="28"/>
      <w:szCs w:val="28"/>
    </w:rPr>
  </w:style>
  <w:style w:type="paragraph" w:styleId="affff5">
    <w:name w:val="List Paragraph"/>
    <w:basedOn w:val="a"/>
    <w:uiPriority w:val="34"/>
    <w:qFormat/>
    <w:pPr>
      <w:ind w:left="720"/>
      <w:contextualSpacing/>
    </w:pPr>
  </w:style>
  <w:style w:type="paragraph" w:customStyle="1" w:styleId="1-">
    <w:name w:val="Рег. Заголовок 1-го уровня регламента"/>
    <w:basedOn w:val="1"/>
    <w:autoRedefine/>
    <w:qFormat/>
    <w:rsid w:val="000D01FD"/>
    <w:pPr>
      <w:numPr>
        <w:numId w:val="14"/>
      </w:numPr>
      <w:ind w:left="1418"/>
      <w:jc w:val="center"/>
    </w:pPr>
  </w:style>
  <w:style w:type="paragraph" w:customStyle="1" w:styleId="111">
    <w:name w:val="Рег. Основной текст уровень 1.1"/>
    <w:basedOn w:val="ConsPlusNormal0"/>
    <w:qFormat/>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pPr>
      <w:spacing w:after="0"/>
      <w:jc w:val="both"/>
    </w:pPr>
    <w:rPr>
      <w:sz w:val="28"/>
      <w:szCs w:val="28"/>
    </w:rPr>
  </w:style>
  <w:style w:type="paragraph" w:customStyle="1" w:styleId="112">
    <w:name w:val="Рег. Основной текст уровнеь 1.1 (базовый)"/>
    <w:basedOn w:val="ConsPlusNormal0"/>
    <w:qFormat/>
    <w:pPr>
      <w:spacing w:line="276" w:lineRule="auto"/>
      <w:jc w:val="both"/>
    </w:pPr>
    <w:rPr>
      <w:rFonts w:ascii="Times New Roman" w:hAnsi="Times New Roman" w:cs="Times New Roman"/>
      <w:sz w:val="28"/>
      <w:szCs w:val="28"/>
    </w:rPr>
  </w:style>
  <w:style w:type="paragraph" w:customStyle="1" w:styleId="affff6">
    <w:name w:val="Рег. Обычный с отступом"/>
    <w:basedOn w:val="a"/>
    <w:qFormat/>
    <w:pPr>
      <w:suppressAutoHyphens/>
      <w:spacing w:after="0"/>
      <w:ind w:firstLine="540"/>
      <w:jc w:val="both"/>
    </w:pPr>
    <w:rPr>
      <w:rFonts w:eastAsia="Times New Roman"/>
      <w:sz w:val="28"/>
      <w:szCs w:val="28"/>
      <w:lang w:eastAsia="ar-SA"/>
    </w:rPr>
  </w:style>
  <w:style w:type="paragraph" w:customStyle="1" w:styleId="affff7">
    <w:name w:val="Рег. Списки числовый"/>
    <w:basedOn w:val="1-21"/>
    <w:qFormat/>
    <w:pPr>
      <w:ind w:left="1068"/>
      <w:jc w:val="both"/>
    </w:pPr>
    <w:rPr>
      <w:sz w:val="28"/>
      <w:szCs w:val="28"/>
    </w:rPr>
  </w:style>
  <w:style w:type="paragraph" w:customStyle="1" w:styleId="affff8">
    <w:name w:val="Рег. Заголовок для названий результата"/>
    <w:basedOn w:val="2-"/>
    <w:qFormat/>
    <w:pPr>
      <w:ind w:left="714"/>
      <w:jc w:val="left"/>
    </w:pPr>
  </w:style>
  <w:style w:type="paragraph" w:customStyle="1" w:styleId="113">
    <w:name w:val="Рег. Основной текст уровень 1.1 (сценарии)"/>
    <w:basedOn w:val="112"/>
    <w:qFormat/>
    <w:pPr>
      <w:spacing w:before="360" w:after="240"/>
    </w:pPr>
    <w:rPr>
      <w:i/>
    </w:rPr>
  </w:style>
  <w:style w:type="paragraph" w:customStyle="1" w:styleId="1111">
    <w:name w:val="Рег. Основной текст уровень 1.1.1"/>
    <w:basedOn w:val="a"/>
    <w:qFormat/>
    <w:pPr>
      <w:spacing w:after="0"/>
      <w:ind w:left="1440" w:hanging="720"/>
      <w:jc w:val="both"/>
    </w:pPr>
    <w:rPr>
      <w:sz w:val="28"/>
      <w:szCs w:val="28"/>
    </w:rPr>
  </w:style>
  <w:style w:type="paragraph" w:customStyle="1" w:styleId="affff9">
    <w:name w:val="Рег. Списки без буллетов"/>
    <w:basedOn w:val="ConsPlusNormal0"/>
    <w:qFormat/>
    <w:pPr>
      <w:spacing w:line="276" w:lineRule="auto"/>
      <w:ind w:left="709"/>
      <w:jc w:val="both"/>
    </w:pPr>
    <w:rPr>
      <w:rFonts w:ascii="Times New Roman" w:hAnsi="Times New Roman" w:cs="Times New Roman"/>
      <w:sz w:val="28"/>
      <w:szCs w:val="28"/>
    </w:rPr>
  </w:style>
  <w:style w:type="paragraph" w:customStyle="1" w:styleId="1f6">
    <w:name w:val="Рег. Списки 1)"/>
    <w:basedOn w:val="affff9"/>
    <w:qFormat/>
  </w:style>
  <w:style w:type="paragraph" w:customStyle="1" w:styleId="1f7">
    <w:name w:val="Рег. Списки два уровня: 1)  и а) б) в)"/>
    <w:basedOn w:val="1-21"/>
    <w:qFormat/>
    <w:pPr>
      <w:spacing w:after="120"/>
      <w:ind w:left="1440" w:hanging="360"/>
      <w:jc w:val="both"/>
    </w:pPr>
    <w:rPr>
      <w:sz w:val="28"/>
      <w:szCs w:val="28"/>
    </w:rPr>
  </w:style>
  <w:style w:type="paragraph" w:customStyle="1" w:styleId="affffa">
    <w:name w:val="Рег. Списки одного уровня: а) б) в)"/>
    <w:basedOn w:val="1f7"/>
    <w:qFormat/>
    <w:rPr>
      <w:lang w:eastAsia="ar-SA"/>
    </w:rPr>
  </w:style>
  <w:style w:type="paragraph" w:customStyle="1" w:styleId="affffb">
    <w:name w:val="Рег. Списки без буллетов широкие"/>
    <w:basedOn w:val="a"/>
    <w:qFormat/>
    <w:pPr>
      <w:suppressAutoHyphens/>
      <w:spacing w:after="0"/>
      <w:ind w:firstLine="540"/>
      <w:jc w:val="both"/>
    </w:pPr>
    <w:rPr>
      <w:rFonts w:eastAsia="Times New Roman"/>
      <w:sz w:val="28"/>
      <w:szCs w:val="28"/>
      <w:lang w:eastAsia="ar-SA"/>
    </w:rPr>
  </w:style>
  <w:style w:type="paragraph" w:customStyle="1" w:styleId="2-0">
    <w:name w:val="Рег. Заголовок 2-го уровня  в приложении"/>
    <w:basedOn w:val="2"/>
    <w:qFormat/>
    <w:pPr>
      <w:spacing w:before="360" w:after="240" w:line="276" w:lineRule="auto"/>
      <w:jc w:val="center"/>
    </w:pPr>
    <w:rPr>
      <w:rFonts w:ascii="Times New Roman" w:hAnsi="Times New Roman"/>
      <w:i w:val="0"/>
      <w:sz w:val="24"/>
    </w:rPr>
  </w:style>
  <w:style w:type="paragraph" w:customStyle="1" w:styleId="1f8">
    <w:name w:val="Рег. Основной нумерованный 1. текст"/>
    <w:basedOn w:val="ConsPlusNormal0"/>
    <w:qFormat/>
    <w:pPr>
      <w:spacing w:line="276" w:lineRule="auto"/>
      <w:jc w:val="both"/>
    </w:pPr>
    <w:rPr>
      <w:rFonts w:ascii="Times New Roman" w:hAnsi="Times New Roman" w:cs="Times New Roman"/>
      <w:sz w:val="28"/>
      <w:szCs w:val="28"/>
    </w:rPr>
  </w:style>
  <w:style w:type="paragraph" w:styleId="affffc">
    <w:name w:val="No Spacing"/>
    <w:basedOn w:val="1"/>
    <w:qFormat/>
    <w:pPr>
      <w:spacing w:before="0" w:after="240"/>
    </w:pPr>
    <w:rPr>
      <w:szCs w:val="22"/>
      <w:lang w:eastAsia="en-US"/>
    </w:rPr>
  </w:style>
  <w:style w:type="paragraph" w:styleId="affffd">
    <w:name w:val="Revision"/>
    <w:qFormat/>
    <w:rPr>
      <w:color w:val="00000A"/>
      <w:szCs w:val="22"/>
      <w:lang w:eastAsia="en-US"/>
    </w:rPr>
  </w:style>
  <w:style w:type="paragraph" w:customStyle="1" w:styleId="114">
    <w:name w:val="Абзац списка11"/>
    <w:basedOn w:val="a"/>
    <w:qFormat/>
    <w:pPr>
      <w:spacing w:after="0"/>
      <w:ind w:left="720"/>
      <w:jc w:val="center"/>
    </w:pPr>
  </w:style>
  <w:style w:type="paragraph" w:customStyle="1" w:styleId="2f0">
    <w:name w:val="Знак Знак Знак Знак Знак Знак Знак Знак Знак Знак2"/>
    <w:basedOn w:val="a"/>
    <w:qFormat/>
    <w:pPr>
      <w:spacing w:after="160" w:line="240" w:lineRule="exact"/>
      <w:jc w:val="center"/>
    </w:pPr>
    <w:rPr>
      <w:rFonts w:ascii="Verdana" w:hAnsi="Verdana" w:cs="Verdana"/>
      <w:szCs w:val="24"/>
      <w:lang w:val="en-US"/>
    </w:rPr>
  </w:style>
  <w:style w:type="paragraph" w:customStyle="1" w:styleId="2f1">
    <w:name w:val="Знак2"/>
    <w:basedOn w:val="a"/>
    <w:qFormat/>
    <w:pPr>
      <w:spacing w:after="160" w:line="240" w:lineRule="exact"/>
      <w:jc w:val="both"/>
    </w:pPr>
    <w:rPr>
      <w:rFonts w:eastAsia="Times New Roman"/>
      <w:szCs w:val="20"/>
      <w:lang w:val="en-US"/>
    </w:rPr>
  </w:style>
  <w:style w:type="paragraph" w:customStyle="1" w:styleId="2f2">
    <w:name w:val="Знак Знак Знак Знак Знак Знак Знак2"/>
    <w:basedOn w:val="a"/>
    <w:qFormat/>
    <w:pPr>
      <w:spacing w:before="280" w:after="280" w:line="240" w:lineRule="auto"/>
    </w:pPr>
    <w:rPr>
      <w:rFonts w:ascii="Tahoma" w:eastAsia="Times New Roman" w:hAnsi="Tahoma"/>
      <w:sz w:val="20"/>
      <w:szCs w:val="20"/>
      <w:lang w:val="en-US"/>
    </w:rPr>
  </w:style>
  <w:style w:type="paragraph" w:customStyle="1" w:styleId="affffe">
    <w:name w:val="РегламентГПЗУ"/>
    <w:basedOn w:val="affff5"/>
    <w:qFormat/>
    <w:pPr>
      <w:tabs>
        <w:tab w:val="left" w:pos="992"/>
        <w:tab w:val="left" w:pos="1134"/>
        <w:tab w:val="left" w:pos="9781"/>
      </w:tabs>
      <w:spacing w:after="0" w:line="240" w:lineRule="auto"/>
      <w:jc w:val="both"/>
    </w:pPr>
    <w:rPr>
      <w:szCs w:val="24"/>
    </w:rPr>
  </w:style>
  <w:style w:type="paragraph" w:customStyle="1" w:styleId="2f3">
    <w:name w:val="РегламентГПЗУ2"/>
    <w:basedOn w:val="affffe"/>
    <w:qFormat/>
    <w:pPr>
      <w:tabs>
        <w:tab w:val="left" w:pos="1418"/>
      </w:tabs>
    </w:pPr>
  </w:style>
  <w:style w:type="paragraph" w:customStyle="1" w:styleId="formattext">
    <w:name w:val="formattext"/>
    <w:basedOn w:val="a"/>
    <w:qFormat/>
    <w:pPr>
      <w:spacing w:before="280" w:after="280" w:line="240" w:lineRule="auto"/>
    </w:pPr>
    <w:rPr>
      <w:rFonts w:eastAsia="Times New Roman"/>
      <w:szCs w:val="24"/>
      <w:lang w:eastAsia="ru-RU"/>
    </w:rPr>
  </w:style>
  <w:style w:type="paragraph" w:customStyle="1" w:styleId="2f4">
    <w:name w:val="Без интервала2"/>
    <w:uiPriority w:val="99"/>
    <w:qFormat/>
    <w:rPr>
      <w:color w:val="00000A"/>
      <w:lang w:eastAsia="en-US"/>
    </w:rPr>
  </w:style>
  <w:style w:type="paragraph" w:styleId="afffff">
    <w:name w:val="TOC Heading"/>
    <w:basedOn w:val="1"/>
    <w:uiPriority w:val="39"/>
    <w:qFormat/>
    <w:pPr>
      <w:keepLines/>
      <w:spacing w:before="480" w:after="0" w:line="276" w:lineRule="auto"/>
      <w:jc w:val="left"/>
    </w:pPr>
    <w:rPr>
      <w:rFonts w:ascii="Cambria" w:eastAsia="MS Gothic" w:hAnsi="Cambria"/>
      <w:color w:val="365F91"/>
      <w:sz w:val="28"/>
      <w:szCs w:val="28"/>
    </w:rPr>
  </w:style>
  <w:style w:type="paragraph" w:customStyle="1" w:styleId="afffff0">
    <w:name w:val="Содержимое врезки"/>
    <w:basedOn w:val="a"/>
    <w:qFormat/>
  </w:style>
  <w:style w:type="paragraph" w:customStyle="1" w:styleId="afffff1">
    <w:name w:val="Содержимое таблицы"/>
    <w:basedOn w:val="a"/>
    <w:qFormat/>
  </w:style>
  <w:style w:type="paragraph" w:customStyle="1" w:styleId="115">
    <w:name w:val="АР 1.1."/>
    <w:basedOn w:val="112"/>
    <w:qFormat/>
    <w:pPr>
      <w:suppressLineNumbers/>
      <w:spacing w:line="240" w:lineRule="auto"/>
      <w:ind w:firstLine="850"/>
    </w:pPr>
    <w:rPr>
      <w:sz w:val="24"/>
      <w:szCs w:val="24"/>
    </w:rPr>
  </w:style>
  <w:style w:type="paragraph" w:customStyle="1" w:styleId="1f9">
    <w:name w:val="АР 1."/>
    <w:basedOn w:val="2-"/>
    <w:qFormat/>
    <w:pPr>
      <w:ind w:left="1211" w:hanging="360"/>
    </w:pPr>
  </w:style>
  <w:style w:type="paragraph" w:customStyle="1" w:styleId="1112">
    <w:name w:val="АР 1.1.1."/>
    <w:basedOn w:val="115"/>
    <w:qFormat/>
    <w:pPr>
      <w:ind w:left="850" w:firstLine="0"/>
    </w:pPr>
  </w:style>
  <w:style w:type="paragraph" w:customStyle="1" w:styleId="1113">
    <w:name w:val="АР 1.1.1. без нумерации"/>
    <w:basedOn w:val="1112"/>
    <w:qFormat/>
    <w:pPr>
      <w:ind w:firstLine="1247"/>
    </w:pPr>
  </w:style>
  <w:style w:type="paragraph" w:customStyle="1" w:styleId="1fa">
    <w:name w:val="АР пп 1)"/>
    <w:basedOn w:val="a"/>
    <w:qFormat/>
    <w:pPr>
      <w:tabs>
        <w:tab w:val="left" w:pos="1395"/>
      </w:tabs>
      <w:spacing w:after="0" w:line="240" w:lineRule="auto"/>
      <w:ind w:left="1474" w:hanging="624"/>
      <w:jc w:val="both"/>
    </w:pPr>
    <w:rPr>
      <w:szCs w:val="24"/>
    </w:rPr>
  </w:style>
  <w:style w:type="paragraph" w:customStyle="1" w:styleId="1fb">
    <w:name w:val="АР пп а)1"/>
    <w:basedOn w:val="a"/>
    <w:autoRedefine/>
    <w:qFormat/>
    <w:rsid w:val="001E4400"/>
    <w:pPr>
      <w:spacing w:after="0" w:line="240" w:lineRule="auto"/>
      <w:ind w:left="480"/>
      <w:jc w:val="both"/>
    </w:pPr>
    <w:rPr>
      <w:b/>
      <w:i/>
      <w:szCs w:val="24"/>
    </w:rPr>
  </w:style>
  <w:style w:type="paragraph" w:styleId="44">
    <w:name w:val="List Bullet 4"/>
    <w:basedOn w:val="aff2"/>
  </w:style>
  <w:style w:type="paragraph" w:styleId="2f5">
    <w:name w:val="List Number 2"/>
    <w:basedOn w:val="aff2"/>
    <w:qFormat/>
  </w:style>
  <w:style w:type="paragraph" w:styleId="3e">
    <w:name w:val="List Number 3"/>
    <w:basedOn w:val="aff2"/>
    <w:qFormat/>
  </w:style>
  <w:style w:type="paragraph" w:customStyle="1" w:styleId="I">
    <w:name w:val="АР I"/>
    <w:basedOn w:val="1-"/>
    <w:qFormat/>
  </w:style>
  <w:style w:type="paragraph" w:customStyle="1" w:styleId="afffff2">
    <w:name w:val="Горизонтальная линия"/>
    <w:basedOn w:val="a"/>
    <w:next w:val="aff1"/>
    <w:qFormat/>
    <w:pPr>
      <w:suppressLineNumbers/>
      <w:pBdr>
        <w:bottom w:val="double" w:sz="2" w:space="0" w:color="808080"/>
      </w:pBdr>
      <w:spacing w:after="283"/>
    </w:pPr>
    <w:rPr>
      <w:sz w:val="12"/>
      <w:szCs w:val="12"/>
    </w:rPr>
  </w:style>
  <w:style w:type="paragraph" w:customStyle="1" w:styleId="afffff3">
    <w:name w:val="Заголовок таблицы"/>
    <w:basedOn w:val="afffff1"/>
    <w:qFormat/>
    <w:pPr>
      <w:suppressLineNumbers/>
      <w:jc w:val="center"/>
    </w:pPr>
    <w:rPr>
      <w:b/>
      <w:bCs/>
    </w:rPr>
  </w:style>
  <w:style w:type="numbering" w:customStyle="1" w:styleId="1fc">
    <w:name w:val="Нумерованный список 1"/>
    <w:qFormat/>
  </w:style>
  <w:style w:type="numbering" w:customStyle="1" w:styleId="215">
    <w:name w:val="Нумерованный список 21"/>
    <w:qFormat/>
  </w:style>
  <w:style w:type="numbering" w:customStyle="1" w:styleId="310">
    <w:name w:val="Нумерованный список 31"/>
    <w:qFormat/>
  </w:style>
  <w:style w:type="numbering" w:customStyle="1" w:styleId="411">
    <w:name w:val="Нумерованный список 41"/>
    <w:qFormat/>
  </w:style>
  <w:style w:type="numbering" w:customStyle="1" w:styleId="510">
    <w:name w:val="Нумерованный список 51"/>
    <w:qFormat/>
  </w:style>
  <w:style w:type="numbering" w:customStyle="1" w:styleId="1fd">
    <w:name w:val="Маркированный список 1"/>
    <w:qFormat/>
  </w:style>
  <w:style w:type="numbering" w:customStyle="1" w:styleId="216">
    <w:name w:val="Маркированный список 21"/>
    <w:qFormat/>
  </w:style>
  <w:style w:type="numbering" w:customStyle="1" w:styleId="311">
    <w:name w:val="Маркированный список 31"/>
    <w:qFormat/>
  </w:style>
  <w:style w:type="numbering" w:customStyle="1" w:styleId="412">
    <w:name w:val="Маркированный список 41"/>
    <w:qFormat/>
  </w:style>
  <w:style w:type="numbering" w:customStyle="1" w:styleId="511">
    <w:name w:val="Маркированный список 51"/>
    <w:qFormat/>
  </w:style>
  <w:style w:type="numbering" w:customStyle="1" w:styleId="ABC">
    <w:name w:val="Нумерованный ABC"/>
    <w:qFormat/>
  </w:style>
  <w:style w:type="character" w:styleId="afffff4">
    <w:name w:val="endnote reference"/>
    <w:basedOn w:val="a0"/>
    <w:uiPriority w:val="99"/>
    <w:semiHidden/>
    <w:unhideWhenUsed/>
    <w:rsid w:val="0077511E"/>
    <w:rPr>
      <w:vertAlign w:val="superscript"/>
    </w:rPr>
  </w:style>
  <w:style w:type="character" w:styleId="afffff5">
    <w:name w:val="Hyperlink"/>
    <w:basedOn w:val="a0"/>
    <w:uiPriority w:val="99"/>
    <w:unhideWhenUsed/>
    <w:rsid w:val="006E32D4"/>
    <w:rPr>
      <w:color w:val="0563C1" w:themeColor="hyperlink"/>
      <w:u w:val="single"/>
    </w:rPr>
  </w:style>
  <w:style w:type="table" w:styleId="afffff6">
    <w:name w:val="Table Grid"/>
    <w:basedOn w:val="a1"/>
    <w:uiPriority w:val="59"/>
    <w:rsid w:val="00C813BD"/>
    <w:pPr>
      <w:suppressAutoHyphens/>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0885B7CA7D9EA78E3F0C8B65A29D940617C08178FC617C8CE278D6AA9E98DFCF683CC3D519F6EE394C0DE058897C83DEDB577EE8A9E94DI4ZBK" TargetMode="External"/><Relationship Id="rId13" Type="http://schemas.openxmlformats.org/officeDocument/2006/relationships/hyperlink" Target="mailto:kui@fryazino.org" TargetMode="External"/><Relationship Id="rId18" Type="http://schemas.openxmlformats.org/officeDocument/2006/relationships/header" Target="head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uslugi.mosreg.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5389CD98C75E3F12A00DF66DB08206B004A7FE87CEA8D8B08F242BF824876152B2E43FA4FA6C536551A91FFC1EDF4C199444072075X7pAL" TargetMode="Externa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079EA-78C1-4E7D-9E11-26602FC8C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15889</Words>
  <Characters>90570</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106247</CharactersWithSpaces>
  <SharedDoc>false</SharedDoc>
  <HLinks>
    <vt:vector size="264" baseType="variant">
      <vt:variant>
        <vt:i4>2818050</vt:i4>
      </vt:variant>
      <vt:variant>
        <vt:i4>260</vt:i4>
      </vt:variant>
      <vt:variant>
        <vt:i4>0</vt:i4>
      </vt:variant>
      <vt:variant>
        <vt:i4>5</vt:i4>
      </vt:variant>
      <vt:variant>
        <vt:lpwstr/>
      </vt:variant>
      <vt:variant>
        <vt:lpwstr>_Toc3209178</vt:lpwstr>
      </vt:variant>
      <vt:variant>
        <vt:i4>2818050</vt:i4>
      </vt:variant>
      <vt:variant>
        <vt:i4>254</vt:i4>
      </vt:variant>
      <vt:variant>
        <vt:i4>0</vt:i4>
      </vt:variant>
      <vt:variant>
        <vt:i4>5</vt:i4>
      </vt:variant>
      <vt:variant>
        <vt:lpwstr/>
      </vt:variant>
      <vt:variant>
        <vt:lpwstr>_Toc3209177</vt:lpwstr>
      </vt:variant>
      <vt:variant>
        <vt:i4>2818050</vt:i4>
      </vt:variant>
      <vt:variant>
        <vt:i4>248</vt:i4>
      </vt:variant>
      <vt:variant>
        <vt:i4>0</vt:i4>
      </vt:variant>
      <vt:variant>
        <vt:i4>5</vt:i4>
      </vt:variant>
      <vt:variant>
        <vt:lpwstr/>
      </vt:variant>
      <vt:variant>
        <vt:lpwstr>_Toc3209176</vt:lpwstr>
      </vt:variant>
      <vt:variant>
        <vt:i4>2818050</vt:i4>
      </vt:variant>
      <vt:variant>
        <vt:i4>242</vt:i4>
      </vt:variant>
      <vt:variant>
        <vt:i4>0</vt:i4>
      </vt:variant>
      <vt:variant>
        <vt:i4>5</vt:i4>
      </vt:variant>
      <vt:variant>
        <vt:lpwstr/>
      </vt:variant>
      <vt:variant>
        <vt:lpwstr>_Toc3209175</vt:lpwstr>
      </vt:variant>
      <vt:variant>
        <vt:i4>2818050</vt:i4>
      </vt:variant>
      <vt:variant>
        <vt:i4>236</vt:i4>
      </vt:variant>
      <vt:variant>
        <vt:i4>0</vt:i4>
      </vt:variant>
      <vt:variant>
        <vt:i4>5</vt:i4>
      </vt:variant>
      <vt:variant>
        <vt:lpwstr/>
      </vt:variant>
      <vt:variant>
        <vt:lpwstr>_Toc3209174</vt:lpwstr>
      </vt:variant>
      <vt:variant>
        <vt:i4>2818050</vt:i4>
      </vt:variant>
      <vt:variant>
        <vt:i4>230</vt:i4>
      </vt:variant>
      <vt:variant>
        <vt:i4>0</vt:i4>
      </vt:variant>
      <vt:variant>
        <vt:i4>5</vt:i4>
      </vt:variant>
      <vt:variant>
        <vt:lpwstr/>
      </vt:variant>
      <vt:variant>
        <vt:lpwstr>_Toc3209173</vt:lpwstr>
      </vt:variant>
      <vt:variant>
        <vt:i4>2818050</vt:i4>
      </vt:variant>
      <vt:variant>
        <vt:i4>224</vt:i4>
      </vt:variant>
      <vt:variant>
        <vt:i4>0</vt:i4>
      </vt:variant>
      <vt:variant>
        <vt:i4>5</vt:i4>
      </vt:variant>
      <vt:variant>
        <vt:lpwstr/>
      </vt:variant>
      <vt:variant>
        <vt:lpwstr>_Toc3209172</vt:lpwstr>
      </vt:variant>
      <vt:variant>
        <vt:i4>2818050</vt:i4>
      </vt:variant>
      <vt:variant>
        <vt:i4>218</vt:i4>
      </vt:variant>
      <vt:variant>
        <vt:i4>0</vt:i4>
      </vt:variant>
      <vt:variant>
        <vt:i4>5</vt:i4>
      </vt:variant>
      <vt:variant>
        <vt:lpwstr/>
      </vt:variant>
      <vt:variant>
        <vt:lpwstr>_Toc3209171</vt:lpwstr>
      </vt:variant>
      <vt:variant>
        <vt:i4>2818050</vt:i4>
      </vt:variant>
      <vt:variant>
        <vt:i4>212</vt:i4>
      </vt:variant>
      <vt:variant>
        <vt:i4>0</vt:i4>
      </vt:variant>
      <vt:variant>
        <vt:i4>5</vt:i4>
      </vt:variant>
      <vt:variant>
        <vt:lpwstr/>
      </vt:variant>
      <vt:variant>
        <vt:lpwstr>_Toc3209170</vt:lpwstr>
      </vt:variant>
      <vt:variant>
        <vt:i4>2752514</vt:i4>
      </vt:variant>
      <vt:variant>
        <vt:i4>206</vt:i4>
      </vt:variant>
      <vt:variant>
        <vt:i4>0</vt:i4>
      </vt:variant>
      <vt:variant>
        <vt:i4>5</vt:i4>
      </vt:variant>
      <vt:variant>
        <vt:lpwstr/>
      </vt:variant>
      <vt:variant>
        <vt:lpwstr>_Toc3209169</vt:lpwstr>
      </vt:variant>
      <vt:variant>
        <vt:i4>2752514</vt:i4>
      </vt:variant>
      <vt:variant>
        <vt:i4>200</vt:i4>
      </vt:variant>
      <vt:variant>
        <vt:i4>0</vt:i4>
      </vt:variant>
      <vt:variant>
        <vt:i4>5</vt:i4>
      </vt:variant>
      <vt:variant>
        <vt:lpwstr/>
      </vt:variant>
      <vt:variant>
        <vt:lpwstr>_Toc3209168</vt:lpwstr>
      </vt:variant>
      <vt:variant>
        <vt:i4>2752514</vt:i4>
      </vt:variant>
      <vt:variant>
        <vt:i4>194</vt:i4>
      </vt:variant>
      <vt:variant>
        <vt:i4>0</vt:i4>
      </vt:variant>
      <vt:variant>
        <vt:i4>5</vt:i4>
      </vt:variant>
      <vt:variant>
        <vt:lpwstr/>
      </vt:variant>
      <vt:variant>
        <vt:lpwstr>_Toc3209167</vt:lpwstr>
      </vt:variant>
      <vt:variant>
        <vt:i4>2752514</vt:i4>
      </vt:variant>
      <vt:variant>
        <vt:i4>188</vt:i4>
      </vt:variant>
      <vt:variant>
        <vt:i4>0</vt:i4>
      </vt:variant>
      <vt:variant>
        <vt:i4>5</vt:i4>
      </vt:variant>
      <vt:variant>
        <vt:lpwstr/>
      </vt:variant>
      <vt:variant>
        <vt:lpwstr>_Toc3209166</vt:lpwstr>
      </vt:variant>
      <vt:variant>
        <vt:i4>2752514</vt:i4>
      </vt:variant>
      <vt:variant>
        <vt:i4>182</vt:i4>
      </vt:variant>
      <vt:variant>
        <vt:i4>0</vt:i4>
      </vt:variant>
      <vt:variant>
        <vt:i4>5</vt:i4>
      </vt:variant>
      <vt:variant>
        <vt:lpwstr/>
      </vt:variant>
      <vt:variant>
        <vt:lpwstr>_Toc3209165</vt:lpwstr>
      </vt:variant>
      <vt:variant>
        <vt:i4>2752514</vt:i4>
      </vt:variant>
      <vt:variant>
        <vt:i4>176</vt:i4>
      </vt:variant>
      <vt:variant>
        <vt:i4>0</vt:i4>
      </vt:variant>
      <vt:variant>
        <vt:i4>5</vt:i4>
      </vt:variant>
      <vt:variant>
        <vt:lpwstr/>
      </vt:variant>
      <vt:variant>
        <vt:lpwstr>_Toc3209164</vt:lpwstr>
      </vt:variant>
      <vt:variant>
        <vt:i4>2752514</vt:i4>
      </vt:variant>
      <vt:variant>
        <vt:i4>170</vt:i4>
      </vt:variant>
      <vt:variant>
        <vt:i4>0</vt:i4>
      </vt:variant>
      <vt:variant>
        <vt:i4>5</vt:i4>
      </vt:variant>
      <vt:variant>
        <vt:lpwstr/>
      </vt:variant>
      <vt:variant>
        <vt:lpwstr>_Toc3209163</vt:lpwstr>
      </vt:variant>
      <vt:variant>
        <vt:i4>2752514</vt:i4>
      </vt:variant>
      <vt:variant>
        <vt:i4>164</vt:i4>
      </vt:variant>
      <vt:variant>
        <vt:i4>0</vt:i4>
      </vt:variant>
      <vt:variant>
        <vt:i4>5</vt:i4>
      </vt:variant>
      <vt:variant>
        <vt:lpwstr/>
      </vt:variant>
      <vt:variant>
        <vt:lpwstr>_Toc3209162</vt:lpwstr>
      </vt:variant>
      <vt:variant>
        <vt:i4>2752514</vt:i4>
      </vt:variant>
      <vt:variant>
        <vt:i4>158</vt:i4>
      </vt:variant>
      <vt:variant>
        <vt:i4>0</vt:i4>
      </vt:variant>
      <vt:variant>
        <vt:i4>5</vt:i4>
      </vt:variant>
      <vt:variant>
        <vt:lpwstr/>
      </vt:variant>
      <vt:variant>
        <vt:lpwstr>_Toc3209161</vt:lpwstr>
      </vt:variant>
      <vt:variant>
        <vt:i4>2752514</vt:i4>
      </vt:variant>
      <vt:variant>
        <vt:i4>152</vt:i4>
      </vt:variant>
      <vt:variant>
        <vt:i4>0</vt:i4>
      </vt:variant>
      <vt:variant>
        <vt:i4>5</vt:i4>
      </vt:variant>
      <vt:variant>
        <vt:lpwstr/>
      </vt:variant>
      <vt:variant>
        <vt:lpwstr>_Toc3209160</vt:lpwstr>
      </vt:variant>
      <vt:variant>
        <vt:i4>2686978</vt:i4>
      </vt:variant>
      <vt:variant>
        <vt:i4>146</vt:i4>
      </vt:variant>
      <vt:variant>
        <vt:i4>0</vt:i4>
      </vt:variant>
      <vt:variant>
        <vt:i4>5</vt:i4>
      </vt:variant>
      <vt:variant>
        <vt:lpwstr/>
      </vt:variant>
      <vt:variant>
        <vt:lpwstr>_Toc3209159</vt:lpwstr>
      </vt:variant>
      <vt:variant>
        <vt:i4>2686978</vt:i4>
      </vt:variant>
      <vt:variant>
        <vt:i4>140</vt:i4>
      </vt:variant>
      <vt:variant>
        <vt:i4>0</vt:i4>
      </vt:variant>
      <vt:variant>
        <vt:i4>5</vt:i4>
      </vt:variant>
      <vt:variant>
        <vt:lpwstr/>
      </vt:variant>
      <vt:variant>
        <vt:lpwstr>_Toc3209158</vt:lpwstr>
      </vt:variant>
      <vt:variant>
        <vt:i4>2686978</vt:i4>
      </vt:variant>
      <vt:variant>
        <vt:i4>134</vt:i4>
      </vt:variant>
      <vt:variant>
        <vt:i4>0</vt:i4>
      </vt:variant>
      <vt:variant>
        <vt:i4>5</vt:i4>
      </vt:variant>
      <vt:variant>
        <vt:lpwstr/>
      </vt:variant>
      <vt:variant>
        <vt:lpwstr>_Toc3209157</vt:lpwstr>
      </vt:variant>
      <vt:variant>
        <vt:i4>2686978</vt:i4>
      </vt:variant>
      <vt:variant>
        <vt:i4>128</vt:i4>
      </vt:variant>
      <vt:variant>
        <vt:i4>0</vt:i4>
      </vt:variant>
      <vt:variant>
        <vt:i4>5</vt:i4>
      </vt:variant>
      <vt:variant>
        <vt:lpwstr/>
      </vt:variant>
      <vt:variant>
        <vt:lpwstr>_Toc3209156</vt:lpwstr>
      </vt:variant>
      <vt:variant>
        <vt:i4>2686978</vt:i4>
      </vt:variant>
      <vt:variant>
        <vt:i4>122</vt:i4>
      </vt:variant>
      <vt:variant>
        <vt:i4>0</vt:i4>
      </vt:variant>
      <vt:variant>
        <vt:i4>5</vt:i4>
      </vt:variant>
      <vt:variant>
        <vt:lpwstr/>
      </vt:variant>
      <vt:variant>
        <vt:lpwstr>_Toc3209155</vt:lpwstr>
      </vt:variant>
      <vt:variant>
        <vt:i4>2686978</vt:i4>
      </vt:variant>
      <vt:variant>
        <vt:i4>116</vt:i4>
      </vt:variant>
      <vt:variant>
        <vt:i4>0</vt:i4>
      </vt:variant>
      <vt:variant>
        <vt:i4>5</vt:i4>
      </vt:variant>
      <vt:variant>
        <vt:lpwstr/>
      </vt:variant>
      <vt:variant>
        <vt:lpwstr>_Toc3209154</vt:lpwstr>
      </vt:variant>
      <vt:variant>
        <vt:i4>2686978</vt:i4>
      </vt:variant>
      <vt:variant>
        <vt:i4>110</vt:i4>
      </vt:variant>
      <vt:variant>
        <vt:i4>0</vt:i4>
      </vt:variant>
      <vt:variant>
        <vt:i4>5</vt:i4>
      </vt:variant>
      <vt:variant>
        <vt:lpwstr/>
      </vt:variant>
      <vt:variant>
        <vt:lpwstr>_Toc3209153</vt:lpwstr>
      </vt:variant>
      <vt:variant>
        <vt:i4>2686978</vt:i4>
      </vt:variant>
      <vt:variant>
        <vt:i4>104</vt:i4>
      </vt:variant>
      <vt:variant>
        <vt:i4>0</vt:i4>
      </vt:variant>
      <vt:variant>
        <vt:i4>5</vt:i4>
      </vt:variant>
      <vt:variant>
        <vt:lpwstr/>
      </vt:variant>
      <vt:variant>
        <vt:lpwstr>_Toc3209152</vt:lpwstr>
      </vt:variant>
      <vt:variant>
        <vt:i4>2686978</vt:i4>
      </vt:variant>
      <vt:variant>
        <vt:i4>98</vt:i4>
      </vt:variant>
      <vt:variant>
        <vt:i4>0</vt:i4>
      </vt:variant>
      <vt:variant>
        <vt:i4>5</vt:i4>
      </vt:variant>
      <vt:variant>
        <vt:lpwstr/>
      </vt:variant>
      <vt:variant>
        <vt:lpwstr>_Toc3209151</vt:lpwstr>
      </vt:variant>
      <vt:variant>
        <vt:i4>2686978</vt:i4>
      </vt:variant>
      <vt:variant>
        <vt:i4>92</vt:i4>
      </vt:variant>
      <vt:variant>
        <vt:i4>0</vt:i4>
      </vt:variant>
      <vt:variant>
        <vt:i4>5</vt:i4>
      </vt:variant>
      <vt:variant>
        <vt:lpwstr/>
      </vt:variant>
      <vt:variant>
        <vt:lpwstr>_Toc3209150</vt:lpwstr>
      </vt:variant>
      <vt:variant>
        <vt:i4>2621442</vt:i4>
      </vt:variant>
      <vt:variant>
        <vt:i4>86</vt:i4>
      </vt:variant>
      <vt:variant>
        <vt:i4>0</vt:i4>
      </vt:variant>
      <vt:variant>
        <vt:i4>5</vt:i4>
      </vt:variant>
      <vt:variant>
        <vt:lpwstr/>
      </vt:variant>
      <vt:variant>
        <vt:lpwstr>_Toc3209149</vt:lpwstr>
      </vt:variant>
      <vt:variant>
        <vt:i4>2621442</vt:i4>
      </vt:variant>
      <vt:variant>
        <vt:i4>80</vt:i4>
      </vt:variant>
      <vt:variant>
        <vt:i4>0</vt:i4>
      </vt:variant>
      <vt:variant>
        <vt:i4>5</vt:i4>
      </vt:variant>
      <vt:variant>
        <vt:lpwstr/>
      </vt:variant>
      <vt:variant>
        <vt:lpwstr>_Toc3209148</vt:lpwstr>
      </vt:variant>
      <vt:variant>
        <vt:i4>2621442</vt:i4>
      </vt:variant>
      <vt:variant>
        <vt:i4>74</vt:i4>
      </vt:variant>
      <vt:variant>
        <vt:i4>0</vt:i4>
      </vt:variant>
      <vt:variant>
        <vt:i4>5</vt:i4>
      </vt:variant>
      <vt:variant>
        <vt:lpwstr/>
      </vt:variant>
      <vt:variant>
        <vt:lpwstr>_Toc3209147</vt:lpwstr>
      </vt:variant>
      <vt:variant>
        <vt:i4>2621442</vt:i4>
      </vt:variant>
      <vt:variant>
        <vt:i4>68</vt:i4>
      </vt:variant>
      <vt:variant>
        <vt:i4>0</vt:i4>
      </vt:variant>
      <vt:variant>
        <vt:i4>5</vt:i4>
      </vt:variant>
      <vt:variant>
        <vt:lpwstr/>
      </vt:variant>
      <vt:variant>
        <vt:lpwstr>_Toc3209146</vt:lpwstr>
      </vt:variant>
      <vt:variant>
        <vt:i4>2621442</vt:i4>
      </vt:variant>
      <vt:variant>
        <vt:i4>62</vt:i4>
      </vt:variant>
      <vt:variant>
        <vt:i4>0</vt:i4>
      </vt:variant>
      <vt:variant>
        <vt:i4>5</vt:i4>
      </vt:variant>
      <vt:variant>
        <vt:lpwstr/>
      </vt:variant>
      <vt:variant>
        <vt:lpwstr>_Toc3209145</vt:lpwstr>
      </vt:variant>
      <vt:variant>
        <vt:i4>2621442</vt:i4>
      </vt:variant>
      <vt:variant>
        <vt:i4>56</vt:i4>
      </vt:variant>
      <vt:variant>
        <vt:i4>0</vt:i4>
      </vt:variant>
      <vt:variant>
        <vt:i4>5</vt:i4>
      </vt:variant>
      <vt:variant>
        <vt:lpwstr/>
      </vt:variant>
      <vt:variant>
        <vt:lpwstr>_Toc3209144</vt:lpwstr>
      </vt:variant>
      <vt:variant>
        <vt:i4>2621442</vt:i4>
      </vt:variant>
      <vt:variant>
        <vt:i4>50</vt:i4>
      </vt:variant>
      <vt:variant>
        <vt:i4>0</vt:i4>
      </vt:variant>
      <vt:variant>
        <vt:i4>5</vt:i4>
      </vt:variant>
      <vt:variant>
        <vt:lpwstr/>
      </vt:variant>
      <vt:variant>
        <vt:lpwstr>_Toc3209143</vt:lpwstr>
      </vt:variant>
      <vt:variant>
        <vt:i4>2621442</vt:i4>
      </vt:variant>
      <vt:variant>
        <vt:i4>44</vt:i4>
      </vt:variant>
      <vt:variant>
        <vt:i4>0</vt:i4>
      </vt:variant>
      <vt:variant>
        <vt:i4>5</vt:i4>
      </vt:variant>
      <vt:variant>
        <vt:lpwstr/>
      </vt:variant>
      <vt:variant>
        <vt:lpwstr>_Toc3209142</vt:lpwstr>
      </vt:variant>
      <vt:variant>
        <vt:i4>2621442</vt:i4>
      </vt:variant>
      <vt:variant>
        <vt:i4>38</vt:i4>
      </vt:variant>
      <vt:variant>
        <vt:i4>0</vt:i4>
      </vt:variant>
      <vt:variant>
        <vt:i4>5</vt:i4>
      </vt:variant>
      <vt:variant>
        <vt:lpwstr/>
      </vt:variant>
      <vt:variant>
        <vt:lpwstr>_Toc3209141</vt:lpwstr>
      </vt:variant>
      <vt:variant>
        <vt:i4>2621442</vt:i4>
      </vt:variant>
      <vt:variant>
        <vt:i4>32</vt:i4>
      </vt:variant>
      <vt:variant>
        <vt:i4>0</vt:i4>
      </vt:variant>
      <vt:variant>
        <vt:i4>5</vt:i4>
      </vt:variant>
      <vt:variant>
        <vt:lpwstr/>
      </vt:variant>
      <vt:variant>
        <vt:lpwstr>_Toc3209140</vt:lpwstr>
      </vt:variant>
      <vt:variant>
        <vt:i4>3080194</vt:i4>
      </vt:variant>
      <vt:variant>
        <vt:i4>26</vt:i4>
      </vt:variant>
      <vt:variant>
        <vt:i4>0</vt:i4>
      </vt:variant>
      <vt:variant>
        <vt:i4>5</vt:i4>
      </vt:variant>
      <vt:variant>
        <vt:lpwstr/>
      </vt:variant>
      <vt:variant>
        <vt:lpwstr>_Toc3209139</vt:lpwstr>
      </vt:variant>
      <vt:variant>
        <vt:i4>3080194</vt:i4>
      </vt:variant>
      <vt:variant>
        <vt:i4>20</vt:i4>
      </vt:variant>
      <vt:variant>
        <vt:i4>0</vt:i4>
      </vt:variant>
      <vt:variant>
        <vt:i4>5</vt:i4>
      </vt:variant>
      <vt:variant>
        <vt:lpwstr/>
      </vt:variant>
      <vt:variant>
        <vt:lpwstr>_Toc3209138</vt:lpwstr>
      </vt:variant>
      <vt:variant>
        <vt:i4>3080194</vt:i4>
      </vt:variant>
      <vt:variant>
        <vt:i4>14</vt:i4>
      </vt:variant>
      <vt:variant>
        <vt:i4>0</vt:i4>
      </vt:variant>
      <vt:variant>
        <vt:i4>5</vt:i4>
      </vt:variant>
      <vt:variant>
        <vt:lpwstr/>
      </vt:variant>
      <vt:variant>
        <vt:lpwstr>_Toc3209137</vt:lpwstr>
      </vt:variant>
      <vt:variant>
        <vt:i4>3080194</vt:i4>
      </vt:variant>
      <vt:variant>
        <vt:i4>8</vt:i4>
      </vt:variant>
      <vt:variant>
        <vt:i4>0</vt:i4>
      </vt:variant>
      <vt:variant>
        <vt:i4>5</vt:i4>
      </vt:variant>
      <vt:variant>
        <vt:lpwstr/>
      </vt:variant>
      <vt:variant>
        <vt:lpwstr>_Toc3209136</vt:lpwstr>
      </vt:variant>
      <vt:variant>
        <vt:i4>3080194</vt:i4>
      </vt:variant>
      <vt:variant>
        <vt:i4>2</vt:i4>
      </vt:variant>
      <vt:variant>
        <vt:i4>0</vt:i4>
      </vt:variant>
      <vt:variant>
        <vt:i4>5</vt:i4>
      </vt:variant>
      <vt:variant>
        <vt:lpwstr/>
      </vt:variant>
      <vt:variant>
        <vt:lpwstr>_Toc3209135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exif_MSED_f31aeb3befed239bf848ae7420d34a67ef519ae8f8d14010a34f583034b8684f</dc:description>
  <cp:lastModifiedBy>Петрова</cp:lastModifiedBy>
  <cp:revision>11</cp:revision>
  <cp:lastPrinted>2019-06-10T12:50:00Z</cp:lastPrinted>
  <dcterms:created xsi:type="dcterms:W3CDTF">2019-06-10T09:38:00Z</dcterms:created>
  <dcterms:modified xsi:type="dcterms:W3CDTF">2019-06-10T12:43:00Z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Соловьев ВВ</vt:lpwstr>
  </property>
  <property fmtid="{D5CDD505-2E9C-101B-9397-08002B2CF9AE}" pid="3" name="AppVersion">
    <vt:lpwstr>15.0000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