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49906CA0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Главы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2546F012" w14:textId="75296C23" w:rsidR="0039737B" w:rsidRPr="00276EEF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0C6496">
        <w:rPr>
          <w:rFonts w:eastAsia="Calibri"/>
          <w:sz w:val="28"/>
          <w:szCs w:val="28"/>
          <w:lang w:eastAsia="en-US"/>
        </w:rPr>
        <w:t xml:space="preserve">т </w:t>
      </w:r>
      <w:r w:rsidR="00276EEF" w:rsidRPr="00276EEF">
        <w:rPr>
          <w:rFonts w:eastAsia="Calibri"/>
          <w:sz w:val="28"/>
          <w:szCs w:val="28"/>
          <w:lang w:eastAsia="en-US"/>
        </w:rPr>
        <w:t>26</w:t>
      </w:r>
      <w:r w:rsidR="00276EEF">
        <w:rPr>
          <w:rFonts w:eastAsia="Calibri"/>
          <w:sz w:val="28"/>
          <w:szCs w:val="28"/>
          <w:lang w:eastAsia="en-US"/>
        </w:rPr>
        <w:t>.03.2020</w:t>
      </w:r>
      <w:bookmarkStart w:id="1" w:name="_GoBack"/>
      <w:bookmarkEnd w:id="1"/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276EEF" w:rsidRPr="00276EEF">
        <w:rPr>
          <w:rFonts w:eastAsia="Calibri"/>
          <w:sz w:val="28"/>
          <w:szCs w:val="28"/>
          <w:lang w:eastAsia="en-US"/>
        </w:rPr>
        <w:t>181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701"/>
      </w:tblGrid>
      <w:tr w:rsidR="00FF4BB8" w:rsidRPr="004461D3" w14:paraId="50A22111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A60F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Координатор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6972C" w14:textId="23DB00A0" w:rsidR="00FF4BB8" w:rsidRPr="004461D3" w:rsidRDefault="008A6809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22"/>
              </w:rPr>
            </w:pPr>
            <w:r w:rsidRPr="008A6809">
              <w:rPr>
                <w:rFonts w:eastAsiaTheme="minorEastAsia"/>
                <w:i/>
                <w:sz w:val="22"/>
              </w:rPr>
              <w:t>Первый заместитель главы администрации городского округа Фрязино – Бурцева Т.К.</w:t>
            </w:r>
          </w:p>
        </w:tc>
      </w:tr>
      <w:tr w:rsidR="00FF4BB8" w:rsidRPr="004461D3" w14:paraId="652F9D61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57D9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Муниципальный заказчик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61565" w14:textId="1F3C2D82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FF4BB8">
              <w:rPr>
                <w:rFonts w:eastAsiaTheme="minorEastAsia"/>
                <w:sz w:val="22"/>
              </w:rPr>
              <w:t>городской округ Фрязино Московской области</w:t>
            </w:r>
          </w:p>
        </w:tc>
      </w:tr>
      <w:tr w:rsidR="00FF4BB8" w:rsidRPr="004461D3" w14:paraId="33ACEEED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7C56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Цели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FD0E0" w14:textId="5C5CB936" w:rsidR="00FF4BB8" w:rsidRPr="004461D3" w:rsidRDefault="00FF4BB8" w:rsidP="00FF4BB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i/>
                <w:sz w:val="22"/>
              </w:rPr>
              <w:t>Повышение эффективности государственного управления, развитие информационного общества в </w:t>
            </w:r>
            <w:r>
              <w:rPr>
                <w:i/>
                <w:sz w:val="22"/>
              </w:rPr>
              <w:t>городском округе Фрязино</w:t>
            </w:r>
            <w:r w:rsidRPr="004461D3">
              <w:rPr>
                <w:i/>
                <w:sz w:val="22"/>
              </w:rPr>
              <w:t xml:space="preserve">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FF4BB8" w:rsidRPr="004461D3" w14:paraId="54F68F15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D3DD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Перечень подпрограмм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A8FFC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2"/>
              </w:rPr>
            </w:pPr>
            <w:r w:rsidRPr="004461D3">
              <w:rPr>
                <w:rFonts w:eastAsiaTheme="minorEastAsia"/>
                <w:i/>
                <w:sz w:val="22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i/>
                <w:sz w:val="22"/>
              </w:rPr>
              <w:t>ственных и муниципальных услуг»</w:t>
            </w:r>
          </w:p>
          <w:p w14:paraId="0242BA6D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2"/>
              </w:rPr>
            </w:pPr>
            <w:r w:rsidRPr="004461D3">
              <w:rPr>
                <w:rFonts w:eastAsiaTheme="minorEastAsia"/>
                <w:i/>
                <w:sz w:val="22"/>
              </w:rPr>
              <w:t>Подпрограмма 2 «Развитие информационной и технологической инфраструктуры экосистемы цифровой экономики муниципального обра</w:t>
            </w:r>
            <w:r>
              <w:rPr>
                <w:rFonts w:eastAsiaTheme="minorEastAsia"/>
                <w:i/>
                <w:sz w:val="22"/>
              </w:rPr>
              <w:t>зования Московской области»</w:t>
            </w:r>
          </w:p>
        </w:tc>
      </w:tr>
      <w:tr w:rsidR="00FF4BB8" w:rsidRPr="004461D3" w14:paraId="03D7EF9C" w14:textId="77777777" w:rsidTr="00A154DC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11DC0E46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bookmarkStart w:id="2" w:name="sub_101"/>
            <w:r w:rsidRPr="004461D3">
              <w:rPr>
                <w:rFonts w:eastAsiaTheme="minorEastAsia"/>
                <w:sz w:val="22"/>
              </w:rPr>
              <w:t xml:space="preserve">Источники финансирования муниципальной программы, </w:t>
            </w:r>
          </w:p>
          <w:p w14:paraId="421C3E4A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 том числе по годам:</w:t>
            </w:r>
            <w:bookmarkEnd w:id="2"/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8E72D3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Расходы (тыс. рублей)</w:t>
            </w:r>
          </w:p>
        </w:tc>
      </w:tr>
      <w:tr w:rsidR="00FF4BB8" w:rsidRPr="004461D3" w14:paraId="27399C4A" w14:textId="77777777" w:rsidTr="00A154DC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0E0FD6D1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B0CAAC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5BEB8B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682325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18E847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93E195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2023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41D94A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2024 год</w:t>
            </w:r>
          </w:p>
        </w:tc>
      </w:tr>
      <w:tr w:rsidR="00CD55AC" w:rsidRPr="004461D3" w14:paraId="4A1F3977" w14:textId="77777777" w:rsidTr="00DC5F1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82D8365" w14:textId="77777777" w:rsidR="00CD55AC" w:rsidRPr="004461D3" w:rsidRDefault="00CD55AC" w:rsidP="00CD55A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A298" w14:textId="4CBB880B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38 920,5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6015" w14:textId="41E5236C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6 489,6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EEAD" w14:textId="47DF9404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12 857,0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5604" w14:textId="57E1F52B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19 573,9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1F9" w14:textId="6D78A66C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D1FA" w14:textId="27C97C94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D55AC" w:rsidRPr="004461D3" w14:paraId="7A25DF07" w14:textId="77777777" w:rsidTr="00DC5F1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2AEC554F" w14:textId="77777777" w:rsidR="00CD55AC" w:rsidRPr="004461D3" w:rsidRDefault="00CD55AC" w:rsidP="00CD55A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91B0" w14:textId="2B471740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8 386,4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EC8C" w14:textId="641D3ECE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8802" w14:textId="6E449FCA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83B3" w14:textId="416096A4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4 997,6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551A" w14:textId="11FEAA7D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8F94" w14:textId="1ABC6221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D55AC" w:rsidRPr="004461D3" w14:paraId="242EA2D1" w14:textId="77777777" w:rsidTr="00DC5F1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19EA0D93" w14:textId="7EB92DF4" w:rsidR="00CD55AC" w:rsidRPr="002E1AEF" w:rsidRDefault="00CD55AC" w:rsidP="00CD55A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 xml:space="preserve">Средства бюджета городского округа </w:t>
            </w:r>
            <w:r>
              <w:rPr>
                <w:rFonts w:eastAsiaTheme="minorEastAsia"/>
                <w:sz w:val="22"/>
              </w:rPr>
              <w:t>Фрязино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87F6" w14:textId="43141E31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297 819,1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ADBF" w14:textId="55DB5575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56 055,2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803C" w14:textId="3D27304B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60 651,0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3D68" w14:textId="45670B95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62 004,8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C726" w14:textId="75A27848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59 465,8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ED1F" w14:textId="4E8A9BB5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59 642,3</w:t>
            </w:r>
          </w:p>
        </w:tc>
      </w:tr>
      <w:tr w:rsidR="00CD55AC" w:rsidRPr="004461D3" w14:paraId="229CC55E" w14:textId="77777777" w:rsidTr="00DC5F1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2C28FCA0" w14:textId="77777777" w:rsidR="00CD55AC" w:rsidRPr="004461D3" w:rsidRDefault="00CD55AC" w:rsidP="00CD55A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51A7" w14:textId="0CEFF4BD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511A" w14:textId="6AC6D9A0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3FB1" w14:textId="00051AC0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3CB3" w14:textId="4DD192F2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58E0" w14:textId="048E40D8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458B" w14:textId="03D884A9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D55AC" w:rsidRPr="004461D3" w14:paraId="5D50C292" w14:textId="77777777" w:rsidTr="00DC5F1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4C7D77" w14:textId="77777777" w:rsidR="00CD55AC" w:rsidRPr="004461D3" w:rsidRDefault="00CD55AC" w:rsidP="00CD55A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21A9" w14:textId="75A6E214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345 126,0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2BBB" w14:textId="033F5B9F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65 933,6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EE1" w14:textId="18EE2F62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73 508,0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47CD" w14:textId="041C8FE7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86 576,3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32E6" w14:textId="03825AA9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59 465,8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A0EF" w14:textId="3E62AF11" w:rsidR="00CD55AC" w:rsidRPr="004461D3" w:rsidRDefault="00CD55AC" w:rsidP="00CD55A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59 642,3</w:t>
            </w:r>
          </w:p>
        </w:tc>
      </w:tr>
    </w:tbl>
    <w:p w14:paraId="7F07083C" w14:textId="77777777" w:rsidR="00A154DC" w:rsidRDefault="00A154DC" w:rsidP="00FF4BB8">
      <w:pPr>
        <w:pStyle w:val="western"/>
        <w:spacing w:after="240"/>
        <w:sectPr w:rsidR="00A154DC" w:rsidSect="00F05121">
          <w:headerReference w:type="even" r:id="rId8"/>
          <w:headerReference w:type="default" r:id="rId9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3D68690C" w14:textId="4E286712" w:rsidR="00FF4BB8" w:rsidRDefault="00FF4BB8" w:rsidP="00FF4BB8">
      <w:pPr>
        <w:pStyle w:val="western"/>
        <w:spacing w:after="240"/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функционирует единая интегрированная мульти сервисная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353A44E6" w:rsidR="00A154DC" w:rsidRPr="004461D3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 – 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результате реализации подпрограмм достигаются следующие планируемые результаты: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25E8EB63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 –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 xml:space="preserve">в их решении и оптимального планирования ресурсов на </w:t>
      </w:r>
      <w:r w:rsidRPr="004461D3">
        <w:rPr>
          <w:sz w:val="28"/>
          <w:szCs w:val="28"/>
        </w:rPr>
        <w:lastRenderedPageBreak/>
        <w:t>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недостижение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14:paraId="4E1A334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и/или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мероприятия,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77777777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19317683" w14:textId="77777777" w:rsidR="00A154DC" w:rsidRDefault="00A154DC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A154DC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7777777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A52462" w:rsidRPr="00853693">
        <w:rPr>
          <w:sz w:val="28"/>
          <w:szCs w:val="28"/>
        </w:rPr>
        <w:t xml:space="preserve">Планируемые </w:t>
      </w:r>
      <w:r w:rsidR="00A52462">
        <w:rPr>
          <w:sz w:val="28"/>
          <w:szCs w:val="28"/>
        </w:rPr>
        <w:t>результаты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689"/>
        <w:gridCol w:w="22"/>
        <w:gridCol w:w="1401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1E4864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1E4864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1E4864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D20DD8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77777777" w:rsidR="00D20DD8" w:rsidRPr="000F2194" w:rsidRDefault="00D20DD8" w:rsidP="001E48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услуг»</w:t>
            </w:r>
          </w:p>
        </w:tc>
      </w:tr>
      <w:tr w:rsidR="00D20DD8" w:rsidRPr="004461D3" w14:paraId="47680271" w14:textId="77777777" w:rsidTr="001E4864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77777777" w:rsidR="00D20DD8" w:rsidRPr="004461D3" w:rsidRDefault="00D20DD8" w:rsidP="001E4864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D20DD8" w:rsidRPr="004461D3" w14:paraId="4C0CDB34" w14:textId="77777777" w:rsidTr="001E4864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97,72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D20DD8" w:rsidRPr="004461D3" w14:paraId="314C3D50" w14:textId="77777777" w:rsidTr="001E4864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05FD78D4" w14:textId="77777777" w:rsidTr="001E4864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1059A3E4" w14:textId="77777777" w:rsidTr="001E4864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t>99,06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D20DD8" w:rsidRPr="004461D3" w14:paraId="19946418" w14:textId="77777777" w:rsidTr="001E4864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рабочих мест, обеспеченных необходимым компьютерным оборудованием и услугами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связи в соответствии с требованиями нормативных правовых актов Московской области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0DD8" w:rsidRPr="004461D3" w14:paraId="776123DE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Стоимостная доля закупаемого и арендуемого ОМСУ муниципального образования Московской области иностранного ПО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7C0B894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42773361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25901C3C" w:rsidR="00D20DD8" w:rsidRPr="004461D3" w:rsidRDefault="00146A5C" w:rsidP="00146A5C">
            <w:pPr>
              <w:tabs>
                <w:tab w:val="left" w:pos="387"/>
                <w:tab w:val="center" w:pos="46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7512C9EE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74211680" w:rsidR="00D20DD8" w:rsidRPr="004461D3" w:rsidRDefault="00146A5C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A1528F0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68645746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0DD8" w:rsidRPr="004461D3" w14:paraId="061DEC5E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</w:t>
            </w:r>
            <w:r w:rsidRPr="004461D3">
              <w:rPr>
                <w:color w:val="000000"/>
                <w:sz w:val="20"/>
                <w:szCs w:val="20"/>
              </w:rPr>
              <w:lastRenderedPageBreak/>
              <w:t>учреждений с 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2379753F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 электронной форме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</w:t>
            </w:r>
            <w:r w:rsidRPr="004461D3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AF1F18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0D9AB6E7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12DF9D7E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  <w:r w:rsidRPr="004461D3" w:rsidDel="00DC28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77AC0D7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77777777" w:rsidR="00D20DD8" w:rsidRPr="000D0AF1" w:rsidRDefault="00D20DD8" w:rsidP="001E4864">
            <w:pPr>
              <w:rPr>
                <w:i/>
                <w:color w:val="FF0000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523F9BD8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7E1AEC79" w:rsidR="00D20DD8" w:rsidRPr="004461D3" w:rsidRDefault="001E4864" w:rsidP="001E4864">
            <w:pPr>
              <w:rPr>
                <w:i/>
                <w:sz w:val="20"/>
                <w:szCs w:val="20"/>
              </w:rPr>
            </w:pPr>
            <w:r w:rsidRPr="001E4864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(два и более раз)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68687241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B2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Ответь вовремя – Доля жалоб, поступивших на портал «Добродел», по которым нарушен срок подготовки ответа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23FA372B" w:rsidR="00D20DD8" w:rsidRPr="00296C43" w:rsidRDefault="00296C43" w:rsidP="001E48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679D808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4D5A8021" w:rsidR="00D20DD8" w:rsidRPr="004461D3" w:rsidRDefault="00296C43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0DD8" w:rsidRPr="004461D3" w14:paraId="33A0C6EB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7FF5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 ЖКХ МО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24FD68FA" w:rsidR="00D20DD8" w:rsidRPr="004461D3" w:rsidRDefault="002008A1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20DD8" w:rsidRPr="004461D3" w14:paraId="3E0981A8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FBE37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FC25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7D9FC0B9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для дошкольных образовательных организаций – не менее 2 Мбит/с;</w:t>
            </w:r>
          </w:p>
          <w:p w14:paraId="74B17CA1" w14:textId="77777777" w:rsidR="00D20DD8" w:rsidRPr="004461D3" w:rsidRDefault="00D20DD8" w:rsidP="001E4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58071D67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FEE6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ACF0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E39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B32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D75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58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6AC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C5E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933EA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17C4235B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FE83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6C2F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F17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A12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DC28" w14:textId="60DBD96C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D20DD8" w:rsidRPr="004461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D706" w14:textId="2F20914A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01FB" w14:textId="1ED3FA87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DD50" w14:textId="63FD2D48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2BD1" w14:textId="21A381FB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BE07" w14:textId="595BF852" w:rsidR="00D20DD8" w:rsidRPr="004461D3" w:rsidRDefault="001E4864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AE8DC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0DD8" w:rsidRPr="004461D3" w14:paraId="240C3C20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8D0EF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AFFB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 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32E5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67B2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768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101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D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663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EDD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557A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4E830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20DD8" w:rsidRPr="004461D3" w14:paraId="1C1CB0B7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B646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8A68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 обеспеченных современными аппаратно-программными комплексами со средствами криптографической защиты информации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2855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1E7A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FA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EA7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31F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ACA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375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D2F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769AC7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20DD8" w:rsidRPr="004461D3" w14:paraId="7492A425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B4300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4454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A"/>
                <w:sz w:val="20"/>
                <w:szCs w:val="20"/>
                <w:lang w:eastAsia="ar-SA"/>
              </w:rPr>
              <w:t>Количество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80FE7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регионального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E0A2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11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FB1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E5B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bCs/>
                <w:color w:val="00000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60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FD5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8EE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D0D44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20DD8" w:rsidRPr="004461D3" w14:paraId="294A962D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0135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63E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C403B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B8CA7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DF18" w14:textId="11E7F5BD" w:rsidR="00D20DD8" w:rsidRPr="0051482A" w:rsidRDefault="0051482A" w:rsidP="001E486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677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58F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A9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594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A81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8</w:t>
            </w:r>
            <w:r w:rsidRPr="004461D3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8ABFC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0DD8" w:rsidRPr="004461D3" w14:paraId="5FB12124" w14:textId="77777777" w:rsidTr="001E4864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FF59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995E" w14:textId="77777777" w:rsidR="00D20DD8" w:rsidRPr="004461D3" w:rsidRDefault="00D20DD8" w:rsidP="001E4864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4461D3">
              <w:rPr>
                <w:sz w:val="20"/>
                <w:szCs w:val="20"/>
              </w:rPr>
              <w:t>информационно-телекоммуникационную</w:t>
            </w:r>
            <w:r w:rsidRPr="004461D3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4461D3">
              <w:rPr>
                <w:color w:val="000000"/>
                <w:sz w:val="20"/>
                <w:szCs w:val="20"/>
              </w:rPr>
              <w:t>сеть Интернет на скорости:</w:t>
            </w:r>
          </w:p>
          <w:p w14:paraId="5F617A1F" w14:textId="77777777" w:rsidR="00D20DD8" w:rsidRPr="004461D3" w:rsidRDefault="00D20DD8" w:rsidP="001E4864">
            <w:pPr>
              <w:jc w:val="both"/>
              <w:rPr>
                <w:color w:val="000000"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городских населенных пунктах, – не менее 50 Мбит/с;</w:t>
            </w:r>
          </w:p>
          <w:p w14:paraId="3996E256" w14:textId="77777777" w:rsidR="00D20DD8" w:rsidRPr="004461D3" w:rsidRDefault="00D20DD8" w:rsidP="001E4864">
            <w:pPr>
              <w:rPr>
                <w:i/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для учреждений культуры, расположенных в сельских населенных пунктах, – не менее 10 Мбит/с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75C65F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0F23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FD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9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085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F16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DE6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C58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7C96C6" w14:textId="77777777" w:rsidR="00D20DD8" w:rsidRPr="004461D3" w:rsidRDefault="00D20DD8" w:rsidP="001E4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Pr="00853693" w:rsidRDefault="00A52462" w:rsidP="00A52462">
      <w:pPr>
        <w:ind w:right="-315"/>
        <w:jc w:val="both"/>
        <w:rPr>
          <w:sz w:val="28"/>
          <w:szCs w:val="28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5386"/>
        <w:gridCol w:w="2835"/>
        <w:gridCol w:w="1702"/>
      </w:tblGrid>
      <w:tr w:rsidR="00A52462" w:rsidRPr="00EB298A" w14:paraId="54F7029C" w14:textId="77777777" w:rsidTr="00531EB2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894" w:type="dxa"/>
          </w:tcPr>
          <w:p w14:paraId="3C6E0BD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5386" w:type="dxa"/>
          </w:tcPr>
          <w:p w14:paraId="689A1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  <w:tc>
          <w:tcPr>
            <w:tcW w:w="2835" w:type="dxa"/>
          </w:tcPr>
          <w:p w14:paraId="79BFBC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4BAD5DD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52462" w:rsidRPr="00EB298A" w14:paraId="71E3E43A" w14:textId="77777777" w:rsidTr="00531EB2">
        <w:trPr>
          <w:trHeight w:val="156"/>
        </w:trPr>
        <w:tc>
          <w:tcPr>
            <w:tcW w:w="738" w:type="dxa"/>
          </w:tcPr>
          <w:p w14:paraId="232C094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5386" w:type="dxa"/>
          </w:tcPr>
          <w:p w14:paraId="1A9B227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C866B9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702" w:type="dxa"/>
          </w:tcPr>
          <w:p w14:paraId="5BDABF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52462" w:rsidRPr="00EB298A" w14:paraId="45A42082" w14:textId="77777777" w:rsidTr="00531EB2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14:paraId="4EB7739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6EDA3E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на 2020-2024 годы</w:t>
            </w:r>
          </w:p>
        </w:tc>
      </w:tr>
      <w:tr w:rsidR="00A52462" w:rsidRPr="00EB298A" w14:paraId="224056F1" w14:textId="77777777" w:rsidTr="00531EB2">
        <w:trPr>
          <w:trHeight w:val="250"/>
        </w:trPr>
        <w:tc>
          <w:tcPr>
            <w:tcW w:w="738" w:type="dxa"/>
          </w:tcPr>
          <w:p w14:paraId="4480002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894" w:type="dxa"/>
          </w:tcPr>
          <w:p w14:paraId="7D92CBB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17" w:type="dxa"/>
          </w:tcPr>
          <w:p w14:paraId="039DBC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5543AB0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 138).</w:t>
            </w:r>
          </w:p>
          <w:p w14:paraId="20049B10" w14:textId="46AA4B9E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показател</w:t>
            </w:r>
            <w:r w:rsidR="00531EB2">
              <w:rPr>
                <w:sz w:val="20"/>
                <w:szCs w:val="20"/>
              </w:rPr>
              <w:t>я – 100</w:t>
            </w:r>
          </w:p>
        </w:tc>
        <w:tc>
          <w:tcPr>
            <w:tcW w:w="2835" w:type="dxa"/>
          </w:tcPr>
          <w:p w14:paraId="6BBD69C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 «Мониторинг развития системы МФЦ»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5C902DF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Ежегодно</w:t>
            </w:r>
          </w:p>
        </w:tc>
      </w:tr>
      <w:tr w:rsidR="00A52462" w:rsidRPr="00EB298A" w14:paraId="670D70EC" w14:textId="77777777" w:rsidTr="00531EB2">
        <w:trPr>
          <w:trHeight w:val="332"/>
        </w:trPr>
        <w:tc>
          <w:tcPr>
            <w:tcW w:w="738" w:type="dxa"/>
          </w:tcPr>
          <w:p w14:paraId="195418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894" w:type="dxa"/>
          </w:tcPr>
          <w:p w14:paraId="4A49E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217" w:type="dxa"/>
          </w:tcPr>
          <w:p w14:paraId="0F2DB4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761094C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Значение показателя определяется посредством СМС-опросов, переданных в информационно-аналитическую систему «Мониторинга качества государственных услуг» (ИАС МКГУ) </w:t>
            </w:r>
            <w:r w:rsidRPr="00EB298A">
              <w:rPr>
                <w:rFonts w:ascii="Cambria Math" w:hAnsi="Cambria Math" w:cs="Nimbus Roman No9 L"/>
                <w:sz w:val="20"/>
                <w:szCs w:val="20"/>
              </w:rPr>
              <w:t xml:space="preserve"> </w:t>
            </w:r>
          </w:p>
          <w:p w14:paraId="10AE99C1" w14:textId="77777777" w:rsidR="00A52462" w:rsidRPr="00EB298A" w:rsidRDefault="0076629D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A52462" w:rsidRPr="00EB298A">
              <w:rPr>
                <w:sz w:val="20"/>
                <w:szCs w:val="20"/>
              </w:rPr>
              <w:t>, где</w:t>
            </w:r>
          </w:p>
          <w:p w14:paraId="154D3F3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Усмс - уровень удовлетворенности граждан качеством предоставления государственных и муниципальных услуг;</w:t>
            </w:r>
          </w:p>
          <w:p w14:paraId="4F7F842A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  <w:vertAlign w:val="subscript"/>
              </w:rPr>
              <w:t>4,5</w:t>
            </w:r>
            <w:r w:rsidRPr="00EB298A">
              <w:rPr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69FE0EE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rFonts w:hint="eastAsia"/>
                <w:sz w:val="20"/>
                <w:szCs w:val="20"/>
              </w:rPr>
              <w:t>Нсмс</w:t>
            </w:r>
            <w:r w:rsidRPr="00EB298A">
              <w:rPr>
                <w:sz w:val="20"/>
                <w:szCs w:val="20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528EB757" w14:textId="49D0A5C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базового пок</w:t>
            </w:r>
            <w:r w:rsidR="00531EB2">
              <w:rPr>
                <w:sz w:val="20"/>
                <w:szCs w:val="20"/>
              </w:rPr>
              <w:t>азателя – 97,72</w:t>
            </w:r>
          </w:p>
        </w:tc>
        <w:tc>
          <w:tcPr>
            <w:tcW w:w="2835" w:type="dxa"/>
          </w:tcPr>
          <w:p w14:paraId="481C75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>Данные ИАС МКГУ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6CFA58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ежегодно.</w:t>
            </w:r>
          </w:p>
        </w:tc>
      </w:tr>
      <w:tr w:rsidR="00A52462" w:rsidRPr="00EB298A" w14:paraId="7FD70B6D" w14:textId="77777777" w:rsidTr="00531EB2">
        <w:trPr>
          <w:trHeight w:val="332"/>
        </w:trPr>
        <w:tc>
          <w:tcPr>
            <w:tcW w:w="738" w:type="dxa"/>
          </w:tcPr>
          <w:p w14:paraId="09B201E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894" w:type="dxa"/>
          </w:tcPr>
          <w:p w14:paraId="0CFEB6A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217" w:type="dxa"/>
          </w:tcPr>
          <w:p w14:paraId="22B315E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минута</w:t>
            </w:r>
          </w:p>
        </w:tc>
        <w:tc>
          <w:tcPr>
            <w:tcW w:w="5386" w:type="dxa"/>
          </w:tcPr>
          <w:p w14:paraId="4B5C90A4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14:paraId="3925CD3A" w14:textId="77777777" w:rsidR="00A52462" w:rsidRPr="00EB298A" w:rsidRDefault="0076629D" w:rsidP="00531EB2">
            <w:pPr>
              <w:rPr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14:paraId="7A3F084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Т</w:t>
            </w:r>
            <w:r w:rsidRPr="00EB298A">
              <w:rPr>
                <w:i/>
                <w:sz w:val="20"/>
                <w:szCs w:val="20"/>
              </w:rPr>
              <w:t>m</w:t>
            </w:r>
            <w:r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5F2C8BD0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Ti – время ожидания в очереди для получения государственных (муниципальных) услуг по каждому талону;</w:t>
            </w:r>
          </w:p>
          <w:p w14:paraId="4AFCA17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– общее количество талонов, зафиксированное в информационной системе «Дистанционное управление, </w:t>
            </w:r>
            <w:r w:rsidRPr="00EB298A">
              <w:rPr>
                <w:sz w:val="20"/>
                <w:szCs w:val="20"/>
              </w:rPr>
              <w:lastRenderedPageBreak/>
              <w:t>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58CB82E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14:paraId="126A0A53" w14:textId="77777777" w:rsidR="00A52462" w:rsidRPr="00EB298A" w:rsidRDefault="0076629D" w:rsidP="00531EB2">
            <w:pPr>
              <w:rPr>
                <w:sz w:val="20"/>
                <w:szCs w:val="2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20"/>
                          <w:szCs w:val="20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sz w:val="20"/>
                      <w:szCs w:val="20"/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:</m:t>
              </m:r>
            </m:oMath>
            <w:r w:rsidR="00A52462" w:rsidRPr="00EB298A">
              <w:rPr>
                <w:sz w:val="20"/>
                <w:szCs w:val="20"/>
                <w:lang w:val="en-US"/>
              </w:rPr>
              <w:t xml:space="preserve"> </w:t>
            </w:r>
          </w:p>
          <w:p w14:paraId="091AD84A" w14:textId="77777777" w:rsidR="00A52462" w:rsidRPr="00EB298A" w:rsidRDefault="0076629D" w:rsidP="00531EB2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A52462" w:rsidRPr="00EB298A">
              <w:rPr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14:paraId="65E842F5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g</w:t>
            </w:r>
            <w:r w:rsidRPr="00EB298A">
              <w:rPr>
                <w:sz w:val="20"/>
                <w:szCs w:val="20"/>
              </w:rPr>
              <w:t xml:space="preserve"> – количество месяцев в отчетном периоде (квартал, год);</w:t>
            </w:r>
          </w:p>
          <w:p w14:paraId="1A5D9410" w14:textId="69B13182" w:rsidR="00A52462" w:rsidRPr="00EB298A" w:rsidRDefault="007369CD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базового показателя – 3</w:t>
            </w:r>
          </w:p>
        </w:tc>
        <w:tc>
          <w:tcPr>
            <w:tcW w:w="2835" w:type="dxa"/>
          </w:tcPr>
          <w:p w14:paraId="1305E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АСУ «Очередь»</w:t>
            </w:r>
          </w:p>
          <w:p w14:paraId="63C4E90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142C3A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568431E7" w14:textId="77777777" w:rsidTr="00531EB2">
        <w:trPr>
          <w:trHeight w:val="332"/>
        </w:trPr>
        <w:tc>
          <w:tcPr>
            <w:tcW w:w="738" w:type="dxa"/>
          </w:tcPr>
          <w:p w14:paraId="77DE447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894" w:type="dxa"/>
          </w:tcPr>
          <w:p w14:paraId="24F56A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Доля заявителей МФЦ, ожидающих в очереди более 11,5 минут</w:t>
            </w:r>
          </w:p>
        </w:tc>
        <w:tc>
          <w:tcPr>
            <w:tcW w:w="1217" w:type="dxa"/>
          </w:tcPr>
          <w:p w14:paraId="76002E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tbl>
            <w:tblPr>
              <w:tblStyle w:val="af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A52462" w:rsidRPr="00EB298A" w14:paraId="610B0F40" w14:textId="77777777" w:rsidTr="00531EB2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09092B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           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L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B158B6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530C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14:paraId="6F4C66A7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x</w:t>
                  </w:r>
                  <w:r w:rsidRPr="00EB298A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100, где: </w:t>
                  </w:r>
                </w:p>
              </w:tc>
            </w:tr>
            <w:tr w:rsidR="00A52462" w:rsidRPr="00EB298A" w14:paraId="52070778" w14:textId="77777777" w:rsidTr="00531EB2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4EA63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B08D2A" w14:textId="77777777" w:rsidR="00A52462" w:rsidRPr="00EB298A" w:rsidRDefault="00A52462" w:rsidP="00531EB2">
                  <w:pPr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</w:rPr>
                  </w:pPr>
                  <w:r w:rsidRPr="00EB298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45CC1" w14:textId="77777777" w:rsidR="00A52462" w:rsidRPr="00EB298A" w:rsidRDefault="00A52462" w:rsidP="00531EB2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2B658A3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L</w:t>
            </w:r>
            <w:r w:rsidRPr="00EB298A">
              <w:rPr>
                <w:sz w:val="20"/>
                <w:szCs w:val="20"/>
              </w:rPr>
              <w:t xml:space="preserve"> – доля заявителей, ожидающих в очереди более 11,5</w:t>
            </w:r>
            <w:r w:rsidRPr="00EB298A">
              <w:rPr>
                <w:color w:val="FF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минут, процент;</w:t>
            </w:r>
          </w:p>
          <w:p w14:paraId="58736172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O</w:t>
            </w:r>
            <w:r w:rsidRPr="00EB298A">
              <w:rPr>
                <w:sz w:val="20"/>
                <w:szCs w:val="20"/>
              </w:rPr>
              <w:t xml:space="preserve"> – количество заявителей ожидающих более 11,5 минут, человек;</w:t>
            </w:r>
          </w:p>
          <w:p w14:paraId="5D6E32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T</w:t>
            </w:r>
            <w:r w:rsidRPr="00EB298A">
              <w:rPr>
                <w:sz w:val="20"/>
                <w:szCs w:val="20"/>
              </w:rPr>
              <w:t xml:space="preserve"> – общее количество заявителей обратившихся в МФЦ в отчетном периоде, человек.</w:t>
            </w:r>
          </w:p>
        </w:tc>
        <w:tc>
          <w:tcPr>
            <w:tcW w:w="2835" w:type="dxa"/>
          </w:tcPr>
          <w:p w14:paraId="679600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Данные АСУ «Очередь». При расчете показателя доля заявителей, ожидающих в очереди более 11,5 минут (L), учитываются талоны, обслуживание по которым составляет 10 минут и более и факт оказания услуги зарегистрирован в ЕИСОУ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09B07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без нарастающего итога. Итоговое (годовое) значение показателя определяется по фактически достигнутому значению показателя в IV квартале текущего года.</w:t>
            </w:r>
          </w:p>
        </w:tc>
      </w:tr>
      <w:tr w:rsidR="00A52462" w:rsidRPr="00EB298A" w14:paraId="125B2E07" w14:textId="77777777" w:rsidTr="00531EB2">
        <w:trPr>
          <w:trHeight w:val="332"/>
        </w:trPr>
        <w:tc>
          <w:tcPr>
            <w:tcW w:w="738" w:type="dxa"/>
          </w:tcPr>
          <w:p w14:paraId="287B41C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1.5</w:t>
            </w:r>
          </w:p>
        </w:tc>
        <w:tc>
          <w:tcPr>
            <w:tcW w:w="2894" w:type="dxa"/>
          </w:tcPr>
          <w:p w14:paraId="1B96A8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217" w:type="dxa"/>
          </w:tcPr>
          <w:p w14:paraId="7DD603C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65BE48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Мингосуправления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5E5BC76B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У</w:t>
            </w:r>
            <w:r w:rsidRPr="00EB298A">
              <w:rPr>
                <w:sz w:val="20"/>
                <w:szCs w:val="20"/>
                <w:vertAlign w:val="subscript"/>
              </w:rPr>
              <w:t>к</w:t>
            </w:r>
            <w:r w:rsidRPr="00EB298A">
              <w:rPr>
                <w:sz w:val="20"/>
                <w:szCs w:val="20"/>
              </w:rPr>
              <w:t xml:space="preserve"> = (К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х 0,7) + (К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х 0,3), где:</w:t>
            </w:r>
          </w:p>
          <w:p w14:paraId="01FE37AE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0,7 и 0,3 – коэффициенты значимости показателя;</w:t>
            </w:r>
          </w:p>
          <w:p w14:paraId="10AABF98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1376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</w:t>
            </w:r>
            <w:r w:rsidRPr="00EB298A">
              <w:rPr>
                <w:sz w:val="20"/>
                <w:szCs w:val="20"/>
              </w:rPr>
              <w:lastRenderedPageBreak/>
              <w:t>Правительства Российской Федерации № 1376 во всех офисах МФЦ;</w:t>
            </w:r>
          </w:p>
          <w:p w14:paraId="0184D23D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</w:t>
            </w:r>
            <w:r w:rsidRPr="00EB298A">
              <w:rPr>
                <w:sz w:val="20"/>
                <w:szCs w:val="20"/>
                <w:vertAlign w:val="subscript"/>
              </w:rPr>
              <w:t>рс</w:t>
            </w:r>
            <w:r w:rsidRPr="00EB298A">
              <w:rPr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МФЦ.</w:t>
            </w:r>
          </w:p>
          <w:p w14:paraId="5F821220" w14:textId="49418D9A" w:rsidR="00A52462" w:rsidRPr="007369CD" w:rsidRDefault="00A52462" w:rsidP="007369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sz w:val="20"/>
                <w:szCs w:val="20"/>
              </w:rPr>
              <w:t>Знач</w:t>
            </w:r>
            <w:r w:rsidR="007369CD">
              <w:rPr>
                <w:sz w:val="20"/>
                <w:szCs w:val="20"/>
              </w:rPr>
              <w:t xml:space="preserve">ение базового показателя – </w:t>
            </w:r>
            <w:r w:rsidR="007369CD">
              <w:rPr>
                <w:sz w:val="20"/>
                <w:szCs w:val="20"/>
                <w:lang w:val="en-US"/>
              </w:rPr>
              <w:t>99,06</w:t>
            </w:r>
          </w:p>
        </w:tc>
        <w:tc>
          <w:tcPr>
            <w:tcW w:w="2835" w:type="dxa"/>
          </w:tcPr>
          <w:p w14:paraId="1BFE36A9" w14:textId="77777777" w:rsidR="00A52462" w:rsidRPr="00EB298A" w:rsidRDefault="00A52462" w:rsidP="00531EB2">
            <w:pPr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Данные Единой государственной информационной системы обеспечения контрольно-надзорной деятельности Московской области.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14:paraId="0283B8F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Ежемесячно, ежеквартально, ежегодно</w:t>
            </w:r>
          </w:p>
        </w:tc>
      </w:tr>
      <w:tr w:rsidR="00A52462" w:rsidRPr="00EB298A" w14:paraId="0C5790F3" w14:textId="77777777" w:rsidTr="00531EB2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14:paraId="4F017DA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14:paraId="073EB94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      </w:r>
          </w:p>
        </w:tc>
      </w:tr>
      <w:tr w:rsidR="00A52462" w:rsidRPr="00EB298A" w14:paraId="433A90CC" w14:textId="77777777" w:rsidTr="00531EB2">
        <w:trPr>
          <w:trHeight w:val="390"/>
        </w:trPr>
        <w:tc>
          <w:tcPr>
            <w:tcW w:w="738" w:type="dxa"/>
          </w:tcPr>
          <w:p w14:paraId="166062D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</w:tcPr>
          <w:p w14:paraId="0ABBA9A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3C5B6AC4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A1BBC65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3517245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3D9F98B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C471E76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7F689451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14:paraId="6A0EE694" w14:textId="77777777" w:rsidR="00A52462" w:rsidRPr="00EB298A" w:rsidRDefault="0076629D" w:rsidP="00531EB2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2835" w:type="dxa"/>
          </w:tcPr>
          <w:p w14:paraId="58B09F0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AD25CB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2ED2D47" w14:textId="77777777" w:rsidTr="00531EB2">
        <w:trPr>
          <w:trHeight w:val="253"/>
        </w:trPr>
        <w:tc>
          <w:tcPr>
            <w:tcW w:w="738" w:type="dxa"/>
          </w:tcPr>
          <w:p w14:paraId="38D1B92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894" w:type="dxa"/>
          </w:tcPr>
          <w:p w14:paraId="60B9CF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 xml:space="preserve">арендуемого ОМСУ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муниципального образования Московской области иностранного ПО</w:t>
            </w:r>
          </w:p>
        </w:tc>
        <w:tc>
          <w:tcPr>
            <w:tcW w:w="1217" w:type="dxa"/>
          </w:tcPr>
          <w:p w14:paraId="536337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205D27D9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0CE646F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где:</w:t>
            </w:r>
          </w:p>
          <w:p w14:paraId="78EFBD6E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n - </w:t>
            </w:r>
            <w:r w:rsidRPr="00EB298A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EB298A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иностранного ПО</w:t>
            </w:r>
            <w:r w:rsidRPr="00EB298A">
              <w:rPr>
                <w:sz w:val="20"/>
                <w:szCs w:val="20"/>
              </w:rPr>
              <w:t>;</w:t>
            </w:r>
          </w:p>
          <w:p w14:paraId="20430D43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R – стоимость закупаемого и арендуемого ОМСУ муниципального образования Московской области иностранного ПО;</w:t>
            </w:r>
          </w:p>
          <w:p w14:paraId="476097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K – общая стоимость закупаемого и арендуемого ОМСУ муниципального образования Московской области ПО.</w:t>
            </w:r>
          </w:p>
        </w:tc>
        <w:tc>
          <w:tcPr>
            <w:tcW w:w="2835" w:type="dxa"/>
          </w:tcPr>
          <w:p w14:paraId="5F94C9B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 xml:space="preserve">Данные ОМСУ муниципального образования </w:t>
            </w: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702" w:type="dxa"/>
          </w:tcPr>
          <w:p w14:paraId="6A0BD4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F398BF2" w14:textId="77777777" w:rsidTr="00531EB2">
        <w:trPr>
          <w:trHeight w:val="253"/>
        </w:trPr>
        <w:tc>
          <w:tcPr>
            <w:tcW w:w="738" w:type="dxa"/>
          </w:tcPr>
          <w:p w14:paraId="3FEED5B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894" w:type="dxa"/>
          </w:tcPr>
          <w:p w14:paraId="488A581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5783A5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70629E86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12687E1B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DBA9C5D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B0D6B5D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A52462" w:rsidRPr="00EB298A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CDC7E84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77777777" w:rsidR="00A52462" w:rsidRPr="00EB298A" w:rsidRDefault="0076629D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A52462"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2835" w:type="dxa"/>
          </w:tcPr>
          <w:p w14:paraId="405E9BF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89174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6D625A8" w14:textId="77777777" w:rsidTr="00531EB2">
        <w:trPr>
          <w:trHeight w:val="253"/>
        </w:trPr>
        <w:tc>
          <w:tcPr>
            <w:tcW w:w="738" w:type="dxa"/>
          </w:tcPr>
          <w:p w14:paraId="6DBAAFB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</w:tcPr>
          <w:p w14:paraId="2DF3A91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работников ОМСУ муниципального образования Московской области,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46CA368A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69B31A9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где:</w:t>
            </w:r>
          </w:p>
          <w:p w14:paraId="1ACCFEF5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lastRenderedPageBreak/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455DB952" w14:textId="77777777" w:rsidR="00A52462" w:rsidRPr="00EB298A" w:rsidRDefault="00A52462" w:rsidP="00531EB2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379B611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EB298A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2835" w:type="dxa"/>
          </w:tcPr>
          <w:p w14:paraId="5EE8BB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6FB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FC604BC" w14:textId="77777777" w:rsidTr="00531EB2">
        <w:trPr>
          <w:trHeight w:val="253"/>
        </w:trPr>
        <w:tc>
          <w:tcPr>
            <w:tcW w:w="738" w:type="dxa"/>
          </w:tcPr>
          <w:p w14:paraId="706F81D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</w:tcPr>
          <w:p w14:paraId="00D4C67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7655CC" w14:textId="77777777" w:rsidR="00A52462" w:rsidRPr="00EB298A" w:rsidRDefault="00A52462" w:rsidP="00531EB2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77C63E42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0B4F714D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доля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01BA4C40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630BEC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EB298A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EB298A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  <w:tc>
          <w:tcPr>
            <w:tcW w:w="2835" w:type="dxa"/>
          </w:tcPr>
          <w:p w14:paraId="5B76D58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78EB23B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F1AD742" w14:textId="77777777" w:rsidTr="00531EB2">
        <w:trPr>
          <w:trHeight w:val="253"/>
        </w:trPr>
        <w:tc>
          <w:tcPr>
            <w:tcW w:w="738" w:type="dxa"/>
          </w:tcPr>
          <w:p w14:paraId="1AB097C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94" w:type="dxa"/>
          </w:tcPr>
          <w:p w14:paraId="03BCAF4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217" w:type="dxa"/>
          </w:tcPr>
          <w:p w14:paraId="789BF5E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236707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D8590AC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0BF19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D404FA1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использующих механизм получения муниципальных услуг в электронной форме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2A418AB" w14:textId="77777777" w:rsidR="00A52462" w:rsidRPr="003A73A5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Росстат</w:t>
            </w:r>
          </w:p>
        </w:tc>
        <w:tc>
          <w:tcPr>
            <w:tcW w:w="1702" w:type="dxa"/>
          </w:tcPr>
          <w:p w14:paraId="7C5334B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3E17748" w14:textId="77777777" w:rsidTr="00531EB2">
        <w:trPr>
          <w:trHeight w:val="253"/>
        </w:trPr>
        <w:tc>
          <w:tcPr>
            <w:tcW w:w="738" w:type="dxa"/>
          </w:tcPr>
          <w:p w14:paraId="63C0B30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</w:tcPr>
          <w:p w14:paraId="72A1DCC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Увеличение доли граждан, зарегистрированных в ЕСИА</w:t>
            </w:r>
          </w:p>
        </w:tc>
        <w:tc>
          <w:tcPr>
            <w:tcW w:w="1217" w:type="dxa"/>
          </w:tcPr>
          <w:p w14:paraId="469F9D1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459D98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5FC463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A1EDB8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color w:val="000000"/>
                <w:sz w:val="20"/>
                <w:szCs w:val="20"/>
              </w:rPr>
              <w:t>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CD90702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EEDB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EB298A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EB298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626E50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3A73A5">
              <w:rPr>
                <w:rFonts w:eastAsiaTheme="minorEastAsia"/>
                <w:sz w:val="20"/>
                <w:szCs w:val="20"/>
              </w:rPr>
              <w:t>Ситуационный центр Минкомсвязи</w:t>
            </w:r>
            <w:r>
              <w:rPr>
                <w:rFonts w:eastAsiaTheme="minorEastAsia"/>
                <w:sz w:val="20"/>
                <w:szCs w:val="20"/>
              </w:rPr>
              <w:t xml:space="preserve"> России</w:t>
            </w:r>
          </w:p>
        </w:tc>
        <w:tc>
          <w:tcPr>
            <w:tcW w:w="1702" w:type="dxa"/>
          </w:tcPr>
          <w:p w14:paraId="3D1C5B2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23EDE62" w14:textId="77777777" w:rsidTr="00531EB2">
        <w:trPr>
          <w:trHeight w:val="253"/>
        </w:trPr>
        <w:tc>
          <w:tcPr>
            <w:tcW w:w="738" w:type="dxa"/>
          </w:tcPr>
          <w:p w14:paraId="7BA9BAA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</w:tcPr>
          <w:p w14:paraId="396A8D0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47B1493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7751BC1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5AA59D0" w14:textId="77777777" w:rsidR="00A52462" w:rsidRPr="00EB298A" w:rsidRDefault="00A52462" w:rsidP="00531EB2">
            <w:pPr>
              <w:jc w:val="both"/>
              <w:rPr>
                <w:rFonts w:ascii="Cambria Math" w:hAnsi="Cambria Math"/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34439BC" w14:textId="77777777" w:rsidR="00A52462" w:rsidRPr="00EB298A" w:rsidRDefault="00A52462" w:rsidP="00531EB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B298A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2B67AB7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432A3A6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</w:t>
            </w:r>
            <w:r>
              <w:rPr>
                <w:color w:val="000000"/>
                <w:sz w:val="20"/>
                <w:szCs w:val="20"/>
              </w:rPr>
              <w:t>ламентного срока оказания услуг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0FDF3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</w:tc>
        <w:tc>
          <w:tcPr>
            <w:tcW w:w="2835" w:type="dxa"/>
          </w:tcPr>
          <w:p w14:paraId="69F2C0E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14:paraId="20DF572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702" w:type="dxa"/>
          </w:tcPr>
          <w:p w14:paraId="331F48F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28376AB" w14:textId="77777777" w:rsidTr="00531EB2">
        <w:trPr>
          <w:trHeight w:val="253"/>
        </w:trPr>
        <w:tc>
          <w:tcPr>
            <w:tcW w:w="738" w:type="dxa"/>
          </w:tcPr>
          <w:p w14:paraId="50E6275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2.9</w:t>
            </w:r>
          </w:p>
        </w:tc>
        <w:tc>
          <w:tcPr>
            <w:tcW w:w="2894" w:type="dxa"/>
          </w:tcPr>
          <w:p w14:paraId="288061B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</w:rPr>
              <w:t>Удобные услуги – Доля муниципальных (государственных) услуг, по которым заявления поданы 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60308D6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41AD9AE9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C1CA51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31F6A2B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EB298A">
              <w:rPr>
                <w:rFonts w:eastAsia="Calibri"/>
                <w:sz w:val="20"/>
                <w:szCs w:val="20"/>
              </w:rPr>
              <w:t>по которым заявления поданы в электронном виде через региональный портал государственных и муниципальных услуг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DCD699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lastRenderedPageBreak/>
              <w:t>Государственную информационную систему Московской области «Портал государственных и муниципальных услу</w:t>
            </w:r>
            <w:r>
              <w:rPr>
                <w:rFonts w:eastAsia="Courier New"/>
                <w:color w:val="000000"/>
                <w:sz w:val="20"/>
                <w:szCs w:val="20"/>
              </w:rPr>
              <w:t>г (функций) Московской области»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2C58FCFB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</w:tc>
        <w:tc>
          <w:tcPr>
            <w:tcW w:w="2835" w:type="dxa"/>
          </w:tcPr>
          <w:p w14:paraId="6CEE005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Государственная информационная система Московской области «Единая информационная система оказания государственных и муниципальных услуг (функций) Московской области»</w:t>
            </w:r>
          </w:p>
        </w:tc>
        <w:tc>
          <w:tcPr>
            <w:tcW w:w="1702" w:type="dxa"/>
          </w:tcPr>
          <w:p w14:paraId="018F53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EB17B27" w14:textId="77777777" w:rsidTr="00531EB2">
        <w:trPr>
          <w:trHeight w:val="253"/>
        </w:trPr>
        <w:tc>
          <w:tcPr>
            <w:tcW w:w="738" w:type="dxa"/>
          </w:tcPr>
          <w:p w14:paraId="5420D3CC" w14:textId="619A2096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</w:tcPr>
          <w:p w14:paraId="0A6A11F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217" w:type="dxa"/>
          </w:tcPr>
          <w:p w14:paraId="224067A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1BD47417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0765FB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8429C4A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E728E2F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EB298A">
              <w:rPr>
                <w:sz w:val="20"/>
                <w:szCs w:val="20"/>
              </w:rPr>
              <w:t>по которым поступили повторные обращения от заявителей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1BC58FF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0530F05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41810BE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6818062B" w14:textId="77777777" w:rsidTr="00531EB2">
        <w:trPr>
          <w:trHeight w:val="253"/>
        </w:trPr>
        <w:tc>
          <w:tcPr>
            <w:tcW w:w="738" w:type="dxa"/>
          </w:tcPr>
          <w:p w14:paraId="49CE346D" w14:textId="0611F89E" w:rsidR="00A52462" w:rsidRPr="009A4BAE" w:rsidRDefault="00A52462" w:rsidP="009A4BAE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9A4BAE"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06BE085A" w14:textId="33FBF6ED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</w:t>
            </w:r>
            <w:ins w:id="3" w:author="Егоров Иван Сергеевич" w:date="2020-02-17T16:52:00Z">
              <w:r w:rsidRPr="004F002D">
                <w:rPr>
                  <w:sz w:val="20"/>
                  <w:szCs w:val="20"/>
                </w:rPr>
                <w:t>два и более раз</w:t>
              </w:r>
            </w:ins>
            <w:del w:id="4" w:author="Егоров Иван Сергеевич" w:date="2020-02-17T16:52:00Z">
              <w:r w:rsidRPr="00377AFF" w:rsidDel="004F002D">
                <w:rPr>
                  <w:sz w:val="20"/>
                  <w:szCs w:val="20"/>
                </w:rPr>
                <w:delText>по проблемам со сроком решения 8 р.д.</w:delText>
              </w:r>
            </w:del>
            <w:r w:rsidRPr="00377AFF">
              <w:rPr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4353148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54647FE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5444BEC7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6C57BA86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>доля зарегистрированных обращений граждан, требующих устранение проблемы, по которым в регламентные сроки предоставлены ответы с отложенным сроком решения (по проблемам со сроком решения 8 р.д.)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7C9B8589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, по которым зафиксирован факт </w:t>
            </w:r>
            <w:r w:rsidRPr="00EB298A">
              <w:rPr>
                <w:sz w:val="20"/>
                <w:szCs w:val="20"/>
              </w:rPr>
              <w:t>отложенного решения</w:t>
            </w:r>
            <w:r w:rsidRPr="00EB298A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755ED778" w14:textId="77777777" w:rsidR="00A52462" w:rsidRPr="00EB298A" w:rsidRDefault="00A52462" w:rsidP="00531EB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жалоб, поступивших на портал «Добродел» и </w:t>
            </w:r>
            <w:r w:rsidRPr="00EB298A">
              <w:rPr>
                <w:sz w:val="20"/>
                <w:szCs w:val="20"/>
              </w:rPr>
              <w:t>требующих ответа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14:paraId="527D1CC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C657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7E52D68" w14:textId="77777777" w:rsidTr="00531EB2">
        <w:trPr>
          <w:trHeight w:val="253"/>
        </w:trPr>
        <w:tc>
          <w:tcPr>
            <w:tcW w:w="738" w:type="dxa"/>
          </w:tcPr>
          <w:p w14:paraId="7CB187B1" w14:textId="06A9F2E4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</w:tcPr>
          <w:p w14:paraId="41AF9CF8" w14:textId="553D92BF" w:rsidR="00A52462" w:rsidRPr="00EB298A" w:rsidRDefault="004C1874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377AF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«Добродел», по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377AF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09259FC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036E516F" w14:textId="77777777" w:rsidR="00A52462" w:rsidRPr="00EB298A" w:rsidRDefault="00A52462" w:rsidP="00531EB2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3A36CA25" w14:textId="77777777" w:rsidR="00A52462" w:rsidRPr="00EB298A" w:rsidRDefault="00A52462" w:rsidP="00531EB2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0D94BB8A" w14:textId="77777777" w:rsidR="004C1874" w:rsidRPr="004C1874" w:rsidRDefault="00A52462" w:rsidP="004C1874">
            <w:pPr>
              <w:jc w:val="both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 xml:space="preserve"> доля жалоб, </w:t>
            </w:r>
            <w:r w:rsidRPr="00EB298A">
              <w:rPr>
                <w:sz w:val="20"/>
                <w:szCs w:val="20"/>
              </w:rPr>
              <w:t xml:space="preserve">отправленных в работу с портала </w:t>
            </w:r>
            <w:r w:rsidR="004C1874" w:rsidRPr="004C1874">
              <w:rPr>
                <w:sz w:val="20"/>
                <w:szCs w:val="20"/>
              </w:rPr>
              <w:t xml:space="preserve">где: </w:t>
            </w:r>
          </w:p>
          <w:p w14:paraId="1DEB5329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n – доля зарегистрированных сообщений, требующих устранение проблемы, по которым нарушен срок подготовки ответа;</w:t>
            </w:r>
          </w:p>
          <w:p w14:paraId="67E1FDF2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 xml:space="preserve">R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</w:t>
            </w:r>
            <w:r w:rsidRPr="004C1874">
              <w:rPr>
                <w:sz w:val="20"/>
                <w:szCs w:val="20"/>
              </w:rPr>
              <w:lastRenderedPageBreak/>
              <w:t>ежеквартально нарастающим итогом с 1 января 2020 года; количество просрочек по одному сообщению неограниченно);</w:t>
            </w:r>
          </w:p>
          <w:p w14:paraId="63D813A4" w14:textId="77777777" w:rsidR="004C1874" w:rsidRPr="004C1874" w:rsidRDefault="004C1874" w:rsidP="004C1874">
            <w:pPr>
              <w:jc w:val="both"/>
              <w:rPr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года)*.</w:t>
            </w:r>
          </w:p>
          <w:p w14:paraId="2F9CE57A" w14:textId="7376558A" w:rsidR="00A52462" w:rsidRPr="00EB298A" w:rsidRDefault="004C1874" w:rsidP="004C187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C1874">
              <w:rPr>
                <w:sz w:val="20"/>
                <w:szCs w:val="20"/>
              </w:rPr>
              <w:t>*Источник информации –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Seafile (письмо от 4 июля 2016 г. № 10-4571/Исх).</w:t>
            </w:r>
          </w:p>
        </w:tc>
        <w:tc>
          <w:tcPr>
            <w:tcW w:w="2835" w:type="dxa"/>
          </w:tcPr>
          <w:p w14:paraId="311C45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sz w:val="20"/>
                <w:szCs w:val="20"/>
              </w:rPr>
              <w:lastRenderedPageBreak/>
              <w:t xml:space="preserve">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</w:t>
            </w:r>
            <w:r w:rsidRPr="00EB298A">
              <w:rPr>
                <w:sz w:val="20"/>
                <w:szCs w:val="20"/>
              </w:rPr>
              <w:lastRenderedPageBreak/>
              <w:t xml:space="preserve">размещенный в системе </w:t>
            </w:r>
            <w:r w:rsidRPr="00EB298A">
              <w:rPr>
                <w:sz w:val="20"/>
                <w:szCs w:val="20"/>
                <w:lang w:val="en-US"/>
              </w:rPr>
              <w:t>Seafile</w:t>
            </w:r>
            <w:r w:rsidRPr="00EB298A">
              <w:rPr>
                <w:sz w:val="20"/>
                <w:szCs w:val="20"/>
              </w:rPr>
              <w:t xml:space="preserve"> (письмо от 4 июля 2016 г. № 10-4571/Исх).</w:t>
            </w:r>
          </w:p>
        </w:tc>
        <w:tc>
          <w:tcPr>
            <w:tcW w:w="1702" w:type="dxa"/>
          </w:tcPr>
          <w:p w14:paraId="2498759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lastRenderedPageBreak/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354FE258" w14:textId="77777777" w:rsidTr="00531EB2">
        <w:trPr>
          <w:trHeight w:val="253"/>
        </w:trPr>
        <w:tc>
          <w:tcPr>
            <w:tcW w:w="738" w:type="dxa"/>
          </w:tcPr>
          <w:p w14:paraId="7E0B9DAF" w14:textId="63050852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</w:tcPr>
          <w:p w14:paraId="1EAD378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217" w:type="dxa"/>
          </w:tcPr>
          <w:p w14:paraId="7638717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6E64BA63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  <w:p w14:paraId="294F6CF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7140317" w14:textId="77777777" w:rsidR="00A52462" w:rsidRPr="00EB298A" w:rsidRDefault="00A52462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EB298A">
              <w:rPr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5C76E83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4EE7534F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sz w:val="20"/>
                <w:szCs w:val="20"/>
              </w:rPr>
              <w:t xml:space="preserve">общее количество </w:t>
            </w:r>
            <w:r w:rsidR="00A52462" w:rsidRPr="00EB298A">
              <w:rPr>
                <w:rFonts w:eastAsia="Calibri"/>
                <w:sz w:val="20"/>
                <w:szCs w:val="20"/>
                <w:lang w:eastAsia="en-US"/>
              </w:rPr>
              <w:t>ОМСУ муниципального образования Московской области и их подведомственных учреждений,</w:t>
            </w:r>
            <w:r w:rsidR="00A52462" w:rsidRPr="00EB298A">
              <w:rPr>
                <w:sz w:val="20"/>
                <w:szCs w:val="20"/>
              </w:rPr>
              <w:t xml:space="preserve">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B73CEA0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количество ОМСУ муниципального образования Московской области,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A52462" w:rsidRPr="00EB298A">
              <w:rPr>
                <w:color w:val="000000"/>
                <w:sz w:val="20"/>
                <w:szCs w:val="20"/>
                <w:lang w:val="en-US"/>
              </w:rPr>
              <w:t> </w:t>
            </w:r>
            <w:r w:rsidR="00A52462" w:rsidRPr="00EB298A">
              <w:rPr>
                <w:color w:val="000000"/>
                <w:sz w:val="20"/>
                <w:szCs w:val="20"/>
              </w:rPr>
              <w:t>использованием ЕАСУЗ, включая подсистему портал исполнения контрактов;</w:t>
            </w:r>
          </w:p>
          <w:p w14:paraId="44CA8A32" w14:textId="77777777" w:rsidR="00A52462" w:rsidRPr="00EB298A" w:rsidRDefault="0076629D" w:rsidP="00531EB2">
            <w:pPr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  <w:lang w:eastAsia="en-US"/>
              </w:rPr>
              <w:t>общее количество ОМСУ муниципального образования Московской области</w:t>
            </w:r>
            <w:r w:rsidR="00A52462" w:rsidRPr="00EB298A">
              <w:rPr>
                <w:color w:val="000000"/>
                <w:sz w:val="20"/>
                <w:szCs w:val="20"/>
              </w:rPr>
              <w:t>, а также находящихся в их ведении организаций, предприятий и учреждений, участвующих в планировании, подготовке, проведении и контроле исполнения конкурентных процедур;</w:t>
            </w:r>
          </w:p>
          <w:p w14:paraId="2924713D" w14:textId="77777777" w:rsidR="00A52462" w:rsidRPr="00EB298A" w:rsidRDefault="0076629D" w:rsidP="00531EB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 xml:space="preserve">количество </w:t>
            </w:r>
            <w:r w:rsidR="00A52462" w:rsidRPr="00EB298A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A52462" w:rsidRPr="00EB298A">
              <w:rPr>
                <w:color w:val="000000"/>
                <w:sz w:val="20"/>
                <w:szCs w:val="20"/>
              </w:rPr>
              <w:t>;</w:t>
            </w:r>
          </w:p>
          <w:p w14:paraId="7618F92A" w14:textId="77777777" w:rsidR="00A52462" w:rsidRPr="00EB298A" w:rsidRDefault="0076629D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A52462" w:rsidRPr="00EB298A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A52462" w:rsidRPr="00EB298A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а также находящихся в их ведении организаций и учреждений.</w:t>
            </w:r>
          </w:p>
        </w:tc>
        <w:tc>
          <w:tcPr>
            <w:tcW w:w="2835" w:type="dxa"/>
          </w:tcPr>
          <w:p w14:paraId="371BAF7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C26BDE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74A6D43" w14:textId="77777777" w:rsidTr="00531EB2">
        <w:trPr>
          <w:trHeight w:val="253"/>
        </w:trPr>
        <w:tc>
          <w:tcPr>
            <w:tcW w:w="738" w:type="dxa"/>
          </w:tcPr>
          <w:p w14:paraId="54AB0FE0" w14:textId="1C794F7B" w:rsidR="00A52462" w:rsidRPr="004C1874" w:rsidRDefault="00A52462" w:rsidP="004C187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4C1874"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</w:tcPr>
          <w:p w14:paraId="418CF0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217" w:type="dxa"/>
          </w:tcPr>
          <w:p w14:paraId="56EA767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7BD050B4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01B50B8C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19889A9B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289FEE40" w14:textId="77777777" w:rsidR="00A52462" w:rsidRPr="00EB298A" w:rsidRDefault="00A52462" w:rsidP="00531EB2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1A83D1B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МО.</w:t>
            </w:r>
          </w:p>
        </w:tc>
        <w:tc>
          <w:tcPr>
            <w:tcW w:w="2835" w:type="dxa"/>
          </w:tcPr>
          <w:p w14:paraId="4E11F3E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1C6161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6E38062" w14:textId="77777777" w:rsidTr="00531EB2">
        <w:trPr>
          <w:trHeight w:val="253"/>
        </w:trPr>
        <w:tc>
          <w:tcPr>
            <w:tcW w:w="738" w:type="dxa"/>
          </w:tcPr>
          <w:p w14:paraId="0D4E7551" w14:textId="196C3AC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5</w:t>
            </w:r>
          </w:p>
        </w:tc>
        <w:tc>
          <w:tcPr>
            <w:tcW w:w="2894" w:type="dxa"/>
          </w:tcPr>
          <w:p w14:paraId="15F74CF7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4B505D7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14:paraId="651EB835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14:paraId="668DAD8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общеобразовательных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организаций, расположенных в сельских населенных пунктах, – не менее 50 Мбит/с</w:t>
            </w:r>
          </w:p>
        </w:tc>
        <w:tc>
          <w:tcPr>
            <w:tcW w:w="1217" w:type="dxa"/>
          </w:tcPr>
          <w:p w14:paraId="64462F6A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7395D184" w14:textId="77777777" w:rsidR="00A52462" w:rsidRPr="00EB298A" w:rsidRDefault="00A52462" w:rsidP="00531EB2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593B741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1EEA0DA9" w14:textId="77777777" w:rsidR="00A52462" w:rsidRPr="00EB298A" w:rsidRDefault="00A52462" w:rsidP="00531EB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141AC618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>–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 xml:space="preserve">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622E34F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K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общее количество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21B22AE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B2433C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01E2DB5F" w14:textId="77777777" w:rsidTr="00531EB2">
        <w:trPr>
          <w:trHeight w:val="253"/>
        </w:trPr>
        <w:tc>
          <w:tcPr>
            <w:tcW w:w="738" w:type="dxa"/>
          </w:tcPr>
          <w:p w14:paraId="20C10BB1" w14:textId="7CC752B4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6</w:t>
            </w:r>
          </w:p>
        </w:tc>
        <w:tc>
          <w:tcPr>
            <w:tcW w:w="2894" w:type="dxa"/>
          </w:tcPr>
          <w:p w14:paraId="28EA41D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1217" w:type="dxa"/>
          </w:tcPr>
          <w:p w14:paraId="3DECCC5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406718E4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4E32B805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где:</w:t>
            </w:r>
          </w:p>
          <w:p w14:paraId="0ACA85D1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доля образовательных организаций, у которых есть широкополосный доступ к сети Интернет (не менее 100 Мбит/с), за исключением дошкольных;</w:t>
            </w:r>
          </w:p>
          <w:p w14:paraId="167C48EB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R – количество образовательных организаций в муниципальном образовании Московской области, у которых есть широкополосный доступ к сети Интернет (не менее 100 Мбит/с), за исключением дошкольных;</w:t>
            </w:r>
          </w:p>
          <w:p w14:paraId="3906165F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общее количество образовательных организаций в муниципальном образовании Московской области (за исключением дошкольных).</w:t>
            </w:r>
          </w:p>
        </w:tc>
        <w:tc>
          <w:tcPr>
            <w:tcW w:w="2835" w:type="dxa"/>
          </w:tcPr>
          <w:p w14:paraId="3994FA6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2357FF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4DE046CA" w14:textId="77777777" w:rsidTr="00531EB2">
        <w:trPr>
          <w:trHeight w:val="253"/>
        </w:trPr>
        <w:tc>
          <w:tcPr>
            <w:tcW w:w="738" w:type="dxa"/>
          </w:tcPr>
          <w:p w14:paraId="77068B33" w14:textId="351016E5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7</w:t>
            </w:r>
          </w:p>
        </w:tc>
        <w:tc>
          <w:tcPr>
            <w:tcW w:w="2894" w:type="dxa"/>
          </w:tcPr>
          <w:p w14:paraId="51170C81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Количество современных компьютеров (со сроком эксплуатации не более семи лет) на 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217" w:type="dxa"/>
          </w:tcPr>
          <w:p w14:paraId="7C478DB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386" w:type="dxa"/>
          </w:tcPr>
          <w:p w14:paraId="6013E7E3" w14:textId="77777777" w:rsidR="00A52462" w:rsidRPr="00EB298A" w:rsidRDefault="00A52462" w:rsidP="00531EB2">
            <w:pPr>
              <w:jc w:val="center"/>
              <w:rPr>
                <w:rFonts w:eastAsia="Courier New"/>
                <w:i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76B3E3FA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где:</w:t>
            </w:r>
          </w:p>
          <w:p w14:paraId="6E3DD8F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n</w:t>
            </w:r>
            <w:r w:rsidRPr="00EB298A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EB298A">
              <w:rPr>
                <w:sz w:val="20"/>
                <w:szCs w:val="20"/>
              </w:rPr>
              <w:t xml:space="preserve">современных компьютеров (со сроком эксплуатации не более семи лет) </w:t>
            </w:r>
            <w:r w:rsidRPr="00EB298A">
              <w:rPr>
                <w:color w:val="000000"/>
                <w:sz w:val="20"/>
                <w:szCs w:val="20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14:paraId="55B97257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EB298A">
              <w:rPr>
                <w:sz w:val="20"/>
                <w:szCs w:val="20"/>
              </w:rPr>
              <w:t>современных компьютеров (со сроком эксплуатации не более семи лет)</w:t>
            </w:r>
            <w:r w:rsidRPr="00EB298A">
              <w:rPr>
                <w:color w:val="000000"/>
                <w:sz w:val="20"/>
                <w:szCs w:val="20"/>
              </w:rPr>
              <w:t>;</w:t>
            </w:r>
          </w:p>
          <w:p w14:paraId="4664622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K – количество обучающихся в общеобразовательных организациях муниципального образования Московской области.</w:t>
            </w:r>
          </w:p>
        </w:tc>
        <w:tc>
          <w:tcPr>
            <w:tcW w:w="2835" w:type="dxa"/>
          </w:tcPr>
          <w:p w14:paraId="14153C6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0DBAAF35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5ED6E0E" w14:textId="77777777" w:rsidTr="00531EB2">
        <w:trPr>
          <w:trHeight w:val="253"/>
        </w:trPr>
        <w:tc>
          <w:tcPr>
            <w:tcW w:w="738" w:type="dxa"/>
          </w:tcPr>
          <w:p w14:paraId="3008989D" w14:textId="6FB4069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8</w:t>
            </w:r>
          </w:p>
        </w:tc>
        <w:tc>
          <w:tcPr>
            <w:tcW w:w="2894" w:type="dxa"/>
          </w:tcPr>
          <w:p w14:paraId="54D381B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 xml:space="preserve">Доля муниципальных организаций в муниципальном образовании Московской области, обеспеченных современными аппаратно-программными комплексами </w:t>
            </w:r>
            <w:r w:rsidRPr="00EB298A">
              <w:rPr>
                <w:sz w:val="20"/>
                <w:szCs w:val="20"/>
              </w:rPr>
              <w:lastRenderedPageBreak/>
              <w:t>со средствами криптографической защиты информации</w:t>
            </w:r>
          </w:p>
        </w:tc>
        <w:tc>
          <w:tcPr>
            <w:tcW w:w="1217" w:type="dxa"/>
          </w:tcPr>
          <w:p w14:paraId="51246302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bCs/>
                <w:color w:val="00000A"/>
                <w:sz w:val="20"/>
                <w:szCs w:val="20"/>
                <w:lang w:eastAsia="ar-SA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7BF72488" w14:textId="77777777" w:rsidR="00A52462" w:rsidRPr="00EB298A" w:rsidRDefault="00A52462" w:rsidP="00531EB2">
            <w:pPr>
              <w:snapToGrid w:val="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</m:t>
                </m:r>
              </m:oMath>
            </m:oMathPara>
          </w:p>
          <w:p w14:paraId="53416952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0F7248A2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доля муниципальных организаций в муниципальном образовании Московской области, использующих Единую информационную систему, содержащую сведения о </w:t>
            </w:r>
            <w:r w:rsidRPr="00EB298A">
              <w:rPr>
                <w:sz w:val="20"/>
                <w:szCs w:val="20"/>
              </w:rPr>
              <w:lastRenderedPageBreak/>
              <w:t>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14:paraId="2E591A29" w14:textId="77777777" w:rsidR="00A52462" w:rsidRPr="00EB298A" w:rsidRDefault="00A52462" w:rsidP="00531EB2">
            <w:pPr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R</w:t>
            </w:r>
            <w:r w:rsidRPr="00EB298A">
              <w:rPr>
                <w:sz w:val="20"/>
                <w:szCs w:val="20"/>
                <w:vertAlign w:val="subscript"/>
              </w:rPr>
              <w:t xml:space="preserve"> </w:t>
            </w:r>
            <w:r w:rsidRPr="00EB298A">
              <w:rPr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EB298A">
              <w:rPr>
                <w:sz w:val="20"/>
                <w:szCs w:val="20"/>
                <w:lang w:val="en-US"/>
              </w:rPr>
              <w:t> </w:t>
            </w:r>
            <w:r w:rsidRPr="00EB298A">
              <w:rPr>
                <w:sz w:val="20"/>
                <w:szCs w:val="20"/>
              </w:rPr>
              <w:t>средствами криптографической защиты информации;</w:t>
            </w:r>
          </w:p>
          <w:p w14:paraId="2B4D704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количество муниципальных организаций в муниципальном образовании Московской области, использующих ЕИСДОП.</w:t>
            </w:r>
          </w:p>
        </w:tc>
        <w:tc>
          <w:tcPr>
            <w:tcW w:w="2835" w:type="dxa"/>
          </w:tcPr>
          <w:p w14:paraId="54D96EB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47A612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198FDD61" w14:textId="77777777" w:rsidTr="00531EB2">
        <w:trPr>
          <w:trHeight w:val="253"/>
        </w:trPr>
        <w:tc>
          <w:tcPr>
            <w:tcW w:w="738" w:type="dxa"/>
          </w:tcPr>
          <w:p w14:paraId="10A3EFF9" w14:textId="22B2D443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19</w:t>
            </w:r>
          </w:p>
        </w:tc>
        <w:tc>
          <w:tcPr>
            <w:tcW w:w="2894" w:type="dxa"/>
          </w:tcPr>
          <w:p w14:paraId="7C39D19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Количество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1217" w:type="dxa"/>
          </w:tcPr>
          <w:p w14:paraId="512B49A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386" w:type="dxa"/>
          </w:tcPr>
          <w:p w14:paraId="04B6635E" w14:textId="77777777" w:rsidR="00A52462" w:rsidRPr="00EB298A" w:rsidRDefault="00A52462" w:rsidP="00531EB2">
            <w:pPr>
              <w:snapToGrid w:val="0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n</w:t>
            </w:r>
            <w:r w:rsidRPr="00EB298A">
              <w:rPr>
                <w:sz w:val="20"/>
                <w:szCs w:val="20"/>
              </w:rPr>
              <w:t xml:space="preserve"> – количество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образования.</w:t>
            </w:r>
          </w:p>
          <w:p w14:paraId="640EC7BE" w14:textId="77777777" w:rsidR="00A52462" w:rsidRPr="00EB298A" w:rsidRDefault="00A52462" w:rsidP="00531EB2">
            <w:pPr>
              <w:snapToGrid w:val="0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Единица измерения – единица.</w:t>
            </w:r>
          </w:p>
          <w:p w14:paraId="26119F83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Значение базового показателя – 0.</w:t>
            </w:r>
          </w:p>
        </w:tc>
        <w:tc>
          <w:tcPr>
            <w:tcW w:w="2835" w:type="dxa"/>
          </w:tcPr>
          <w:p w14:paraId="0D21361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4E25C1F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53760F49" w14:textId="77777777" w:rsidTr="00531EB2">
        <w:trPr>
          <w:trHeight w:val="253"/>
        </w:trPr>
        <w:tc>
          <w:tcPr>
            <w:tcW w:w="738" w:type="dxa"/>
          </w:tcPr>
          <w:p w14:paraId="3F2C9D3E" w14:textId="452F6C2A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</w:tcPr>
          <w:p w14:paraId="2D99268C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67688639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5386" w:type="dxa"/>
          </w:tcPr>
          <w:p w14:paraId="2FF22FD8" w14:textId="77777777" w:rsidR="00A52462" w:rsidRPr="00EB298A" w:rsidRDefault="00A52462" w:rsidP="00531EB2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792243F6" w14:textId="77777777" w:rsidR="00A52462" w:rsidRPr="00EB298A" w:rsidRDefault="00A52462" w:rsidP="00531EB2">
            <w:pPr>
              <w:widowControl w:val="0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eastAsia="en-US"/>
              </w:rPr>
              <w:t>где:</w:t>
            </w:r>
          </w:p>
          <w:p w14:paraId="3296340C" w14:textId="77777777" w:rsidR="00A52462" w:rsidRPr="00EB298A" w:rsidRDefault="00A52462" w:rsidP="00531EB2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757779E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t>R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EB298A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194B847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rFonts w:eastAsia="Calibri"/>
                <w:sz w:val="20"/>
                <w:szCs w:val="20"/>
              </w:rPr>
              <w:t xml:space="preserve"> </w:t>
            </w:r>
            <w:r w:rsidRPr="00EB298A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EB298A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2835" w:type="dxa"/>
          </w:tcPr>
          <w:p w14:paraId="416E2108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38F61450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  <w:tr w:rsidR="00A52462" w:rsidRPr="00EB298A" w14:paraId="718B0D53" w14:textId="77777777" w:rsidTr="00531EB2">
        <w:trPr>
          <w:trHeight w:val="253"/>
        </w:trPr>
        <w:tc>
          <w:tcPr>
            <w:tcW w:w="738" w:type="dxa"/>
          </w:tcPr>
          <w:p w14:paraId="68004964" w14:textId="3CB12AB6" w:rsidR="00A52462" w:rsidRPr="00EA7366" w:rsidRDefault="00A52462" w:rsidP="00EA736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2.2</w:t>
            </w:r>
            <w:r w:rsidR="00EA7366"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</w:tcPr>
          <w:p w14:paraId="6E0C75B0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Доля муниципальных учреждений культуры, обеспеченных доступом </w:t>
            </w:r>
            <w:r w:rsidRPr="00EB298A">
              <w:rPr>
                <w:color w:val="000000"/>
                <w:sz w:val="20"/>
                <w:szCs w:val="20"/>
              </w:rPr>
              <w:lastRenderedPageBreak/>
              <w:t>в 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6F0BE482" w14:textId="77777777" w:rsidR="00A52462" w:rsidRPr="00EB298A" w:rsidRDefault="00A52462" w:rsidP="00531EB2">
            <w:pPr>
              <w:jc w:val="both"/>
              <w:rPr>
                <w:color w:val="000000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14:paraId="364A4DEE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t xml:space="preserve">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1217" w:type="dxa"/>
          </w:tcPr>
          <w:p w14:paraId="5B9C834B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86" w:type="dxa"/>
          </w:tcPr>
          <w:p w14:paraId="1E65BA4D" w14:textId="77777777" w:rsidR="00A52462" w:rsidRPr="00EB298A" w:rsidRDefault="00A52462" w:rsidP="00531EB2">
            <w:pPr>
              <w:widowControl w:val="0"/>
              <w:jc w:val="center"/>
              <w:rPr>
                <w:rFonts w:ascii="Courier New" w:eastAsia="Courier New" w:hAnsi="Courier New" w:cs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3FA8DE96" w14:textId="77777777" w:rsidR="00A52462" w:rsidRPr="00EB298A" w:rsidRDefault="00A52462" w:rsidP="00531EB2">
            <w:pPr>
              <w:widowControl w:val="0"/>
              <w:jc w:val="both"/>
              <w:rPr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где:</w:t>
            </w:r>
          </w:p>
          <w:p w14:paraId="4C6FE653" w14:textId="77777777" w:rsidR="00A52462" w:rsidRPr="00EB298A" w:rsidRDefault="00A52462" w:rsidP="00531EB2">
            <w:pPr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sz w:val="20"/>
                <w:szCs w:val="20"/>
                <w:lang w:val="en-US" w:eastAsia="en-US"/>
              </w:rPr>
              <w:lastRenderedPageBreak/>
              <w:t>n</w:t>
            </w:r>
            <w:r w:rsidRPr="00EB298A">
              <w:rPr>
                <w:sz w:val="20"/>
                <w:szCs w:val="20"/>
                <w:lang w:eastAsia="en-US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– </w:t>
            </w:r>
            <w:r w:rsidRPr="00EB298A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EB298A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7BE3E314" w14:textId="77777777" w:rsidR="00A52462" w:rsidRPr="00EB298A" w:rsidRDefault="00A52462" w:rsidP="00531EB2">
            <w:pPr>
              <w:widowControl w:val="0"/>
              <w:jc w:val="both"/>
              <w:rPr>
                <w:rFonts w:ascii="Courier New" w:eastAsia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 w:rsidRPr="00EB298A">
              <w:rPr>
                <w:color w:val="000000"/>
                <w:sz w:val="20"/>
                <w:szCs w:val="20"/>
                <w:lang w:val="en-US"/>
              </w:rPr>
              <w:t>R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 xml:space="preserve">количество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культуры, обеспеченных доступом в</w:t>
            </w:r>
            <w:r w:rsidRPr="00EB298A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EB298A">
              <w:rPr>
                <w:sz w:val="20"/>
                <w:szCs w:val="20"/>
              </w:rPr>
              <w:t>информационно-телекоммуникационную</w:t>
            </w:r>
            <w:r w:rsidRPr="00EB298A">
              <w:rPr>
                <w:color w:val="000000"/>
                <w:sz w:val="20"/>
                <w:szCs w:val="2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EB298A">
              <w:rPr>
                <w:sz w:val="20"/>
                <w:szCs w:val="20"/>
              </w:rPr>
              <w:t>–</w:t>
            </w:r>
            <w:r w:rsidRPr="00EB298A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708B69CD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  <w:lang w:val="en-US"/>
              </w:rPr>
              <w:t>K</w:t>
            </w:r>
            <w:r w:rsidRPr="00EB298A">
              <w:rPr>
                <w:sz w:val="20"/>
                <w:szCs w:val="20"/>
              </w:rPr>
              <w:t xml:space="preserve"> – </w:t>
            </w:r>
            <w:r w:rsidRPr="00EB298A">
              <w:rPr>
                <w:color w:val="000000"/>
                <w:sz w:val="20"/>
                <w:szCs w:val="20"/>
              </w:rPr>
              <w:t>общее количество</w:t>
            </w:r>
            <w:r w:rsidRPr="00EB298A">
              <w:rPr>
                <w:sz w:val="20"/>
                <w:szCs w:val="20"/>
              </w:rPr>
              <w:t xml:space="preserve"> </w:t>
            </w:r>
            <w:r w:rsidRPr="00EB298A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области.</w:t>
            </w:r>
          </w:p>
        </w:tc>
        <w:tc>
          <w:tcPr>
            <w:tcW w:w="2835" w:type="dxa"/>
          </w:tcPr>
          <w:p w14:paraId="2F66E146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highlight w:val="yellow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Данные ОМСУ муниципального образования Московской области</w:t>
            </w:r>
          </w:p>
        </w:tc>
        <w:tc>
          <w:tcPr>
            <w:tcW w:w="1702" w:type="dxa"/>
          </w:tcPr>
          <w:p w14:paraId="18DD0164" w14:textId="77777777" w:rsidR="00A52462" w:rsidRPr="00EB298A" w:rsidRDefault="00A52462" w:rsidP="00531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sz w:val="20"/>
                <w:szCs w:val="20"/>
              </w:rPr>
              <w:t>Ежеквартально, е</w:t>
            </w:r>
            <w:r>
              <w:rPr>
                <w:sz w:val="20"/>
                <w:szCs w:val="20"/>
              </w:rPr>
              <w:t>жегодно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0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>
        <w:rPr>
          <w:sz w:val="28"/>
          <w:szCs w:val="28"/>
        </w:rPr>
        <w:t xml:space="preserve">Главы города </w:t>
      </w:r>
      <w:r w:rsidRPr="008670E0">
        <w:rPr>
          <w:sz w:val="28"/>
          <w:szCs w:val="28"/>
        </w:rPr>
        <w:t>Фрязино от 29.12.2017 № 1002 «О Порядке разработки и реализации муниципальных программ городского ок</w:t>
      </w:r>
      <w:r>
        <w:rPr>
          <w:sz w:val="28"/>
          <w:szCs w:val="28"/>
        </w:rPr>
        <w:t>руга Фрязино Московской области».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2353546E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2764"/>
        <w:gridCol w:w="1766"/>
        <w:gridCol w:w="2664"/>
        <w:gridCol w:w="969"/>
        <w:gridCol w:w="1244"/>
        <w:gridCol w:w="1073"/>
        <w:gridCol w:w="1110"/>
        <w:gridCol w:w="1107"/>
        <w:gridCol w:w="1107"/>
      </w:tblGrid>
      <w:tr w:rsidR="00D70B05" w:rsidRPr="004461D3" w14:paraId="0B29CBFA" w14:textId="77777777" w:rsidTr="00CF4B35">
        <w:trPr>
          <w:trHeight w:val="379"/>
        </w:trPr>
        <w:tc>
          <w:tcPr>
            <w:tcW w:w="1399" w:type="pct"/>
            <w:gridSpan w:val="2"/>
          </w:tcPr>
          <w:p w14:paraId="7EAA72AB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3601" w:type="pct"/>
            <w:gridSpan w:val="8"/>
          </w:tcPr>
          <w:p w14:paraId="6BFE059A" w14:textId="1DB0353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городской округ Фрязино Московской области</w:t>
            </w:r>
          </w:p>
        </w:tc>
      </w:tr>
      <w:tr w:rsidR="00EA375E" w:rsidRPr="004461D3" w14:paraId="5DAA137D" w14:textId="77777777" w:rsidTr="00CF4B35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5D82E001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00D86A52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09738B1B" w14:textId="77777777" w:rsidR="00EA375E" w:rsidRPr="004461D3" w:rsidRDefault="00EA375E" w:rsidP="00CF4B35">
            <w:pPr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30AC50F2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Расходы (тыс. рублей)</w:t>
            </w:r>
          </w:p>
        </w:tc>
      </w:tr>
      <w:tr w:rsidR="00EA375E" w:rsidRPr="004461D3" w14:paraId="358F329A" w14:textId="77777777" w:rsidTr="00CF4B35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0BA941D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70D0FBB1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  <w:vMerge/>
          </w:tcPr>
          <w:p w14:paraId="1C54A95E" w14:textId="77777777" w:rsidR="00EA375E" w:rsidRPr="004461D3" w:rsidRDefault="00EA375E" w:rsidP="00CF4B35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76F23C8F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60A29BE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0EF0382A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0A76A71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</w:t>
            </w:r>
            <w:r w:rsidRPr="004461D3">
              <w:rPr>
                <w:sz w:val="18"/>
                <w:szCs w:val="18"/>
                <w:lang w:val="en-US"/>
              </w:rPr>
              <w:t>3</w:t>
            </w:r>
            <w:r w:rsidRPr="004461D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21AB39F5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40DB3BBA" w14:textId="77777777" w:rsidR="00EA375E" w:rsidRPr="004461D3" w:rsidRDefault="00EA375E" w:rsidP="00CF4B3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Итого</w:t>
            </w:r>
          </w:p>
        </w:tc>
      </w:tr>
      <w:tr w:rsidR="00D70B05" w:rsidRPr="004461D3" w14:paraId="1855D1BE" w14:textId="77777777" w:rsidTr="00CF4B35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5195043A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5CD00D72" w14:textId="2C0094D5" w:rsidR="00D70B05" w:rsidRPr="004461D3" w:rsidRDefault="00C51C34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34A0A93A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316" w:type="pct"/>
          </w:tcPr>
          <w:p w14:paraId="1288F59B" w14:textId="32826238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52395,80</w:t>
            </w:r>
          </w:p>
        </w:tc>
        <w:tc>
          <w:tcPr>
            <w:tcW w:w="406" w:type="pct"/>
            <w:shd w:val="clear" w:color="auto" w:fill="FFFFFF"/>
          </w:tcPr>
          <w:p w14:paraId="2B43057D" w14:textId="4EFEDBFF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50443,60</w:t>
            </w:r>
          </w:p>
        </w:tc>
        <w:tc>
          <w:tcPr>
            <w:tcW w:w="350" w:type="pct"/>
            <w:shd w:val="clear" w:color="auto" w:fill="FFFFFF"/>
          </w:tcPr>
          <w:p w14:paraId="45365F81" w14:textId="224A922E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50606,80</w:t>
            </w:r>
          </w:p>
        </w:tc>
        <w:tc>
          <w:tcPr>
            <w:tcW w:w="362" w:type="pct"/>
          </w:tcPr>
          <w:p w14:paraId="51FAC28F" w14:textId="21D6A3E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51776,40</w:t>
            </w:r>
          </w:p>
        </w:tc>
        <w:tc>
          <w:tcPr>
            <w:tcW w:w="361" w:type="pct"/>
          </w:tcPr>
          <w:p w14:paraId="1C06DAF7" w14:textId="425AFA2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51952,90</w:t>
            </w:r>
          </w:p>
        </w:tc>
        <w:tc>
          <w:tcPr>
            <w:tcW w:w="361" w:type="pct"/>
          </w:tcPr>
          <w:p w14:paraId="4E0B089A" w14:textId="373AD80C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257175,50</w:t>
            </w:r>
          </w:p>
        </w:tc>
      </w:tr>
      <w:tr w:rsidR="00D70B05" w:rsidRPr="004461D3" w14:paraId="1305395A" w14:textId="77777777" w:rsidTr="00CF4B35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F5C18AD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7B2B7697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D718593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16" w:type="pct"/>
          </w:tcPr>
          <w:p w14:paraId="171E4906" w14:textId="677F1B3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2109,00</w:t>
            </w:r>
          </w:p>
        </w:tc>
        <w:tc>
          <w:tcPr>
            <w:tcW w:w="406" w:type="pct"/>
            <w:shd w:val="clear" w:color="auto" w:fill="FFFFFF"/>
          </w:tcPr>
          <w:p w14:paraId="7FE41EE0" w14:textId="12436160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50" w:type="pct"/>
            <w:shd w:val="clear" w:color="auto" w:fill="FFFFFF"/>
          </w:tcPr>
          <w:p w14:paraId="6D818450" w14:textId="3DFB5E4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62" w:type="pct"/>
          </w:tcPr>
          <w:p w14:paraId="1CBDE488" w14:textId="6F5D227C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3BF4E570" w14:textId="6300D49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8"/>
                <w:szCs w:val="18"/>
              </w:rPr>
            </w:pPr>
            <w:r w:rsidRPr="0000292D"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3D12BDB9" w14:textId="31E7EA0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2109,00</w:t>
            </w:r>
          </w:p>
        </w:tc>
      </w:tr>
      <w:tr w:rsidR="00D70B05" w:rsidRPr="004461D3" w14:paraId="6A3DCA7A" w14:textId="77777777" w:rsidTr="00CF4B35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A75EEB0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2952AA3C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63598088" w14:textId="10A2B824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 xml:space="preserve">средства бюджета </w:t>
            </w:r>
            <w:r>
              <w:rPr>
                <w:sz w:val="18"/>
                <w:szCs w:val="18"/>
              </w:rPr>
              <w:t>городского округа Фрязино</w:t>
            </w:r>
          </w:p>
        </w:tc>
        <w:tc>
          <w:tcPr>
            <w:tcW w:w="316" w:type="pct"/>
          </w:tcPr>
          <w:p w14:paraId="7BA4DF35" w14:textId="290A44EC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Pr="00CB0C90">
              <w:rPr>
                <w:sz w:val="18"/>
                <w:szCs w:val="18"/>
              </w:rPr>
              <w:t>286,80</w:t>
            </w:r>
          </w:p>
        </w:tc>
        <w:tc>
          <w:tcPr>
            <w:tcW w:w="406" w:type="pct"/>
          </w:tcPr>
          <w:p w14:paraId="7F13F37B" w14:textId="0A02C98F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50443,60</w:t>
            </w:r>
          </w:p>
        </w:tc>
        <w:tc>
          <w:tcPr>
            <w:tcW w:w="350" w:type="pct"/>
          </w:tcPr>
          <w:p w14:paraId="3B70A002" w14:textId="27FB32CA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50606,80</w:t>
            </w:r>
          </w:p>
        </w:tc>
        <w:tc>
          <w:tcPr>
            <w:tcW w:w="362" w:type="pct"/>
          </w:tcPr>
          <w:p w14:paraId="6AB73CF9" w14:textId="6AD83FEE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51776,40</w:t>
            </w:r>
          </w:p>
        </w:tc>
        <w:tc>
          <w:tcPr>
            <w:tcW w:w="361" w:type="pct"/>
          </w:tcPr>
          <w:p w14:paraId="12AB0AE8" w14:textId="0519716B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 w:rsidRPr="00CB0C90">
              <w:rPr>
                <w:sz w:val="18"/>
                <w:szCs w:val="18"/>
              </w:rPr>
              <w:t>51952,90</w:t>
            </w:r>
          </w:p>
        </w:tc>
        <w:tc>
          <w:tcPr>
            <w:tcW w:w="361" w:type="pct"/>
          </w:tcPr>
          <w:p w14:paraId="46CE0FB7" w14:textId="3C20D556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255066,50</w:t>
            </w:r>
          </w:p>
        </w:tc>
      </w:tr>
      <w:tr w:rsidR="00D70B05" w:rsidRPr="004461D3" w14:paraId="2CC22BC5" w14:textId="77777777" w:rsidTr="00CF4B35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5F8D92D8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5475138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2C03A8A3" w14:textId="7777777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4461D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316" w:type="pct"/>
          </w:tcPr>
          <w:p w14:paraId="23694025" w14:textId="52A51850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06" w:type="pct"/>
          </w:tcPr>
          <w:p w14:paraId="17CE977F" w14:textId="22A28743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50" w:type="pct"/>
          </w:tcPr>
          <w:p w14:paraId="6B96A49F" w14:textId="502BD2C8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2" w:type="pct"/>
          </w:tcPr>
          <w:p w14:paraId="0D365E87" w14:textId="3C421A66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79D510C5" w14:textId="4EFB896E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1" w:type="pct"/>
          </w:tcPr>
          <w:p w14:paraId="7DF14A73" w14:textId="22D41AA7" w:rsidR="00D70B05" w:rsidRPr="004461D3" w:rsidRDefault="00D70B05" w:rsidP="00D70B05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07FD813A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1673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701"/>
        <w:gridCol w:w="1872"/>
      </w:tblGrid>
      <w:tr w:rsidR="00AB6E68" w:rsidRPr="00B45F44" w14:paraId="03D945A2" w14:textId="77777777" w:rsidTr="00D40CD6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3" w:type="dxa"/>
            <w:vMerge w:val="restart"/>
            <w:shd w:val="clear" w:color="auto" w:fill="FFFFFF"/>
          </w:tcPr>
          <w:p w14:paraId="7F2B45AD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AB6E68" w:rsidRPr="00B45F44" w:rsidRDefault="00AB6E68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Срок исполне-ния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финанси-рования меропри-ятия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(тыс.руб.)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shd w:val="clear" w:color="auto" w:fill="FFFFFF"/>
          </w:tcPr>
          <w:p w14:paraId="4EED8CD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872" w:type="dxa"/>
            <w:shd w:val="clear" w:color="auto" w:fill="FFFFFF"/>
          </w:tcPr>
          <w:p w14:paraId="0A413D4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AB6E68" w:rsidRPr="00B45F44" w14:paraId="1AC9869A" w14:textId="77777777" w:rsidTr="00D40CD6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FFFFF"/>
            <w:vAlign w:val="center"/>
          </w:tcPr>
          <w:p w14:paraId="5E7CB80E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AB6E68" w:rsidRPr="00B45F44" w:rsidRDefault="00AB6E68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AB6E68" w:rsidRPr="00B45F44" w:rsidRDefault="00AB6E68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EAF60E6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shd w:val="clear" w:color="auto" w:fill="FFFFFF"/>
            <w:vAlign w:val="center"/>
          </w:tcPr>
          <w:p w14:paraId="29256612" w14:textId="77777777" w:rsidR="00AB6E68" w:rsidRPr="00B45F44" w:rsidRDefault="00AB6E68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709"/>
        <w:gridCol w:w="1406"/>
        <w:gridCol w:w="1145"/>
        <w:gridCol w:w="1134"/>
        <w:gridCol w:w="992"/>
        <w:gridCol w:w="1134"/>
        <w:gridCol w:w="1134"/>
        <w:gridCol w:w="1134"/>
        <w:gridCol w:w="1134"/>
        <w:gridCol w:w="1701"/>
        <w:gridCol w:w="1843"/>
      </w:tblGrid>
      <w:tr w:rsidR="00D40CD6" w:rsidRPr="00D730EC" w14:paraId="7F48B926" w14:textId="77777777" w:rsidTr="00DC5F1C">
        <w:trPr>
          <w:trHeight w:val="58"/>
          <w:tblHeader/>
        </w:trPr>
        <w:tc>
          <w:tcPr>
            <w:tcW w:w="568" w:type="dxa"/>
            <w:shd w:val="clear" w:color="auto" w:fill="auto"/>
            <w:hideMark/>
          </w:tcPr>
          <w:p w14:paraId="4F43D591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865015A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55F1C631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4D203D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45" w:type="dxa"/>
          </w:tcPr>
          <w:p w14:paraId="24DAA738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34DC7C3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9F57B6E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98CDA8B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1BA8C716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4EA607F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1E84C93F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938F2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37A8B8F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D40CD6" w:rsidRPr="00D730EC" w14:paraId="545D23F8" w14:textId="77777777" w:rsidTr="00DC5F1C">
        <w:trPr>
          <w:trHeight w:val="215"/>
        </w:trPr>
        <w:tc>
          <w:tcPr>
            <w:tcW w:w="568" w:type="dxa"/>
            <w:vMerge w:val="restart"/>
            <w:shd w:val="clear" w:color="auto" w:fill="auto"/>
            <w:hideMark/>
          </w:tcPr>
          <w:p w14:paraId="23F3DC98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D627B60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облсти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623E8A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AA0C274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450C50B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9A3F5DC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21BE1F9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2B8DA69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89FB687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22A1E5B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4DB3D3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9C8044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43" w:type="dxa"/>
            <w:shd w:val="clear" w:color="auto" w:fill="auto"/>
          </w:tcPr>
          <w:p w14:paraId="2958F28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02399AF3" w14:textId="77777777" w:rsidTr="00DC5F1C">
        <w:trPr>
          <w:trHeight w:val="857"/>
        </w:trPr>
        <w:tc>
          <w:tcPr>
            <w:tcW w:w="568" w:type="dxa"/>
            <w:vMerge/>
            <w:shd w:val="clear" w:color="auto" w:fill="auto"/>
          </w:tcPr>
          <w:p w14:paraId="1439D5C3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9CA4633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F3DA63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90DC2D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F942EB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88918C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E8830E2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9C81690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C16383A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B77DF76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0C49C4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ABB3D9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231F48D3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22E93B28" w14:textId="77777777" w:rsidTr="00DC5F1C">
        <w:trPr>
          <w:trHeight w:val="1128"/>
        </w:trPr>
        <w:tc>
          <w:tcPr>
            <w:tcW w:w="568" w:type="dxa"/>
            <w:vMerge/>
            <w:shd w:val="clear" w:color="auto" w:fill="auto"/>
          </w:tcPr>
          <w:p w14:paraId="76FA1D03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37F9E5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27AB610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8A73EA1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31A96E2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E1B2143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01D7D3E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FE9AA46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5236195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0077349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782A373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701" w:type="dxa"/>
            <w:vMerge/>
            <w:shd w:val="clear" w:color="auto" w:fill="auto"/>
          </w:tcPr>
          <w:p w14:paraId="0695EE9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40EEC430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004E5434" w14:textId="77777777" w:rsidTr="00DC5F1C">
        <w:trPr>
          <w:trHeight w:val="237"/>
        </w:trPr>
        <w:tc>
          <w:tcPr>
            <w:tcW w:w="568" w:type="dxa"/>
            <w:vMerge w:val="restart"/>
            <w:shd w:val="clear" w:color="auto" w:fill="auto"/>
            <w:hideMark/>
          </w:tcPr>
          <w:p w14:paraId="688F3F93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A86E6A2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1.1</w:t>
            </w:r>
          </w:p>
          <w:p w14:paraId="044AB4D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</w:t>
            </w:r>
            <w:r w:rsidRPr="00D730EC">
              <w:rPr>
                <w:sz w:val="16"/>
                <w:szCs w:val="16"/>
              </w:rPr>
              <w:lastRenderedPageBreak/>
              <w:t>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108435E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750D4DE1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A719DB0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B209D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CDED8F1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C3547FA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172508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9F443E7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ADDBDE7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7CB0E40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</w:t>
            </w:r>
            <w:r w:rsidRPr="00D730EC">
              <w:rPr>
                <w:sz w:val="16"/>
                <w:szCs w:val="16"/>
              </w:rPr>
              <w:lastRenderedPageBreak/>
              <w:t>учреждения города Фрязино, МФЦ</w:t>
            </w:r>
          </w:p>
        </w:tc>
        <w:tc>
          <w:tcPr>
            <w:tcW w:w="1843" w:type="dxa"/>
            <w:shd w:val="clear" w:color="auto" w:fill="auto"/>
          </w:tcPr>
          <w:p w14:paraId="53EE841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747216C5" w14:textId="77777777" w:rsidTr="00DC5F1C">
        <w:trPr>
          <w:trHeight w:val="892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010D4E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684EF1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A9411A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17335C36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8654E53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7A7D4D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25C0D2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632DED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E5BDAF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AA9B38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119979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F39808A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C04EFD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40DB7867" w14:textId="77777777" w:rsidTr="00DC5F1C">
        <w:trPr>
          <w:trHeight w:val="976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E0739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BF0A3F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F8FB0A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1C3748A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725ABE07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3901F7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0D181B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628033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DD0DCC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675342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F1C01A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376F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6D7D38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498D118F" w14:textId="77777777" w:rsidTr="00DC5F1C">
        <w:trPr>
          <w:trHeight w:val="253"/>
        </w:trPr>
        <w:tc>
          <w:tcPr>
            <w:tcW w:w="568" w:type="dxa"/>
            <w:vMerge w:val="restart"/>
            <w:shd w:val="clear" w:color="auto" w:fill="auto"/>
            <w:hideMark/>
          </w:tcPr>
          <w:p w14:paraId="3EA6D964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1EEA03B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1.2</w:t>
            </w:r>
          </w:p>
          <w:p w14:paraId="5A85B52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56844C99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2C7B6DD6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163185EF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4EBD77A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6B618E4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E5DE28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88A3FB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007D356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436D8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0CD7B01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843" w:type="dxa"/>
            <w:shd w:val="clear" w:color="auto" w:fill="auto"/>
          </w:tcPr>
          <w:p w14:paraId="75F4C095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6EC3151E" w14:textId="77777777" w:rsidTr="00DC5F1C">
        <w:trPr>
          <w:trHeight w:val="135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E7777C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DFB66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65458B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2E299AD9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0D2636E6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14D4A6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02E9588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2B6936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6FF82F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910C6C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9673E9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E981F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A2BD625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3E216D08" w14:textId="77777777" w:rsidTr="00DC5F1C">
        <w:trPr>
          <w:trHeight w:val="135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0E0B4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D33B25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90D58D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675D7DA1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08A969A0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645D452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EF4CA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5C1D46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DBDD4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C48DE9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850893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A6BC95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B9D570D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2C1E55F2" w14:textId="77777777" w:rsidTr="00DC5F1C">
        <w:trPr>
          <w:trHeight w:val="189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360A78C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E085EF4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22FA037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8223532" w14:textId="77777777" w:rsidR="00D40CD6" w:rsidRPr="00D730EC" w:rsidRDefault="00D40CD6" w:rsidP="00DC5F1C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035FA97E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7F5F096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255249,50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11B6B9C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50469,80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3FBED3B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2C8B4B2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8C8E1D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D8D276F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B2EB2DA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99033C0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639977FB" w14:textId="77777777" w:rsidTr="00DC5F1C">
        <w:trPr>
          <w:trHeight w:val="675"/>
        </w:trPr>
        <w:tc>
          <w:tcPr>
            <w:tcW w:w="568" w:type="dxa"/>
            <w:vMerge/>
            <w:shd w:val="clear" w:color="auto" w:fill="auto"/>
            <w:hideMark/>
          </w:tcPr>
          <w:p w14:paraId="22D3EEDF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77F9F34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60B5E9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6D389261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2E54970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7E332196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509,00</w:t>
            </w:r>
          </w:p>
        </w:tc>
        <w:tc>
          <w:tcPr>
            <w:tcW w:w="992" w:type="dxa"/>
            <w:shd w:val="clear" w:color="auto" w:fill="auto"/>
          </w:tcPr>
          <w:p w14:paraId="0A9C7839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509,00</w:t>
            </w:r>
          </w:p>
        </w:tc>
        <w:tc>
          <w:tcPr>
            <w:tcW w:w="1134" w:type="dxa"/>
            <w:shd w:val="clear" w:color="auto" w:fill="auto"/>
          </w:tcPr>
          <w:p w14:paraId="2FBCD89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CD969B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C17A747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792914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29DFC0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A79896A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4EDE6E70" w14:textId="77777777" w:rsidTr="00DC5F1C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119CB52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3DF1C6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15220F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6C88E3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77056517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250426A2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254740,50</w:t>
            </w:r>
          </w:p>
        </w:tc>
        <w:tc>
          <w:tcPr>
            <w:tcW w:w="992" w:type="dxa"/>
            <w:shd w:val="clear" w:color="auto" w:fill="auto"/>
          </w:tcPr>
          <w:p w14:paraId="2B4AD152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49960,80</w:t>
            </w:r>
          </w:p>
        </w:tc>
        <w:tc>
          <w:tcPr>
            <w:tcW w:w="1134" w:type="dxa"/>
            <w:shd w:val="clear" w:color="auto" w:fill="auto"/>
          </w:tcPr>
          <w:p w14:paraId="704D00A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50443,60</w:t>
            </w:r>
          </w:p>
        </w:tc>
        <w:tc>
          <w:tcPr>
            <w:tcW w:w="1134" w:type="dxa"/>
            <w:shd w:val="clear" w:color="auto" w:fill="auto"/>
          </w:tcPr>
          <w:p w14:paraId="551F7DB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50606,80</w:t>
            </w:r>
          </w:p>
        </w:tc>
        <w:tc>
          <w:tcPr>
            <w:tcW w:w="1134" w:type="dxa"/>
            <w:shd w:val="clear" w:color="auto" w:fill="auto"/>
          </w:tcPr>
          <w:p w14:paraId="34265DA6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51776,40</w:t>
            </w:r>
          </w:p>
        </w:tc>
        <w:tc>
          <w:tcPr>
            <w:tcW w:w="1134" w:type="dxa"/>
            <w:shd w:val="clear" w:color="auto" w:fill="auto"/>
          </w:tcPr>
          <w:p w14:paraId="3EE37B6D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51952,90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02E16F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18F3B2F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2E1AD1E3" w14:textId="77777777" w:rsidTr="00DC5F1C">
        <w:trPr>
          <w:trHeight w:val="390"/>
        </w:trPr>
        <w:tc>
          <w:tcPr>
            <w:tcW w:w="568" w:type="dxa"/>
            <w:vMerge w:val="restart"/>
            <w:shd w:val="clear" w:color="auto" w:fill="auto"/>
            <w:hideMark/>
          </w:tcPr>
          <w:p w14:paraId="463F9BE6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14C9EE6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2.1</w:t>
            </w:r>
          </w:p>
          <w:p w14:paraId="437896F3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D730EC">
              <w:rPr>
                <w:sz w:val="16"/>
                <w:szCs w:val="16"/>
              </w:rPr>
              <w:lastRenderedPageBreak/>
              <w:t>государственных и муниципальных услуг</w:t>
            </w:r>
          </w:p>
          <w:p w14:paraId="0443C75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7440185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  <w:hideMark/>
          </w:tcPr>
          <w:p w14:paraId="46FB10C6" w14:textId="77777777" w:rsidR="00D40CD6" w:rsidRPr="00D730EC" w:rsidRDefault="00D40CD6" w:rsidP="00DC5F1C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28BF6462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517ABF0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515,00</w:t>
            </w:r>
          </w:p>
        </w:tc>
        <w:tc>
          <w:tcPr>
            <w:tcW w:w="992" w:type="dxa"/>
            <w:shd w:val="clear" w:color="auto" w:fill="auto"/>
          </w:tcPr>
          <w:p w14:paraId="6CFEFE3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515,00</w:t>
            </w:r>
          </w:p>
        </w:tc>
        <w:tc>
          <w:tcPr>
            <w:tcW w:w="1134" w:type="dxa"/>
            <w:shd w:val="clear" w:color="auto" w:fill="auto"/>
          </w:tcPr>
          <w:p w14:paraId="0D6BE7FE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FAFA48E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048DF03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A040A4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CDCC984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D2BA30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1A14AFDD" w14:textId="77777777" w:rsidTr="00DC5F1C">
        <w:trPr>
          <w:trHeight w:val="735"/>
        </w:trPr>
        <w:tc>
          <w:tcPr>
            <w:tcW w:w="568" w:type="dxa"/>
            <w:vMerge/>
            <w:shd w:val="clear" w:color="auto" w:fill="auto"/>
            <w:hideMark/>
          </w:tcPr>
          <w:p w14:paraId="55F2B2BA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ABF6B6D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C8916FA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243619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E04BA58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766DBAE6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509,00</w:t>
            </w:r>
          </w:p>
        </w:tc>
        <w:tc>
          <w:tcPr>
            <w:tcW w:w="992" w:type="dxa"/>
            <w:shd w:val="clear" w:color="auto" w:fill="auto"/>
          </w:tcPr>
          <w:p w14:paraId="6AA81033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509,00</w:t>
            </w:r>
          </w:p>
        </w:tc>
        <w:tc>
          <w:tcPr>
            <w:tcW w:w="1134" w:type="dxa"/>
            <w:shd w:val="clear" w:color="auto" w:fill="auto"/>
          </w:tcPr>
          <w:p w14:paraId="4C825E1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060E2A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FE457B7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05FE04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EEEC6E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9526C61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525ABB6B" w14:textId="77777777" w:rsidTr="00DC5F1C">
        <w:trPr>
          <w:trHeight w:val="735"/>
        </w:trPr>
        <w:tc>
          <w:tcPr>
            <w:tcW w:w="568" w:type="dxa"/>
            <w:vMerge/>
            <w:shd w:val="clear" w:color="auto" w:fill="auto"/>
          </w:tcPr>
          <w:p w14:paraId="26AB76F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AFFDF1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1E2469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5067ACA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34587590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40A2F3CC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6,00</w:t>
            </w:r>
          </w:p>
        </w:tc>
        <w:tc>
          <w:tcPr>
            <w:tcW w:w="992" w:type="dxa"/>
            <w:shd w:val="clear" w:color="auto" w:fill="auto"/>
          </w:tcPr>
          <w:p w14:paraId="466FB4D2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6,00</w:t>
            </w:r>
          </w:p>
        </w:tc>
        <w:tc>
          <w:tcPr>
            <w:tcW w:w="1134" w:type="dxa"/>
            <w:shd w:val="clear" w:color="auto" w:fill="auto"/>
          </w:tcPr>
          <w:p w14:paraId="4678C2B7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1D2CBEF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EE6676B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81A344F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559CA2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6B5D6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77B29492" w14:textId="77777777" w:rsidTr="00DC5F1C">
        <w:trPr>
          <w:trHeight w:val="403"/>
        </w:trPr>
        <w:tc>
          <w:tcPr>
            <w:tcW w:w="568" w:type="dxa"/>
            <w:vMerge w:val="restart"/>
            <w:shd w:val="clear" w:color="auto" w:fill="auto"/>
          </w:tcPr>
          <w:p w14:paraId="7DD4D6A7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93BBC40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2.2</w:t>
            </w:r>
          </w:p>
          <w:p w14:paraId="33B1DF8F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9DA318A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2AB44A3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0F750253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16E6ED37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4272043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C0D768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B8981EC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54A02E4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35DBB98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29D1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18AB2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32DE7BEC" w14:textId="77777777" w:rsidTr="00DC5F1C">
        <w:trPr>
          <w:trHeight w:val="403"/>
        </w:trPr>
        <w:tc>
          <w:tcPr>
            <w:tcW w:w="568" w:type="dxa"/>
            <w:vMerge/>
            <w:shd w:val="clear" w:color="auto" w:fill="auto"/>
          </w:tcPr>
          <w:p w14:paraId="18FA90F0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F97103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156F82F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07BFEDD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6FED2B51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78A3A3C1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8CE218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E8AF46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79906F8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AD1936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FACDA2C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3AB49C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F8A6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40ABF000" w14:textId="77777777" w:rsidTr="00DC5F1C">
        <w:trPr>
          <w:trHeight w:val="403"/>
        </w:trPr>
        <w:tc>
          <w:tcPr>
            <w:tcW w:w="568" w:type="dxa"/>
            <w:vMerge/>
            <w:shd w:val="clear" w:color="auto" w:fill="auto"/>
          </w:tcPr>
          <w:p w14:paraId="1C44DE09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06B5D2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179F5C2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2ED5DD5B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D99C9A4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6FD993C2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066AFF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643734E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4AB59C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CA08E2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67A13B4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52E0BD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A84B8A2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42671E40" w14:textId="77777777" w:rsidTr="00DC5F1C">
        <w:trPr>
          <w:trHeight w:val="403"/>
        </w:trPr>
        <w:tc>
          <w:tcPr>
            <w:tcW w:w="568" w:type="dxa"/>
            <w:shd w:val="clear" w:color="auto" w:fill="auto"/>
          </w:tcPr>
          <w:p w14:paraId="1F22FEFA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9C8188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2.3</w:t>
            </w:r>
          </w:p>
          <w:p w14:paraId="3B220789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2387F766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2ADBB9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313C0F9D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682FD7D8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0E786332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51</w:t>
            </w:r>
            <w:r w:rsidRPr="00D730EC">
              <w:rPr>
                <w:sz w:val="16"/>
                <w:szCs w:val="16"/>
              </w:rPr>
              <w:t>26,00</w:t>
            </w:r>
          </w:p>
        </w:tc>
        <w:tc>
          <w:tcPr>
            <w:tcW w:w="992" w:type="dxa"/>
            <w:shd w:val="clear" w:color="auto" w:fill="auto"/>
          </w:tcPr>
          <w:p w14:paraId="3B8233F4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56</w:t>
            </w:r>
            <w:r w:rsidRPr="00D730EC">
              <w:rPr>
                <w:sz w:val="16"/>
                <w:szCs w:val="16"/>
              </w:rPr>
              <w:t>65,20</w:t>
            </w:r>
          </w:p>
        </w:tc>
        <w:tc>
          <w:tcPr>
            <w:tcW w:w="1134" w:type="dxa"/>
            <w:shd w:val="clear" w:color="auto" w:fill="auto"/>
          </w:tcPr>
          <w:p w14:paraId="0D0FF9BA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38EBFF21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50A7756C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134" w:type="dxa"/>
            <w:shd w:val="clear" w:color="auto" w:fill="auto"/>
          </w:tcPr>
          <w:p w14:paraId="4350814F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47365,20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7D7BB6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FF9796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5BF060AE" w14:textId="77777777" w:rsidTr="00DC5F1C">
        <w:trPr>
          <w:trHeight w:val="403"/>
        </w:trPr>
        <w:tc>
          <w:tcPr>
            <w:tcW w:w="568" w:type="dxa"/>
            <w:shd w:val="clear" w:color="auto" w:fill="auto"/>
          </w:tcPr>
          <w:p w14:paraId="0900560B" w14:textId="77777777" w:rsidR="00D40CD6" w:rsidRPr="00D730EC" w:rsidRDefault="00D40CD6" w:rsidP="00DC5F1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F1A0D6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2.4</w:t>
            </w:r>
          </w:p>
          <w:p w14:paraId="0CB41E77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18448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63CC22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73F23AA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2EC0C746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960</w:t>
            </w:r>
            <w:r w:rsidRPr="00D730EC">
              <w:rPr>
                <w:sz w:val="16"/>
                <w:szCs w:val="16"/>
              </w:rPr>
              <w:t>8,50</w:t>
            </w:r>
          </w:p>
        </w:tc>
        <w:tc>
          <w:tcPr>
            <w:tcW w:w="992" w:type="dxa"/>
            <w:shd w:val="clear" w:color="auto" w:fill="auto"/>
          </w:tcPr>
          <w:p w14:paraId="34A9A1AC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Pr="00D730EC">
              <w:rPr>
                <w:sz w:val="16"/>
                <w:szCs w:val="16"/>
              </w:rPr>
              <w:t>89,60</w:t>
            </w:r>
          </w:p>
        </w:tc>
        <w:tc>
          <w:tcPr>
            <w:tcW w:w="1134" w:type="dxa"/>
            <w:shd w:val="clear" w:color="auto" w:fill="auto"/>
          </w:tcPr>
          <w:p w14:paraId="6AAC03C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3078,40</w:t>
            </w:r>
          </w:p>
        </w:tc>
        <w:tc>
          <w:tcPr>
            <w:tcW w:w="1134" w:type="dxa"/>
            <w:shd w:val="clear" w:color="auto" w:fill="auto"/>
          </w:tcPr>
          <w:p w14:paraId="641996EC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3241,60</w:t>
            </w:r>
          </w:p>
        </w:tc>
        <w:tc>
          <w:tcPr>
            <w:tcW w:w="1134" w:type="dxa"/>
            <w:shd w:val="clear" w:color="auto" w:fill="auto"/>
          </w:tcPr>
          <w:p w14:paraId="44BFCD53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4411,20</w:t>
            </w:r>
          </w:p>
        </w:tc>
        <w:tc>
          <w:tcPr>
            <w:tcW w:w="1134" w:type="dxa"/>
            <w:shd w:val="clear" w:color="auto" w:fill="auto"/>
          </w:tcPr>
          <w:p w14:paraId="0D34D115" w14:textId="77777777" w:rsidR="00D40CD6" w:rsidRPr="00D730EC" w:rsidRDefault="00D40CD6" w:rsidP="00DC5F1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4587,70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45C3A2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EEFC0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</w:p>
        </w:tc>
      </w:tr>
      <w:tr w:rsidR="00D40CD6" w:rsidRPr="00D730EC" w14:paraId="3AC45F75" w14:textId="77777777" w:rsidTr="00DC5F1C">
        <w:trPr>
          <w:trHeight w:val="292"/>
        </w:trPr>
        <w:tc>
          <w:tcPr>
            <w:tcW w:w="568" w:type="dxa"/>
            <w:vMerge w:val="restart"/>
            <w:shd w:val="clear" w:color="auto" w:fill="auto"/>
          </w:tcPr>
          <w:p w14:paraId="2FB9DB70" w14:textId="77777777" w:rsidR="00D40CD6" w:rsidRPr="00D730EC" w:rsidRDefault="00D40CD6" w:rsidP="00DC5F1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8242491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Основное мероприятие 3. Совершенствование системы предоставления государственных и муниципальных услуг по принципу одного окна в многофункциональн</w:t>
            </w:r>
            <w:r w:rsidRPr="00D730EC">
              <w:rPr>
                <w:sz w:val="16"/>
                <w:szCs w:val="16"/>
              </w:rPr>
              <w:lastRenderedPageBreak/>
              <w:t>ых центрах предоставления государственных и муниципальных услуг</w:t>
            </w:r>
          </w:p>
          <w:p w14:paraId="6D9B9016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3F38BCA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06" w:type="dxa"/>
            <w:shd w:val="clear" w:color="auto" w:fill="auto"/>
          </w:tcPr>
          <w:p w14:paraId="31467829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777C8413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EE3BC2B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01B6B3CA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591BEABA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F08D111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0494E72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7533A05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1EE573B0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6393DE4F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5DE76A9F" w14:textId="77777777" w:rsidTr="00DC5F1C">
        <w:trPr>
          <w:trHeight w:val="292"/>
        </w:trPr>
        <w:tc>
          <w:tcPr>
            <w:tcW w:w="568" w:type="dxa"/>
            <w:vMerge/>
            <w:shd w:val="clear" w:color="auto" w:fill="auto"/>
          </w:tcPr>
          <w:p w14:paraId="1A8ECE6B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3919A36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3D6046D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4749859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7805647F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1ED57FF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09558EDB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32562A66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EA5566D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7F153DA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02A8F87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D0E827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66E18B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1FC04AC7" w14:textId="77777777" w:rsidTr="00DC5F1C">
        <w:trPr>
          <w:trHeight w:val="292"/>
        </w:trPr>
        <w:tc>
          <w:tcPr>
            <w:tcW w:w="568" w:type="dxa"/>
            <w:vMerge/>
            <w:shd w:val="clear" w:color="auto" w:fill="auto"/>
          </w:tcPr>
          <w:p w14:paraId="11F2451C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651F381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F75568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B9463CE" w14:textId="77777777" w:rsidR="00D40CD6" w:rsidRPr="00D730EC" w:rsidRDefault="00D40CD6" w:rsidP="00DC5F1C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56C59453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4D820B8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226C3A9E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2D1177F9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2344441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2B3F50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828C7C3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846CA9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6499405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002426D7" w14:textId="77777777" w:rsidTr="00DC5F1C">
        <w:trPr>
          <w:trHeight w:val="292"/>
        </w:trPr>
        <w:tc>
          <w:tcPr>
            <w:tcW w:w="568" w:type="dxa"/>
            <w:vMerge w:val="restart"/>
            <w:shd w:val="clear" w:color="auto" w:fill="auto"/>
          </w:tcPr>
          <w:p w14:paraId="2F01684B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40AE155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3.1</w:t>
            </w:r>
          </w:p>
          <w:p w14:paraId="10735CCA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4BB5BDE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12C02D1E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718F86BA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A307B91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1013608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68287E7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8A48F33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C1648AD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DEF1B0A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ED5B1F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4CDA448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3950DCD5" w14:textId="77777777" w:rsidTr="00DC5F1C">
        <w:trPr>
          <w:trHeight w:val="292"/>
        </w:trPr>
        <w:tc>
          <w:tcPr>
            <w:tcW w:w="568" w:type="dxa"/>
            <w:vMerge/>
            <w:shd w:val="clear" w:color="auto" w:fill="auto"/>
          </w:tcPr>
          <w:p w14:paraId="05F2C0EE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E00E21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A8ADB85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C14549C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2FEAF9A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FA372FF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C7F887C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3A3F3CF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3CD224C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FA965C5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0B21E31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3D1FBB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F73249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2A229997" w14:textId="77777777" w:rsidTr="00DC5F1C">
        <w:trPr>
          <w:trHeight w:val="1514"/>
        </w:trPr>
        <w:tc>
          <w:tcPr>
            <w:tcW w:w="568" w:type="dxa"/>
            <w:vMerge/>
            <w:shd w:val="clear" w:color="auto" w:fill="auto"/>
          </w:tcPr>
          <w:p w14:paraId="6E34A7B3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5127370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FE381CD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35F787E4" w14:textId="77777777" w:rsidR="00D40CD6" w:rsidRPr="00D730EC" w:rsidRDefault="00D40CD6" w:rsidP="00DC5F1C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7424F750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930AED3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BAFAABE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D362FE9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2D8E546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5E069EC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D4C651D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CFF656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329EAD3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40EBC68B" w14:textId="77777777" w:rsidTr="00DC5F1C">
        <w:trPr>
          <w:trHeight w:val="365"/>
        </w:trPr>
        <w:tc>
          <w:tcPr>
            <w:tcW w:w="568" w:type="dxa"/>
            <w:vMerge w:val="restart"/>
            <w:shd w:val="clear" w:color="auto" w:fill="auto"/>
          </w:tcPr>
          <w:p w14:paraId="0C6AEFE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D83282B" w14:textId="77777777" w:rsidR="00D40CD6" w:rsidRDefault="00D40CD6" w:rsidP="00DC5F1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3.2</w:t>
            </w:r>
          </w:p>
          <w:p w14:paraId="2BA8E7FE" w14:textId="77777777" w:rsidR="00D40CD6" w:rsidRPr="00D730EC" w:rsidRDefault="00D40CD6" w:rsidP="00DC5F1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9D8C42F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06" w:type="dxa"/>
            <w:shd w:val="clear" w:color="auto" w:fill="auto"/>
          </w:tcPr>
          <w:p w14:paraId="5BEAE86F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45" w:type="dxa"/>
          </w:tcPr>
          <w:p w14:paraId="5DE3CE5A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7703F58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992" w:type="dxa"/>
            <w:shd w:val="clear" w:color="auto" w:fill="auto"/>
          </w:tcPr>
          <w:p w14:paraId="783AD4FA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04097C00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E6C52B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226F32B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B4B6581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81D824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D9221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014EA163" w14:textId="77777777" w:rsidTr="00DC5F1C">
        <w:trPr>
          <w:trHeight w:val="498"/>
        </w:trPr>
        <w:tc>
          <w:tcPr>
            <w:tcW w:w="568" w:type="dxa"/>
            <w:vMerge/>
            <w:shd w:val="clear" w:color="auto" w:fill="auto"/>
            <w:vAlign w:val="center"/>
          </w:tcPr>
          <w:p w14:paraId="302C9212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EC92A2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6C21F60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403A8D80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2153495C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3320A71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</w:tcPr>
          <w:p w14:paraId="01C7577D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5773FFFF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830AC36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E4B648B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D5CE291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6CA5BF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1F7EC3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  <w:tr w:rsidR="00D40CD6" w:rsidRPr="00D730EC" w14:paraId="25E5F8A7" w14:textId="77777777" w:rsidTr="00DC5F1C">
        <w:trPr>
          <w:trHeight w:val="498"/>
        </w:trPr>
        <w:tc>
          <w:tcPr>
            <w:tcW w:w="568" w:type="dxa"/>
            <w:vMerge/>
            <w:shd w:val="clear" w:color="auto" w:fill="auto"/>
            <w:vAlign w:val="center"/>
          </w:tcPr>
          <w:p w14:paraId="4091FC53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89E02F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36A3CD2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</w:tcPr>
          <w:p w14:paraId="0DAC24A6" w14:textId="77777777" w:rsidR="00D40CD6" w:rsidRPr="00D730EC" w:rsidRDefault="00D40CD6" w:rsidP="00DC5F1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45" w:type="dxa"/>
          </w:tcPr>
          <w:p w14:paraId="2006BE69" w14:textId="77777777" w:rsidR="00D40CD6" w:rsidRPr="00D730EC" w:rsidRDefault="00D40CD6" w:rsidP="00DC5F1C">
            <w:pPr>
              <w:jc w:val="right"/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DC38E46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992" w:type="dxa"/>
            <w:shd w:val="clear" w:color="auto" w:fill="auto"/>
          </w:tcPr>
          <w:p w14:paraId="1235DBE3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37415FBE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202D26A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14F16E8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22E996C" w14:textId="77777777" w:rsidR="00D40CD6" w:rsidRPr="00D730EC" w:rsidRDefault="00D40CD6" w:rsidP="00DC5F1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C0A798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EA204C" w14:textId="77777777" w:rsidR="00D40CD6" w:rsidRPr="00D730EC" w:rsidRDefault="00D40CD6" w:rsidP="00DC5F1C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841"/>
        <w:gridCol w:w="4113"/>
        <w:gridCol w:w="1134"/>
        <w:gridCol w:w="1274"/>
        <w:gridCol w:w="1134"/>
        <w:gridCol w:w="1137"/>
        <w:gridCol w:w="1134"/>
        <w:gridCol w:w="1277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763556" w:rsidRPr="004461D3" w14:paraId="5C5196DA" w14:textId="77777777" w:rsidTr="00DC5F1C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C9220" w14:textId="10FA4BA0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vAlign w:val="center"/>
          </w:tcPr>
          <w:p w14:paraId="0968FCB2" w14:textId="6EB2A7CF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b/>
                <w:bCs/>
                <w:color w:val="000000"/>
              </w:rPr>
              <w:t>13 537,7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1BB2E7B9" w14:textId="6BD297D7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b/>
                <w:bCs/>
                <w:color w:val="000000"/>
              </w:rPr>
              <w:t>23 064,4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39705A62" w14:textId="7B957046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b/>
                <w:bCs/>
                <w:color w:val="000000"/>
              </w:rPr>
              <w:t>35 969,4</w:t>
            </w:r>
          </w:p>
        </w:tc>
        <w:tc>
          <w:tcPr>
            <w:tcW w:w="382" w:type="pct"/>
            <w:vAlign w:val="center"/>
          </w:tcPr>
          <w:p w14:paraId="26482198" w14:textId="59C222DF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b/>
                <w:bCs/>
                <w:color w:val="000000"/>
              </w:rPr>
              <w:t>7 689,4</w:t>
            </w:r>
          </w:p>
        </w:tc>
        <w:tc>
          <w:tcPr>
            <w:tcW w:w="381" w:type="pct"/>
            <w:vAlign w:val="center"/>
          </w:tcPr>
          <w:p w14:paraId="383D7C57" w14:textId="0746D895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b/>
                <w:bCs/>
                <w:color w:val="000000"/>
              </w:rPr>
              <w:t>7 689,4</w:t>
            </w:r>
          </w:p>
        </w:tc>
        <w:tc>
          <w:tcPr>
            <w:tcW w:w="429" w:type="pct"/>
            <w:vAlign w:val="center"/>
          </w:tcPr>
          <w:p w14:paraId="29D7F152" w14:textId="55331829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b/>
                <w:bCs/>
                <w:color w:val="000000"/>
              </w:rPr>
              <w:t>87 950,3</w:t>
            </w:r>
          </w:p>
        </w:tc>
      </w:tr>
      <w:tr w:rsidR="00763556" w:rsidRPr="004461D3" w14:paraId="1002359C" w14:textId="77777777" w:rsidTr="00DC5F1C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vAlign w:val="center"/>
          </w:tcPr>
          <w:p w14:paraId="77B6CE3D" w14:textId="4C22933B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4 380,6</w:t>
            </w:r>
          </w:p>
        </w:tc>
        <w:tc>
          <w:tcPr>
            <w:tcW w:w="428" w:type="pct"/>
            <w:shd w:val="clear" w:color="auto" w:fill="FFFFFF"/>
            <w:vAlign w:val="center"/>
          </w:tcPr>
          <w:p w14:paraId="3B12E2FC" w14:textId="25C85D25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12 857,0</w:t>
            </w:r>
          </w:p>
        </w:tc>
        <w:tc>
          <w:tcPr>
            <w:tcW w:w="381" w:type="pct"/>
            <w:shd w:val="clear" w:color="auto" w:fill="FFFFFF"/>
            <w:vAlign w:val="center"/>
          </w:tcPr>
          <w:p w14:paraId="5E9ABBE1" w14:textId="241D8495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19 573,9</w:t>
            </w:r>
          </w:p>
        </w:tc>
        <w:tc>
          <w:tcPr>
            <w:tcW w:w="382" w:type="pct"/>
            <w:vAlign w:val="center"/>
          </w:tcPr>
          <w:p w14:paraId="71269AE0" w14:textId="4EC6F59B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7110720B" w14:textId="59E9C83A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1EF3F4C7" w14:textId="0E4D3F77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t>36 811,5</w:t>
            </w:r>
          </w:p>
        </w:tc>
      </w:tr>
      <w:tr w:rsidR="00763556" w:rsidRPr="004461D3" w14:paraId="3001DBF4" w14:textId="77777777" w:rsidTr="00DC5F1C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vAlign w:val="center"/>
          </w:tcPr>
          <w:p w14:paraId="5E0C979A" w14:textId="424DBCC5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3 388,8</w:t>
            </w:r>
          </w:p>
        </w:tc>
        <w:tc>
          <w:tcPr>
            <w:tcW w:w="428" w:type="pct"/>
            <w:vAlign w:val="center"/>
          </w:tcPr>
          <w:p w14:paraId="2420C4E4" w14:textId="787B5CF4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182E1F6B" w14:textId="257E516D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4 997,6</w:t>
            </w:r>
          </w:p>
        </w:tc>
        <w:tc>
          <w:tcPr>
            <w:tcW w:w="382" w:type="pct"/>
            <w:vAlign w:val="center"/>
          </w:tcPr>
          <w:p w14:paraId="3C781560" w14:textId="6972F474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65D8E4FB" w14:textId="2B5A838F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4CD55A9B" w14:textId="243EDC18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t>8 386,3</w:t>
            </w:r>
          </w:p>
        </w:tc>
      </w:tr>
      <w:tr w:rsidR="00763556" w:rsidRPr="004461D3" w14:paraId="3E4B2AE6" w14:textId="77777777" w:rsidTr="00DC5F1C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vAlign w:val="center"/>
          </w:tcPr>
          <w:p w14:paraId="46020EB2" w14:textId="617B34E1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763556">
              <w:rPr>
                <w:color w:val="000000"/>
              </w:rPr>
              <w:t>5 768,4</w:t>
            </w:r>
          </w:p>
        </w:tc>
        <w:tc>
          <w:tcPr>
            <w:tcW w:w="428" w:type="pct"/>
            <w:vAlign w:val="center"/>
          </w:tcPr>
          <w:p w14:paraId="57FAABF0" w14:textId="3384D478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763556">
              <w:rPr>
                <w:color w:val="000000"/>
              </w:rPr>
              <w:t>10 207,4</w:t>
            </w:r>
          </w:p>
        </w:tc>
        <w:tc>
          <w:tcPr>
            <w:tcW w:w="381" w:type="pct"/>
            <w:vAlign w:val="center"/>
          </w:tcPr>
          <w:p w14:paraId="46A2F7E5" w14:textId="35A9AC6F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763556">
              <w:rPr>
                <w:color w:val="000000"/>
              </w:rPr>
              <w:t>11 398,0</w:t>
            </w:r>
          </w:p>
        </w:tc>
        <w:tc>
          <w:tcPr>
            <w:tcW w:w="382" w:type="pct"/>
            <w:vAlign w:val="center"/>
          </w:tcPr>
          <w:p w14:paraId="750CE0A2" w14:textId="0C125B37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763556">
              <w:rPr>
                <w:color w:val="000000"/>
              </w:rPr>
              <w:t>7 689,4</w:t>
            </w:r>
          </w:p>
        </w:tc>
        <w:tc>
          <w:tcPr>
            <w:tcW w:w="381" w:type="pct"/>
            <w:vAlign w:val="center"/>
          </w:tcPr>
          <w:p w14:paraId="0A129BE5" w14:textId="78DC2866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763556">
              <w:rPr>
                <w:color w:val="000000"/>
              </w:rPr>
              <w:t>7 689,4</w:t>
            </w:r>
          </w:p>
        </w:tc>
        <w:tc>
          <w:tcPr>
            <w:tcW w:w="429" w:type="pct"/>
            <w:vAlign w:val="center"/>
          </w:tcPr>
          <w:p w14:paraId="06F3492E" w14:textId="6C772FA7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763556">
              <w:t>42 752,6</w:t>
            </w:r>
          </w:p>
        </w:tc>
      </w:tr>
      <w:tr w:rsidR="00763556" w:rsidRPr="004461D3" w14:paraId="4891F4ED" w14:textId="77777777" w:rsidTr="00DC5F1C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763556" w:rsidRPr="004461D3" w:rsidRDefault="00763556" w:rsidP="0076355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  <w:vAlign w:val="center"/>
          </w:tcPr>
          <w:p w14:paraId="3C965BF6" w14:textId="54A7F7A7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428" w:type="pct"/>
            <w:vAlign w:val="center"/>
          </w:tcPr>
          <w:p w14:paraId="6F52C5E7" w14:textId="5A6FAF9C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557F3171" w14:textId="63499866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382" w:type="pct"/>
            <w:vAlign w:val="center"/>
          </w:tcPr>
          <w:p w14:paraId="0B98A614" w14:textId="58B23878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381" w:type="pct"/>
            <w:vAlign w:val="center"/>
          </w:tcPr>
          <w:p w14:paraId="7A280190" w14:textId="072F38C5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rPr>
                <w:color w:val="000000"/>
              </w:rPr>
              <w:t>0,0</w:t>
            </w:r>
          </w:p>
        </w:tc>
        <w:tc>
          <w:tcPr>
            <w:tcW w:w="429" w:type="pct"/>
            <w:vAlign w:val="center"/>
          </w:tcPr>
          <w:p w14:paraId="6BD0E945" w14:textId="04EA5452" w:rsidR="00763556" w:rsidRPr="00763556" w:rsidRDefault="00763556" w:rsidP="00763556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rFonts w:eastAsia="Calibri"/>
              </w:rPr>
            </w:pPr>
            <w:r w:rsidRPr="00763556"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44"/>
        <w:gridCol w:w="1103"/>
        <w:gridCol w:w="1356"/>
        <w:gridCol w:w="1291"/>
        <w:gridCol w:w="892"/>
        <w:gridCol w:w="828"/>
        <w:gridCol w:w="828"/>
        <w:gridCol w:w="828"/>
        <w:gridCol w:w="828"/>
        <w:gridCol w:w="828"/>
        <w:gridCol w:w="1308"/>
        <w:gridCol w:w="1884"/>
      </w:tblGrid>
      <w:tr w:rsidR="002E1AEF" w:rsidRPr="002E1AEF" w14:paraId="7AE783C2" w14:textId="77777777" w:rsidTr="0078041C">
        <w:trPr>
          <w:trHeight w:val="91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481460F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№№ п/п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E69689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CDD689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0501D0C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14:paraId="31B43CFD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Объем финансирования мероприятия в 2019 году (тыс. рублей)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A947AB1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Всего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  <w:hideMark/>
          </w:tcPr>
          <w:p w14:paraId="5D33CE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78FEF59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7DE015F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78041C" w:rsidRPr="002E1AEF" w14:paraId="4C91E48F" w14:textId="77777777" w:rsidTr="0078041C">
        <w:trPr>
          <w:trHeight w:val="1095"/>
        </w:trPr>
        <w:tc>
          <w:tcPr>
            <w:tcW w:w="522" w:type="dxa"/>
            <w:vMerge/>
            <w:vAlign w:val="center"/>
            <w:hideMark/>
          </w:tcPr>
          <w:p w14:paraId="1EB6990C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E1A26AB" w14:textId="77777777" w:rsidR="002E1AEF" w:rsidRPr="002E1AEF" w:rsidRDefault="002E1AEF" w:rsidP="002E1AEF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C4A48A3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8D158E0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524B640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3149A53B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(тыс. руб.)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549ADA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C595E7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14B0B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2022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CCF2C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2023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8A143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2024</w:t>
            </w:r>
          </w:p>
        </w:tc>
        <w:tc>
          <w:tcPr>
            <w:tcW w:w="1308" w:type="dxa"/>
            <w:vMerge/>
            <w:vAlign w:val="center"/>
            <w:hideMark/>
          </w:tcPr>
          <w:p w14:paraId="0536085A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4EB2909" w14:textId="77777777" w:rsidR="002E1AEF" w:rsidRPr="002E1AEF" w:rsidRDefault="002E1AEF" w:rsidP="002E1AEF">
            <w:pPr>
              <w:rPr>
                <w:color w:val="000000"/>
                <w:sz w:val="16"/>
                <w:szCs w:val="16"/>
              </w:rPr>
            </w:pPr>
          </w:p>
        </w:tc>
      </w:tr>
      <w:tr w:rsidR="0078041C" w:rsidRPr="002E1AEF" w14:paraId="5B5B7204" w14:textId="77777777" w:rsidTr="0078041C">
        <w:trPr>
          <w:trHeight w:val="270"/>
        </w:trPr>
        <w:tc>
          <w:tcPr>
            <w:tcW w:w="522" w:type="dxa"/>
            <w:shd w:val="clear" w:color="auto" w:fill="auto"/>
            <w:vAlign w:val="center"/>
            <w:hideMark/>
          </w:tcPr>
          <w:p w14:paraId="13FA14D3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vAlign w:val="center"/>
            <w:hideMark/>
          </w:tcPr>
          <w:p w14:paraId="7BFD9214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14:paraId="49DA08A5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C8A73B0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7685074B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14:paraId="6875B8B6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3C10B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58D900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8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899D28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EDE4C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82F07D" w14:textId="77777777" w:rsidR="002E1AEF" w:rsidRPr="002E1AEF" w:rsidRDefault="002E1AEF" w:rsidP="002E1AEF">
            <w:pPr>
              <w:jc w:val="center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B50AE06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130E203" w14:textId="77777777" w:rsidR="002E1AEF" w:rsidRPr="002E1AEF" w:rsidRDefault="002E1AEF" w:rsidP="002E1AEF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A63F61" w:rsidRPr="002E1AEF" w14:paraId="06AC11E4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E31F6FE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DDD4B8F" w14:textId="5DCBFFA8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1. Информационная инфраструктура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DA88C41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199B9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F73B591" w14:textId="0FF4D0DD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5096C4C" w14:textId="3E1D762F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23935,5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58C534F" w14:textId="722B7794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2799,9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364E447" w14:textId="2FCBB012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09644E4" w14:textId="75DF4CFC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FDDDB82" w14:textId="2131B81E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D3AEDA9" w14:textId="0C70E1FD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28BC214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54561D3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0DFA1939" w14:textId="77777777" w:rsidTr="00CC1245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123706D0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40D08C4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1631A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57C97F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7DE713C" w14:textId="79033FB6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BAB05D5" w14:textId="5D649E2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21135,5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B0B79BE" w14:textId="37B2E1D6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2799,9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24A6528" w14:textId="4F61F3C0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B17A864" w14:textId="17C38530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5A3DDA5" w14:textId="21272CFE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7ACA32" w14:textId="50F18A92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4583,9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3ABD66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724CF90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5F0ADCAE" w14:textId="77777777" w:rsidTr="00CC1245">
        <w:trPr>
          <w:trHeight w:val="255"/>
        </w:trPr>
        <w:tc>
          <w:tcPr>
            <w:tcW w:w="522" w:type="dxa"/>
            <w:vMerge/>
            <w:vAlign w:val="center"/>
            <w:hideMark/>
          </w:tcPr>
          <w:p w14:paraId="4EA66278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1C695D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02F17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34F67CE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F21C057" w14:textId="7653E55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CDCCC6D" w14:textId="2FFC2D3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D9B777F" w14:textId="7D337F9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0440D65" w14:textId="558834A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DC28F65" w14:textId="0AA24BB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C03D5E8" w14:textId="34CAC64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A31F24F" w14:textId="5B8619F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929900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4A8803E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3ED61B91" w14:textId="77777777" w:rsidTr="00CC1245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3EC0F3A6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500B7D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8D5684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E0DD8D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444654F" w14:textId="4DF91AA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EEF39D3" w14:textId="1B075823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A8A4159" w14:textId="6AADE40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4F9CA2D" w14:textId="4072A46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DCDE7D4" w14:textId="3E3076D5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F4394CC" w14:textId="453187F9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EB0156D" w14:textId="0AF3639B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3432BCB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14:paraId="197F2C6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389CB028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6EC6876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6704817" w14:textId="1DBE0848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1.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C8A704C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2FA9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B532FD1" w14:textId="72E3613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15E4609" w14:textId="6EE6310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8B18A55" w14:textId="6BDA6DB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E14A82A" w14:textId="309109C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983F919" w14:textId="1205762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6F80381" w14:textId="1215C20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3AB5A62" w14:textId="6DE0B8F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B7385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2FA550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449F4DE7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E1EB45D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AFA38B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C5E91B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3099730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1F9E7A1" w14:textId="7BCC1B5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B37C123" w14:textId="06C0A1A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4F937A6" w14:textId="6109771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7D8D6A3" w14:textId="3F6F0BB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4AF044D" w14:textId="5768F81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944FD0E" w14:textId="1FDFC06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6ACB7F5" w14:textId="0F44AB9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B1A22D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B7A76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45AAAA01" w14:textId="77777777" w:rsidTr="00CC1245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2E7C651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3E285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9DC84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C181FD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48A0D77" w14:textId="5C7B648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F335509" w14:textId="0F98771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F522D0F" w14:textId="7AD13F0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E977CC7" w14:textId="573C5F9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49AC086" w14:textId="52DACFC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FD8B38A" w14:textId="3B2F214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76C8D53" w14:textId="5522E1C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A767AF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E5889C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350949CE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F48B4DE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34F6D95" w14:textId="1009AA7D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 xml:space="preserve">2. Обеспечение ОМСУ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92BCB29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1DE28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3588079F" w14:textId="52F6E0A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E99298A" w14:textId="05B8C88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4DB779D" w14:textId="6768017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2888BC4" w14:textId="46C0FF8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B66ADDB" w14:textId="304E41B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D286141" w14:textId="1602457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127EB62" w14:textId="59F5239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37DD05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CAD725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Перевод органов администрации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городского округа на использование IP-телефонии.</w:t>
            </w:r>
            <w:r w:rsidRPr="002E1AEF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(пр-кт Мира, д.15А)</w:t>
            </w:r>
            <w:r w:rsidRPr="002E1AEF">
              <w:rPr>
                <w:color w:val="000000"/>
                <w:sz w:val="16"/>
                <w:szCs w:val="16"/>
              </w:rPr>
              <w:br/>
              <w:t>Обеспечено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</w:t>
            </w:r>
          </w:p>
        </w:tc>
      </w:tr>
      <w:tr w:rsidR="00A63F61" w:rsidRPr="002E1AEF" w14:paraId="6D47A58F" w14:textId="77777777" w:rsidTr="00CC1245">
        <w:trPr>
          <w:trHeight w:val="4050"/>
        </w:trPr>
        <w:tc>
          <w:tcPr>
            <w:tcW w:w="522" w:type="dxa"/>
            <w:vMerge/>
            <w:vAlign w:val="center"/>
            <w:hideMark/>
          </w:tcPr>
          <w:p w14:paraId="40612C84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AF5A52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CCCF9B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E95D98D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5C79C83" w14:textId="5B9FE96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5CC2075" w14:textId="0141439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30624A9" w14:textId="331191C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DB9407D" w14:textId="63AED15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6EBADC4" w14:textId="6B9E6C0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75EE13" w14:textId="67CC731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93B3FBE" w14:textId="3D922E4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537,1</w:t>
            </w:r>
          </w:p>
        </w:tc>
        <w:tc>
          <w:tcPr>
            <w:tcW w:w="1308" w:type="dxa"/>
            <w:vMerge/>
            <w:vAlign w:val="center"/>
            <w:hideMark/>
          </w:tcPr>
          <w:p w14:paraId="01094AF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C8ECC7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7BBC9AC0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0A7558F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E8A3D78" w14:textId="3136F86E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01.0</w:t>
            </w:r>
            <w:r w:rsidRPr="002E1AEF">
              <w:rPr>
                <w:sz w:val="16"/>
                <w:szCs w:val="16"/>
              </w:rPr>
              <w:t>3.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864FB6F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50EBF2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31C8B98D" w14:textId="6A13354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C832365" w14:textId="5636782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DF1DD57" w14:textId="126FA8E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2C531FD" w14:textId="6B07081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21B9983" w14:textId="6CC9038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7DD384B" w14:textId="52B2A04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CC558E7" w14:textId="0679ABF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69F096F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shd w:val="clear" w:color="auto" w:fill="auto"/>
            <w:hideMark/>
          </w:tcPr>
          <w:p w14:paraId="4DDB93A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15D9568B" w14:textId="77777777" w:rsidTr="00CC1245">
        <w:trPr>
          <w:trHeight w:val="2745"/>
        </w:trPr>
        <w:tc>
          <w:tcPr>
            <w:tcW w:w="522" w:type="dxa"/>
            <w:vMerge/>
            <w:vAlign w:val="center"/>
            <w:hideMark/>
          </w:tcPr>
          <w:p w14:paraId="0D89A839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507388B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111224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95D12AC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2A24D9E" w14:textId="346E7E1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7886710" w14:textId="770978B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6E6A14A" w14:textId="6CD59C2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8C66182" w14:textId="675D835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D9798F5" w14:textId="20C8FF9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BD3DBF3" w14:textId="739D522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9A9D750" w14:textId="2CD7EEB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3B5F05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shd w:val="clear" w:color="auto" w:fill="auto"/>
            <w:hideMark/>
          </w:tcPr>
          <w:p w14:paraId="45D19F4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79F08003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DD9D8DA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1.4.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961128A" w14:textId="0E67BD88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 w:rsidRPr="00CD55AC">
              <w:rPr>
                <w:color w:val="000000"/>
                <w:sz w:val="16"/>
                <w:szCs w:val="16"/>
              </w:rPr>
              <w:t>01.0</w:t>
            </w:r>
            <w:r w:rsidRPr="002E1AEF">
              <w:rPr>
                <w:color w:val="000000"/>
                <w:sz w:val="16"/>
                <w:szCs w:val="16"/>
              </w:rPr>
              <w:t>4. Обеспечение оборудованием и поддержание его работоспособности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C110ED3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72949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7BA1EF8" w14:textId="38BA088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A42F4F2" w14:textId="1579D68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21250,0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5BBD47D" w14:textId="42BEB80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1D37A74" w14:textId="7DEAFB5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90D9314" w14:textId="1D5E563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8D01F10" w14:textId="1C2CA30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3447684" w14:textId="1CA105B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1483674B" w14:textId="7777777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101E6AB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A63F61" w:rsidRPr="002E1AEF" w14:paraId="2C40E8DD" w14:textId="77777777" w:rsidTr="00CC1245">
        <w:trPr>
          <w:trHeight w:val="1710"/>
        </w:trPr>
        <w:tc>
          <w:tcPr>
            <w:tcW w:w="522" w:type="dxa"/>
            <w:vMerge/>
            <w:vAlign w:val="center"/>
            <w:hideMark/>
          </w:tcPr>
          <w:p w14:paraId="1A6BE04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378736D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4FC16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63BB6A7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7EFBC68" w14:textId="2D5E964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31BBA93" w14:textId="603CECB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18450,0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9D1563E" w14:textId="0143CCD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EE6753E" w14:textId="727917A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2CBADD" w14:textId="3002F5D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109AD7D" w14:textId="61398D2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B518240" w14:textId="205ACDA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4046,8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00FEDC6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4C59CE0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58527E55" w14:textId="77777777" w:rsidTr="00CC1245">
        <w:trPr>
          <w:trHeight w:val="270"/>
        </w:trPr>
        <w:tc>
          <w:tcPr>
            <w:tcW w:w="522" w:type="dxa"/>
            <w:vMerge/>
            <w:vAlign w:val="center"/>
            <w:hideMark/>
          </w:tcPr>
          <w:p w14:paraId="513225D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BE1EAB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4F5566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2FF850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FA03E62" w14:textId="70F0932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185F657" w14:textId="61F0199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B48560C" w14:textId="0B6FC23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11A0085" w14:textId="3F63C1C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D92D963" w14:textId="5ACA48D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5AA9A76" w14:textId="0DFACCE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CF45F21" w14:textId="3E66F26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5F2730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71334E5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1966FE67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C56B67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3B6372C" w14:textId="3CDEBA23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  <w:r w:rsidRPr="002E1AEF">
              <w:rPr>
                <w:color w:val="000000"/>
                <w:sz w:val="16"/>
                <w:szCs w:val="16"/>
              </w:rPr>
              <w:t>2. Информационная безопасность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06F4411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792F2A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B74C105" w14:textId="48465B1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91DD0E1" w14:textId="05A82D8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4764,5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7E32F85" w14:textId="7889ADF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1A2A475" w14:textId="1895C9C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78BFD9C" w14:textId="3759F2E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08D3318" w14:textId="7BF4D29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3EE0F5D" w14:textId="653C91C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ED02EF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A76F5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0B65E6A6" w14:textId="77777777" w:rsidTr="00CC1245">
        <w:trPr>
          <w:trHeight w:val="465"/>
        </w:trPr>
        <w:tc>
          <w:tcPr>
            <w:tcW w:w="522" w:type="dxa"/>
            <w:vMerge/>
            <w:vAlign w:val="center"/>
            <w:hideMark/>
          </w:tcPr>
          <w:p w14:paraId="1F3A65D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E61102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CB6042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3DCA57C3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6959687" w14:textId="1011427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3BC85D9" w14:textId="3831E9C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4199,5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2679046" w14:textId="1C55794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749,5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A16C159" w14:textId="65A266B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60426CF" w14:textId="45B1119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851A4E0" w14:textId="74908B4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F2ED867" w14:textId="513A92A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0330B5A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7EB546B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6CDA4D8F" w14:textId="77777777" w:rsidTr="00CC1245">
        <w:trPr>
          <w:trHeight w:val="795"/>
        </w:trPr>
        <w:tc>
          <w:tcPr>
            <w:tcW w:w="522" w:type="dxa"/>
            <w:vMerge/>
            <w:vAlign w:val="center"/>
            <w:hideMark/>
          </w:tcPr>
          <w:p w14:paraId="5F4E1989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236958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3143AE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0A25AE3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298D063" w14:textId="254673B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B7F5B74" w14:textId="1F7CDE4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FE443C8" w14:textId="7F7B725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3095D45" w14:textId="2692ADD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94C0598" w14:textId="378A5C8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47F76DB" w14:textId="29B2471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8FF72D9" w14:textId="04DC37F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6AE5A6A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07373AE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340066C3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DDE4AE8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2.1.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3EC65BF" w14:textId="1EC4CECA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02.0</w:t>
            </w:r>
            <w:r w:rsidRPr="002E1AEF">
              <w:rPr>
                <w:sz w:val="16"/>
                <w:szCs w:val="16"/>
              </w:rPr>
              <w:t>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3F082475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66B6EB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282ACD5" w14:textId="43B22A6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A2D3F1E" w14:textId="53599C0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4764,5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4DB56A3" w14:textId="0855E6B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D97850D" w14:textId="02AEC75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D83BC3" w14:textId="76F854D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A795ADE" w14:textId="0F5CE7F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9FC4DF" w14:textId="0151583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975,5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7850912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45DC6AF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A63F61" w:rsidRPr="002E1AEF" w14:paraId="195A36C8" w14:textId="77777777" w:rsidTr="00CC1245">
        <w:trPr>
          <w:trHeight w:val="5325"/>
        </w:trPr>
        <w:tc>
          <w:tcPr>
            <w:tcW w:w="522" w:type="dxa"/>
            <w:vMerge/>
            <w:vAlign w:val="center"/>
            <w:hideMark/>
          </w:tcPr>
          <w:p w14:paraId="0E73294D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304160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ECD3CE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  <w:hideMark/>
          </w:tcPr>
          <w:p w14:paraId="22A6D65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578BE42" w14:textId="6679D21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427EC34" w14:textId="072BC71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4199,5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A9D550A" w14:textId="675EBC9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749,5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0D44BC9" w14:textId="12417DD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B6C07E7" w14:textId="729DCD5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A78175D" w14:textId="33A8B88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25261F" w14:textId="6B35E4B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862,5</w:t>
            </w:r>
          </w:p>
        </w:tc>
        <w:tc>
          <w:tcPr>
            <w:tcW w:w="1308" w:type="dxa"/>
            <w:shd w:val="clear" w:color="auto" w:fill="auto"/>
            <w:hideMark/>
          </w:tcPr>
          <w:p w14:paraId="18345D3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2BE8B45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57E9E893" w14:textId="77777777" w:rsidTr="00CC1245">
        <w:trPr>
          <w:trHeight w:val="315"/>
        </w:trPr>
        <w:tc>
          <w:tcPr>
            <w:tcW w:w="522" w:type="dxa"/>
            <w:vMerge/>
            <w:vAlign w:val="center"/>
            <w:hideMark/>
          </w:tcPr>
          <w:p w14:paraId="34F468B4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F61974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DF49EF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vAlign w:val="center"/>
            <w:hideMark/>
          </w:tcPr>
          <w:p w14:paraId="2C8310F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B2FC102" w14:textId="3744334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20C304F" w14:textId="25891D3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A62496" w14:textId="51BED96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8D658D2" w14:textId="372ED61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21A5153" w14:textId="749A7AC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6AE993F" w14:textId="0F31573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339D34A" w14:textId="3038D51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308" w:type="dxa"/>
            <w:shd w:val="clear" w:color="auto" w:fill="auto"/>
            <w:hideMark/>
          </w:tcPr>
          <w:p w14:paraId="1C6B89B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vAlign w:val="center"/>
            <w:hideMark/>
          </w:tcPr>
          <w:p w14:paraId="648EDE1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381BC3D1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438C244C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25949BA" w14:textId="7F3DD6DF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 w:rsidRPr="00CD55AC">
              <w:rPr>
                <w:sz w:val="16"/>
                <w:szCs w:val="16"/>
              </w:rPr>
              <w:t>0</w:t>
            </w:r>
            <w:r w:rsidRPr="002E1AEF">
              <w:rPr>
                <w:sz w:val="16"/>
                <w:szCs w:val="16"/>
              </w:rPr>
              <w:t>3. Цифровое государственное управление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66E67C5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48FCC8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BA545D6" w14:textId="3548995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5E74D578" w14:textId="05995B8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32E354F" w14:textId="0731F79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EBFF3EF" w14:textId="1E16030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4FE08AC" w14:textId="2AA37F4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09F50BB" w14:textId="0778EA9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AE8C9C9" w14:textId="58B2030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91F22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D0446C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33CD3DD3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C33F10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B1A987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DC164A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F40295F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B800A44" w14:textId="677F30C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A1683C8" w14:textId="57562A0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CA6885" w14:textId="7A2205F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18A07D" w14:textId="0115922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7D1C403" w14:textId="3FC2C7D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5597073" w14:textId="5B1FA50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33B9895" w14:textId="2922E49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0597DC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43BC3A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5D537888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3C999FF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825BD61" w14:textId="18A6A5FD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03.0</w:t>
            </w:r>
            <w:r w:rsidRPr="002E1AEF">
              <w:rPr>
                <w:sz w:val="16"/>
                <w:szCs w:val="16"/>
              </w:rPr>
              <w:t>1. Обеспечение программными продуктами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ADF01BC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8527EC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FD6B7AA" w14:textId="41F731E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B50DC02" w14:textId="7A55ECA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8151E1A" w14:textId="067BB91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D30C26E" w14:textId="357BC9D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29FE0E2" w14:textId="5D08F09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A831FA9" w14:textId="79B5B49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3625CE7" w14:textId="569C9A2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F92E0D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C8403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6E0FF471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643E65A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5E8E894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32F667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C7A778A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148A539" w14:textId="1C773CA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AF76F7A" w14:textId="2A1877B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17C40DC" w14:textId="354935E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6D111D6" w14:textId="085139F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DA61762" w14:textId="5E075A0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7DBDFDF" w14:textId="66F993F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9283C9D" w14:textId="34A49DD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7AA1B4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3E4DD7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174005E7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5217C52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3.2.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0AB5DF0" w14:textId="7D0539AE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693F754F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844F9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8EDF8F1" w14:textId="193EB6E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C743263" w14:textId="653E9D4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0BDA49A" w14:textId="600DAC0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660A154" w14:textId="4A03458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419F73F" w14:textId="59E7CEC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32EFCAA" w14:textId="1D197E9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C9FB1E5" w14:textId="0FBCB6D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578512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hideMark/>
          </w:tcPr>
          <w:p w14:paraId="53CDBFB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окру-га Фрязино Московской области, техническая поддержка пользователей.</w:t>
            </w:r>
          </w:p>
        </w:tc>
      </w:tr>
      <w:tr w:rsidR="00A63F61" w:rsidRPr="002E1AEF" w14:paraId="296D7042" w14:textId="77777777" w:rsidTr="00CC1245">
        <w:trPr>
          <w:trHeight w:val="2730"/>
        </w:trPr>
        <w:tc>
          <w:tcPr>
            <w:tcW w:w="522" w:type="dxa"/>
            <w:vMerge/>
            <w:vAlign w:val="center"/>
            <w:hideMark/>
          </w:tcPr>
          <w:p w14:paraId="0E2F3A86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4E4E4B8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274FF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B33B0DD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914EAF8" w14:textId="31D8F93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2872062" w14:textId="350D0E4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4F225D9" w14:textId="2CB7752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8A2ABEE" w14:textId="3472BDF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3AAA8D8" w14:textId="6815827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51C4912" w14:textId="498E518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92C393D" w14:textId="37F980D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hideMark/>
          </w:tcPr>
          <w:p w14:paraId="109CC33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vAlign w:val="center"/>
            <w:hideMark/>
          </w:tcPr>
          <w:p w14:paraId="68F8BCB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6D848E96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6786665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3.3.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3FD2967" w14:textId="4FF92022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03.0</w:t>
            </w:r>
            <w:r w:rsidRPr="002E1AEF">
              <w:rPr>
                <w:sz w:val="16"/>
                <w:szCs w:val="16"/>
              </w:rPr>
              <w:t>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22A1FCD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512A49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741C3CB" w14:textId="25DF38E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1013BC1" w14:textId="41F0118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75E425E" w14:textId="0A3C119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624CF2A" w14:textId="35A7692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D2C4EE2" w14:textId="38ACE10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7DAF8A8" w14:textId="5EDDB79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6824CF4" w14:textId="784F638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FCEF34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1588F7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бесперебойное функционирование и сопровождение муниципальных ин-формационных систем.</w:t>
            </w:r>
          </w:p>
        </w:tc>
      </w:tr>
      <w:tr w:rsidR="00A63F61" w:rsidRPr="002E1AEF" w14:paraId="4D5AA94E" w14:textId="77777777" w:rsidTr="00CC1245">
        <w:trPr>
          <w:trHeight w:val="1290"/>
        </w:trPr>
        <w:tc>
          <w:tcPr>
            <w:tcW w:w="522" w:type="dxa"/>
            <w:vMerge/>
            <w:vAlign w:val="center"/>
            <w:hideMark/>
          </w:tcPr>
          <w:p w14:paraId="115EFFEA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48C6B6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04AF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849DB8D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4786B90" w14:textId="3BB9881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AC36E1E" w14:textId="57861C4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66469F0" w14:textId="70A8B1C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540EB89" w14:textId="60C3D66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698CE52" w14:textId="10E62CE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F2FFAAE" w14:textId="23C193C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EB0A55A" w14:textId="4D71624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9C433C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702469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7FDEE5BD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2A1DF3BF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A1CBB21" w14:textId="2352A141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  <w:lang w:val="en-US"/>
              </w:rPr>
              <w:t>0</w:t>
            </w:r>
            <w:r w:rsidRPr="002E1AEF">
              <w:rPr>
                <w:sz w:val="16"/>
                <w:szCs w:val="16"/>
              </w:rPr>
              <w:t>4. Цифровая культура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B43CB8A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2E42BD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672FEF2" w14:textId="16808FA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4AB5EF6" w14:textId="37CEBC3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D66BD11" w14:textId="4BE403D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96FE368" w14:textId="75C6BC5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473E965" w14:textId="29EE645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DCD8EA6" w14:textId="7C70275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1E650AC" w14:textId="5783792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4BB18C35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55CB02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78DF841C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5208391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64078C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78276B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310A025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FDC93AC" w14:textId="70CB4EF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C19D400" w14:textId="33A1E8C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5E6C56A" w14:textId="4D74E95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1303CF1" w14:textId="6D9884C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29E9D53" w14:textId="239EA68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A0666B3" w14:textId="3DEAC8D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29EA9EF" w14:textId="74804C3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2BEA058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BE3AFE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4761B05A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31DC0E8C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4.1.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6226EBBF" w14:textId="246FA65F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 w:rsidRPr="00CD55AC">
              <w:rPr>
                <w:sz w:val="16"/>
                <w:szCs w:val="16"/>
              </w:rPr>
              <w:t>04.0</w:t>
            </w:r>
            <w:r w:rsidRPr="002E1AEF">
              <w:rPr>
                <w:sz w:val="16"/>
                <w:szCs w:val="16"/>
              </w:rPr>
              <w:t>1. 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0A2EE4E4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40FC4E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C010BF0" w14:textId="203E829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F33B700" w14:textId="0DE46D8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E005969" w14:textId="68C8676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E72E5E4" w14:textId="574743B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8EA2004" w14:textId="0D9B68C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DAF82C" w14:textId="2239F32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36F64BC" w14:textId="1B80D35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3785558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Администрация и подвед. Уч. Отрасли "Культура"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A6ECAA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A63F61" w:rsidRPr="002E1AEF" w14:paraId="77EE2BFB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9B7494F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78422A8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332616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ECF3BC7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F352434" w14:textId="4BF5BBB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4BAA061" w14:textId="230D1AB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6A779A3" w14:textId="7202CEA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1F2383D" w14:textId="0ECEC93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4641D5A" w14:textId="59E5BD9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FC6F172" w14:textId="59F2741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E29748A" w14:textId="20C8CEA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08" w:type="dxa"/>
            <w:vMerge/>
            <w:vAlign w:val="center"/>
            <w:hideMark/>
          </w:tcPr>
          <w:p w14:paraId="3768889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4D7E2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1AF59B87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71A3FC3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50CCDD2" w14:textId="77777777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Основное мероприятие D2. Федеральный проект </w:t>
            </w:r>
            <w:r w:rsidRPr="002E1AEF">
              <w:rPr>
                <w:sz w:val="16"/>
                <w:szCs w:val="16"/>
              </w:rPr>
              <w:lastRenderedPageBreak/>
              <w:t>«Информационная инфраструктура»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740AAB0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6E0DAA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B314C21" w14:textId="215BDB1C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D425373" w14:textId="5909567E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48824DE" w14:textId="24A6F209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5FB1411" w14:textId="1AC9CF10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C3DAB96" w14:textId="247F4555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4EC8A68" w14:textId="5679A7D4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186ADB8" w14:textId="69B45C12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6C3421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BCB227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0A1D9131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5B5C4649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7E0139DB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015708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189FF13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60B3932" w14:textId="0E3037F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79DFCF8" w14:textId="004BB9F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2FE8CB6" w14:textId="004A502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A68FB0F" w14:textId="722A687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874393A" w14:textId="13307B0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DC44A8C" w14:textId="7A8573E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E6CCCF3" w14:textId="0DC03EA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2EFF7C4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A50000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2CF939B2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B57C25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C67C2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99514F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752482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AA70D1C" w14:textId="7E52C74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5AEB833" w14:textId="5E6E198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DD4BE0" w14:textId="1EDEFC4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6B4B7ED" w14:textId="4A3CC40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E00DA23" w14:textId="424B1D2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1BD3ECB" w14:textId="3698B82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41EAF8F" w14:textId="3C86158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41FB8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5B708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1167AA42" w14:textId="77777777" w:rsidTr="00CC1245">
        <w:trPr>
          <w:trHeight w:val="450"/>
        </w:trPr>
        <w:tc>
          <w:tcPr>
            <w:tcW w:w="522" w:type="dxa"/>
            <w:vMerge/>
            <w:vAlign w:val="center"/>
            <w:hideMark/>
          </w:tcPr>
          <w:p w14:paraId="70273A4D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BF4979B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6168E40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001E99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346C27E5" w14:textId="736F969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4433955" w14:textId="3B114C2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1FB541D" w14:textId="06638E1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1D69507" w14:textId="577282D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0202C19" w14:textId="564CB5E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D488CFA" w14:textId="6BC990E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355411D" w14:textId="0FD4007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8AFDDC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DDB4EB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5A779594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FB6F7B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5.1.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58F0A2CA" w14:textId="6A4E5750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D</w:t>
            </w:r>
            <w:r w:rsidRPr="00875D5C">
              <w:rPr>
                <w:color w:val="000000"/>
                <w:sz w:val="16"/>
                <w:szCs w:val="16"/>
              </w:rPr>
              <w:t>2</w:t>
            </w:r>
            <w:r w:rsidRPr="002E1AEF">
              <w:rPr>
                <w:color w:val="000000"/>
                <w:sz w:val="16"/>
                <w:szCs w:val="16"/>
              </w:rPr>
              <w:t>.</w:t>
            </w:r>
            <w:r w:rsidRPr="00CD55AC">
              <w:rPr>
                <w:color w:val="000000"/>
                <w:sz w:val="16"/>
                <w:szCs w:val="16"/>
              </w:rPr>
              <w:t>0</w:t>
            </w:r>
            <w:r w:rsidRPr="00875D5C">
              <w:rPr>
                <w:color w:val="000000"/>
                <w:sz w:val="16"/>
                <w:szCs w:val="16"/>
              </w:rPr>
              <w:t>1.</w:t>
            </w:r>
            <w:r w:rsidRPr="002E1AEF">
              <w:rPr>
                <w:color w:val="000000"/>
                <w:sz w:val="16"/>
                <w:szCs w:val="16"/>
              </w:rPr>
              <w:t xml:space="preserve">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2A208CF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38B67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3BD58E3" w14:textId="5180CBD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5207CBE3" w14:textId="62B66C7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025B1FD" w14:textId="735D7A6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129E751" w14:textId="5836837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F9BCEF1" w14:textId="69C044E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75EB616" w14:textId="41EA2D3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77C4F39" w14:textId="51324AF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6F8006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333EF7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A63F61" w:rsidRPr="002E1AEF" w14:paraId="17C552B2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8B242AE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9B4E6F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0DCF8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8DF2530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3A296A8" w14:textId="59B5EB9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1041,0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F7A53F2" w14:textId="519D4F4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5596,0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2F32522" w14:textId="75ACF4A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4E4685D" w14:textId="327221D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984778C" w14:textId="2909405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9EB25CE" w14:textId="0FECD7F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D16118C" w14:textId="2B753FE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1308" w:type="dxa"/>
            <w:vMerge/>
            <w:vAlign w:val="center"/>
            <w:hideMark/>
          </w:tcPr>
          <w:p w14:paraId="02AC0D2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D81CDE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77A86AEC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8022220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4E3E69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611F4D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9EAA89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A532D9A" w14:textId="391ED99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4097157" w14:textId="2082CE3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94E154F" w14:textId="490A14C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3945776" w14:textId="2683158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CEC0297" w14:textId="0F469D6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52C2196" w14:textId="4197576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9116351" w14:textId="72B6833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4B1BDC8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6E76F6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0AE77C9B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1AD0A8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6C36652" w14:textId="77777777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1390E7D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4ED9BD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3A7F6290" w14:textId="0670297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3F50CA6" w14:textId="14A48D3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AF30A15" w14:textId="0D3FBFF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8D68FEF" w14:textId="689477A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5CA887" w14:textId="13E6319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FBA21AD" w14:textId="3CD650F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2AAD380" w14:textId="371179A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0E808D7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4C028B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61C9AD5D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6DA404B9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85612CF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91C74B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B6E221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A0DEEAB" w14:textId="79C6834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389F86D" w14:textId="34AA316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F0C536D" w14:textId="214F020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6E950AB" w14:textId="4A9FE39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FC88251" w14:textId="2741A66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A3C413B" w14:textId="5C524C9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49F4C2C" w14:textId="2EA9B34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3A28B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8391AE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21319354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10CB16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EFDEC5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E5FD8F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E1320A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ED92F03" w14:textId="7111AB4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CED7FB3" w14:textId="4C0AFB5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E48C84C" w14:textId="4227AA8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938F662" w14:textId="5D10DA3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950E138" w14:textId="5DE5AD7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EDD1675" w14:textId="3C62A92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2B35CBE" w14:textId="08AB9C8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65F9E7D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F404F5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07C6DF99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05EDD09D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6.1.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F68DB60" w14:textId="5A7878DE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D</w:t>
            </w:r>
            <w:r w:rsidRPr="00CD55AC">
              <w:rPr>
                <w:sz w:val="16"/>
                <w:szCs w:val="16"/>
              </w:rPr>
              <w:t>6.0</w:t>
            </w:r>
            <w:r w:rsidRPr="002E1AEF">
              <w:rPr>
                <w:sz w:val="16"/>
                <w:szCs w:val="16"/>
              </w:rPr>
              <w:t>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4B4982A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F3E562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57B05C7" w14:textId="3716A56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B99A2AD" w14:textId="3C61156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002723C" w14:textId="7746FB5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E521CB" w14:textId="2D1F45E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94E32DA" w14:textId="333DBE0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801A153" w14:textId="3484F03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196B59C" w14:textId="2E39380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DC1EDF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УЖКХ,Б,ТиС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13D259A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A63F61" w:rsidRPr="002E1AEF" w14:paraId="6109FC57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7CA85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0527DC1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7AF037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025E353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88EA5DD" w14:textId="32C9DE3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37E10C3" w14:textId="4BE529C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655DDE2" w14:textId="2CBF91D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72E0729" w14:textId="7A05295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BD5847C" w14:textId="330DBDD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9488C05" w14:textId="41FF020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F308922" w14:textId="79002CA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409DE1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999818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50FF5D3F" w14:textId="77777777" w:rsidTr="00CC1245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5722849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244D59D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5C3DC8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5F0D20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2B566D3" w14:textId="1C1D880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4368D29" w14:textId="0161196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BD235EF" w14:textId="2482F0B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A6BFC12" w14:textId="7A213F2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BB22E42" w14:textId="45214E8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DA56D25" w14:textId="4D4BD4D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E59161B" w14:textId="0BC6332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AB1F8C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8A1C49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313FAE2E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FA920E9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4660817B" w14:textId="77777777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7F5428D1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AAED1A9" w14:textId="376B4812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FAE246C" w14:textId="3BFD852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56B82FE1" w14:textId="0EE2494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50215,3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311B343" w14:textId="46395D0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7022,3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916FA18" w14:textId="6354A25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15146,0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1851BCC" w14:textId="368626C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28047,0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A8839F9" w14:textId="09612C9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724EFA1" w14:textId="525A8AC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3F09DC2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850079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17E61C01" w14:textId="77777777" w:rsidTr="00CC1245">
        <w:trPr>
          <w:trHeight w:val="900"/>
        </w:trPr>
        <w:tc>
          <w:tcPr>
            <w:tcW w:w="522" w:type="dxa"/>
            <w:vMerge/>
            <w:vAlign w:val="center"/>
          </w:tcPr>
          <w:p w14:paraId="70A533B4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0CBD7FF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5CE41A0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5C64CF7" w14:textId="29B8BB20" w:rsidR="00A63F61" w:rsidRPr="002E1AEF" w:rsidRDefault="00A63F61" w:rsidP="00A63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38366D7" w14:textId="30A636C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30D080B" w14:textId="0133CF2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6744,6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5FA61D8" w14:textId="34CD792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18858C3" w14:textId="1437B55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6C1FAA5" w14:textId="5E96FEE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3708,6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AB9628E" w14:textId="212EE26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506E0E4" w14:textId="6B2842D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63EE55A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4959DFA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2121B348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7309E676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DDB2F3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CAEE54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C9F03FA" w14:textId="33260432" w:rsidR="00A63F61" w:rsidRPr="002E1AEF" w:rsidRDefault="00A63F61" w:rsidP="00A63F61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B685B39" w14:textId="3EA9771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D80658A" w14:textId="6595BA1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35084,5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1C40BB8" w14:textId="7114543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902483E" w14:textId="04D0176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12628,0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79A476B" w14:textId="0A44BED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19340,9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4B2A5FE" w14:textId="59704CE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496DE1C" w14:textId="403EEED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AD3B40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6AE8B4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1D5BCDD7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24E7832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09E8F1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E5044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5E11EB6" w14:textId="29DE501A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863F193" w14:textId="34AE02D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D377CDB" w14:textId="21FB8CC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8386,3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4BD9920" w14:textId="3345EFC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8A849FA" w14:textId="1963F07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B2ABE22" w14:textId="34F4234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1CCEEAD" w14:textId="4E8B0BC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DED31E5" w14:textId="3CC8500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1FA0103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A9B92C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4610C7D6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65F4853F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7.1.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70A8C169" w14:textId="5AC1D090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1510DF32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4F32F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0640C18" w14:textId="3A7D84C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930DC0C" w14:textId="3FBF15C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2767E57" w14:textId="00EEFF8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6D9C279" w14:textId="61250F2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B0660E5" w14:textId="3207076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EBFE8DE" w14:textId="4DA52F9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3553E8C" w14:textId="3C0C37F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284D800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4034D65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A63F61" w:rsidRPr="002E1AEF" w14:paraId="41B7CD4E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CCF47F8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708A5C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1CD5F7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ED5638D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B58FEF4" w14:textId="1845936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0398B50" w14:textId="6C58EAF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A27080" w14:textId="1941B76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4C2C2D3" w14:textId="09C9FF6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EB9212B" w14:textId="643060E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F3A6D06" w14:textId="0FDDC3B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F756982" w14:textId="1E7001B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265D4A0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3EE22B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3C2F0C22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434C13F6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8A68A0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80AEBB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601A0E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7867418" w14:textId="7540727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C207CB5" w14:textId="2D80CEF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55D0A3D" w14:textId="573A128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D5EA1F2" w14:textId="1AA51BB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277AE4F" w14:textId="5099F1D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466EE09" w14:textId="0EB8B34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BC680DE" w14:textId="593E4F9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94ACE4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5D8E0A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10AD2CE1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3F1474B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7.2.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A490B60" w14:textId="586AFE13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2F46108F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DF5F7A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02A4989" w14:textId="5237531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153E963" w14:textId="193C25F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B2D1B90" w14:textId="2D9C44A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871750" w14:textId="0EA1144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5963FA7" w14:textId="4E6517B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014B4E6" w14:textId="25E9690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56C9D1E" w14:textId="17217BF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52D45F4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3857859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</w:t>
            </w:r>
            <w:r w:rsidRPr="002E1AEF">
              <w:rPr>
                <w:color w:val="000000"/>
                <w:sz w:val="16"/>
                <w:szCs w:val="16"/>
              </w:rPr>
              <w:lastRenderedPageBreak/>
              <w:t>дополнительного образования на территории Московской области (ЕИСДОП).</w:t>
            </w:r>
          </w:p>
        </w:tc>
      </w:tr>
      <w:tr w:rsidR="00A63F61" w:rsidRPr="002E1AEF" w14:paraId="57F6EEF0" w14:textId="77777777" w:rsidTr="00CC1245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E9F7599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66F61D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A089D1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77E5E9B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6003A73" w14:textId="70644BD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1CF14F5" w14:textId="1D1D1B4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063EA46" w14:textId="0A72C19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41F4F3B" w14:textId="7B4079B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02F4F11" w14:textId="1B79AED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1F927B3" w14:textId="02E2C95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E74E6C6" w14:textId="0B0A2D7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65C637B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1884" w:type="dxa"/>
            <w:vMerge/>
            <w:vAlign w:val="center"/>
            <w:hideMark/>
          </w:tcPr>
          <w:p w14:paraId="0055003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4DF616E6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73951AB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2CFEE53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AD200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11B1FE8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47EB9BD" w14:textId="4D9D620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CA87E0C" w14:textId="4989AA6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6F86BE7" w14:textId="7B1437D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35032B8" w14:textId="5C1EF6E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6B6805A" w14:textId="3DA98B8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266EFC9" w14:textId="5747EC2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209CBDC" w14:textId="025EB26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CDE889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02B089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6C9B5249" w14:textId="77777777" w:rsidTr="00CC1245">
        <w:trPr>
          <w:trHeight w:val="1275"/>
        </w:trPr>
        <w:tc>
          <w:tcPr>
            <w:tcW w:w="522" w:type="dxa"/>
            <w:vMerge/>
            <w:vAlign w:val="center"/>
            <w:hideMark/>
          </w:tcPr>
          <w:p w14:paraId="74D9414E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DAB3FA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3DB6B0E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24AC8A32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A3E6D92" w14:textId="2DA5D60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7FE1F82" w14:textId="753017B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B0B6AD0" w14:textId="3733ABB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00D63F6" w14:textId="2D4C9B8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CC0A943" w14:textId="2E228F2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62A4175" w14:textId="1D116A7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E1E28B4" w14:textId="282B35A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C5D5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1884" w:type="dxa"/>
            <w:vMerge/>
            <w:vAlign w:val="center"/>
            <w:hideMark/>
          </w:tcPr>
          <w:p w14:paraId="5365347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235D6203" w14:textId="77777777" w:rsidTr="00CC1245">
        <w:trPr>
          <w:trHeight w:val="1425"/>
        </w:trPr>
        <w:tc>
          <w:tcPr>
            <w:tcW w:w="522" w:type="dxa"/>
            <w:vMerge/>
            <w:vAlign w:val="center"/>
            <w:hideMark/>
          </w:tcPr>
          <w:p w14:paraId="1DB0A12C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C23E92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8B3702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6E267D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36B6EE50" w14:textId="75B0D22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2E13DEB" w14:textId="337C509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6112575" w14:textId="23638BB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AD6BF1D" w14:textId="5970839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B6E8B8F" w14:textId="550372B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AECC67D" w14:textId="4C5067B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8878592" w14:textId="0CCFE17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21C1BE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B67ACD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2A584406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085CB45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lastRenderedPageBreak/>
              <w:t>7.3.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37D3FDE1" w14:textId="1BA20FF9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CD55AC">
              <w:rPr>
                <w:color w:val="000000"/>
                <w:sz w:val="16"/>
                <w:szCs w:val="16"/>
              </w:rPr>
              <w:t>4.0</w:t>
            </w:r>
            <w:r w:rsidRPr="002E1AEF">
              <w:rPr>
                <w:color w:val="000000"/>
                <w:sz w:val="16"/>
                <w:szCs w:val="16"/>
              </w:rPr>
              <w:t>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ABF80CC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FBCE6B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CEB6401" w14:textId="6F60683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D684152" w14:textId="47B40FE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39EC127" w14:textId="6F3237F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2391,0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64D141" w14:textId="26D4C35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2BC8D85" w14:textId="421A037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4777,0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68DF82A" w14:textId="0A688E2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F763CB8" w14:textId="622BE54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6045A6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200CE92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7550A2F7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7365407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A424CB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7C85B67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0B6A11E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94FCF4B" w14:textId="4473292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5D05074" w14:textId="23DFAAF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3AB54AD" w14:textId="2F89C24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EDC1EDB" w14:textId="12D8588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D987F44" w14:textId="18263FD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E572705" w14:textId="62FC076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080EA6C" w14:textId="30C5A30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CADF19A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81A558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453166A9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188C608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721F4C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CB74D6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F21589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D50491B" w14:textId="28A8D8B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C11901E" w14:textId="5824096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D27364" w14:textId="494C874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A18869" w14:textId="550E0F2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BFB101E" w14:textId="297939D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9A61EEC" w14:textId="667DD7C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4FD1D46" w14:textId="168C8D1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D58E29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5F9A4B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0A6CEF7E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133C3B3D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7.4.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08B93E79" w14:textId="334B7A9B" w:rsidR="00A63F61" w:rsidRPr="002E1AEF" w:rsidRDefault="00A63F61" w:rsidP="00A63F61">
            <w:pPr>
              <w:jc w:val="both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 xml:space="preserve">Мероприятие </w:t>
            </w:r>
            <w:r>
              <w:rPr>
                <w:color w:val="000000"/>
                <w:sz w:val="16"/>
                <w:szCs w:val="16"/>
                <w:lang w:val="en-US"/>
              </w:rPr>
              <w:t>E</w:t>
            </w:r>
            <w:r w:rsidRPr="002E1AEF">
              <w:rPr>
                <w:color w:val="000000"/>
                <w:sz w:val="16"/>
                <w:szCs w:val="16"/>
              </w:rPr>
              <w:t>4</w:t>
            </w:r>
            <w:r w:rsidRPr="00CD55AC">
              <w:rPr>
                <w:color w:val="000000"/>
                <w:sz w:val="16"/>
                <w:szCs w:val="16"/>
              </w:rPr>
              <w:t>.04</w:t>
            </w:r>
            <w:r w:rsidRPr="002E1AEF">
              <w:rPr>
                <w:color w:val="000000"/>
                <w:sz w:val="16"/>
                <w:szCs w:val="16"/>
              </w:rPr>
              <w:t>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9E5AFC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71543C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35D5CEAF" w14:textId="754E698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666DB8D" w14:textId="550FAAF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301911C" w14:textId="08FDC76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E288D54" w14:textId="76BF073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14521,0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4C2A529" w14:textId="18012C6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15792,0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A46E0F9" w14:textId="38DE92F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C318A71" w14:textId="57E3E6B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1399170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7315125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069930F3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102C79A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154312E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49399DC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265F3E4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C4A588E" w14:textId="5193EBA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B341A8D" w14:textId="4DB1603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8EB5A55" w14:textId="3644B99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7F530D1" w14:textId="2FB33F5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45E95C6" w14:textId="3DB7E57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BA48A38" w14:textId="05B452C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2577683" w14:textId="6797582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006A5636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0A7A083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0EA48497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3DF77D88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5A97A2C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064CC90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AC9848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FEE57EF" w14:textId="55AA1BF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5B02F55" w14:textId="4FDCAEE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25189,0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314C2F8" w14:textId="665A1D2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E887DEF" w14:textId="2D6D913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12066,0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5540B80" w14:textId="382C9FA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449E086" w14:textId="42555D8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1376945" w14:textId="3BD6F4F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CE47D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5A60F4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12F2E823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587F4303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7.5.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253A9FBC" w14:textId="03223678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086C3C">
              <w:rPr>
                <w:sz w:val="16"/>
                <w:szCs w:val="16"/>
              </w:rPr>
              <w:t xml:space="preserve">Мероприятие </w:t>
            </w:r>
            <w:r>
              <w:rPr>
                <w:sz w:val="16"/>
                <w:szCs w:val="16"/>
                <w:lang w:val="en-US"/>
              </w:rPr>
              <w:t>E</w:t>
            </w:r>
            <w:r w:rsidRPr="00C82D01">
              <w:rPr>
                <w:sz w:val="16"/>
                <w:szCs w:val="16"/>
              </w:rPr>
              <w:t>4.0</w:t>
            </w:r>
            <w:r w:rsidRPr="00086C3C">
              <w:rPr>
                <w:sz w:val="16"/>
                <w:szCs w:val="16"/>
              </w:rPr>
              <w:t>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550EBA60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110CEDD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CDCD3E4" w14:textId="441C0CE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EB9C956" w14:textId="0A6BF64D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11461,3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86DDDA7" w14:textId="773A4C0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4631,3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9DD41C8" w14:textId="47959183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318800" w14:textId="1800F1A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6830,0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F3B2285" w14:textId="4697AC0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AA81CD6" w14:textId="44A724D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7E67136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535F880B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32181B8D" w14:textId="77777777" w:rsidTr="00CC1245">
        <w:trPr>
          <w:trHeight w:val="900"/>
        </w:trPr>
        <w:tc>
          <w:tcPr>
            <w:tcW w:w="522" w:type="dxa"/>
            <w:vMerge/>
            <w:vAlign w:val="center"/>
            <w:hideMark/>
          </w:tcPr>
          <w:p w14:paraId="0BC04DE6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6B793975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49E3398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42E0BE2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558AC9BF" w14:textId="294BB14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86A8CC3" w14:textId="217D680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AA6EFA7" w14:textId="7DC63B0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144B934" w14:textId="0159321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481CA12" w14:textId="0131920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231E7A2" w14:textId="71AC233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F901C8C" w14:textId="68125B7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56A419E0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7081795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71561F3F" w14:textId="77777777" w:rsidTr="0078041C">
        <w:trPr>
          <w:trHeight w:val="900"/>
        </w:trPr>
        <w:tc>
          <w:tcPr>
            <w:tcW w:w="522" w:type="dxa"/>
            <w:vMerge/>
            <w:vAlign w:val="center"/>
          </w:tcPr>
          <w:p w14:paraId="5FA0119B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</w:tcPr>
          <w:p w14:paraId="1AD044E6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</w:tcPr>
          <w:p w14:paraId="42EFDA0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68B703F" w14:textId="700767C1" w:rsidR="00A63F61" w:rsidRPr="002E1AEF" w:rsidRDefault="00A63F61" w:rsidP="00A63F61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E5DDB7B" w14:textId="23EB64BE" w:rsidR="00A63F61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1B9D92B" w14:textId="2F50B404" w:rsidR="00A63F61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2795,5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1CD3E82" w14:textId="74AD3128" w:rsidR="00A63F61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9E3CCAE" w14:textId="4AF17CC9" w:rsidR="00A63F61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33005AE" w14:textId="7E7E2091" w:rsidR="00A63F61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1665,9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456AF38" w14:textId="69F2FF62" w:rsidR="00A63F61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C8CA401" w14:textId="621FD59C" w:rsidR="00A63F61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</w:tcPr>
          <w:p w14:paraId="0A7C77B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</w:tcPr>
          <w:p w14:paraId="640A11B4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206C85C6" w14:textId="77777777" w:rsidTr="00CC1245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61E5C544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46CDA1C3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59C38A6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DA2A0F0" w14:textId="766D84A8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304DE26" w14:textId="4E9A9CF5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CCB0BCF" w14:textId="1B7D555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8386,3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490B9EC" w14:textId="57C128A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F3975A4" w14:textId="6B1D50E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A62E56C" w14:textId="79EE7821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F086010" w14:textId="69F252A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F5A1B28" w14:textId="63C5491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7ED0A319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250DE08F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596A00BB" w14:textId="77777777" w:rsidTr="00CC1245">
        <w:trPr>
          <w:trHeight w:val="465"/>
        </w:trPr>
        <w:tc>
          <w:tcPr>
            <w:tcW w:w="522" w:type="dxa"/>
            <w:vMerge w:val="restart"/>
            <w:shd w:val="clear" w:color="auto" w:fill="auto"/>
            <w:vAlign w:val="center"/>
            <w:hideMark/>
          </w:tcPr>
          <w:p w14:paraId="7E54BCC4" w14:textId="77777777" w:rsidR="00A63F61" w:rsidRPr="002E1AEF" w:rsidRDefault="00A63F61" w:rsidP="00A63F61">
            <w:pPr>
              <w:jc w:val="right"/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7.6.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  <w:hideMark/>
          </w:tcPr>
          <w:p w14:paraId="13DAA21E" w14:textId="65C86B47" w:rsidR="00A63F61" w:rsidRPr="002E1AEF" w:rsidRDefault="00A63F61" w:rsidP="00A63F61">
            <w:pPr>
              <w:jc w:val="both"/>
              <w:rPr>
                <w:sz w:val="16"/>
                <w:szCs w:val="16"/>
              </w:rPr>
            </w:pPr>
            <w:r w:rsidRPr="007914E1">
              <w:rPr>
                <w:sz w:val="16"/>
                <w:szCs w:val="16"/>
              </w:rPr>
              <w:t xml:space="preserve">Мероприятие </w:t>
            </w:r>
            <w:r w:rsidRPr="007914E1">
              <w:rPr>
                <w:sz w:val="16"/>
                <w:szCs w:val="16"/>
                <w:lang w:val="en-US"/>
              </w:rPr>
              <w:t>E</w:t>
            </w:r>
            <w:r w:rsidRPr="007914E1">
              <w:rPr>
                <w:sz w:val="16"/>
                <w:szCs w:val="16"/>
              </w:rPr>
              <w:t xml:space="preserve">4.06. Обновление и техническое </w:t>
            </w:r>
            <w:r w:rsidRPr="007914E1">
              <w:rPr>
                <w:sz w:val="16"/>
                <w:szCs w:val="16"/>
              </w:rPr>
              <w:lastRenderedPageBreak/>
              <w:t>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14:paraId="458A1690" w14:textId="77777777" w:rsidR="00A63F61" w:rsidRPr="002E1AEF" w:rsidRDefault="00A63F61" w:rsidP="00A63F61">
            <w:pPr>
              <w:jc w:val="center"/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D907EF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0B636562" w14:textId="79E3AFB7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F35150C" w14:textId="5251F6E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2757342" w14:textId="0DA6B656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ED3753B" w14:textId="58310F0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145327F" w14:textId="37233B2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6AF18B8" w14:textId="75A7BFC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653F196" w14:textId="18512AA2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  <w:hideMark/>
          </w:tcPr>
          <w:p w14:paraId="5D67B772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Упр. обр. и подвед. уч., подв. уч.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EF573D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63F61" w:rsidRPr="002E1AEF" w14:paraId="6158295E" w14:textId="77777777" w:rsidTr="00CC1245">
        <w:trPr>
          <w:trHeight w:val="915"/>
        </w:trPr>
        <w:tc>
          <w:tcPr>
            <w:tcW w:w="522" w:type="dxa"/>
            <w:vMerge/>
            <w:vAlign w:val="center"/>
            <w:hideMark/>
          </w:tcPr>
          <w:p w14:paraId="52AAE910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1BBF092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2208B7C7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7F239D" w14:textId="77777777" w:rsidR="00A63F61" w:rsidRPr="002E1AEF" w:rsidRDefault="00A63F61" w:rsidP="00A63F61">
            <w:pPr>
              <w:rPr>
                <w:sz w:val="16"/>
                <w:szCs w:val="16"/>
              </w:rPr>
            </w:pPr>
            <w:r w:rsidRPr="002E1AE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7F86121A" w14:textId="4DF5D8F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55716801" w14:textId="4CD8519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AAFD23D" w14:textId="5017236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621733C" w14:textId="6AD6510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C4E8F0E" w14:textId="28DDC91A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CD2BFC9" w14:textId="33ADBD1F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C146898" w14:textId="6052CBFE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5FD829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59886A05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  <w:tr w:rsidR="00A63F61" w:rsidRPr="002E1AEF" w14:paraId="4BC4EC88" w14:textId="77777777" w:rsidTr="00CC1245">
        <w:trPr>
          <w:trHeight w:val="1380"/>
        </w:trPr>
        <w:tc>
          <w:tcPr>
            <w:tcW w:w="522" w:type="dxa"/>
            <w:vMerge/>
            <w:vAlign w:val="center"/>
            <w:hideMark/>
          </w:tcPr>
          <w:p w14:paraId="0E37D60A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vAlign w:val="center"/>
            <w:hideMark/>
          </w:tcPr>
          <w:p w14:paraId="0F1AFDC6" w14:textId="77777777" w:rsidR="00A63F61" w:rsidRPr="002E1AEF" w:rsidRDefault="00A63F61" w:rsidP="00A63F61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14:paraId="19865AFE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25D6F61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  <w:r w:rsidRPr="002E1AEF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6586C36A" w14:textId="42B09DC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E0397EA" w14:textId="077C7C8B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1145,0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E7E71D" w14:textId="3E151939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D9A2E28" w14:textId="167A3068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562,0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EE9A0A6" w14:textId="5489F404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3C504A0" w14:textId="34983D60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4F65F0" w14:textId="300AABBC" w:rsidR="00A63F61" w:rsidRPr="002E1AEF" w:rsidRDefault="00A63F61" w:rsidP="00A63F6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08" w:type="dxa"/>
            <w:vMerge/>
            <w:vAlign w:val="center"/>
            <w:hideMark/>
          </w:tcPr>
          <w:p w14:paraId="39066CAC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683DD13" w14:textId="77777777" w:rsidR="00A63F61" w:rsidRPr="002E1AEF" w:rsidRDefault="00A63F61" w:rsidP="00A63F61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0D394" w14:textId="77777777" w:rsidR="0076629D" w:rsidRDefault="0076629D">
      <w:r>
        <w:separator/>
      </w:r>
    </w:p>
  </w:endnote>
  <w:endnote w:type="continuationSeparator" w:id="0">
    <w:p w14:paraId="439DAED7" w14:textId="77777777" w:rsidR="0076629D" w:rsidRDefault="0076629D">
      <w:r>
        <w:continuationSeparator/>
      </w:r>
    </w:p>
  </w:endnote>
  <w:endnote w:type="continuationNotice" w:id="1">
    <w:p w14:paraId="7DDE1AA2" w14:textId="77777777" w:rsidR="0076629D" w:rsidRDefault="00766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9AE3A" w14:textId="77777777" w:rsidR="0076629D" w:rsidRDefault="0076629D">
      <w:r>
        <w:separator/>
      </w:r>
    </w:p>
  </w:footnote>
  <w:footnote w:type="continuationSeparator" w:id="0">
    <w:p w14:paraId="5DE39E92" w14:textId="77777777" w:rsidR="0076629D" w:rsidRDefault="0076629D">
      <w:r>
        <w:continuationSeparator/>
      </w:r>
    </w:p>
  </w:footnote>
  <w:footnote w:type="continuationNotice" w:id="1">
    <w:p w14:paraId="456316CA" w14:textId="77777777" w:rsidR="0076629D" w:rsidRDefault="007662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F857C" w14:textId="77777777" w:rsidR="00A63F61" w:rsidRDefault="00A63F61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A63F61" w:rsidRDefault="00A63F6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467E5" w14:textId="77777777" w:rsidR="00A63F61" w:rsidRPr="00B431C0" w:rsidRDefault="00A63F61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276EEF">
      <w:rPr>
        <w:rFonts w:ascii="Times New Roman" w:hAnsi="Times New Roman"/>
        <w:noProof/>
        <w:sz w:val="24"/>
        <w:szCs w:val="24"/>
      </w:rPr>
      <w:t>6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AEDF4" w14:textId="77777777" w:rsidR="00A63F61" w:rsidRPr="00C75843" w:rsidRDefault="00A63F61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276EEF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329DD" w14:textId="77777777" w:rsidR="00A63F61" w:rsidRPr="00C75843" w:rsidRDefault="00A63F61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276EEF">
      <w:rPr>
        <w:rFonts w:ascii="Times New Roman" w:hAnsi="Times New Roman"/>
        <w:noProof/>
        <w:sz w:val="24"/>
        <w:szCs w:val="24"/>
      </w:rPr>
      <w:t>39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горов Иван Сергеевич">
    <w15:presenceInfo w15:providerId="AD" w15:userId="S-1-5-21-698140489-3825754665-3897753990-78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1C35"/>
    <w:rsid w:val="00172328"/>
    <w:rsid w:val="00174E07"/>
    <w:rsid w:val="001750BA"/>
    <w:rsid w:val="00175BB1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76EEF"/>
    <w:rsid w:val="0028012F"/>
    <w:rsid w:val="00280A40"/>
    <w:rsid w:val="0028156C"/>
    <w:rsid w:val="0028203F"/>
    <w:rsid w:val="00282B3A"/>
    <w:rsid w:val="00283099"/>
    <w:rsid w:val="00283277"/>
    <w:rsid w:val="002835C8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C43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482A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3BEC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78C"/>
    <w:rsid w:val="00763CFC"/>
    <w:rsid w:val="007644A0"/>
    <w:rsid w:val="007653A3"/>
    <w:rsid w:val="0076571D"/>
    <w:rsid w:val="00765B03"/>
    <w:rsid w:val="0076603E"/>
    <w:rsid w:val="0076629D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49B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4E35"/>
    <w:rsid w:val="00886B0E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D3B"/>
    <w:rsid w:val="00AD4E10"/>
    <w:rsid w:val="00AD7389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0DD8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4553"/>
    <w:rsid w:val="00D445F8"/>
    <w:rsid w:val="00D44A22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09E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5F1C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2EB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732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A7A"/>
    <w:rsid w:val="00ED1CDD"/>
    <w:rsid w:val="00ED2460"/>
    <w:rsid w:val="00ED2D01"/>
    <w:rsid w:val="00ED2F72"/>
    <w:rsid w:val="00ED35D0"/>
    <w:rsid w:val="00ED36E8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  <w15:docId w15:val="{AEA036C9-8170-4EF5-ACB1-05917A87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113BC-B48C-42C8-A9DC-3A10EC9F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39</Pages>
  <Words>10442</Words>
  <Characters>59524</Characters>
  <Application>Microsoft Office Word</Application>
  <DocSecurity>0</DocSecurity>
  <Lines>496</Lines>
  <Paragraphs>139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69827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Петрова</cp:lastModifiedBy>
  <cp:revision>16</cp:revision>
  <cp:lastPrinted>2020-03-19T11:41:00Z</cp:lastPrinted>
  <dcterms:created xsi:type="dcterms:W3CDTF">2020-02-27T08:21:00Z</dcterms:created>
  <dcterms:modified xsi:type="dcterms:W3CDTF">2020-03-31T12:09:00Z</dcterms:modified>
</cp:coreProperties>
</file>